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E061" w14:textId="283797E1" w:rsidR="000F72B2" w:rsidRPr="004C51CF" w:rsidRDefault="000F72B2" w:rsidP="004C6B00">
      <w:pPr>
        <w:spacing w:after="0"/>
        <w:jc w:val="right"/>
        <w:rPr>
          <w:rFonts w:ascii="Times New Roman" w:hAnsi="Times New Roman" w:cs="Times New Roman"/>
        </w:rPr>
        <w:pPrChange w:id="0" w:author="Beata Trzcińska" w:date="2024-04-19T08:19:00Z">
          <w:pPr>
            <w:jc w:val="right"/>
          </w:pPr>
        </w:pPrChange>
      </w:pPr>
      <w:r w:rsidRPr="004C51CF">
        <w:rPr>
          <w:rFonts w:ascii="Times New Roman" w:hAnsi="Times New Roman" w:cs="Times New Roman"/>
        </w:rPr>
        <w:t>Załącznik nr 1 do SWZ</w:t>
      </w:r>
    </w:p>
    <w:p w14:paraId="0C8CB931" w14:textId="77777777" w:rsidR="000F72B2" w:rsidRPr="007757EE" w:rsidRDefault="000F72B2" w:rsidP="000F72B2">
      <w:pPr>
        <w:pStyle w:val="Tytu"/>
        <w:jc w:val="center"/>
        <w:rPr>
          <w:color w:val="auto"/>
        </w:rPr>
      </w:pPr>
      <w:r w:rsidRPr="007757EE">
        <w:rPr>
          <w:color w:val="auto"/>
        </w:rPr>
        <w:t>OPIS PRZEDMIOTU ZAMÓWIENIA</w:t>
      </w:r>
    </w:p>
    <w:p w14:paraId="06C3E85F" w14:textId="46230B97" w:rsidR="00BD108F" w:rsidRPr="00CB2A78" w:rsidRDefault="00CB2A78" w:rsidP="00AC7CE3">
      <w:pPr>
        <w:pStyle w:val="Tekstpodstawowy"/>
        <w:jc w:val="both"/>
        <w:rPr>
          <w:rFonts w:ascii="Times New Roman" w:hAnsi="Times New Roman" w:cs="Times New Roman"/>
          <w:b/>
          <w:bCs/>
        </w:rPr>
      </w:pPr>
      <w:bookmarkStart w:id="1" w:name="_Hlk47088093"/>
      <w:r>
        <w:rPr>
          <w:rFonts w:ascii="Times New Roman" w:hAnsi="Times New Roman" w:cs="Times New Roman"/>
          <w:b/>
          <w:bCs/>
        </w:rPr>
        <w:t>WYBUDOWANIE PRZYŁĄCZY DO SIECI KANALIZACYJNEJ NA TERENIE GMINY GRODZISK MAZOWIECKI</w:t>
      </w:r>
    </w:p>
    <w:bookmarkEnd w:id="1"/>
    <w:p w14:paraId="4A583AB2" w14:textId="77777777" w:rsidR="00CB2A78" w:rsidRDefault="00CB2A78" w:rsidP="00EF7E2A">
      <w:pPr>
        <w:spacing w:before="120" w:after="120"/>
        <w:jc w:val="both"/>
      </w:pPr>
      <w:r>
        <w:t>Informujemy, że Zakład Wodociągów i Kanalizacji w Grodzisku Mazowieckim planuje wystąpić o dofinansowanie ze środków Wojewódzkiego Funduszu Ochrony Środowiska i Gospodarki Wodnej w Warszawie na budowę przyłączy kanalizacyjnych – objętych niniejszym zamówieniem – w ramach programu „OW-P1 Zadania z zakresu ochrony wód”.</w:t>
      </w:r>
    </w:p>
    <w:p w14:paraId="35D0AC49" w14:textId="77777777" w:rsidR="00CB2A78" w:rsidRDefault="00CB2A78" w:rsidP="00EF7E2A">
      <w:pPr>
        <w:spacing w:before="120" w:after="120"/>
        <w:jc w:val="both"/>
        <w:rPr>
          <w:b/>
        </w:rPr>
      </w:pPr>
      <w:r>
        <w:t>Program zakłada możliwość dofinansowania budowy przyłączy przez mieszkańców w wysokości 30% - w formie umorzenia pożyczki zaciągniętej przez ZWIK.</w:t>
      </w:r>
    </w:p>
    <w:p w14:paraId="216E3C65" w14:textId="77777777" w:rsidR="00CB2A78" w:rsidRDefault="00CB2A78" w:rsidP="00EF7E2A">
      <w:pPr>
        <w:spacing w:before="120" w:after="120"/>
        <w:jc w:val="both"/>
      </w:pPr>
      <w:r>
        <w:t>W związku z powyższym procedura udzielenia zamówienia będzie wyglądać następująco:</w:t>
      </w:r>
    </w:p>
    <w:p w14:paraId="1D0FBA4C" w14:textId="0F5A5B3A" w:rsidR="00CB2A78" w:rsidRDefault="00CB2A78" w:rsidP="00CB2A78">
      <w:pPr>
        <w:pStyle w:val="Akapitzlist"/>
        <w:widowControl w:val="0"/>
        <w:numPr>
          <w:ilvl w:val="0"/>
          <w:numId w:val="6"/>
        </w:numPr>
        <w:suppressAutoHyphens/>
        <w:spacing w:before="120" w:after="0" w:line="240" w:lineRule="auto"/>
        <w:ind w:left="284" w:hanging="284"/>
        <w:jc w:val="both"/>
      </w:pPr>
      <w:r>
        <w:t>Wykonawca składa ofertę na wykonanie przyłączy kanalizacyjnych w formie wypełnienia Tabeli Kosztowej stanowiącej załącznik do niniejszego postępowania.</w:t>
      </w:r>
      <w:ins w:id="2" w:author="Beata Trzcińska" w:date="2024-04-19T08:18:00Z">
        <w:r w:rsidR="004C6B00" w:rsidRPr="004C6B00">
          <w:t xml:space="preserve"> </w:t>
        </w:r>
        <w:r w:rsidR="004C6B00">
          <w:t>Wykonawca nie musi składać oferty na wszystkie części, może tylko na wybrane.</w:t>
        </w:r>
      </w:ins>
    </w:p>
    <w:p w14:paraId="7F6AB3A5" w14:textId="12E50FCD" w:rsidR="00CB2A78" w:rsidRDefault="00CB2A78" w:rsidP="00CB2A78">
      <w:pPr>
        <w:pStyle w:val="Akapitzlist"/>
        <w:widowControl w:val="0"/>
        <w:numPr>
          <w:ilvl w:val="0"/>
          <w:numId w:val="6"/>
        </w:numPr>
        <w:suppressAutoHyphens/>
        <w:spacing w:before="120" w:after="0" w:line="240" w:lineRule="auto"/>
        <w:ind w:left="284" w:hanging="284"/>
        <w:jc w:val="both"/>
      </w:pPr>
      <w:r>
        <w:t>Po otwarciu przetargu ZWIK ocenia oferty i wybiera najkorzystniejszą</w:t>
      </w:r>
      <w:r w:rsidR="00084AFF">
        <w:t xml:space="preserve"> dla każdego przyłącza oddzielnie.</w:t>
      </w:r>
      <w:ins w:id="3" w:author="Beata Trzcińska" w:date="2024-04-16T09:57:00Z">
        <w:r w:rsidR="00332B5A">
          <w:t xml:space="preserve"> </w:t>
        </w:r>
      </w:ins>
    </w:p>
    <w:p w14:paraId="3B7AD06E" w14:textId="60303321" w:rsidR="00CB2A78" w:rsidRDefault="00CB2A78" w:rsidP="00CB2A78">
      <w:pPr>
        <w:pStyle w:val="Akapitzlist"/>
        <w:widowControl w:val="0"/>
        <w:numPr>
          <w:ilvl w:val="0"/>
          <w:numId w:val="6"/>
        </w:numPr>
        <w:suppressAutoHyphens/>
        <w:spacing w:before="120" w:after="0" w:line="240" w:lineRule="auto"/>
        <w:ind w:left="284" w:hanging="284"/>
        <w:jc w:val="both"/>
      </w:pPr>
      <w:r>
        <w:t>ZWIK przedstawia najkorzystniejszą ofertę złożoną w postępowaniu każdemu z</w:t>
      </w:r>
      <w:del w:id="4" w:author="Beata Trzcińska" w:date="2024-04-16T09:58:00Z">
        <w:r w:rsidDel="00332B5A">
          <w:delText xml:space="preserve"> </w:delText>
        </w:r>
      </w:del>
      <w:del w:id="5" w:author="Beata Trzcińska" w:date="2024-04-16T09:57:00Z">
        <w:r w:rsidDel="00332B5A">
          <w:delText>3</w:delText>
        </w:r>
        <w:r w:rsidR="002E2186" w:rsidDel="00332B5A">
          <w:delText>8</w:delText>
        </w:r>
      </w:del>
      <w:r>
        <w:t xml:space="preserve"> mieszkańców celem jej akceptacji i podpisania przez mieszkańca umowy z ZWIK na wybudowanie przyłącza.</w:t>
      </w:r>
      <w:r w:rsidR="008361E6">
        <w:t xml:space="preserve"> W przypadku braku akceptacji oferty przez mieszkańca nie dojdzie do zawarcia umowy z Wykonawcą na budowę danego przyłącza.</w:t>
      </w:r>
    </w:p>
    <w:p w14:paraId="630D3CBA" w14:textId="77777777" w:rsidR="00CB2A78" w:rsidRDefault="00CB2A78" w:rsidP="00EF7E2A">
      <w:pPr>
        <w:spacing w:before="120" w:after="120"/>
        <w:jc w:val="both"/>
      </w:pPr>
      <w:r>
        <w:t>ZWIK przekaże Wykonawcy dane kontaktowe do mieszkańców, dla których będą budowane przyłącza celem uzgodnienia terminu rozpoczęcia robót dla danej nieruchomości.</w:t>
      </w:r>
    </w:p>
    <w:p w14:paraId="37BC7069" w14:textId="2FFE3AF6" w:rsidR="007856E4" w:rsidRDefault="007856E4" w:rsidP="00EF7E2A">
      <w:pPr>
        <w:spacing w:before="120" w:after="120"/>
        <w:jc w:val="both"/>
      </w:pPr>
      <w:r>
        <w:t>W związku z podziałem zamówienia na</w:t>
      </w:r>
      <w:del w:id="6" w:author="Beata Trzcińska" w:date="2024-04-16T09:58:00Z">
        <w:r w:rsidDel="00332B5A">
          <w:delText xml:space="preserve"> </w:delText>
        </w:r>
        <w:r w:rsidR="002E2186" w:rsidDel="00332B5A">
          <w:delText>38</w:delText>
        </w:r>
      </w:del>
      <w:r w:rsidR="002E2186">
        <w:t xml:space="preserve"> </w:t>
      </w:r>
      <w:r>
        <w:t xml:space="preserve">części Zamawiający informuje, iż do procedury przetargowej zostały dołączone dwa wzory umowy. W przypadku gdy jeden Wykonawca będzie realizował tylko jedną część zamówienia tj. budowę jednego przyłącza będzie zobowiązany do podpisania umowy obejmującej m.in. trzymiesięczny termin realizacji robót oraz płatność jednorazową po zakończeniu realizacji całego przedmiotu umowy, natomiast Wykonawca, który będzie budował dwa lub więcej przyłączy będzie zobowiązany do podpisania umowy obejmującej m.in. sześciomiesięczny termin realizacji robót oraz  </w:t>
      </w:r>
      <w:r w:rsidR="00A72938">
        <w:t>możliwość</w:t>
      </w:r>
      <w:r>
        <w:t xml:space="preserve"> płatności częściowych.</w:t>
      </w:r>
    </w:p>
    <w:p w14:paraId="557CEC6C" w14:textId="29F9736E" w:rsidR="00A72938" w:rsidRDefault="00A72938" w:rsidP="00A72938">
      <w:pPr>
        <w:spacing w:before="120" w:after="120"/>
        <w:jc w:val="both"/>
      </w:pPr>
      <w:r>
        <w:t>Wykonawca, który będzie realizował budowę dwóch lub większej ilości przyłączy - przed zawarciem umowy - będzie zobowiązany do sporządzenia harmonogramu realizacji robót w oparciu o załączone do postępowania plany sytuacyjne.</w:t>
      </w:r>
    </w:p>
    <w:p w14:paraId="050F3BD3" w14:textId="417CC2E9" w:rsidR="00A72938" w:rsidRDefault="00A72938" w:rsidP="00A72938">
      <w:pPr>
        <w:spacing w:before="120" w:after="120"/>
        <w:jc w:val="both"/>
      </w:pPr>
      <w:r>
        <w:t>Do postępowania dołączono przykładowe dokumenty: harmonogram, tabelę rozliczeniową, raport z realizacji, które Wykonawca będzie zobowiązany sporządzać. Harmonogram wykonania robót będzie stanowił załącznik do Umowy, tabela rozliczeniowa będzie każdorazowo stanowić załącznik do protokołu odbioru robót, natomiast raport z realizacji Wykonawca będzie zobowiązany składać Zamawiającemu co tydzień w czwartek.</w:t>
      </w:r>
    </w:p>
    <w:p w14:paraId="5E67BEA4" w14:textId="77777777" w:rsidR="00A72938" w:rsidRDefault="00A72938" w:rsidP="00131E39">
      <w:pPr>
        <w:spacing w:before="120" w:after="120"/>
        <w:jc w:val="both"/>
      </w:pPr>
      <w:r>
        <w:t xml:space="preserve">Zgodnie z zapisami wzoru Umowy Wykonawca </w:t>
      </w:r>
      <w:r w:rsidRPr="00EF1007">
        <w:t>jest zobowiązany do posiadania przez cały okres wykonywania Umowy ważnej polisy ubezpieczeniowej OC z tytułu prowadzenia działalności gospodarczej związanej z Przedmiotem Umowy</w:t>
      </w:r>
      <w:r>
        <w:t xml:space="preserve"> na kwotę minimum:</w:t>
      </w:r>
    </w:p>
    <w:p w14:paraId="4D097391" w14:textId="77777777" w:rsidR="00A72938" w:rsidRDefault="00A72938" w:rsidP="00A72938">
      <w:pPr>
        <w:spacing w:before="120" w:after="0"/>
        <w:jc w:val="both"/>
      </w:pPr>
      <w:r>
        <w:t>- 100 000,00 zł – dotyczy Umowy o wartości do 100 000,00 zł</w:t>
      </w:r>
    </w:p>
    <w:p w14:paraId="3BDE68D0" w14:textId="1C227404" w:rsidR="00A72938" w:rsidDel="00131E39" w:rsidRDefault="00A72938" w:rsidP="00A72938">
      <w:pPr>
        <w:spacing w:before="120" w:after="120"/>
        <w:jc w:val="both"/>
        <w:rPr>
          <w:del w:id="7" w:author="Beata Trzcińska" w:date="2023-06-21T07:47:00Z"/>
        </w:rPr>
      </w:pPr>
      <w:r>
        <w:lastRenderedPageBreak/>
        <w:t>- 500 000,00 zł – dotyczy Umowy o wartości pomiędzy 100 000,00 zł a 1 000 000,00 zł.</w:t>
      </w:r>
    </w:p>
    <w:p w14:paraId="24B1605F" w14:textId="45845D7A" w:rsidR="00CE50B7" w:rsidRPr="004C51CF" w:rsidRDefault="00CE50B7">
      <w:pPr>
        <w:spacing w:before="120" w:after="120"/>
        <w:jc w:val="both"/>
        <w:rPr>
          <w:rFonts w:ascii="Times New Roman" w:hAnsi="Times New Roman" w:cs="Times New Roman"/>
        </w:rPr>
        <w:pPrChange w:id="8" w:author="Beata Trzcińska" w:date="2023-06-21T07:47:00Z">
          <w:pPr>
            <w:spacing w:before="120"/>
            <w:jc w:val="both"/>
          </w:pPr>
        </w:pPrChange>
      </w:pPr>
    </w:p>
    <w:sectPr w:rsidR="00CE50B7" w:rsidRPr="004C51CF" w:rsidSect="004C6B00">
      <w:footerReference w:type="default" r:id="rId8"/>
      <w:pgSz w:w="11906" w:h="16838"/>
      <w:pgMar w:top="964" w:right="1276" w:bottom="964" w:left="1418" w:header="709" w:footer="709" w:gutter="0"/>
      <w:cols w:space="708"/>
      <w:docGrid w:linePitch="360"/>
      <w:sectPrChange w:id="9" w:author="Beata Trzcińska" w:date="2024-04-19T08:19:00Z">
        <w:sectPr w:rsidR="00CE50B7" w:rsidRPr="004C51CF" w:rsidSect="004C6B00">
          <w:pgMar w:top="1304" w:right="1276" w:bottom="1304" w:left="1418"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DED53" w14:textId="77777777" w:rsidR="00074FEA" w:rsidRDefault="00074FEA" w:rsidP="00D11545">
      <w:pPr>
        <w:spacing w:after="0" w:line="240" w:lineRule="auto"/>
      </w:pPr>
      <w:r>
        <w:separator/>
      </w:r>
    </w:p>
  </w:endnote>
  <w:endnote w:type="continuationSeparator" w:id="0">
    <w:p w14:paraId="24E62B23" w14:textId="77777777" w:rsidR="00074FEA" w:rsidRDefault="00074FEA" w:rsidP="00D11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487585"/>
      <w:docPartObj>
        <w:docPartGallery w:val="Page Numbers (Bottom of Page)"/>
        <w:docPartUnique/>
      </w:docPartObj>
    </w:sdtPr>
    <w:sdtEndPr/>
    <w:sdtContent>
      <w:sdt>
        <w:sdtPr>
          <w:id w:val="860082579"/>
          <w:docPartObj>
            <w:docPartGallery w:val="Page Numbers (Top of Page)"/>
            <w:docPartUnique/>
          </w:docPartObj>
        </w:sdtPr>
        <w:sdtEndPr/>
        <w:sdtContent>
          <w:p w14:paraId="4699210A" w14:textId="596ABE50" w:rsidR="00755766" w:rsidRDefault="00755766">
            <w:pPr>
              <w:pStyle w:val="Stopka"/>
              <w:jc w:val="right"/>
            </w:pPr>
            <w:r>
              <w:t xml:space="preserve"> </w:t>
            </w:r>
            <w:r>
              <w:rPr>
                <w:b/>
                <w:bCs/>
                <w:sz w:val="24"/>
                <w:szCs w:val="24"/>
              </w:rPr>
              <w:fldChar w:fldCharType="begin"/>
            </w:r>
            <w:r>
              <w:rPr>
                <w:b/>
                <w:bCs/>
              </w:rPr>
              <w:instrText>PAGE</w:instrText>
            </w:r>
            <w:r>
              <w:rPr>
                <w:b/>
                <w:bCs/>
                <w:sz w:val="24"/>
                <w:szCs w:val="24"/>
              </w:rPr>
              <w:fldChar w:fldCharType="separate"/>
            </w:r>
            <w:r w:rsidR="00285776">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85776">
              <w:rPr>
                <w:b/>
                <w:bCs/>
                <w:noProof/>
              </w:rPr>
              <w:t>2</w:t>
            </w:r>
            <w:r>
              <w:rPr>
                <w:b/>
                <w:bCs/>
                <w:sz w:val="24"/>
                <w:szCs w:val="24"/>
              </w:rPr>
              <w:fldChar w:fldCharType="end"/>
            </w:r>
          </w:p>
        </w:sdtContent>
      </w:sdt>
    </w:sdtContent>
  </w:sdt>
  <w:p w14:paraId="5AA31149" w14:textId="77777777" w:rsidR="00755766" w:rsidRDefault="007557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78714" w14:textId="77777777" w:rsidR="00074FEA" w:rsidRDefault="00074FEA" w:rsidP="00D11545">
      <w:pPr>
        <w:spacing w:after="0" w:line="240" w:lineRule="auto"/>
      </w:pPr>
      <w:r>
        <w:separator/>
      </w:r>
    </w:p>
  </w:footnote>
  <w:footnote w:type="continuationSeparator" w:id="0">
    <w:p w14:paraId="09DB16FD" w14:textId="77777777" w:rsidR="00074FEA" w:rsidRDefault="00074FEA" w:rsidP="00D115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F1FBF"/>
    <w:multiLevelType w:val="hybridMultilevel"/>
    <w:tmpl w:val="AEE62C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28443E"/>
    <w:multiLevelType w:val="hybridMultilevel"/>
    <w:tmpl w:val="7CF2ABB2"/>
    <w:lvl w:ilvl="0" w:tplc="C47A088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073DC6"/>
    <w:multiLevelType w:val="hybridMultilevel"/>
    <w:tmpl w:val="ECA62A62"/>
    <w:lvl w:ilvl="0" w:tplc="0F22FC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3F42F5"/>
    <w:multiLevelType w:val="hybridMultilevel"/>
    <w:tmpl w:val="C0AAC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02247A"/>
    <w:multiLevelType w:val="hybridMultilevel"/>
    <w:tmpl w:val="B1F81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706254"/>
    <w:multiLevelType w:val="hybridMultilevel"/>
    <w:tmpl w:val="1AC44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E668E"/>
    <w:multiLevelType w:val="hybridMultilevel"/>
    <w:tmpl w:val="4DC26E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3673153">
    <w:abstractNumId w:val="4"/>
  </w:num>
  <w:num w:numId="2" w16cid:durableId="1527020940">
    <w:abstractNumId w:val="5"/>
  </w:num>
  <w:num w:numId="3" w16cid:durableId="1640258890">
    <w:abstractNumId w:val="3"/>
  </w:num>
  <w:num w:numId="4" w16cid:durableId="1359236284">
    <w:abstractNumId w:val="6"/>
  </w:num>
  <w:num w:numId="5" w16cid:durableId="1468430824">
    <w:abstractNumId w:val="2"/>
  </w:num>
  <w:num w:numId="6" w16cid:durableId="1679304500">
    <w:abstractNumId w:val="1"/>
  </w:num>
  <w:num w:numId="7" w16cid:durableId="11604601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ata Trzcińska">
    <w15:presenceInfo w15:providerId="AD" w15:userId="S-1-5-21-3346092505-2295305458-3507524805-20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C64"/>
    <w:rsid w:val="000318EB"/>
    <w:rsid w:val="0003506F"/>
    <w:rsid w:val="00052320"/>
    <w:rsid w:val="00066CFE"/>
    <w:rsid w:val="00074FEA"/>
    <w:rsid w:val="00077EAD"/>
    <w:rsid w:val="00084AFF"/>
    <w:rsid w:val="00094B58"/>
    <w:rsid w:val="00097569"/>
    <w:rsid w:val="000A0FBB"/>
    <w:rsid w:val="000A4F0B"/>
    <w:rsid w:val="000C1636"/>
    <w:rsid w:val="000C1C85"/>
    <w:rsid w:val="000C7A86"/>
    <w:rsid w:val="000E14AD"/>
    <w:rsid w:val="000E4093"/>
    <w:rsid w:val="000F468D"/>
    <w:rsid w:val="000F72B2"/>
    <w:rsid w:val="00101A18"/>
    <w:rsid w:val="00131E39"/>
    <w:rsid w:val="001326CA"/>
    <w:rsid w:val="001522E2"/>
    <w:rsid w:val="00161F37"/>
    <w:rsid w:val="00167FE3"/>
    <w:rsid w:val="001B6EF8"/>
    <w:rsid w:val="001E115D"/>
    <w:rsid w:val="00221AD2"/>
    <w:rsid w:val="00222636"/>
    <w:rsid w:val="0022739E"/>
    <w:rsid w:val="00242C4F"/>
    <w:rsid w:val="00251854"/>
    <w:rsid w:val="00253178"/>
    <w:rsid w:val="00273189"/>
    <w:rsid w:val="002810F5"/>
    <w:rsid w:val="00285776"/>
    <w:rsid w:val="00293FF8"/>
    <w:rsid w:val="002A25DC"/>
    <w:rsid w:val="002C6499"/>
    <w:rsid w:val="002D46DC"/>
    <w:rsid w:val="002E2186"/>
    <w:rsid w:val="002F7F94"/>
    <w:rsid w:val="003005DD"/>
    <w:rsid w:val="0030101F"/>
    <w:rsid w:val="00317E72"/>
    <w:rsid w:val="003241E0"/>
    <w:rsid w:val="00332B5A"/>
    <w:rsid w:val="0037795F"/>
    <w:rsid w:val="00386314"/>
    <w:rsid w:val="003A03F7"/>
    <w:rsid w:val="003C591B"/>
    <w:rsid w:val="003E53D7"/>
    <w:rsid w:val="0040198D"/>
    <w:rsid w:val="004118C9"/>
    <w:rsid w:val="004314DF"/>
    <w:rsid w:val="004365D6"/>
    <w:rsid w:val="004374B6"/>
    <w:rsid w:val="00440EFD"/>
    <w:rsid w:val="00461FBF"/>
    <w:rsid w:val="00465087"/>
    <w:rsid w:val="004B7F7E"/>
    <w:rsid w:val="004C51CF"/>
    <w:rsid w:val="004C6B00"/>
    <w:rsid w:val="004F794D"/>
    <w:rsid w:val="0053208A"/>
    <w:rsid w:val="00536C69"/>
    <w:rsid w:val="00537770"/>
    <w:rsid w:val="005462B4"/>
    <w:rsid w:val="005957D6"/>
    <w:rsid w:val="005A23E0"/>
    <w:rsid w:val="005A2584"/>
    <w:rsid w:val="005A40E7"/>
    <w:rsid w:val="005A4CF2"/>
    <w:rsid w:val="005B6339"/>
    <w:rsid w:val="005E1AE1"/>
    <w:rsid w:val="005F612C"/>
    <w:rsid w:val="00600827"/>
    <w:rsid w:val="00611419"/>
    <w:rsid w:val="00644F83"/>
    <w:rsid w:val="00657B94"/>
    <w:rsid w:val="00673B8E"/>
    <w:rsid w:val="00694CAB"/>
    <w:rsid w:val="00696646"/>
    <w:rsid w:val="006B4074"/>
    <w:rsid w:val="00704C55"/>
    <w:rsid w:val="0074086F"/>
    <w:rsid w:val="00755766"/>
    <w:rsid w:val="00764CAC"/>
    <w:rsid w:val="00773790"/>
    <w:rsid w:val="007757EE"/>
    <w:rsid w:val="00780466"/>
    <w:rsid w:val="007831A1"/>
    <w:rsid w:val="007856E4"/>
    <w:rsid w:val="007A418C"/>
    <w:rsid w:val="007C0DC0"/>
    <w:rsid w:val="007D3BB3"/>
    <w:rsid w:val="007E55D4"/>
    <w:rsid w:val="007E6C1D"/>
    <w:rsid w:val="007F07AD"/>
    <w:rsid w:val="0081098E"/>
    <w:rsid w:val="008361E6"/>
    <w:rsid w:val="00855F28"/>
    <w:rsid w:val="00865A58"/>
    <w:rsid w:val="0089350F"/>
    <w:rsid w:val="008C3160"/>
    <w:rsid w:val="009057BD"/>
    <w:rsid w:val="0090666C"/>
    <w:rsid w:val="00931915"/>
    <w:rsid w:val="00981A1F"/>
    <w:rsid w:val="00984E2F"/>
    <w:rsid w:val="00985302"/>
    <w:rsid w:val="009B1722"/>
    <w:rsid w:val="009E41EA"/>
    <w:rsid w:val="00A07058"/>
    <w:rsid w:val="00A16CE8"/>
    <w:rsid w:val="00A3662A"/>
    <w:rsid w:val="00A43C97"/>
    <w:rsid w:val="00A51C6A"/>
    <w:rsid w:val="00A622B6"/>
    <w:rsid w:val="00A72938"/>
    <w:rsid w:val="00A84B66"/>
    <w:rsid w:val="00A901DA"/>
    <w:rsid w:val="00A928B0"/>
    <w:rsid w:val="00AB6DB6"/>
    <w:rsid w:val="00AB75BE"/>
    <w:rsid w:val="00AC7CE3"/>
    <w:rsid w:val="00AD7918"/>
    <w:rsid w:val="00AF6162"/>
    <w:rsid w:val="00B030DF"/>
    <w:rsid w:val="00B103E5"/>
    <w:rsid w:val="00B23982"/>
    <w:rsid w:val="00B45F54"/>
    <w:rsid w:val="00B52D45"/>
    <w:rsid w:val="00B67170"/>
    <w:rsid w:val="00B73E9F"/>
    <w:rsid w:val="00B93EE0"/>
    <w:rsid w:val="00B94748"/>
    <w:rsid w:val="00BA72AD"/>
    <w:rsid w:val="00BB76CA"/>
    <w:rsid w:val="00BD108F"/>
    <w:rsid w:val="00BD3678"/>
    <w:rsid w:val="00BE1924"/>
    <w:rsid w:val="00BE6C08"/>
    <w:rsid w:val="00C14A5C"/>
    <w:rsid w:val="00C22232"/>
    <w:rsid w:val="00C2284D"/>
    <w:rsid w:val="00C30BFB"/>
    <w:rsid w:val="00C579DF"/>
    <w:rsid w:val="00C802A1"/>
    <w:rsid w:val="00CB2A78"/>
    <w:rsid w:val="00CB62FD"/>
    <w:rsid w:val="00CD4D6D"/>
    <w:rsid w:val="00CE50B7"/>
    <w:rsid w:val="00D11545"/>
    <w:rsid w:val="00D11CEF"/>
    <w:rsid w:val="00D30556"/>
    <w:rsid w:val="00D44166"/>
    <w:rsid w:val="00D46053"/>
    <w:rsid w:val="00D4713A"/>
    <w:rsid w:val="00D535E9"/>
    <w:rsid w:val="00D66207"/>
    <w:rsid w:val="00D705F3"/>
    <w:rsid w:val="00DA354A"/>
    <w:rsid w:val="00DB3899"/>
    <w:rsid w:val="00DB59E8"/>
    <w:rsid w:val="00DC2462"/>
    <w:rsid w:val="00DD5C93"/>
    <w:rsid w:val="00DF536A"/>
    <w:rsid w:val="00E40D13"/>
    <w:rsid w:val="00E553F8"/>
    <w:rsid w:val="00E55C64"/>
    <w:rsid w:val="00E644DD"/>
    <w:rsid w:val="00E6642F"/>
    <w:rsid w:val="00E67410"/>
    <w:rsid w:val="00E70206"/>
    <w:rsid w:val="00EE3631"/>
    <w:rsid w:val="00EF1007"/>
    <w:rsid w:val="00EF7E2A"/>
    <w:rsid w:val="00F16E19"/>
    <w:rsid w:val="00F20ADE"/>
    <w:rsid w:val="00F2650B"/>
    <w:rsid w:val="00F459FC"/>
    <w:rsid w:val="00F77405"/>
    <w:rsid w:val="00F865C8"/>
    <w:rsid w:val="00FF3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1644"/>
  <w15:docId w15:val="{ECAF09F2-966F-4936-A9FD-23FAAED0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0F72B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F72B2"/>
    <w:rPr>
      <w:rFonts w:asciiTheme="majorHAnsi" w:eastAsiaTheme="majorEastAsia" w:hAnsiTheme="majorHAnsi" w:cstheme="majorBidi"/>
      <w:color w:val="17365D" w:themeColor="text2" w:themeShade="BF"/>
      <w:spacing w:val="5"/>
      <w:kern w:val="28"/>
      <w:sz w:val="52"/>
      <w:szCs w:val="52"/>
    </w:rPr>
  </w:style>
  <w:style w:type="paragraph" w:styleId="Akapitzlist">
    <w:name w:val="List Paragraph"/>
    <w:basedOn w:val="Normalny"/>
    <w:uiPriority w:val="34"/>
    <w:qFormat/>
    <w:rsid w:val="000F72B2"/>
    <w:pPr>
      <w:ind w:left="720"/>
      <w:contextualSpacing/>
    </w:pPr>
  </w:style>
  <w:style w:type="paragraph" w:styleId="Tekstprzypisukocowego">
    <w:name w:val="endnote text"/>
    <w:basedOn w:val="Normalny"/>
    <w:link w:val="TekstprzypisukocowegoZnak"/>
    <w:uiPriority w:val="99"/>
    <w:semiHidden/>
    <w:unhideWhenUsed/>
    <w:rsid w:val="00D1154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1545"/>
    <w:rPr>
      <w:sz w:val="20"/>
      <w:szCs w:val="20"/>
    </w:rPr>
  </w:style>
  <w:style w:type="character" w:styleId="Odwoanieprzypisukocowego">
    <w:name w:val="endnote reference"/>
    <w:basedOn w:val="Domylnaczcionkaakapitu"/>
    <w:uiPriority w:val="99"/>
    <w:semiHidden/>
    <w:unhideWhenUsed/>
    <w:rsid w:val="00D11545"/>
    <w:rPr>
      <w:vertAlign w:val="superscript"/>
    </w:rPr>
  </w:style>
  <w:style w:type="paragraph" w:styleId="Tekstdymka">
    <w:name w:val="Balloon Text"/>
    <w:basedOn w:val="Normalny"/>
    <w:link w:val="TekstdymkaZnak"/>
    <w:uiPriority w:val="99"/>
    <w:semiHidden/>
    <w:unhideWhenUsed/>
    <w:rsid w:val="00B239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3982"/>
    <w:rPr>
      <w:rFonts w:ascii="Segoe UI" w:hAnsi="Segoe UI" w:cs="Segoe UI"/>
      <w:sz w:val="18"/>
      <w:szCs w:val="18"/>
    </w:rPr>
  </w:style>
  <w:style w:type="paragraph" w:styleId="Nagwek">
    <w:name w:val="header"/>
    <w:basedOn w:val="Normalny"/>
    <w:link w:val="NagwekZnak"/>
    <w:uiPriority w:val="99"/>
    <w:unhideWhenUsed/>
    <w:rsid w:val="007557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5766"/>
  </w:style>
  <w:style w:type="paragraph" w:styleId="Stopka">
    <w:name w:val="footer"/>
    <w:basedOn w:val="Normalny"/>
    <w:link w:val="StopkaZnak"/>
    <w:uiPriority w:val="99"/>
    <w:unhideWhenUsed/>
    <w:rsid w:val="007557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5766"/>
  </w:style>
  <w:style w:type="paragraph" w:styleId="Tekstprzypisudolnego">
    <w:name w:val="footnote text"/>
    <w:basedOn w:val="Normalny"/>
    <w:link w:val="TekstprzypisudolnegoZnak"/>
    <w:uiPriority w:val="99"/>
    <w:semiHidden/>
    <w:unhideWhenUsed/>
    <w:rsid w:val="0046508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5087"/>
    <w:rPr>
      <w:sz w:val="20"/>
      <w:szCs w:val="20"/>
    </w:rPr>
  </w:style>
  <w:style w:type="character" w:styleId="Odwoanieprzypisudolnego">
    <w:name w:val="footnote reference"/>
    <w:basedOn w:val="Domylnaczcionkaakapitu"/>
    <w:uiPriority w:val="99"/>
    <w:semiHidden/>
    <w:unhideWhenUsed/>
    <w:rsid w:val="00465087"/>
    <w:rPr>
      <w:vertAlign w:val="superscript"/>
    </w:rPr>
  </w:style>
  <w:style w:type="character" w:styleId="Odwoaniedokomentarza">
    <w:name w:val="annotation reference"/>
    <w:basedOn w:val="Domylnaczcionkaakapitu"/>
    <w:uiPriority w:val="99"/>
    <w:semiHidden/>
    <w:unhideWhenUsed/>
    <w:rsid w:val="00DB3899"/>
    <w:rPr>
      <w:sz w:val="16"/>
      <w:szCs w:val="16"/>
    </w:rPr>
  </w:style>
  <w:style w:type="paragraph" w:styleId="Tekstkomentarza">
    <w:name w:val="annotation text"/>
    <w:basedOn w:val="Normalny"/>
    <w:link w:val="TekstkomentarzaZnak"/>
    <w:uiPriority w:val="99"/>
    <w:semiHidden/>
    <w:unhideWhenUsed/>
    <w:rsid w:val="00DB38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B3899"/>
    <w:rPr>
      <w:sz w:val="20"/>
      <w:szCs w:val="20"/>
    </w:rPr>
  </w:style>
  <w:style w:type="paragraph" w:styleId="Tematkomentarza">
    <w:name w:val="annotation subject"/>
    <w:basedOn w:val="Tekstkomentarza"/>
    <w:next w:val="Tekstkomentarza"/>
    <w:link w:val="TematkomentarzaZnak"/>
    <w:uiPriority w:val="99"/>
    <w:semiHidden/>
    <w:unhideWhenUsed/>
    <w:rsid w:val="00DB3899"/>
    <w:rPr>
      <w:b/>
      <w:bCs/>
    </w:rPr>
  </w:style>
  <w:style w:type="character" w:customStyle="1" w:styleId="TematkomentarzaZnak">
    <w:name w:val="Temat komentarza Znak"/>
    <w:basedOn w:val="TekstkomentarzaZnak"/>
    <w:link w:val="Tematkomentarza"/>
    <w:uiPriority w:val="99"/>
    <w:semiHidden/>
    <w:rsid w:val="00DB3899"/>
    <w:rPr>
      <w:b/>
      <w:bCs/>
      <w:sz w:val="20"/>
      <w:szCs w:val="20"/>
    </w:rPr>
  </w:style>
  <w:style w:type="paragraph" w:styleId="Poprawka">
    <w:name w:val="Revision"/>
    <w:hidden/>
    <w:uiPriority w:val="99"/>
    <w:semiHidden/>
    <w:rsid w:val="00DB3899"/>
    <w:pPr>
      <w:spacing w:after="0" w:line="240" w:lineRule="auto"/>
    </w:pPr>
  </w:style>
  <w:style w:type="paragraph" w:styleId="Tekstpodstawowy">
    <w:name w:val="Body Text"/>
    <w:basedOn w:val="Normalny"/>
    <w:link w:val="TekstpodstawowyZnak"/>
    <w:uiPriority w:val="99"/>
    <w:unhideWhenUsed/>
    <w:rsid w:val="003A03F7"/>
    <w:pPr>
      <w:spacing w:after="120"/>
    </w:pPr>
  </w:style>
  <w:style w:type="character" w:customStyle="1" w:styleId="TekstpodstawowyZnak">
    <w:name w:val="Tekst podstawowy Znak"/>
    <w:basedOn w:val="Domylnaczcionkaakapitu"/>
    <w:link w:val="Tekstpodstawowy"/>
    <w:uiPriority w:val="99"/>
    <w:rsid w:val="003A0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DD66-485A-4F9C-832A-37841173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444</Words>
  <Characters>2669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Majer</dc:creator>
  <cp:lastModifiedBy>Beata Trzcińska</cp:lastModifiedBy>
  <cp:revision>11</cp:revision>
  <cp:lastPrinted>2022-02-23T15:27:00Z</cp:lastPrinted>
  <dcterms:created xsi:type="dcterms:W3CDTF">2023-06-19T11:19:00Z</dcterms:created>
  <dcterms:modified xsi:type="dcterms:W3CDTF">2024-04-19T06:19:00Z</dcterms:modified>
</cp:coreProperties>
</file>