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06991" w:rsidRDefault="00B06991" w:rsidP="00B06991">
      <w:pPr>
        <w:spacing w:before="120"/>
        <w:jc w:val="right"/>
        <w:rPr>
          <w:rFonts w:cs="Arial"/>
          <w:b/>
          <w:bCs/>
          <w:szCs w:val="22"/>
        </w:rPr>
      </w:pPr>
      <w:r>
        <w:rPr>
          <w:rFonts w:cs="Arial"/>
          <w:b/>
          <w:bCs/>
          <w:szCs w:val="22"/>
        </w:rPr>
        <w:t xml:space="preserve">Załącznik nr </w:t>
      </w:r>
      <w:r w:rsidR="00454202">
        <w:rPr>
          <w:rFonts w:cs="Arial"/>
          <w:b/>
          <w:bCs/>
          <w:szCs w:val="22"/>
        </w:rPr>
        <w:t>1</w:t>
      </w:r>
      <w:r w:rsidR="003A2FE9">
        <w:rPr>
          <w:rFonts w:cs="Arial"/>
          <w:b/>
          <w:bCs/>
          <w:szCs w:val="22"/>
        </w:rPr>
        <w:t>1</w:t>
      </w:r>
      <w:r w:rsidR="00454202">
        <w:rPr>
          <w:rFonts w:cs="Arial"/>
          <w:b/>
          <w:bCs/>
          <w:szCs w:val="22"/>
        </w:rPr>
        <w:t xml:space="preserve"> </w:t>
      </w:r>
      <w:r w:rsidR="00554F11">
        <w:rPr>
          <w:rFonts w:cs="Arial"/>
          <w:b/>
          <w:bCs/>
          <w:szCs w:val="22"/>
        </w:rPr>
        <w:t>do SIWZ</w:t>
      </w:r>
    </w:p>
    <w:p w:rsidR="00B06991" w:rsidRDefault="00B06991" w:rsidP="00B06991">
      <w:pPr>
        <w:spacing w:before="120"/>
        <w:jc w:val="right"/>
        <w:rPr>
          <w:rFonts w:cs="Arial"/>
          <w:b/>
          <w:bCs/>
          <w:szCs w:val="22"/>
        </w:rPr>
      </w:pPr>
    </w:p>
    <w:p w:rsidR="00B06991" w:rsidRDefault="00B06991" w:rsidP="00B06991">
      <w:pPr>
        <w:spacing w:before="120"/>
        <w:jc w:val="center"/>
        <w:rPr>
          <w:rFonts w:cs="Arial"/>
          <w:b/>
          <w:bCs/>
          <w:szCs w:val="22"/>
        </w:rPr>
      </w:pPr>
      <w:r>
        <w:rPr>
          <w:rFonts w:cs="Arial"/>
          <w:b/>
          <w:bCs/>
          <w:szCs w:val="22"/>
        </w:rPr>
        <w:t>WZÓR UMOWY</w:t>
      </w:r>
    </w:p>
    <w:p w:rsidR="004E21A8" w:rsidRPr="004E21A8" w:rsidRDefault="004E21A8" w:rsidP="004E21A8">
      <w:pPr>
        <w:suppressAutoHyphens w:val="0"/>
        <w:spacing w:before="120"/>
        <w:jc w:val="center"/>
        <w:rPr>
          <w:rFonts w:cs="Arial"/>
          <w:szCs w:val="22"/>
          <w:lang w:eastAsia="pl-PL"/>
        </w:rPr>
      </w:pPr>
      <w:r w:rsidRPr="004E21A8">
        <w:rPr>
          <w:rFonts w:cs="Arial"/>
          <w:b/>
          <w:szCs w:val="22"/>
          <w:lang w:eastAsia="pl-PL"/>
        </w:rPr>
        <w:t>Umowa nr ______________________________________________</w:t>
      </w:r>
    </w:p>
    <w:p w:rsidR="004E21A8" w:rsidRPr="004E21A8" w:rsidRDefault="004E21A8" w:rsidP="004E21A8">
      <w:pPr>
        <w:suppressAutoHyphens w:val="0"/>
        <w:spacing w:before="120"/>
        <w:rPr>
          <w:rFonts w:cs="Arial"/>
          <w:szCs w:val="22"/>
          <w:lang w:eastAsia="pl-PL"/>
        </w:rPr>
      </w:pPr>
      <w:r w:rsidRPr="004E21A8">
        <w:rPr>
          <w:rFonts w:cs="Arial"/>
          <w:szCs w:val="22"/>
          <w:lang w:eastAsia="pl-PL"/>
        </w:rPr>
        <w:t xml:space="preserve">W dniu ___________ r. w ________________________ pomiędzy: </w:t>
      </w:r>
    </w:p>
    <w:p w:rsidR="004E21A8" w:rsidRPr="004E21A8" w:rsidRDefault="004E21A8" w:rsidP="004E21A8">
      <w:pPr>
        <w:suppressAutoHyphens w:val="0"/>
        <w:spacing w:before="120"/>
        <w:jc w:val="both"/>
        <w:rPr>
          <w:rFonts w:cs="Arial"/>
          <w:szCs w:val="22"/>
          <w:lang w:eastAsia="pl-PL"/>
        </w:rPr>
      </w:pPr>
    </w:p>
    <w:p w:rsidR="004E21A8" w:rsidRPr="004E21A8" w:rsidRDefault="004E21A8" w:rsidP="004E21A8">
      <w:pPr>
        <w:suppressAutoHyphens w:val="0"/>
        <w:spacing w:before="120"/>
        <w:jc w:val="both"/>
        <w:rPr>
          <w:rFonts w:cs="Arial"/>
          <w:szCs w:val="22"/>
          <w:lang w:eastAsia="pl-PL"/>
        </w:rPr>
      </w:pPr>
      <w:r w:rsidRPr="004E21A8">
        <w:rPr>
          <w:rFonts w:cs="Arial"/>
          <w:szCs w:val="22"/>
          <w:lang w:eastAsia="pl-PL"/>
        </w:rPr>
        <w:t xml:space="preserve">Skarbem Państwa – Państwowym Gospodarstwem Leśnym Lasy Państwowe Nadleśnictwem ____________________________________ z siedzibą w _________________________________________ </w:t>
      </w:r>
      <w:r w:rsidR="002F36C6">
        <w:rPr>
          <w:rFonts w:cs="Arial"/>
          <w:szCs w:val="22"/>
          <w:lang w:eastAsia="pl-PL"/>
        </w:rPr>
        <w:t>(„Zamawiający”)</w:t>
      </w:r>
    </w:p>
    <w:p w:rsidR="004E21A8" w:rsidRPr="004E21A8" w:rsidRDefault="004E21A8" w:rsidP="004E21A8">
      <w:pPr>
        <w:suppressAutoHyphens w:val="0"/>
        <w:spacing w:before="120"/>
        <w:jc w:val="both"/>
        <w:rPr>
          <w:rFonts w:cs="Arial"/>
          <w:szCs w:val="22"/>
          <w:lang w:eastAsia="pl-PL"/>
        </w:rPr>
      </w:pPr>
      <w:r w:rsidRPr="004E21A8">
        <w:rPr>
          <w:rFonts w:cs="Arial"/>
          <w:szCs w:val="22"/>
          <w:lang w:eastAsia="pl-PL"/>
        </w:rPr>
        <w:t xml:space="preserve">ul. _______________________________; </w:t>
      </w:r>
    </w:p>
    <w:p w:rsidR="004E21A8" w:rsidRPr="004E21A8" w:rsidRDefault="004E21A8" w:rsidP="004E21A8">
      <w:pPr>
        <w:suppressAutoHyphens w:val="0"/>
        <w:spacing w:before="120"/>
        <w:jc w:val="both"/>
        <w:rPr>
          <w:rFonts w:cs="Arial"/>
          <w:szCs w:val="22"/>
          <w:lang w:eastAsia="pl-PL"/>
        </w:rPr>
      </w:pPr>
      <w:r w:rsidRPr="004E21A8">
        <w:rPr>
          <w:rFonts w:cs="Arial"/>
          <w:szCs w:val="22"/>
          <w:lang w:eastAsia="pl-PL"/>
        </w:rPr>
        <w:t>__ - ___ ____________________________________________</w:t>
      </w:r>
    </w:p>
    <w:p w:rsidR="004E21A8" w:rsidRPr="004E21A8" w:rsidRDefault="004E21A8" w:rsidP="004E21A8">
      <w:pPr>
        <w:suppressAutoHyphens w:val="0"/>
        <w:spacing w:before="120"/>
        <w:jc w:val="both"/>
        <w:rPr>
          <w:rFonts w:cs="Arial"/>
          <w:szCs w:val="22"/>
          <w:lang w:eastAsia="pl-PL"/>
        </w:rPr>
      </w:pPr>
      <w:r w:rsidRPr="004E21A8">
        <w:rPr>
          <w:rFonts w:cs="Arial"/>
          <w:szCs w:val="22"/>
          <w:lang w:eastAsia="pl-PL"/>
        </w:rPr>
        <w:t>NIP _________________________________________, REGON ___________________________________________</w:t>
      </w:r>
    </w:p>
    <w:p w:rsidR="004E21A8" w:rsidRPr="004E21A8" w:rsidRDefault="004E21A8" w:rsidP="004E21A8">
      <w:pPr>
        <w:suppressAutoHyphens w:val="0"/>
        <w:spacing w:before="120"/>
        <w:jc w:val="both"/>
        <w:rPr>
          <w:rFonts w:cs="Arial"/>
          <w:szCs w:val="22"/>
          <w:lang w:eastAsia="pl-PL"/>
        </w:rPr>
      </w:pPr>
      <w:r w:rsidRPr="004E21A8">
        <w:rPr>
          <w:rFonts w:cs="Arial"/>
          <w:szCs w:val="22"/>
          <w:lang w:eastAsia="pl-PL"/>
        </w:rPr>
        <w:t>reprezentowanym przez:</w:t>
      </w:r>
    </w:p>
    <w:p w:rsidR="004E21A8" w:rsidRPr="004E21A8" w:rsidRDefault="004E21A8" w:rsidP="004E21A8">
      <w:pPr>
        <w:suppressAutoHyphens w:val="0"/>
        <w:spacing w:before="120"/>
        <w:rPr>
          <w:rFonts w:cs="Arial"/>
          <w:szCs w:val="22"/>
          <w:lang w:eastAsia="pl-PL"/>
        </w:rPr>
      </w:pPr>
      <w:r w:rsidRPr="004E21A8">
        <w:rPr>
          <w:rFonts w:cs="Arial"/>
          <w:szCs w:val="22"/>
          <w:lang w:eastAsia="pl-PL"/>
        </w:rPr>
        <w:t>________________________________ – Nadleśniczego,</w:t>
      </w:r>
    </w:p>
    <w:p w:rsidR="004E21A8" w:rsidRPr="004E21A8" w:rsidRDefault="004E21A8" w:rsidP="004E21A8">
      <w:pPr>
        <w:suppressAutoHyphens w:val="0"/>
        <w:spacing w:before="120"/>
        <w:rPr>
          <w:rFonts w:cs="Arial"/>
          <w:szCs w:val="22"/>
          <w:lang w:eastAsia="pl-PL"/>
        </w:rPr>
      </w:pPr>
    </w:p>
    <w:p w:rsidR="004E21A8" w:rsidRPr="004E21A8" w:rsidRDefault="004E21A8" w:rsidP="004E21A8">
      <w:pPr>
        <w:suppressAutoHyphens w:val="0"/>
        <w:spacing w:before="120"/>
        <w:rPr>
          <w:rFonts w:cs="Arial"/>
          <w:szCs w:val="22"/>
          <w:lang w:eastAsia="pl-PL"/>
        </w:rPr>
      </w:pPr>
      <w:r w:rsidRPr="004E21A8">
        <w:rPr>
          <w:rFonts w:cs="Arial"/>
          <w:szCs w:val="22"/>
          <w:lang w:eastAsia="pl-PL"/>
        </w:rPr>
        <w:t xml:space="preserve">a </w:t>
      </w:r>
    </w:p>
    <w:p w:rsidR="004E21A8" w:rsidRPr="004E21A8" w:rsidRDefault="004E21A8" w:rsidP="004E21A8">
      <w:pPr>
        <w:suppressAutoHyphens w:val="0"/>
        <w:spacing w:before="120"/>
        <w:rPr>
          <w:rFonts w:cs="Arial"/>
          <w:szCs w:val="22"/>
          <w:lang w:eastAsia="pl-PL"/>
        </w:rPr>
      </w:pPr>
    </w:p>
    <w:p w:rsidR="004E21A8" w:rsidRPr="004E21A8" w:rsidRDefault="004E21A8" w:rsidP="004E21A8">
      <w:pPr>
        <w:suppressAutoHyphens w:val="0"/>
        <w:spacing w:before="120"/>
        <w:jc w:val="both"/>
        <w:rPr>
          <w:rFonts w:cs="Arial"/>
          <w:i/>
          <w:szCs w:val="22"/>
          <w:lang w:eastAsia="pl-PL"/>
        </w:rPr>
      </w:pPr>
      <w:r w:rsidRPr="004E21A8">
        <w:rPr>
          <w:rFonts w:cs="Arial"/>
          <w:i/>
          <w:szCs w:val="22"/>
          <w:lang w:eastAsia="pl-PL"/>
        </w:rPr>
        <w:t xml:space="preserve">(w przypadku osób prawnych i spółek handlowych nieposiadających osobowości prawnej) </w:t>
      </w:r>
    </w:p>
    <w:p w:rsidR="004E21A8" w:rsidRPr="004E21A8" w:rsidRDefault="004E21A8" w:rsidP="004E21A8">
      <w:pPr>
        <w:suppressAutoHyphens w:val="0"/>
        <w:spacing w:before="120"/>
        <w:jc w:val="both"/>
        <w:rPr>
          <w:rFonts w:cs="Arial"/>
          <w:szCs w:val="22"/>
          <w:lang w:eastAsia="pl-PL"/>
        </w:rPr>
      </w:pPr>
      <w:r w:rsidRPr="004E21A8">
        <w:rPr>
          <w:rFonts w:cs="Arial"/>
          <w:szCs w:val="22"/>
          <w:lang w:eastAsia="pl-PL"/>
        </w:rPr>
        <w:t>_______________________________________ z siedzibą w ____________________________________</w:t>
      </w:r>
      <w:r w:rsidR="002F36C6">
        <w:rPr>
          <w:rFonts w:cs="Arial"/>
          <w:szCs w:val="22"/>
          <w:lang w:eastAsia="pl-PL"/>
        </w:rPr>
        <w:t xml:space="preserve"> </w:t>
      </w:r>
      <w:r w:rsidR="00584942">
        <w:rPr>
          <w:rFonts w:cs="Arial"/>
          <w:szCs w:val="22"/>
          <w:lang w:eastAsia="pl-PL"/>
        </w:rPr>
        <w:t>(„Wykonawca”)</w:t>
      </w:r>
    </w:p>
    <w:p w:rsidR="006B1F78" w:rsidRDefault="004E21A8" w:rsidP="00CF59B1">
      <w:pPr>
        <w:suppressAutoHyphens w:val="0"/>
        <w:spacing w:before="120"/>
        <w:jc w:val="both"/>
        <w:rPr>
          <w:rFonts w:cs="Arial"/>
          <w:szCs w:val="22"/>
          <w:lang w:eastAsia="pl-PL"/>
        </w:rPr>
      </w:pPr>
      <w:r w:rsidRPr="004E21A8">
        <w:rPr>
          <w:rFonts w:cs="Arial"/>
          <w:szCs w:val="22"/>
          <w:lang w:eastAsia="pl-PL"/>
        </w:rPr>
        <w:t>ul. _________________________________________ wpisan</w:t>
      </w:r>
      <w:r w:rsidR="00B64CF3">
        <w:rPr>
          <w:rFonts w:cs="Arial"/>
          <w:szCs w:val="22"/>
          <w:lang w:eastAsia="pl-PL"/>
        </w:rPr>
        <w:t>a</w:t>
      </w:r>
      <w:r w:rsidRPr="004E21A8">
        <w:rPr>
          <w:rFonts w:cs="Arial"/>
          <w:szCs w:val="22"/>
          <w:lang w:eastAsia="pl-PL"/>
        </w:rPr>
        <w:t xml:space="preserve"> do rejestru przedsiębiorców Krajowego Rejestru Sądowego w Sądzie Rejonowym w ___________________ ___ pod numerem ______________________</w:t>
      </w:r>
      <w:r w:rsidR="002F36C6">
        <w:rPr>
          <w:rFonts w:cs="Arial"/>
          <w:szCs w:val="22"/>
          <w:lang w:eastAsia="pl-PL"/>
        </w:rPr>
        <w:t xml:space="preserve"> </w:t>
      </w:r>
      <w:r w:rsidRPr="004E21A8">
        <w:rPr>
          <w:rFonts w:cs="Arial"/>
          <w:szCs w:val="22"/>
          <w:lang w:eastAsia="pl-PL"/>
        </w:rPr>
        <w:t>NIP ______________________________________, REGON _________________________</w:t>
      </w:r>
      <w:r w:rsidR="00B64CF3">
        <w:rPr>
          <w:rFonts w:cs="Arial"/>
          <w:szCs w:val="22"/>
          <w:lang w:eastAsia="pl-PL"/>
        </w:rPr>
        <w:t xml:space="preserve"> </w:t>
      </w:r>
      <w:r w:rsidR="005A57F0">
        <w:rPr>
          <w:rFonts w:cs="Arial"/>
          <w:szCs w:val="22"/>
          <w:lang w:eastAsia="pl-PL"/>
        </w:rPr>
        <w:t xml:space="preserve">, </w:t>
      </w:r>
      <w:r w:rsidR="00B64CF3">
        <w:rPr>
          <w:rFonts w:cs="Arial"/>
          <w:szCs w:val="22"/>
          <w:lang w:eastAsia="pl-PL"/>
        </w:rPr>
        <w:t xml:space="preserve">wysokość kapitału zakładowego </w:t>
      </w:r>
      <w:r w:rsidR="005A57F0">
        <w:rPr>
          <w:rFonts w:cs="Arial"/>
          <w:szCs w:val="22"/>
          <w:lang w:eastAsia="pl-PL"/>
        </w:rPr>
        <w:t>__________________________________.</w:t>
      </w:r>
    </w:p>
    <w:p w:rsidR="004E21A8" w:rsidRPr="004E21A8" w:rsidRDefault="004E21A8" w:rsidP="004E21A8">
      <w:pPr>
        <w:suppressAutoHyphens w:val="0"/>
        <w:spacing w:before="120"/>
        <w:rPr>
          <w:rFonts w:cs="Arial"/>
          <w:szCs w:val="22"/>
          <w:lang w:eastAsia="pl-PL"/>
        </w:rPr>
      </w:pPr>
      <w:r w:rsidRPr="004E21A8">
        <w:rPr>
          <w:rFonts w:cs="Arial"/>
          <w:szCs w:val="22"/>
          <w:lang w:eastAsia="pl-PL"/>
        </w:rPr>
        <w:t>reprezentowaną przez:</w:t>
      </w:r>
    </w:p>
    <w:p w:rsidR="004E21A8" w:rsidRPr="004E21A8" w:rsidRDefault="004E21A8" w:rsidP="004E21A8">
      <w:pPr>
        <w:suppressAutoHyphens w:val="0"/>
        <w:spacing w:before="120"/>
        <w:rPr>
          <w:rFonts w:cs="Arial"/>
          <w:szCs w:val="22"/>
          <w:lang w:eastAsia="pl-PL"/>
        </w:rPr>
      </w:pPr>
      <w:r w:rsidRPr="004E21A8">
        <w:rPr>
          <w:rFonts w:cs="Arial"/>
          <w:szCs w:val="22"/>
          <w:lang w:eastAsia="pl-PL"/>
        </w:rPr>
        <w:t>_________________________________________________</w:t>
      </w:r>
    </w:p>
    <w:p w:rsidR="004E21A8" w:rsidRPr="004E21A8" w:rsidRDefault="004E21A8" w:rsidP="004E21A8">
      <w:pPr>
        <w:suppressAutoHyphens w:val="0"/>
        <w:spacing w:before="120"/>
        <w:rPr>
          <w:rFonts w:cs="Arial"/>
          <w:szCs w:val="22"/>
          <w:lang w:eastAsia="pl-PL"/>
        </w:rPr>
      </w:pPr>
      <w:r w:rsidRPr="004E21A8">
        <w:rPr>
          <w:rFonts w:cs="Arial"/>
          <w:szCs w:val="22"/>
          <w:lang w:eastAsia="pl-PL"/>
        </w:rPr>
        <w:t>_________________________________________________,</w:t>
      </w:r>
    </w:p>
    <w:p w:rsidR="004E21A8" w:rsidRPr="004E21A8" w:rsidRDefault="004E21A8" w:rsidP="004E21A8">
      <w:pPr>
        <w:suppressAutoHyphens w:val="0"/>
        <w:spacing w:before="120"/>
        <w:rPr>
          <w:rFonts w:cs="Arial"/>
          <w:szCs w:val="22"/>
          <w:lang w:eastAsia="pl-PL"/>
        </w:rPr>
      </w:pPr>
    </w:p>
    <w:p w:rsidR="004E21A8" w:rsidRPr="004E21A8" w:rsidRDefault="004E21A8" w:rsidP="004E21A8">
      <w:pPr>
        <w:suppressAutoHyphens w:val="0"/>
        <w:spacing w:before="120"/>
        <w:rPr>
          <w:rFonts w:cs="Arial"/>
          <w:szCs w:val="22"/>
          <w:lang w:eastAsia="pl-PL"/>
        </w:rPr>
      </w:pPr>
      <w:r w:rsidRPr="004E21A8">
        <w:rPr>
          <w:rFonts w:cs="Arial"/>
          <w:szCs w:val="22"/>
          <w:lang w:eastAsia="pl-PL"/>
        </w:rPr>
        <w:t xml:space="preserve">lub </w:t>
      </w:r>
    </w:p>
    <w:p w:rsidR="004E21A8" w:rsidRPr="004E21A8" w:rsidRDefault="004E21A8" w:rsidP="004E21A8">
      <w:pPr>
        <w:suppressAutoHyphens w:val="0"/>
        <w:spacing w:before="120"/>
        <w:jc w:val="both"/>
        <w:rPr>
          <w:rFonts w:cs="Arial"/>
          <w:i/>
          <w:szCs w:val="22"/>
          <w:lang w:eastAsia="pl-PL"/>
        </w:rPr>
      </w:pPr>
      <w:r w:rsidRPr="004E21A8">
        <w:rPr>
          <w:rFonts w:cs="Arial"/>
          <w:i/>
          <w:szCs w:val="22"/>
          <w:lang w:eastAsia="pl-PL"/>
        </w:rPr>
        <w:t xml:space="preserve">(w przypadku osób fizycznych wpisanych do Centralnej Ewidencji i Informacji o Działalności Gospodarczej) </w:t>
      </w:r>
    </w:p>
    <w:p w:rsidR="004E21A8" w:rsidRPr="004E21A8" w:rsidRDefault="004E21A8" w:rsidP="004E21A8">
      <w:pPr>
        <w:suppressAutoHyphens w:val="0"/>
        <w:spacing w:before="120"/>
        <w:jc w:val="both"/>
        <w:rPr>
          <w:rFonts w:cs="Arial"/>
          <w:i/>
          <w:szCs w:val="22"/>
          <w:lang w:eastAsia="pl-PL"/>
        </w:rPr>
      </w:pPr>
    </w:p>
    <w:p w:rsidR="006B1F78" w:rsidRDefault="006B1F78" w:rsidP="006B1F78">
      <w:pPr>
        <w:suppressAutoHyphens w:val="0"/>
        <w:spacing w:before="120"/>
        <w:jc w:val="both"/>
        <w:rPr>
          <w:rFonts w:cs="Arial"/>
          <w:szCs w:val="22"/>
          <w:lang w:eastAsia="pl-PL"/>
        </w:rPr>
      </w:pPr>
      <w:r w:rsidRPr="006B1F78">
        <w:rPr>
          <w:rFonts w:cs="Arial"/>
          <w:szCs w:val="22"/>
          <w:lang w:eastAsia="pl-PL"/>
        </w:rPr>
        <w:t>p. _________________________________</w:t>
      </w:r>
      <w:r>
        <w:rPr>
          <w:rFonts w:cs="Arial"/>
          <w:szCs w:val="22"/>
          <w:lang w:eastAsia="pl-PL"/>
        </w:rPr>
        <w:t xml:space="preserve"> </w:t>
      </w:r>
      <w:r w:rsidRPr="00FE1117">
        <w:rPr>
          <w:rFonts w:cs="Arial"/>
          <w:szCs w:val="22"/>
        </w:rPr>
        <w:t>prowadzącym działalność gospodarczą pod firmą ________________________</w:t>
      </w:r>
      <w:r>
        <w:rPr>
          <w:rFonts w:cs="Arial"/>
          <w:szCs w:val="22"/>
        </w:rPr>
        <w:t>________________________</w:t>
      </w:r>
      <w:r w:rsidRPr="00FE1117">
        <w:rPr>
          <w:rFonts w:cs="Arial"/>
          <w:szCs w:val="22"/>
        </w:rPr>
        <w:t>_</w:t>
      </w:r>
      <w:r w:rsidR="009E4F98">
        <w:rPr>
          <w:rFonts w:cs="Arial"/>
          <w:szCs w:val="22"/>
        </w:rPr>
        <w:t xml:space="preserve"> </w:t>
      </w:r>
      <w:r w:rsidRPr="00FE1117">
        <w:rPr>
          <w:rFonts w:cs="Arial"/>
          <w:szCs w:val="22"/>
        </w:rPr>
        <w:t>z siedzibą w ______</w:t>
      </w:r>
      <w:r>
        <w:rPr>
          <w:rFonts w:cs="Arial"/>
          <w:szCs w:val="22"/>
        </w:rPr>
        <w:t>_____________</w:t>
      </w:r>
      <w:r w:rsidRPr="00FE1117">
        <w:rPr>
          <w:rFonts w:cs="Arial"/>
          <w:szCs w:val="22"/>
        </w:rPr>
        <w:t>___________</w:t>
      </w:r>
      <w:r w:rsidR="00584942">
        <w:rPr>
          <w:rFonts w:cs="Arial"/>
          <w:szCs w:val="22"/>
        </w:rPr>
        <w:t xml:space="preserve"> </w:t>
      </w:r>
      <w:r w:rsidRPr="00FE1117">
        <w:rPr>
          <w:rFonts w:cs="Arial"/>
          <w:szCs w:val="22"/>
        </w:rPr>
        <w:br/>
        <w:t>ul __________________</w:t>
      </w:r>
      <w:r w:rsidRPr="006B1F78">
        <w:rPr>
          <w:rFonts w:cs="Arial"/>
          <w:szCs w:val="22"/>
          <w:lang w:eastAsia="pl-PL"/>
        </w:rPr>
        <w:t xml:space="preserve"> </w:t>
      </w:r>
      <w:r w:rsidR="00584942">
        <w:rPr>
          <w:rFonts w:cs="Arial"/>
          <w:szCs w:val="22"/>
        </w:rPr>
        <w:t>(„Wykonawca”),</w:t>
      </w:r>
      <w:r>
        <w:rPr>
          <w:rFonts w:cs="Arial"/>
          <w:szCs w:val="22"/>
          <w:lang w:eastAsia="pl-PL"/>
        </w:rPr>
        <w:t xml:space="preserve">wpisanym do Centralnej Ewidencji i Informacji i Działalności Gospodarczej, </w:t>
      </w:r>
      <w:r w:rsidRPr="00FE1117">
        <w:rPr>
          <w:rFonts w:cs="Arial"/>
          <w:szCs w:val="22"/>
        </w:rPr>
        <w:t>posiadającym numer identyfikacyjny NIP</w:t>
      </w:r>
      <w:r>
        <w:rPr>
          <w:rFonts w:cs="Arial"/>
          <w:szCs w:val="22"/>
        </w:rPr>
        <w:t xml:space="preserve"> </w:t>
      </w:r>
      <w:r w:rsidRPr="00FE1117">
        <w:rPr>
          <w:rFonts w:cs="Arial"/>
          <w:szCs w:val="22"/>
        </w:rPr>
        <w:t>____________</w:t>
      </w:r>
      <w:r>
        <w:rPr>
          <w:rFonts w:cs="Arial"/>
          <w:szCs w:val="22"/>
        </w:rPr>
        <w:t>__________</w:t>
      </w:r>
      <w:r w:rsidRPr="006B1F78">
        <w:rPr>
          <w:rFonts w:cs="Arial"/>
          <w:szCs w:val="22"/>
        </w:rPr>
        <w:t>_</w:t>
      </w:r>
      <w:r w:rsidRPr="00FE1117">
        <w:rPr>
          <w:rFonts w:cs="Arial"/>
          <w:szCs w:val="22"/>
        </w:rPr>
        <w:t>; REGON _____________</w:t>
      </w:r>
      <w:r>
        <w:rPr>
          <w:rFonts w:cs="Arial"/>
          <w:szCs w:val="22"/>
        </w:rPr>
        <w:t>______</w:t>
      </w:r>
      <w:r w:rsidRPr="00FE1117">
        <w:rPr>
          <w:rFonts w:cs="Arial"/>
          <w:szCs w:val="22"/>
        </w:rPr>
        <w:t>_______</w:t>
      </w:r>
    </w:p>
    <w:p w:rsidR="00284BB2" w:rsidRDefault="00284BB2" w:rsidP="00CF59B1">
      <w:pPr>
        <w:suppressAutoHyphens w:val="0"/>
        <w:spacing w:before="120"/>
        <w:jc w:val="both"/>
        <w:rPr>
          <w:rFonts w:cs="Arial"/>
          <w:szCs w:val="22"/>
          <w:lang w:eastAsia="pl-PL"/>
        </w:rPr>
      </w:pPr>
    </w:p>
    <w:p w:rsidR="004E21A8" w:rsidRPr="004E21A8" w:rsidRDefault="004E21A8" w:rsidP="004E21A8">
      <w:pPr>
        <w:suppressAutoHyphens w:val="0"/>
        <w:spacing w:before="120"/>
        <w:rPr>
          <w:rFonts w:cs="Arial"/>
          <w:szCs w:val="22"/>
          <w:lang w:eastAsia="pl-PL"/>
        </w:rPr>
      </w:pPr>
      <w:r w:rsidRPr="004E21A8">
        <w:rPr>
          <w:rFonts w:cs="Arial"/>
          <w:szCs w:val="22"/>
          <w:lang w:eastAsia="pl-PL"/>
        </w:rPr>
        <w:t>działają</w:t>
      </w:r>
      <w:r w:rsidR="006B1F78">
        <w:rPr>
          <w:rFonts w:cs="Arial"/>
          <w:szCs w:val="22"/>
          <w:lang w:eastAsia="pl-PL"/>
        </w:rPr>
        <w:t>c</w:t>
      </w:r>
      <w:r w:rsidRPr="004E21A8">
        <w:rPr>
          <w:rFonts w:cs="Arial"/>
          <w:szCs w:val="22"/>
          <w:lang w:eastAsia="pl-PL"/>
        </w:rPr>
        <w:t xml:space="preserve">ym osobiście </w:t>
      </w:r>
    </w:p>
    <w:p w:rsidR="004E21A8" w:rsidRPr="004E21A8" w:rsidRDefault="004E21A8" w:rsidP="004E21A8">
      <w:pPr>
        <w:suppressAutoHyphens w:val="0"/>
        <w:spacing w:before="120"/>
        <w:rPr>
          <w:rFonts w:cs="Arial"/>
          <w:szCs w:val="22"/>
          <w:lang w:eastAsia="pl-PL"/>
        </w:rPr>
      </w:pPr>
      <w:r w:rsidRPr="004E21A8">
        <w:rPr>
          <w:rFonts w:cs="Arial"/>
          <w:szCs w:val="22"/>
          <w:lang w:eastAsia="pl-PL"/>
        </w:rPr>
        <w:t>zwanym dalej „Wykonawcą”,</w:t>
      </w:r>
    </w:p>
    <w:p w:rsidR="004E21A8" w:rsidRPr="004E21A8" w:rsidRDefault="004E21A8" w:rsidP="004E21A8">
      <w:pPr>
        <w:suppressAutoHyphens w:val="0"/>
        <w:spacing w:before="120"/>
        <w:rPr>
          <w:rFonts w:cs="Arial"/>
          <w:szCs w:val="22"/>
          <w:lang w:eastAsia="pl-PL"/>
        </w:rPr>
      </w:pPr>
    </w:p>
    <w:p w:rsidR="004E21A8" w:rsidRPr="004E21A8" w:rsidRDefault="004E21A8" w:rsidP="004E21A8">
      <w:pPr>
        <w:suppressAutoHyphens w:val="0"/>
        <w:spacing w:before="120"/>
        <w:rPr>
          <w:rFonts w:cs="Arial"/>
          <w:szCs w:val="22"/>
          <w:lang w:eastAsia="pl-PL"/>
        </w:rPr>
      </w:pPr>
      <w:r w:rsidRPr="004E21A8">
        <w:rPr>
          <w:rFonts w:cs="Arial"/>
          <w:szCs w:val="22"/>
          <w:lang w:eastAsia="pl-PL"/>
        </w:rPr>
        <w:t xml:space="preserve">lub </w:t>
      </w:r>
    </w:p>
    <w:p w:rsidR="004E21A8" w:rsidRPr="004E21A8" w:rsidRDefault="004E21A8" w:rsidP="004E21A8">
      <w:pPr>
        <w:suppressAutoHyphens w:val="0"/>
        <w:spacing w:before="120"/>
        <w:jc w:val="both"/>
        <w:rPr>
          <w:rFonts w:cs="Arial"/>
          <w:i/>
          <w:szCs w:val="22"/>
          <w:lang w:eastAsia="pl-PL"/>
        </w:rPr>
      </w:pPr>
      <w:r w:rsidRPr="004E21A8">
        <w:rPr>
          <w:rFonts w:cs="Arial"/>
          <w:i/>
          <w:szCs w:val="22"/>
          <w:lang w:eastAsia="pl-PL"/>
        </w:rPr>
        <w:t>(w przypadku osób fizycznych wpisanych do Centralnej Ewidencji i Informacji o Działalności Gospodarczej</w:t>
      </w:r>
      <w:r w:rsidR="00A56B5A">
        <w:rPr>
          <w:rFonts w:cs="Arial"/>
          <w:i/>
          <w:szCs w:val="22"/>
          <w:lang w:eastAsia="pl-PL"/>
        </w:rPr>
        <w:t xml:space="preserve"> działających wspólnie jako konsorcjum lub </w:t>
      </w:r>
      <w:r w:rsidR="00FE31B0">
        <w:rPr>
          <w:rFonts w:cs="Arial"/>
          <w:i/>
          <w:szCs w:val="22"/>
          <w:lang w:eastAsia="pl-PL"/>
        </w:rPr>
        <w:t xml:space="preserve">w </w:t>
      </w:r>
      <w:r w:rsidR="00A56B5A">
        <w:rPr>
          <w:rFonts w:cs="Arial"/>
          <w:i/>
          <w:szCs w:val="22"/>
          <w:lang w:eastAsia="pl-PL"/>
        </w:rPr>
        <w:t>ramach spółki cywilnej</w:t>
      </w:r>
      <w:r w:rsidRPr="004E21A8">
        <w:rPr>
          <w:rFonts w:cs="Arial"/>
          <w:i/>
          <w:szCs w:val="22"/>
          <w:lang w:eastAsia="pl-PL"/>
        </w:rPr>
        <w:t xml:space="preserve">) </w:t>
      </w:r>
    </w:p>
    <w:p w:rsidR="004E21A8" w:rsidRPr="004E21A8" w:rsidRDefault="004E21A8" w:rsidP="004E21A8">
      <w:pPr>
        <w:suppressAutoHyphens w:val="0"/>
        <w:spacing w:before="120"/>
        <w:rPr>
          <w:rFonts w:cs="Arial"/>
          <w:szCs w:val="22"/>
          <w:lang w:eastAsia="pl-PL"/>
        </w:rPr>
      </w:pPr>
    </w:p>
    <w:p w:rsidR="004E21A8" w:rsidRPr="004E21A8" w:rsidRDefault="004E21A8" w:rsidP="004E21A8">
      <w:pPr>
        <w:suppressAutoHyphens w:val="0"/>
        <w:spacing w:before="120"/>
        <w:rPr>
          <w:rFonts w:cs="Arial"/>
          <w:szCs w:val="22"/>
          <w:lang w:eastAsia="pl-PL"/>
        </w:rPr>
      </w:pPr>
      <w:r w:rsidRPr="004E21A8">
        <w:rPr>
          <w:rFonts w:cs="Arial"/>
          <w:szCs w:val="22"/>
          <w:lang w:eastAsia="pl-PL"/>
        </w:rPr>
        <w:lastRenderedPageBreak/>
        <w:t>wykonawcami wspólnie ubiegającymi się o udzielenie zamówienia publicznego w składzie</w:t>
      </w:r>
      <w:r w:rsidR="0031048C">
        <w:rPr>
          <w:rFonts w:cs="Arial"/>
          <w:szCs w:val="22"/>
          <w:lang w:eastAsia="pl-PL"/>
        </w:rPr>
        <w:t xml:space="preserve"> (łącznie „Wykonawcy”)</w:t>
      </w:r>
      <w:r w:rsidRPr="004E21A8">
        <w:rPr>
          <w:rFonts w:cs="Arial"/>
          <w:szCs w:val="22"/>
          <w:lang w:eastAsia="pl-PL"/>
        </w:rPr>
        <w:t>:</w:t>
      </w:r>
    </w:p>
    <w:p w:rsidR="00284BB2" w:rsidRDefault="004E21A8" w:rsidP="006B1F78">
      <w:pPr>
        <w:suppressAutoHyphens w:val="0"/>
        <w:spacing w:before="120"/>
        <w:ind w:left="574" w:hanging="574"/>
        <w:jc w:val="both"/>
        <w:rPr>
          <w:rFonts w:cs="Arial"/>
          <w:szCs w:val="22"/>
          <w:lang w:eastAsia="pl-PL"/>
        </w:rPr>
      </w:pPr>
      <w:r w:rsidRPr="004E21A8">
        <w:rPr>
          <w:rFonts w:cs="Arial"/>
          <w:szCs w:val="22"/>
          <w:lang w:eastAsia="pl-PL"/>
        </w:rPr>
        <w:t xml:space="preserve">1) </w:t>
      </w:r>
      <w:r w:rsidRPr="004E21A8">
        <w:rPr>
          <w:rFonts w:cs="Arial"/>
          <w:szCs w:val="22"/>
          <w:lang w:eastAsia="pl-PL"/>
        </w:rPr>
        <w:tab/>
      </w:r>
      <w:r w:rsidRPr="006B1F78">
        <w:rPr>
          <w:rFonts w:cs="Arial"/>
          <w:szCs w:val="22"/>
          <w:lang w:eastAsia="pl-PL"/>
        </w:rPr>
        <w:t>p. _________________________________</w:t>
      </w:r>
      <w:r w:rsidR="006B1F78">
        <w:rPr>
          <w:rFonts w:cs="Arial"/>
          <w:szCs w:val="22"/>
          <w:lang w:eastAsia="pl-PL"/>
        </w:rPr>
        <w:t xml:space="preserve"> </w:t>
      </w:r>
      <w:r w:rsidR="00284BB2" w:rsidRPr="005A57F0">
        <w:rPr>
          <w:rFonts w:cs="Arial"/>
          <w:szCs w:val="22"/>
        </w:rPr>
        <w:t xml:space="preserve">prowadzącym działalność gospodarczą pod firmą </w:t>
      </w:r>
      <w:r w:rsidR="006B1F78" w:rsidRPr="005A57F0">
        <w:rPr>
          <w:rFonts w:cs="Arial"/>
          <w:szCs w:val="22"/>
        </w:rPr>
        <w:t>________________________</w:t>
      </w:r>
      <w:r w:rsidR="006B1F78">
        <w:rPr>
          <w:rFonts w:cs="Arial"/>
          <w:szCs w:val="22"/>
        </w:rPr>
        <w:t>________________________</w:t>
      </w:r>
      <w:r w:rsidR="006B1F78" w:rsidRPr="005A57F0">
        <w:rPr>
          <w:rFonts w:cs="Arial"/>
          <w:szCs w:val="22"/>
        </w:rPr>
        <w:t>_</w:t>
      </w:r>
      <w:r w:rsidR="00284BB2" w:rsidRPr="005A57F0">
        <w:rPr>
          <w:rFonts w:cs="Arial"/>
          <w:szCs w:val="22"/>
        </w:rPr>
        <w:t xml:space="preserve">z siedzibą w </w:t>
      </w:r>
      <w:r w:rsidR="006B1F78" w:rsidRPr="005A57F0">
        <w:rPr>
          <w:rFonts w:cs="Arial"/>
          <w:szCs w:val="22"/>
        </w:rPr>
        <w:t>______</w:t>
      </w:r>
      <w:r w:rsidR="006B1F78">
        <w:rPr>
          <w:rFonts w:cs="Arial"/>
          <w:szCs w:val="22"/>
        </w:rPr>
        <w:t>_____________</w:t>
      </w:r>
      <w:r w:rsidR="006B1F78" w:rsidRPr="005A57F0">
        <w:rPr>
          <w:rFonts w:cs="Arial"/>
          <w:szCs w:val="22"/>
        </w:rPr>
        <w:t>___________</w:t>
      </w:r>
      <w:r w:rsidR="006B1F78">
        <w:rPr>
          <w:rFonts w:cs="Arial"/>
          <w:szCs w:val="22"/>
        </w:rPr>
        <w:t>,</w:t>
      </w:r>
      <w:r w:rsidR="006B1F78" w:rsidRPr="005A57F0">
        <w:rPr>
          <w:rFonts w:cs="Arial"/>
          <w:szCs w:val="22"/>
        </w:rPr>
        <w:br/>
      </w:r>
      <w:r w:rsidR="00284BB2" w:rsidRPr="005A57F0">
        <w:rPr>
          <w:rFonts w:cs="Arial"/>
          <w:szCs w:val="22"/>
        </w:rPr>
        <w:t xml:space="preserve">ul </w:t>
      </w:r>
      <w:r w:rsidR="006B1F78" w:rsidRPr="005A57F0">
        <w:rPr>
          <w:rFonts w:cs="Arial"/>
          <w:szCs w:val="22"/>
        </w:rPr>
        <w:t>__________________</w:t>
      </w:r>
      <w:r w:rsidR="006B1F78" w:rsidRPr="006B1F78">
        <w:rPr>
          <w:rFonts w:cs="Arial"/>
          <w:szCs w:val="22"/>
          <w:lang w:eastAsia="pl-PL"/>
        </w:rPr>
        <w:t xml:space="preserve"> </w:t>
      </w:r>
      <w:r w:rsidR="006B1F78">
        <w:rPr>
          <w:rFonts w:cs="Arial"/>
          <w:szCs w:val="22"/>
          <w:lang w:eastAsia="pl-PL"/>
        </w:rPr>
        <w:t xml:space="preserve">wpisanym do Centralnej Ewidencji i Informacji i Działalności Gospodarczej, </w:t>
      </w:r>
      <w:r w:rsidR="00284BB2" w:rsidRPr="005A57F0">
        <w:rPr>
          <w:rFonts w:cs="Arial"/>
          <w:szCs w:val="22"/>
        </w:rPr>
        <w:t>posiadającym numer identyfikacyjny NIP</w:t>
      </w:r>
      <w:r w:rsidR="006B1F78">
        <w:rPr>
          <w:rFonts w:cs="Arial"/>
          <w:szCs w:val="22"/>
        </w:rPr>
        <w:t xml:space="preserve"> </w:t>
      </w:r>
      <w:r w:rsidR="006B1F78" w:rsidRPr="005A57F0">
        <w:rPr>
          <w:rFonts w:cs="Arial"/>
          <w:szCs w:val="22"/>
        </w:rPr>
        <w:t>____________</w:t>
      </w:r>
      <w:r w:rsidR="006B1F78">
        <w:rPr>
          <w:rFonts w:cs="Arial"/>
          <w:szCs w:val="22"/>
        </w:rPr>
        <w:t>________________</w:t>
      </w:r>
      <w:r w:rsidR="006B1F78" w:rsidRPr="006B1F78">
        <w:rPr>
          <w:rFonts w:cs="Arial"/>
          <w:szCs w:val="22"/>
        </w:rPr>
        <w:t>_____</w:t>
      </w:r>
      <w:r w:rsidR="00284BB2" w:rsidRPr="005A57F0">
        <w:rPr>
          <w:rFonts w:cs="Arial"/>
          <w:szCs w:val="22"/>
        </w:rPr>
        <w:t xml:space="preserve">; REGON </w:t>
      </w:r>
      <w:r w:rsidR="006B1F78" w:rsidRPr="005A57F0">
        <w:rPr>
          <w:rFonts w:cs="Arial"/>
          <w:szCs w:val="22"/>
        </w:rPr>
        <w:t>_____________</w:t>
      </w:r>
      <w:r w:rsidR="006B1F78">
        <w:rPr>
          <w:rFonts w:cs="Arial"/>
          <w:szCs w:val="22"/>
        </w:rPr>
        <w:t>______</w:t>
      </w:r>
      <w:r w:rsidR="006B1F78" w:rsidRPr="005A57F0">
        <w:rPr>
          <w:rFonts w:cs="Arial"/>
          <w:szCs w:val="22"/>
        </w:rPr>
        <w:t>_______</w:t>
      </w:r>
    </w:p>
    <w:p w:rsidR="00284BB2" w:rsidRDefault="00284BB2" w:rsidP="004E21A8">
      <w:pPr>
        <w:suppressAutoHyphens w:val="0"/>
        <w:spacing w:before="120"/>
        <w:ind w:left="574" w:hanging="574"/>
        <w:jc w:val="both"/>
        <w:rPr>
          <w:rFonts w:cs="Arial"/>
          <w:szCs w:val="22"/>
          <w:lang w:eastAsia="pl-PL"/>
        </w:rPr>
      </w:pPr>
    </w:p>
    <w:p w:rsidR="006B1F78" w:rsidRDefault="004E21A8" w:rsidP="006B1F78">
      <w:pPr>
        <w:suppressAutoHyphens w:val="0"/>
        <w:spacing w:before="120"/>
        <w:ind w:left="574" w:hanging="574"/>
        <w:jc w:val="both"/>
        <w:rPr>
          <w:rFonts w:cs="Arial"/>
          <w:szCs w:val="22"/>
          <w:lang w:eastAsia="pl-PL"/>
        </w:rPr>
      </w:pPr>
      <w:r w:rsidRPr="004E21A8">
        <w:rPr>
          <w:rFonts w:cs="Arial"/>
          <w:szCs w:val="22"/>
          <w:lang w:eastAsia="pl-PL"/>
        </w:rPr>
        <w:t xml:space="preserve">2) </w:t>
      </w:r>
      <w:r w:rsidRPr="004E21A8">
        <w:rPr>
          <w:rFonts w:cs="Arial"/>
          <w:szCs w:val="22"/>
          <w:lang w:eastAsia="pl-PL"/>
        </w:rPr>
        <w:tab/>
      </w:r>
      <w:r w:rsidR="006B1F78" w:rsidRPr="006B1F78">
        <w:rPr>
          <w:rFonts w:cs="Arial"/>
          <w:szCs w:val="22"/>
          <w:lang w:eastAsia="pl-PL"/>
        </w:rPr>
        <w:t>p. _________________________________</w:t>
      </w:r>
      <w:r w:rsidR="006B1F78">
        <w:rPr>
          <w:rFonts w:cs="Arial"/>
          <w:szCs w:val="22"/>
          <w:lang w:eastAsia="pl-PL"/>
        </w:rPr>
        <w:t xml:space="preserve"> </w:t>
      </w:r>
      <w:r w:rsidR="006B1F78" w:rsidRPr="00FE1117">
        <w:rPr>
          <w:rFonts w:cs="Arial"/>
          <w:szCs w:val="22"/>
        </w:rPr>
        <w:t>prowadzącym działalność gospodarczą pod firmą ________________________</w:t>
      </w:r>
      <w:r w:rsidR="006B1F78">
        <w:rPr>
          <w:rFonts w:cs="Arial"/>
          <w:szCs w:val="22"/>
        </w:rPr>
        <w:t>________________________</w:t>
      </w:r>
      <w:r w:rsidR="006B1F78" w:rsidRPr="00FE1117">
        <w:rPr>
          <w:rFonts w:cs="Arial"/>
          <w:szCs w:val="22"/>
        </w:rPr>
        <w:t>_z siedzibą w ______</w:t>
      </w:r>
      <w:r w:rsidR="006B1F78">
        <w:rPr>
          <w:rFonts w:cs="Arial"/>
          <w:szCs w:val="22"/>
        </w:rPr>
        <w:t>_____________</w:t>
      </w:r>
      <w:r w:rsidR="006B1F78" w:rsidRPr="00FE1117">
        <w:rPr>
          <w:rFonts w:cs="Arial"/>
          <w:szCs w:val="22"/>
        </w:rPr>
        <w:t>___________</w:t>
      </w:r>
      <w:r w:rsidR="006B1F78">
        <w:rPr>
          <w:rFonts w:cs="Arial"/>
          <w:szCs w:val="22"/>
        </w:rPr>
        <w:t>,</w:t>
      </w:r>
      <w:r w:rsidR="006B1F78" w:rsidRPr="00FE1117">
        <w:rPr>
          <w:rFonts w:cs="Arial"/>
          <w:szCs w:val="22"/>
        </w:rPr>
        <w:br/>
        <w:t>ul __________________</w:t>
      </w:r>
      <w:r w:rsidR="006B1F78" w:rsidRPr="006B1F78">
        <w:rPr>
          <w:rFonts w:cs="Arial"/>
          <w:szCs w:val="22"/>
          <w:lang w:eastAsia="pl-PL"/>
        </w:rPr>
        <w:t xml:space="preserve"> </w:t>
      </w:r>
      <w:r w:rsidR="006B1F78">
        <w:rPr>
          <w:rFonts w:cs="Arial"/>
          <w:szCs w:val="22"/>
          <w:lang w:eastAsia="pl-PL"/>
        </w:rPr>
        <w:t xml:space="preserve">wpisanym do Centralnej Ewidencji i Informacji i Działalności Gospodarczej, </w:t>
      </w:r>
      <w:r w:rsidR="006B1F78" w:rsidRPr="00FE1117">
        <w:rPr>
          <w:rFonts w:cs="Arial"/>
          <w:szCs w:val="22"/>
        </w:rPr>
        <w:t>posiadającym numer identyfikacyjny NIP</w:t>
      </w:r>
      <w:r w:rsidR="006B1F78">
        <w:rPr>
          <w:rFonts w:cs="Arial"/>
          <w:szCs w:val="22"/>
        </w:rPr>
        <w:t xml:space="preserve"> </w:t>
      </w:r>
      <w:r w:rsidR="006B1F78" w:rsidRPr="00FE1117">
        <w:rPr>
          <w:rFonts w:cs="Arial"/>
          <w:szCs w:val="22"/>
        </w:rPr>
        <w:t>____________</w:t>
      </w:r>
      <w:r w:rsidR="006B1F78">
        <w:rPr>
          <w:rFonts w:cs="Arial"/>
          <w:szCs w:val="22"/>
        </w:rPr>
        <w:t>________________</w:t>
      </w:r>
      <w:r w:rsidR="006B1F78" w:rsidRPr="006B1F78">
        <w:rPr>
          <w:rFonts w:cs="Arial"/>
          <w:szCs w:val="22"/>
        </w:rPr>
        <w:t>_____</w:t>
      </w:r>
      <w:r w:rsidR="006B1F78" w:rsidRPr="00FE1117">
        <w:rPr>
          <w:rFonts w:cs="Arial"/>
          <w:szCs w:val="22"/>
        </w:rPr>
        <w:t>; REGON _____________</w:t>
      </w:r>
      <w:r w:rsidR="006B1F78">
        <w:rPr>
          <w:rFonts w:cs="Arial"/>
          <w:szCs w:val="22"/>
        </w:rPr>
        <w:t>______</w:t>
      </w:r>
      <w:r w:rsidR="006B1F78" w:rsidRPr="00FE1117">
        <w:rPr>
          <w:rFonts w:cs="Arial"/>
          <w:szCs w:val="22"/>
        </w:rPr>
        <w:t>_______</w:t>
      </w:r>
    </w:p>
    <w:p w:rsidR="006B1F78" w:rsidRDefault="006B1F78" w:rsidP="006B1F78">
      <w:pPr>
        <w:suppressAutoHyphens w:val="0"/>
        <w:spacing w:before="120"/>
        <w:ind w:left="574" w:hanging="574"/>
        <w:jc w:val="both"/>
        <w:rPr>
          <w:rFonts w:cs="Arial"/>
          <w:szCs w:val="22"/>
          <w:lang w:eastAsia="pl-PL"/>
        </w:rPr>
      </w:pPr>
    </w:p>
    <w:p w:rsidR="006B1F78" w:rsidRDefault="004E21A8" w:rsidP="006B1F78">
      <w:pPr>
        <w:suppressAutoHyphens w:val="0"/>
        <w:spacing w:before="120"/>
        <w:ind w:left="574" w:hanging="574"/>
        <w:jc w:val="both"/>
        <w:rPr>
          <w:rFonts w:cs="Arial"/>
          <w:szCs w:val="22"/>
          <w:lang w:eastAsia="pl-PL"/>
        </w:rPr>
      </w:pPr>
      <w:r w:rsidRPr="004E21A8">
        <w:rPr>
          <w:rFonts w:cs="Arial"/>
          <w:szCs w:val="22"/>
          <w:lang w:eastAsia="pl-PL"/>
        </w:rPr>
        <w:t>3)</w:t>
      </w:r>
      <w:r w:rsidRPr="004E21A8">
        <w:rPr>
          <w:rFonts w:cs="Arial"/>
          <w:szCs w:val="22"/>
          <w:lang w:eastAsia="pl-PL"/>
        </w:rPr>
        <w:tab/>
      </w:r>
      <w:r w:rsidR="006B1F78" w:rsidRPr="006B1F78">
        <w:rPr>
          <w:rFonts w:cs="Arial"/>
          <w:szCs w:val="22"/>
          <w:lang w:eastAsia="pl-PL"/>
        </w:rPr>
        <w:t>p. _________________________________</w:t>
      </w:r>
      <w:r w:rsidR="006B1F78">
        <w:rPr>
          <w:rFonts w:cs="Arial"/>
          <w:szCs w:val="22"/>
          <w:lang w:eastAsia="pl-PL"/>
        </w:rPr>
        <w:t xml:space="preserve"> </w:t>
      </w:r>
      <w:r w:rsidR="006B1F78" w:rsidRPr="00FE1117">
        <w:rPr>
          <w:rFonts w:cs="Arial"/>
          <w:szCs w:val="22"/>
        </w:rPr>
        <w:t>prowadzącym działalność gospodarczą pod firmą ________________________</w:t>
      </w:r>
      <w:r w:rsidR="006B1F78">
        <w:rPr>
          <w:rFonts w:cs="Arial"/>
          <w:szCs w:val="22"/>
        </w:rPr>
        <w:t>________________________</w:t>
      </w:r>
      <w:r w:rsidR="006B1F78" w:rsidRPr="00FE1117">
        <w:rPr>
          <w:rFonts w:cs="Arial"/>
          <w:szCs w:val="22"/>
        </w:rPr>
        <w:t>_z siedzibą w ______</w:t>
      </w:r>
      <w:r w:rsidR="006B1F78">
        <w:rPr>
          <w:rFonts w:cs="Arial"/>
          <w:szCs w:val="22"/>
        </w:rPr>
        <w:t>_____________</w:t>
      </w:r>
      <w:r w:rsidR="006B1F78" w:rsidRPr="00FE1117">
        <w:rPr>
          <w:rFonts w:cs="Arial"/>
          <w:szCs w:val="22"/>
        </w:rPr>
        <w:t>___________</w:t>
      </w:r>
      <w:r w:rsidR="006B1F78">
        <w:rPr>
          <w:rFonts w:cs="Arial"/>
          <w:szCs w:val="22"/>
        </w:rPr>
        <w:t>,</w:t>
      </w:r>
      <w:r w:rsidR="006B1F78" w:rsidRPr="00FE1117">
        <w:rPr>
          <w:rFonts w:cs="Arial"/>
          <w:szCs w:val="22"/>
        </w:rPr>
        <w:br/>
        <w:t>ul __________________</w:t>
      </w:r>
      <w:r w:rsidR="006B1F78" w:rsidRPr="006B1F78">
        <w:rPr>
          <w:rFonts w:cs="Arial"/>
          <w:szCs w:val="22"/>
          <w:lang w:eastAsia="pl-PL"/>
        </w:rPr>
        <w:t xml:space="preserve"> </w:t>
      </w:r>
      <w:r w:rsidR="006B1F78">
        <w:rPr>
          <w:rFonts w:cs="Arial"/>
          <w:szCs w:val="22"/>
          <w:lang w:eastAsia="pl-PL"/>
        </w:rPr>
        <w:t xml:space="preserve">wpisanym do Centralnej Ewidencji i Informacji i Działalności Gospodarczej, </w:t>
      </w:r>
      <w:r w:rsidR="006B1F78" w:rsidRPr="00FE1117">
        <w:rPr>
          <w:rFonts w:cs="Arial"/>
          <w:szCs w:val="22"/>
        </w:rPr>
        <w:t>posiadającym numer identyfikacyjny NIP</w:t>
      </w:r>
      <w:r w:rsidR="006B1F78">
        <w:rPr>
          <w:rFonts w:cs="Arial"/>
          <w:szCs w:val="22"/>
        </w:rPr>
        <w:t xml:space="preserve"> </w:t>
      </w:r>
      <w:r w:rsidR="006B1F78" w:rsidRPr="00FE1117">
        <w:rPr>
          <w:rFonts w:cs="Arial"/>
          <w:szCs w:val="22"/>
        </w:rPr>
        <w:t>____________</w:t>
      </w:r>
      <w:r w:rsidR="006B1F78">
        <w:rPr>
          <w:rFonts w:cs="Arial"/>
          <w:szCs w:val="22"/>
        </w:rPr>
        <w:t>________________</w:t>
      </w:r>
      <w:r w:rsidR="006B1F78" w:rsidRPr="006B1F78">
        <w:rPr>
          <w:rFonts w:cs="Arial"/>
          <w:szCs w:val="22"/>
        </w:rPr>
        <w:t>_____</w:t>
      </w:r>
      <w:r w:rsidR="006B1F78" w:rsidRPr="00FE1117">
        <w:rPr>
          <w:rFonts w:cs="Arial"/>
          <w:szCs w:val="22"/>
        </w:rPr>
        <w:t>; REGON _____________</w:t>
      </w:r>
      <w:r w:rsidR="006B1F78">
        <w:rPr>
          <w:rFonts w:cs="Arial"/>
          <w:szCs w:val="22"/>
        </w:rPr>
        <w:t>______</w:t>
      </w:r>
      <w:r w:rsidR="006B1F78" w:rsidRPr="00FE1117">
        <w:rPr>
          <w:rFonts w:cs="Arial"/>
          <w:szCs w:val="22"/>
        </w:rPr>
        <w:t>_______</w:t>
      </w:r>
    </w:p>
    <w:p w:rsidR="005A57F0" w:rsidRDefault="005A57F0" w:rsidP="006B1F78">
      <w:pPr>
        <w:suppressAutoHyphens w:val="0"/>
        <w:spacing w:before="120"/>
        <w:jc w:val="both"/>
        <w:rPr>
          <w:rFonts w:cs="Arial"/>
          <w:szCs w:val="22"/>
          <w:lang w:eastAsia="pl-PL"/>
        </w:rPr>
      </w:pPr>
    </w:p>
    <w:p w:rsidR="004E21A8" w:rsidRPr="004E21A8" w:rsidRDefault="004E21A8" w:rsidP="006B1F78">
      <w:pPr>
        <w:suppressAutoHyphens w:val="0"/>
        <w:spacing w:before="120"/>
        <w:jc w:val="both"/>
        <w:rPr>
          <w:rFonts w:cs="Arial"/>
          <w:szCs w:val="22"/>
          <w:lang w:eastAsia="pl-PL"/>
        </w:rPr>
      </w:pPr>
      <w:r w:rsidRPr="004E21A8">
        <w:rPr>
          <w:rFonts w:cs="Arial"/>
          <w:szCs w:val="22"/>
          <w:lang w:eastAsia="pl-PL"/>
        </w:rPr>
        <w:t xml:space="preserve">reprezentowanymi przez _______________________________________________, działającego na podstawie pełnomocnictwa z dnia _________ r. </w:t>
      </w:r>
    </w:p>
    <w:p w:rsidR="004E21A8" w:rsidRPr="004E21A8" w:rsidRDefault="004E21A8" w:rsidP="004E21A8">
      <w:pPr>
        <w:suppressAutoHyphens w:val="0"/>
        <w:spacing w:before="120"/>
        <w:rPr>
          <w:rFonts w:cs="Arial"/>
          <w:szCs w:val="22"/>
          <w:lang w:eastAsia="pl-PL"/>
        </w:rPr>
      </w:pPr>
    </w:p>
    <w:p w:rsidR="004E21A8" w:rsidRPr="004E21A8" w:rsidRDefault="004E21A8" w:rsidP="004E21A8">
      <w:pPr>
        <w:suppressAutoHyphens w:val="0"/>
        <w:spacing w:before="120"/>
        <w:rPr>
          <w:rFonts w:cs="Arial"/>
          <w:szCs w:val="22"/>
          <w:lang w:eastAsia="pl-PL"/>
        </w:rPr>
      </w:pPr>
      <w:r w:rsidRPr="004E21A8">
        <w:rPr>
          <w:rFonts w:cs="Arial"/>
          <w:szCs w:val="22"/>
          <w:lang w:eastAsia="pl-PL"/>
        </w:rPr>
        <w:t>zaś wspólnie zwanymi dalej „Stronami”,</w:t>
      </w:r>
    </w:p>
    <w:p w:rsidR="00E965F0" w:rsidRDefault="00E965F0" w:rsidP="004E21A8">
      <w:pPr>
        <w:suppressAutoHyphens w:val="0"/>
        <w:spacing w:before="120"/>
        <w:jc w:val="both"/>
        <w:rPr>
          <w:rFonts w:cs="Arial"/>
          <w:szCs w:val="22"/>
          <w:lang w:eastAsia="pl-PL"/>
        </w:rPr>
      </w:pPr>
    </w:p>
    <w:p w:rsidR="004E21A8" w:rsidRPr="004E21A8" w:rsidRDefault="004E21A8" w:rsidP="004E21A8">
      <w:pPr>
        <w:suppressAutoHyphens w:val="0"/>
        <w:spacing w:before="120"/>
        <w:jc w:val="both"/>
        <w:rPr>
          <w:rFonts w:cs="Arial"/>
          <w:szCs w:val="22"/>
          <w:lang w:eastAsia="pl-PL"/>
        </w:rPr>
      </w:pPr>
      <w:r w:rsidRPr="004E21A8">
        <w:rPr>
          <w:rFonts w:cs="Arial"/>
          <w:szCs w:val="22"/>
          <w:lang w:eastAsia="pl-PL"/>
        </w:rPr>
        <w:t xml:space="preserve">w wyniku dokonania wyboru oferty Wykonawcy jako oferty najkorzystniejszej („Oferta”), złożonej w postępowaniu o udzielenie zamówienia publicznego na </w:t>
      </w:r>
      <w:r w:rsidR="007A06B3">
        <w:rPr>
          <w:rFonts w:cs="Arial"/>
          <w:szCs w:val="22"/>
          <w:lang w:eastAsia="pl-PL"/>
        </w:rPr>
        <w:t xml:space="preserve">„Wykonanie usług </w:t>
      </w:r>
      <w:ins w:id="0" w:author="Joanna Drożdżowska" w:date="2020-06-16T14:30:00Z">
        <w:r w:rsidR="003B22F2">
          <w:rPr>
            <w:rFonts w:cs="Arial"/>
            <w:szCs w:val="22"/>
            <w:lang w:eastAsia="pl-PL"/>
          </w:rPr>
          <w:t xml:space="preserve">leśnych </w:t>
        </w:r>
      </w:ins>
      <w:r w:rsidR="007A06B3">
        <w:rPr>
          <w:rFonts w:cs="Arial"/>
          <w:szCs w:val="22"/>
          <w:lang w:eastAsia="pl-PL"/>
        </w:rPr>
        <w:t>z zakresu</w:t>
      </w:r>
      <w:del w:id="1" w:author="Joanna Drożdżowska" w:date="2020-06-16T14:30:00Z">
        <w:r w:rsidR="007A06B3" w:rsidDel="003B22F2">
          <w:rPr>
            <w:rFonts w:cs="Arial"/>
            <w:szCs w:val="22"/>
            <w:lang w:eastAsia="pl-PL"/>
          </w:rPr>
          <w:delText xml:space="preserve"> gospodarki leśnej </w:delText>
        </w:r>
      </w:del>
      <w:ins w:id="2" w:author="Joanna Drożdżowska" w:date="2020-06-16T14:30:00Z">
        <w:r w:rsidR="003B22F2">
          <w:rPr>
            <w:rFonts w:cs="Arial"/>
            <w:szCs w:val="22"/>
            <w:lang w:eastAsia="pl-PL"/>
          </w:rPr>
          <w:t xml:space="preserve"> szkółkarstwa i nasiennictwa </w:t>
        </w:r>
      </w:ins>
      <w:r w:rsidR="007A06B3">
        <w:rPr>
          <w:rFonts w:cs="Arial"/>
          <w:szCs w:val="22"/>
          <w:lang w:eastAsia="pl-PL"/>
        </w:rPr>
        <w:t>na terenie nadleśnictwa Staszów w roku2020</w:t>
      </w:r>
      <w:ins w:id="3" w:author="Joanna Drożdżowska" w:date="2020-06-16T14:30:00Z">
        <w:r w:rsidR="003B22F2">
          <w:rPr>
            <w:rFonts w:cs="Arial"/>
            <w:szCs w:val="22"/>
            <w:lang w:eastAsia="pl-PL"/>
          </w:rPr>
          <w:t xml:space="preserve"> etap II</w:t>
        </w:r>
      </w:ins>
      <w:r w:rsidR="007A06B3">
        <w:rPr>
          <w:rFonts w:cs="Arial"/>
          <w:szCs w:val="22"/>
          <w:lang w:eastAsia="pl-PL"/>
        </w:rPr>
        <w:t>”</w:t>
      </w:r>
      <w:r w:rsidRPr="004E21A8">
        <w:rPr>
          <w:rFonts w:cs="Arial"/>
          <w:szCs w:val="22"/>
          <w:lang w:eastAsia="pl-PL"/>
        </w:rPr>
        <w:t xml:space="preserve"> nr </w:t>
      </w:r>
      <w:del w:id="4" w:author="Joanna Drożdżowska" w:date="2020-06-16T14:30:00Z">
        <w:r w:rsidR="007A06B3" w:rsidDel="003B22F2">
          <w:rPr>
            <w:rFonts w:cs="Arial"/>
            <w:szCs w:val="22"/>
            <w:lang w:eastAsia="pl-PL"/>
          </w:rPr>
          <w:delText>NZ.272.</w:delText>
        </w:r>
        <w:r w:rsidR="00454202" w:rsidDel="003B22F2">
          <w:rPr>
            <w:rFonts w:cs="Arial"/>
            <w:szCs w:val="22"/>
            <w:lang w:eastAsia="pl-PL"/>
          </w:rPr>
          <w:delText>102</w:delText>
        </w:r>
        <w:r w:rsidR="007A06B3" w:rsidDel="003B22F2">
          <w:rPr>
            <w:rFonts w:cs="Arial"/>
            <w:szCs w:val="22"/>
            <w:lang w:eastAsia="pl-PL"/>
          </w:rPr>
          <w:delText>.2019</w:delText>
        </w:r>
      </w:del>
      <w:ins w:id="5" w:author="Joanna Drożdżowska" w:date="2020-06-16T14:30:00Z">
        <w:r w:rsidR="003B22F2">
          <w:rPr>
            <w:rFonts w:cs="Arial"/>
            <w:szCs w:val="22"/>
            <w:lang w:eastAsia="pl-PL"/>
          </w:rPr>
          <w:t>SA.272.67.2020</w:t>
        </w:r>
      </w:ins>
      <w:del w:id="6" w:author="Joanna Drożdżowska" w:date="2020-06-16T14:30:00Z">
        <w:r w:rsidRPr="004E21A8" w:rsidDel="003B22F2">
          <w:rPr>
            <w:rFonts w:cs="Arial"/>
            <w:szCs w:val="22"/>
            <w:lang w:eastAsia="pl-PL"/>
          </w:rPr>
          <w:delText xml:space="preserve"> na Pakiet </w:delText>
        </w:r>
        <w:r w:rsidRPr="007A06B3" w:rsidDel="003B22F2">
          <w:rPr>
            <w:rFonts w:cs="Arial"/>
            <w:b/>
            <w:sz w:val="28"/>
            <w:szCs w:val="22"/>
            <w:lang w:eastAsia="pl-PL"/>
          </w:rPr>
          <w:delText>______</w:delText>
        </w:r>
        <w:r w:rsidRPr="007A06B3" w:rsidDel="003B22F2">
          <w:rPr>
            <w:rFonts w:cs="Arial"/>
            <w:sz w:val="28"/>
            <w:szCs w:val="22"/>
            <w:lang w:eastAsia="pl-PL"/>
          </w:rPr>
          <w:delText xml:space="preserve"> </w:delText>
        </w:r>
      </w:del>
      <w:ins w:id="7" w:author="Joanna Drożdżowska" w:date="2020-06-16T14:30:00Z">
        <w:r w:rsidR="003B22F2">
          <w:rPr>
            <w:rFonts w:cs="Arial"/>
            <w:sz w:val="28"/>
            <w:szCs w:val="22"/>
            <w:lang w:eastAsia="pl-PL"/>
          </w:rPr>
          <w:t xml:space="preserve"> </w:t>
        </w:r>
      </w:ins>
      <w:r w:rsidRPr="004E21A8">
        <w:rPr>
          <w:rFonts w:cs="Arial"/>
          <w:szCs w:val="22"/>
          <w:lang w:eastAsia="pl-PL"/>
        </w:rPr>
        <w:t xml:space="preserve">przeprowadzonym w trybie </w:t>
      </w:r>
      <w:r w:rsidR="007A06B3">
        <w:rPr>
          <w:rFonts w:cs="Arial"/>
          <w:szCs w:val="22"/>
          <w:lang w:eastAsia="pl-PL"/>
        </w:rPr>
        <w:t>przetargu nieograniczonego</w:t>
      </w:r>
      <w:r w:rsidRPr="004E21A8">
        <w:rPr>
          <w:rFonts w:cs="Arial"/>
          <w:szCs w:val="22"/>
          <w:lang w:eastAsia="pl-PL"/>
        </w:rPr>
        <w:t xml:space="preserve"> („Postępowanie”), na podstawie przepisów ustawy z dnia 29 stycznia 2004</w:t>
      </w:r>
      <w:r w:rsidR="00E965F0">
        <w:rPr>
          <w:rFonts w:cs="Arial"/>
          <w:szCs w:val="22"/>
          <w:lang w:eastAsia="pl-PL"/>
        </w:rPr>
        <w:t> </w:t>
      </w:r>
      <w:r w:rsidRPr="004E21A8">
        <w:rPr>
          <w:rFonts w:cs="Arial"/>
          <w:szCs w:val="22"/>
          <w:lang w:eastAsia="pl-PL"/>
        </w:rPr>
        <w:t xml:space="preserve">r. Prawo zamówień publicznych (tekst jedn.: </w:t>
      </w:r>
      <w:r w:rsidR="007C3390" w:rsidRPr="007C3390">
        <w:rPr>
          <w:rFonts w:cs="Arial"/>
          <w:szCs w:val="22"/>
          <w:lang w:eastAsia="pl-PL"/>
        </w:rPr>
        <w:t xml:space="preserve">Dz. U. z </w:t>
      </w:r>
      <w:del w:id="8" w:author="Joanna Drożdżowska" w:date="2020-06-16T14:31:00Z">
        <w:r w:rsidR="007C3390" w:rsidRPr="007C3390" w:rsidDel="003B22F2">
          <w:rPr>
            <w:rFonts w:cs="Arial"/>
            <w:szCs w:val="22"/>
            <w:lang w:eastAsia="pl-PL"/>
          </w:rPr>
          <w:delText>201</w:delText>
        </w:r>
        <w:r w:rsidR="00D0750E" w:rsidDel="003B22F2">
          <w:rPr>
            <w:rFonts w:cs="Arial"/>
            <w:szCs w:val="22"/>
            <w:lang w:eastAsia="pl-PL"/>
          </w:rPr>
          <w:delText>8</w:delText>
        </w:r>
        <w:r w:rsidR="007C3390" w:rsidRPr="007C3390" w:rsidDel="003B22F2">
          <w:rPr>
            <w:rFonts w:cs="Arial"/>
            <w:szCs w:val="22"/>
            <w:lang w:eastAsia="pl-PL"/>
          </w:rPr>
          <w:delText xml:space="preserve"> </w:delText>
        </w:r>
      </w:del>
      <w:ins w:id="9" w:author="Joanna Drożdżowska" w:date="2020-06-16T14:31:00Z">
        <w:r w:rsidR="003B22F2" w:rsidRPr="007C3390">
          <w:rPr>
            <w:rFonts w:cs="Arial"/>
            <w:szCs w:val="22"/>
            <w:lang w:eastAsia="pl-PL"/>
          </w:rPr>
          <w:t>2</w:t>
        </w:r>
        <w:r w:rsidR="003B22F2">
          <w:rPr>
            <w:rFonts w:cs="Arial"/>
            <w:szCs w:val="22"/>
            <w:lang w:eastAsia="pl-PL"/>
          </w:rPr>
          <w:t>9</w:t>
        </w:r>
        <w:r w:rsidR="003B22F2">
          <w:rPr>
            <w:rFonts w:cs="Arial"/>
            <w:szCs w:val="22"/>
            <w:lang w:eastAsia="pl-PL"/>
          </w:rPr>
          <w:t>8</w:t>
        </w:r>
        <w:r w:rsidR="003B22F2" w:rsidRPr="007C3390">
          <w:rPr>
            <w:rFonts w:cs="Arial"/>
            <w:szCs w:val="22"/>
            <w:lang w:eastAsia="pl-PL"/>
          </w:rPr>
          <w:t xml:space="preserve"> </w:t>
        </w:r>
      </w:ins>
      <w:r w:rsidR="007C3390" w:rsidRPr="007C3390">
        <w:rPr>
          <w:rFonts w:cs="Arial"/>
          <w:szCs w:val="22"/>
          <w:lang w:eastAsia="pl-PL"/>
        </w:rPr>
        <w:t xml:space="preserve">r. poz. </w:t>
      </w:r>
      <w:del w:id="10" w:author="Joanna Drożdżowska" w:date="2020-06-16T14:31:00Z">
        <w:r w:rsidR="00D0750E" w:rsidDel="003B22F2">
          <w:rPr>
            <w:rFonts w:cs="Arial"/>
            <w:szCs w:val="22"/>
            <w:lang w:eastAsia="pl-PL"/>
          </w:rPr>
          <w:delText>1986</w:delText>
        </w:r>
        <w:r w:rsidR="007C3390" w:rsidRPr="007C3390" w:rsidDel="003B22F2">
          <w:rPr>
            <w:rFonts w:cs="Arial"/>
            <w:szCs w:val="22"/>
            <w:lang w:eastAsia="pl-PL"/>
          </w:rPr>
          <w:delText xml:space="preserve"> </w:delText>
        </w:r>
      </w:del>
      <w:ins w:id="11" w:author="Joanna Drożdżowska" w:date="2020-06-16T14:31:00Z">
        <w:r w:rsidR="003B22F2">
          <w:rPr>
            <w:rFonts w:cs="Arial"/>
            <w:szCs w:val="22"/>
            <w:lang w:eastAsia="pl-PL"/>
          </w:rPr>
          <w:t>1843</w:t>
        </w:r>
      </w:ins>
      <w:del w:id="12" w:author="Joanna Drożdżowska" w:date="2020-06-16T14:31:00Z">
        <w:r w:rsidR="005202DC" w:rsidDel="003B22F2">
          <w:rPr>
            <w:rFonts w:cs="Arial"/>
            <w:szCs w:val="22"/>
            <w:lang w:eastAsia="pl-PL"/>
          </w:rPr>
          <w:delText>z późn. zm.</w:delText>
        </w:r>
      </w:del>
      <w:r w:rsidR="00FE31B0">
        <w:rPr>
          <w:rFonts w:cs="Arial"/>
          <w:szCs w:val="22"/>
          <w:lang w:eastAsia="pl-PL"/>
        </w:rPr>
        <w:t xml:space="preserve"> </w:t>
      </w:r>
      <w:r w:rsidRPr="004E21A8">
        <w:rPr>
          <w:rFonts w:cs="Arial"/>
          <w:szCs w:val="22"/>
          <w:lang w:eastAsia="pl-PL"/>
        </w:rPr>
        <w:t>– „PZP”), została zawarta umowa („Umowa”) następującej treści:</w:t>
      </w:r>
    </w:p>
    <w:p w:rsidR="00E965F0" w:rsidRDefault="00E965F0" w:rsidP="004E21A8">
      <w:pPr>
        <w:suppressAutoHyphens w:val="0"/>
        <w:spacing w:before="120"/>
        <w:jc w:val="center"/>
        <w:rPr>
          <w:rFonts w:cs="Arial"/>
          <w:b/>
          <w:szCs w:val="22"/>
          <w:lang w:eastAsia="pl-PL"/>
        </w:rPr>
      </w:pPr>
    </w:p>
    <w:p w:rsidR="004E21A8" w:rsidRPr="007A06B3" w:rsidRDefault="004E21A8" w:rsidP="007A06B3">
      <w:pPr>
        <w:pStyle w:val="Nagwek1"/>
      </w:pPr>
      <w:r w:rsidRPr="007A06B3">
        <w:t>§ 1</w:t>
      </w:r>
      <w:r w:rsidR="00726784" w:rsidRPr="007A06B3">
        <w:br/>
      </w:r>
      <w:r w:rsidRPr="007A06B3">
        <w:t>Przedmiot i zakres Umowy</w:t>
      </w:r>
    </w:p>
    <w:p w:rsidR="004E21A8" w:rsidRPr="004E21A8" w:rsidRDefault="004E21A8" w:rsidP="004E4339">
      <w:pPr>
        <w:numPr>
          <w:ilvl w:val="0"/>
          <w:numId w:val="27"/>
        </w:numPr>
        <w:suppressAutoHyphens w:val="0"/>
        <w:spacing w:before="120"/>
        <w:ind w:left="567" w:hanging="567"/>
        <w:jc w:val="both"/>
        <w:rPr>
          <w:rFonts w:cs="Arial"/>
          <w:szCs w:val="22"/>
          <w:shd w:val="clear" w:color="auto" w:fill="FFFF00"/>
          <w:lang w:eastAsia="pl-PL"/>
        </w:rPr>
      </w:pPr>
      <w:r w:rsidRPr="004E21A8">
        <w:rPr>
          <w:rFonts w:cs="Arial"/>
          <w:szCs w:val="22"/>
          <w:lang w:eastAsia="pl-PL"/>
        </w:rPr>
        <w:t xml:space="preserve">Zamawiający zleca, a Wykonawca przyjmuje do wykonania usługi z zakresu gospodarki leśnej polegające na wykonaniu zamówienia pn. </w:t>
      </w:r>
      <w:ins w:id="13" w:author="Joanna Drożdżowska" w:date="2020-06-16T14:34:00Z">
        <w:r w:rsidR="003B22F2">
          <w:rPr>
            <w:rFonts w:cs="Arial"/>
            <w:szCs w:val="22"/>
            <w:lang w:eastAsia="pl-PL"/>
          </w:rPr>
          <w:t>Wykonanie usług leśnych z zakresu szkółkarstwa i nasiennictwa na terenie nadleśnictwa Staszów w roku2020 etap II” nr SA.272.67.2020</w:t>
        </w:r>
        <w:r w:rsidR="003B22F2">
          <w:rPr>
            <w:rFonts w:cs="Arial"/>
            <w:sz w:val="28"/>
            <w:szCs w:val="22"/>
            <w:lang w:eastAsia="pl-PL"/>
          </w:rPr>
          <w:t xml:space="preserve"> </w:t>
        </w:r>
      </w:ins>
      <w:del w:id="14" w:author="Joanna Drożdżowska" w:date="2020-06-16T14:34:00Z">
        <w:r w:rsidRPr="004E21A8" w:rsidDel="003B22F2">
          <w:rPr>
            <w:rFonts w:cs="Arial"/>
            <w:szCs w:val="22"/>
            <w:lang w:eastAsia="pl-PL"/>
          </w:rPr>
          <w:delText xml:space="preserve">________________________ </w:delText>
        </w:r>
      </w:del>
      <w:r w:rsidRPr="004E21A8">
        <w:rPr>
          <w:rFonts w:cs="Arial"/>
          <w:szCs w:val="22"/>
          <w:lang w:eastAsia="pl-PL"/>
        </w:rPr>
        <w:t>(„Przedmiot Umowy”).</w:t>
      </w:r>
    </w:p>
    <w:p w:rsidR="00541162" w:rsidRDefault="00541162" w:rsidP="00541162">
      <w:pPr>
        <w:numPr>
          <w:ilvl w:val="0"/>
          <w:numId w:val="27"/>
        </w:numPr>
        <w:suppressAutoHyphens w:val="0"/>
        <w:overflowPunct w:val="0"/>
        <w:autoSpaceDE w:val="0"/>
        <w:autoSpaceDN w:val="0"/>
        <w:adjustRightInd w:val="0"/>
        <w:spacing w:before="120"/>
        <w:ind w:left="567" w:hanging="567"/>
        <w:jc w:val="both"/>
        <w:textAlignment w:val="baseline"/>
        <w:rPr>
          <w:rFonts w:cs="Arial"/>
          <w:bCs/>
          <w:szCs w:val="22"/>
          <w:lang w:eastAsia="en-US"/>
        </w:rPr>
      </w:pPr>
      <w:r>
        <w:rPr>
          <w:rFonts w:cs="Arial"/>
          <w:bCs/>
          <w:szCs w:val="22"/>
          <w:lang w:eastAsia="en-US"/>
        </w:rPr>
        <w:t xml:space="preserve">Przedmiot Umowy będzie wykonywany na </w:t>
      </w:r>
      <w:r w:rsidR="00D441AB">
        <w:rPr>
          <w:rFonts w:cs="Arial"/>
          <w:bCs/>
          <w:szCs w:val="22"/>
          <w:lang w:eastAsia="en-US"/>
        </w:rPr>
        <w:t>terenie</w:t>
      </w:r>
      <w:r>
        <w:rPr>
          <w:rFonts w:cs="Arial"/>
          <w:bCs/>
          <w:szCs w:val="22"/>
          <w:lang w:eastAsia="en-US"/>
        </w:rPr>
        <w:t xml:space="preserve"> wskazanym w SIWZ („Obszar Realizacji</w:t>
      </w:r>
      <w:del w:id="15" w:author="Joanna Drożdżowska" w:date="2020-06-16T14:34:00Z">
        <w:r w:rsidR="00862CBB" w:rsidDel="003B22F2">
          <w:rPr>
            <w:rFonts w:cs="Arial"/>
            <w:bCs/>
            <w:szCs w:val="22"/>
            <w:lang w:eastAsia="en-US"/>
          </w:rPr>
          <w:delText xml:space="preserve"> Pakietu</w:delText>
        </w:r>
      </w:del>
      <w:r>
        <w:rPr>
          <w:rFonts w:cs="Arial"/>
          <w:bCs/>
          <w:szCs w:val="22"/>
          <w:lang w:eastAsia="en-US"/>
        </w:rPr>
        <w:t xml:space="preserve">”). </w:t>
      </w:r>
    </w:p>
    <w:p w:rsidR="004E21A8" w:rsidRPr="004E21A8" w:rsidRDefault="00A56B5A" w:rsidP="004E4339">
      <w:pPr>
        <w:numPr>
          <w:ilvl w:val="0"/>
          <w:numId w:val="27"/>
        </w:numPr>
        <w:suppressAutoHyphens w:val="0"/>
        <w:spacing w:before="120"/>
        <w:ind w:left="567" w:hanging="567"/>
        <w:jc w:val="both"/>
        <w:rPr>
          <w:rFonts w:cs="Arial"/>
          <w:szCs w:val="22"/>
          <w:shd w:val="clear" w:color="auto" w:fill="FFFF00"/>
          <w:lang w:eastAsia="pl-PL"/>
        </w:rPr>
      </w:pPr>
      <w:r>
        <w:rPr>
          <w:rFonts w:cs="Arial"/>
          <w:szCs w:val="22"/>
          <w:lang w:eastAsia="pl-PL"/>
        </w:rPr>
        <w:t xml:space="preserve">Zestawienie ilości </w:t>
      </w:r>
      <w:r w:rsidR="004E21A8" w:rsidRPr="004E21A8">
        <w:rPr>
          <w:rFonts w:cs="Arial"/>
          <w:szCs w:val="22"/>
          <w:lang w:eastAsia="pl-PL"/>
        </w:rPr>
        <w:t>prac wchodzących w zakres Przedmiotu Umowy</w:t>
      </w:r>
      <w:r w:rsidR="00CC00F3">
        <w:rPr>
          <w:rFonts w:cs="Arial"/>
          <w:szCs w:val="22"/>
          <w:lang w:eastAsia="pl-PL"/>
        </w:rPr>
        <w:t xml:space="preserve">, opis </w:t>
      </w:r>
      <w:r w:rsidR="00CC00F3" w:rsidRPr="00CC00F3">
        <w:rPr>
          <w:rFonts w:cs="Arial"/>
          <w:bCs/>
          <w:szCs w:val="22"/>
          <w:lang w:eastAsia="pl-PL"/>
        </w:rPr>
        <w:t>technologii wykonawstwa prac leśnych</w:t>
      </w:r>
      <w:r w:rsidR="00CC00F3">
        <w:rPr>
          <w:rFonts w:cs="Arial"/>
          <w:bCs/>
          <w:szCs w:val="22"/>
          <w:lang w:eastAsia="pl-PL"/>
        </w:rPr>
        <w:t xml:space="preserve"> oraz procedury odbioru</w:t>
      </w:r>
      <w:r w:rsidR="004E21A8" w:rsidRPr="004E21A8">
        <w:rPr>
          <w:rFonts w:cs="Arial"/>
          <w:szCs w:val="22"/>
          <w:lang w:eastAsia="pl-PL"/>
        </w:rPr>
        <w:t xml:space="preserve"> został</w:t>
      </w:r>
      <w:r w:rsidR="00CC00F3">
        <w:rPr>
          <w:rFonts w:cs="Arial"/>
          <w:szCs w:val="22"/>
          <w:lang w:eastAsia="pl-PL"/>
        </w:rPr>
        <w:t>y</w:t>
      </w:r>
      <w:r w:rsidR="004E21A8" w:rsidRPr="004E21A8">
        <w:rPr>
          <w:rFonts w:cs="Arial"/>
          <w:szCs w:val="22"/>
          <w:lang w:eastAsia="pl-PL"/>
        </w:rPr>
        <w:t xml:space="preserve"> określon</w:t>
      </w:r>
      <w:r w:rsidR="00CC00F3">
        <w:rPr>
          <w:rFonts w:cs="Arial"/>
          <w:szCs w:val="22"/>
          <w:lang w:eastAsia="pl-PL"/>
        </w:rPr>
        <w:t>e</w:t>
      </w:r>
      <w:r w:rsidR="004E21A8" w:rsidRPr="004E21A8">
        <w:rPr>
          <w:rFonts w:cs="Arial"/>
          <w:szCs w:val="22"/>
          <w:lang w:eastAsia="pl-PL"/>
        </w:rPr>
        <w:t xml:space="preserve"> w specyfikacji istotnych warunków zamówienia dla Postępowania („SIWZ”). SIWZ stanowi Załącznik </w:t>
      </w:r>
      <w:r w:rsidR="004E21A8" w:rsidRPr="00E40724">
        <w:rPr>
          <w:rFonts w:cs="Arial"/>
          <w:b/>
          <w:szCs w:val="22"/>
          <w:lang w:eastAsia="pl-PL"/>
        </w:rPr>
        <w:t>Nr 1</w:t>
      </w:r>
      <w:r w:rsidR="004E21A8" w:rsidRPr="004E21A8">
        <w:rPr>
          <w:rFonts w:cs="Arial"/>
          <w:szCs w:val="22"/>
          <w:lang w:eastAsia="pl-PL"/>
        </w:rPr>
        <w:t xml:space="preserve"> do Umowy.</w:t>
      </w:r>
    </w:p>
    <w:p w:rsidR="004E21A8" w:rsidRPr="00B7184D" w:rsidRDefault="004E21A8" w:rsidP="004E4339">
      <w:pPr>
        <w:numPr>
          <w:ilvl w:val="0"/>
          <w:numId w:val="27"/>
        </w:numPr>
        <w:suppressAutoHyphens w:val="0"/>
        <w:spacing w:before="120"/>
        <w:ind w:left="567" w:hanging="567"/>
        <w:jc w:val="both"/>
        <w:rPr>
          <w:rFonts w:cs="Arial"/>
          <w:szCs w:val="22"/>
          <w:shd w:val="clear" w:color="auto" w:fill="FFFF00"/>
          <w:lang w:eastAsia="pl-PL"/>
        </w:rPr>
      </w:pPr>
      <w:bookmarkStart w:id="16" w:name="_Hlk15289409"/>
      <w:r w:rsidRPr="004E21A8">
        <w:rPr>
          <w:rFonts w:cs="Arial"/>
          <w:szCs w:val="22"/>
          <w:lang w:eastAsia="pl-PL"/>
        </w:rPr>
        <w:t>Wskazan</w:t>
      </w:r>
      <w:r w:rsidR="00A56B5A">
        <w:rPr>
          <w:rFonts w:cs="Arial"/>
          <w:szCs w:val="22"/>
          <w:lang w:eastAsia="pl-PL"/>
        </w:rPr>
        <w:t>e</w:t>
      </w:r>
      <w:r w:rsidRPr="004E21A8">
        <w:rPr>
          <w:rFonts w:cs="Arial"/>
          <w:szCs w:val="22"/>
          <w:lang w:eastAsia="pl-PL"/>
        </w:rPr>
        <w:t xml:space="preserve"> w SIWZ iloś</w:t>
      </w:r>
      <w:r w:rsidR="00A56B5A">
        <w:rPr>
          <w:rFonts w:cs="Arial"/>
          <w:szCs w:val="22"/>
          <w:lang w:eastAsia="pl-PL"/>
        </w:rPr>
        <w:t>ci</w:t>
      </w:r>
      <w:r w:rsidRPr="004E21A8">
        <w:rPr>
          <w:rFonts w:cs="Arial"/>
          <w:szCs w:val="22"/>
          <w:lang w:eastAsia="pl-PL"/>
        </w:rPr>
        <w:t xml:space="preserve"> prac </w:t>
      </w:r>
      <w:bookmarkStart w:id="17" w:name="_Hlk15288716"/>
      <w:r w:rsidRPr="004E21A8">
        <w:rPr>
          <w:rFonts w:cs="Arial"/>
          <w:szCs w:val="22"/>
          <w:lang w:eastAsia="pl-PL"/>
        </w:rPr>
        <w:t>wchodzących w zakres Przedmiotu Umowy</w:t>
      </w:r>
      <w:bookmarkEnd w:id="17"/>
      <w:r w:rsidR="00862CBB">
        <w:rPr>
          <w:rFonts w:cs="Arial"/>
          <w:szCs w:val="22"/>
          <w:lang w:eastAsia="pl-PL"/>
        </w:rPr>
        <w:t xml:space="preserve"> (a </w:t>
      </w:r>
      <w:r w:rsidR="00A56B5A">
        <w:rPr>
          <w:rFonts w:cs="Arial"/>
          <w:szCs w:val="22"/>
          <w:lang w:eastAsia="pl-PL"/>
        </w:rPr>
        <w:t xml:space="preserve">wycenione </w:t>
      </w:r>
      <w:r w:rsidR="00862CBB">
        <w:rPr>
          <w:rFonts w:cs="Arial"/>
          <w:szCs w:val="22"/>
          <w:lang w:eastAsia="pl-PL"/>
        </w:rPr>
        <w:t xml:space="preserve">przez Wykonawcę </w:t>
      </w:r>
      <w:r w:rsidR="00A56B5A">
        <w:rPr>
          <w:rFonts w:cs="Arial"/>
          <w:szCs w:val="22"/>
          <w:lang w:eastAsia="pl-PL"/>
        </w:rPr>
        <w:t xml:space="preserve">w </w:t>
      </w:r>
      <w:r w:rsidR="00862CBB">
        <w:rPr>
          <w:rFonts w:cs="Arial"/>
          <w:szCs w:val="22"/>
          <w:lang w:eastAsia="pl-PL"/>
        </w:rPr>
        <w:t xml:space="preserve">kosztorysie ofertowym stanowiącym część </w:t>
      </w:r>
      <w:r w:rsidR="00A56B5A">
        <w:rPr>
          <w:rFonts w:cs="Arial"/>
          <w:szCs w:val="22"/>
          <w:lang w:eastAsia="pl-PL"/>
        </w:rPr>
        <w:t>Ofer</w:t>
      </w:r>
      <w:r w:rsidR="00862CBB">
        <w:rPr>
          <w:rFonts w:cs="Arial"/>
          <w:szCs w:val="22"/>
          <w:lang w:eastAsia="pl-PL"/>
        </w:rPr>
        <w:t>ty)</w:t>
      </w:r>
      <w:bookmarkEnd w:id="16"/>
      <w:r w:rsidR="00A56B5A">
        <w:rPr>
          <w:rFonts w:cs="Arial"/>
          <w:szCs w:val="22"/>
          <w:lang w:eastAsia="pl-PL"/>
        </w:rPr>
        <w:t>,</w:t>
      </w:r>
      <w:r w:rsidRPr="004E21A8">
        <w:rPr>
          <w:rFonts w:cs="Arial"/>
          <w:szCs w:val="22"/>
          <w:lang w:eastAsia="pl-PL"/>
        </w:rPr>
        <w:t xml:space="preserve"> ma</w:t>
      </w:r>
      <w:r w:rsidR="00A56B5A">
        <w:rPr>
          <w:rFonts w:cs="Arial"/>
          <w:szCs w:val="22"/>
          <w:lang w:eastAsia="pl-PL"/>
        </w:rPr>
        <w:t>ją</w:t>
      </w:r>
      <w:r w:rsidRPr="004E21A8">
        <w:rPr>
          <w:rFonts w:cs="Arial"/>
          <w:szCs w:val="22"/>
          <w:lang w:eastAsia="pl-PL"/>
        </w:rPr>
        <w:t xml:space="preserve"> charakter szacunkowy. Ilość prac zleconych do wykonania w trakcie realizacji </w:t>
      </w:r>
      <w:r w:rsidR="00A56B5A">
        <w:rPr>
          <w:rFonts w:cs="Arial"/>
          <w:szCs w:val="22"/>
          <w:lang w:eastAsia="pl-PL"/>
        </w:rPr>
        <w:t xml:space="preserve">Przedmiotu </w:t>
      </w:r>
      <w:r w:rsidRPr="004E21A8">
        <w:rPr>
          <w:rFonts w:cs="Arial"/>
          <w:szCs w:val="22"/>
          <w:lang w:eastAsia="pl-PL"/>
        </w:rPr>
        <w:t xml:space="preserve">Umowy może być mniejsza od ilości przedstawionej w SIWZ, co jednak nie może być podstawą do jakichkolwiek roszczeń </w:t>
      </w:r>
      <w:r w:rsidR="00A56B5A">
        <w:rPr>
          <w:rFonts w:cs="Arial"/>
          <w:szCs w:val="22"/>
          <w:lang w:eastAsia="pl-PL"/>
        </w:rPr>
        <w:t xml:space="preserve">Wykonawcy </w:t>
      </w:r>
      <w:r w:rsidRPr="004E21A8">
        <w:rPr>
          <w:rFonts w:cs="Arial"/>
          <w:szCs w:val="22"/>
          <w:lang w:eastAsia="pl-PL"/>
        </w:rPr>
        <w:t>w stosunku do Zamawiającego. Zamawiający może zlecić w trakcie realizacji Umowy zakres prac mniejszy niż wskazany w SIWZ, jednak</w:t>
      </w:r>
      <w:r w:rsidR="00A56B5A">
        <w:rPr>
          <w:rFonts w:cs="Arial"/>
          <w:szCs w:val="22"/>
          <w:lang w:eastAsia="pl-PL"/>
        </w:rPr>
        <w:t>że</w:t>
      </w:r>
      <w:r w:rsidRPr="004E21A8">
        <w:rPr>
          <w:rFonts w:cs="Arial"/>
          <w:szCs w:val="22"/>
          <w:lang w:eastAsia="pl-PL"/>
        </w:rPr>
        <w:t xml:space="preserve"> nie mniej niż 70 % Wartości Przedmiotu Umowy określonej zgodnie z </w:t>
      </w:r>
      <w:r w:rsidRPr="00E40724">
        <w:rPr>
          <w:rFonts w:cs="Arial"/>
          <w:b/>
          <w:szCs w:val="22"/>
          <w:lang w:eastAsia="pl-PL"/>
        </w:rPr>
        <w:t xml:space="preserve">§ </w:t>
      </w:r>
      <w:r w:rsidR="005A57F0" w:rsidRPr="00E40724">
        <w:rPr>
          <w:rFonts w:cs="Arial"/>
          <w:b/>
          <w:szCs w:val="22"/>
          <w:lang w:eastAsia="pl-PL"/>
        </w:rPr>
        <w:t xml:space="preserve">10 </w:t>
      </w:r>
      <w:r w:rsidRPr="00E40724">
        <w:rPr>
          <w:rFonts w:cs="Arial"/>
          <w:b/>
          <w:szCs w:val="22"/>
          <w:lang w:eastAsia="pl-PL"/>
        </w:rPr>
        <w:t>ust 1</w:t>
      </w:r>
      <w:r w:rsidRPr="004E21A8">
        <w:rPr>
          <w:rFonts w:cs="Arial"/>
          <w:szCs w:val="22"/>
          <w:lang w:eastAsia="pl-PL"/>
        </w:rPr>
        <w:t xml:space="preserve">. </w:t>
      </w:r>
    </w:p>
    <w:p w:rsidR="00A71513" w:rsidRPr="004E21A8" w:rsidDel="003B22F2" w:rsidRDefault="007A6989" w:rsidP="004E4339">
      <w:pPr>
        <w:numPr>
          <w:ilvl w:val="0"/>
          <w:numId w:val="27"/>
        </w:numPr>
        <w:suppressAutoHyphens w:val="0"/>
        <w:spacing w:before="120"/>
        <w:ind w:left="567" w:hanging="567"/>
        <w:jc w:val="both"/>
        <w:rPr>
          <w:del w:id="18" w:author="Joanna Drożdżowska" w:date="2020-06-16T14:34:00Z"/>
          <w:rFonts w:cs="Arial"/>
          <w:szCs w:val="22"/>
          <w:shd w:val="clear" w:color="auto" w:fill="FFFF00"/>
          <w:lang w:eastAsia="pl-PL"/>
        </w:rPr>
      </w:pPr>
      <w:del w:id="19" w:author="Joanna Drożdżowska" w:date="2020-06-16T14:34:00Z">
        <w:r w:rsidDel="003B22F2">
          <w:rPr>
            <w:rFonts w:cs="Arial"/>
            <w:szCs w:val="22"/>
            <w:lang w:eastAsia="pl-PL"/>
          </w:rPr>
          <w:delText xml:space="preserve">Wielkości wskazane w układzie sortymentowym </w:delText>
        </w:r>
        <w:r w:rsidR="009A69DA" w:rsidDel="003B22F2">
          <w:rPr>
            <w:rFonts w:cs="Arial"/>
            <w:szCs w:val="22"/>
            <w:lang w:eastAsia="pl-PL"/>
          </w:rPr>
          <w:delText xml:space="preserve">pozyskania drewna </w:delText>
        </w:r>
        <w:r w:rsidR="0075113B" w:rsidDel="003B22F2">
          <w:rPr>
            <w:rFonts w:cs="Arial"/>
            <w:szCs w:val="22"/>
            <w:lang w:eastAsia="pl-PL"/>
          </w:rPr>
          <w:delText>zawartym w SIWZ są oparte o s</w:delText>
        </w:r>
        <w:r w:rsidR="00A71513" w:rsidDel="003B22F2">
          <w:rPr>
            <w:rFonts w:cs="Arial"/>
            <w:szCs w:val="22"/>
            <w:lang w:eastAsia="pl-PL"/>
          </w:rPr>
          <w:delText>zacunki brakarskie</w:delText>
        </w:r>
        <w:r w:rsidR="00870084" w:rsidDel="003B22F2">
          <w:rPr>
            <w:rFonts w:cs="Arial"/>
            <w:szCs w:val="22"/>
            <w:lang w:eastAsia="pl-PL"/>
          </w:rPr>
          <w:delText xml:space="preserve">, a faktyczny rozmiar prac w tym zakresie zlecany Wykonawcy może się różnić w stosunku do zakresu </w:delText>
        </w:r>
        <w:r w:rsidR="00E7112A" w:rsidDel="003B22F2">
          <w:rPr>
            <w:rFonts w:cs="Arial"/>
            <w:szCs w:val="22"/>
            <w:lang w:eastAsia="pl-PL"/>
          </w:rPr>
          <w:delText xml:space="preserve">wskazanego </w:delText>
        </w:r>
        <w:r w:rsidR="00E7112A" w:rsidRPr="00E7112A" w:rsidDel="003B22F2">
          <w:rPr>
            <w:rFonts w:cs="Arial"/>
            <w:szCs w:val="22"/>
            <w:lang w:eastAsia="pl-PL"/>
          </w:rPr>
          <w:delText>w układzie sortymentowym pozyskania drewna zawartym w</w:delText>
        </w:r>
        <w:r w:rsidR="007A06B3" w:rsidDel="003B22F2">
          <w:rPr>
            <w:rFonts w:cs="Arial"/>
            <w:szCs w:val="22"/>
            <w:lang w:eastAsia="pl-PL"/>
          </w:rPr>
          <w:delText> </w:delText>
        </w:r>
        <w:r w:rsidR="00E7112A" w:rsidRPr="00E7112A" w:rsidDel="003B22F2">
          <w:rPr>
            <w:rFonts w:cs="Arial"/>
            <w:szCs w:val="22"/>
            <w:lang w:eastAsia="pl-PL"/>
          </w:rPr>
          <w:delText>SIWZ</w:delText>
        </w:r>
        <w:r w:rsidR="009E4F98" w:rsidDel="003B22F2">
          <w:rPr>
            <w:rFonts w:cs="Arial"/>
            <w:szCs w:val="22"/>
            <w:lang w:eastAsia="pl-PL"/>
          </w:rPr>
          <w:delText xml:space="preserve">, co nie </w:delText>
        </w:r>
        <w:r w:rsidR="00A56B5A" w:rsidDel="003B22F2">
          <w:rPr>
            <w:rFonts w:cs="Arial"/>
            <w:szCs w:val="22"/>
            <w:lang w:eastAsia="pl-PL"/>
          </w:rPr>
          <w:delText xml:space="preserve">może być </w:delText>
        </w:r>
        <w:r w:rsidR="009E4F98" w:rsidDel="003B22F2">
          <w:rPr>
            <w:rFonts w:cs="Arial"/>
            <w:szCs w:val="22"/>
            <w:lang w:eastAsia="pl-PL"/>
          </w:rPr>
          <w:delText xml:space="preserve">podstawą do jakichkolwiek roszczeń Wykonawcy </w:delText>
        </w:r>
        <w:r w:rsidR="00F6748A" w:rsidDel="003B22F2">
          <w:rPr>
            <w:rFonts w:cs="Arial"/>
            <w:szCs w:val="22"/>
            <w:lang w:eastAsia="pl-PL"/>
          </w:rPr>
          <w:delText xml:space="preserve">w </w:delText>
        </w:r>
        <w:r w:rsidR="009E4F98" w:rsidDel="003B22F2">
          <w:rPr>
            <w:rFonts w:cs="Arial"/>
            <w:szCs w:val="22"/>
            <w:lang w:eastAsia="pl-PL"/>
          </w:rPr>
          <w:delText>stosunku do Zamawiającego</w:delText>
        </w:r>
        <w:r w:rsidR="00E7112A" w:rsidDel="003B22F2">
          <w:rPr>
            <w:rFonts w:cs="Arial"/>
            <w:szCs w:val="22"/>
            <w:lang w:eastAsia="pl-PL"/>
          </w:rPr>
          <w:delText xml:space="preserve">. </w:delText>
        </w:r>
      </w:del>
    </w:p>
    <w:p w:rsidR="00B06A75" w:rsidRDefault="00862CBB" w:rsidP="004E4339">
      <w:pPr>
        <w:numPr>
          <w:ilvl w:val="0"/>
          <w:numId w:val="27"/>
        </w:numPr>
        <w:suppressAutoHyphens w:val="0"/>
        <w:overflowPunct w:val="0"/>
        <w:autoSpaceDE w:val="0"/>
        <w:autoSpaceDN w:val="0"/>
        <w:adjustRightInd w:val="0"/>
        <w:spacing w:before="120"/>
        <w:ind w:left="567" w:hanging="567"/>
        <w:jc w:val="both"/>
        <w:textAlignment w:val="baseline"/>
        <w:rPr>
          <w:rFonts w:cs="Arial"/>
          <w:bCs/>
          <w:szCs w:val="22"/>
          <w:lang w:eastAsia="en-US"/>
        </w:rPr>
      </w:pPr>
      <w:bookmarkStart w:id="20" w:name="_Hlk15289225"/>
      <w:r>
        <w:rPr>
          <w:rFonts w:cs="Arial"/>
          <w:bCs/>
          <w:szCs w:val="22"/>
          <w:lang w:eastAsia="en-US"/>
        </w:rPr>
        <w:t>Wskazana w SIWZ l</w:t>
      </w:r>
      <w:r w:rsidR="00A56B5A">
        <w:rPr>
          <w:rFonts w:cs="Arial"/>
          <w:bCs/>
          <w:szCs w:val="22"/>
          <w:lang w:eastAsia="en-US"/>
        </w:rPr>
        <w:t xml:space="preserve">okalizacja </w:t>
      </w:r>
      <w:r w:rsidRPr="00862CBB">
        <w:rPr>
          <w:rFonts w:cs="Arial"/>
          <w:bCs/>
          <w:szCs w:val="22"/>
          <w:lang w:eastAsia="en-US"/>
        </w:rPr>
        <w:t>(adres leśny) poszczególnych prac wchodzących w zakres Przedmiotu Umowy ma charakter wstępny. Lokalizacja (adres leśny) poszczególnych prac wchodzących w zakres Przedmiotu Umowy zostanie określona w Zleceniu, z zastrzeżeniem, iż zawsze będzie to Obszar Realizacji</w:t>
      </w:r>
      <w:del w:id="21" w:author="Joanna Drożdżowska" w:date="2020-06-16T14:34:00Z">
        <w:r w:rsidRPr="00862CBB" w:rsidDel="003B22F2">
          <w:rPr>
            <w:rFonts w:cs="Arial"/>
            <w:bCs/>
            <w:szCs w:val="22"/>
            <w:lang w:eastAsia="en-US"/>
          </w:rPr>
          <w:delText xml:space="preserve"> Pakietu</w:delText>
        </w:r>
      </w:del>
      <w:r w:rsidRPr="00862CBB">
        <w:rPr>
          <w:rFonts w:cs="Arial"/>
          <w:bCs/>
          <w:szCs w:val="22"/>
          <w:lang w:eastAsia="en-US"/>
        </w:rPr>
        <w:t>.</w:t>
      </w:r>
      <w:r>
        <w:rPr>
          <w:rFonts w:cs="Arial"/>
          <w:bCs/>
          <w:szCs w:val="22"/>
          <w:lang w:eastAsia="en-US"/>
        </w:rPr>
        <w:t xml:space="preserve"> </w:t>
      </w:r>
      <w:r w:rsidR="004E21A8" w:rsidRPr="004E21A8">
        <w:rPr>
          <w:rFonts w:cs="Arial"/>
          <w:bCs/>
          <w:szCs w:val="22"/>
          <w:lang w:eastAsia="en-US"/>
        </w:rPr>
        <w:lastRenderedPageBreak/>
        <w:t>Z uwagi na faktyczną sytuację przyrodnicz</w:t>
      </w:r>
      <w:r w:rsidR="00495154">
        <w:rPr>
          <w:rFonts w:cs="Arial"/>
          <w:bCs/>
          <w:szCs w:val="22"/>
          <w:lang w:eastAsia="en-US"/>
        </w:rPr>
        <w:t>ą lub</w:t>
      </w:r>
      <w:r w:rsidR="00D0750E">
        <w:rPr>
          <w:rFonts w:cs="Arial"/>
          <w:bCs/>
          <w:szCs w:val="22"/>
          <w:lang w:eastAsia="en-US"/>
        </w:rPr>
        <w:t xml:space="preserve"> </w:t>
      </w:r>
      <w:r w:rsidR="004E21A8" w:rsidRPr="004E21A8">
        <w:rPr>
          <w:rFonts w:cs="Arial"/>
          <w:bCs/>
          <w:szCs w:val="22"/>
          <w:lang w:eastAsia="en-US"/>
        </w:rPr>
        <w:t xml:space="preserve">pogodową, która może zaistnieć w trakcie realizacji </w:t>
      </w:r>
      <w:r w:rsidR="00495154">
        <w:rPr>
          <w:rFonts w:cs="Arial"/>
          <w:bCs/>
          <w:szCs w:val="22"/>
          <w:lang w:eastAsia="en-US"/>
        </w:rPr>
        <w:t>P</w:t>
      </w:r>
      <w:r w:rsidR="004E21A8" w:rsidRPr="004E21A8">
        <w:rPr>
          <w:rFonts w:cs="Arial"/>
          <w:bCs/>
          <w:szCs w:val="22"/>
          <w:lang w:eastAsia="en-US"/>
        </w:rPr>
        <w:t xml:space="preserve">rzedmiotu </w:t>
      </w:r>
      <w:r w:rsidR="00495154">
        <w:rPr>
          <w:rFonts w:cs="Arial"/>
          <w:bCs/>
          <w:szCs w:val="22"/>
          <w:lang w:eastAsia="en-US"/>
        </w:rPr>
        <w:t>Umowy</w:t>
      </w:r>
      <w:r w:rsidR="004E21A8" w:rsidRPr="004E21A8">
        <w:rPr>
          <w:rFonts w:cs="Arial"/>
          <w:bCs/>
          <w:szCs w:val="22"/>
          <w:lang w:eastAsia="en-US"/>
        </w:rPr>
        <w:t>, a także nieprzewidzianą sytuację gospodarczo</w:t>
      </w:r>
      <w:r w:rsidR="00495154">
        <w:rPr>
          <w:rFonts w:cs="Arial"/>
          <w:bCs/>
          <w:szCs w:val="22"/>
          <w:lang w:eastAsia="en-US"/>
        </w:rPr>
        <w:t xml:space="preserve"> </w:t>
      </w:r>
      <w:r w:rsidR="004E21A8" w:rsidRPr="004E21A8">
        <w:rPr>
          <w:rFonts w:cs="Arial"/>
          <w:bCs/>
          <w:szCs w:val="22"/>
          <w:lang w:eastAsia="en-US"/>
        </w:rPr>
        <w:t>-</w:t>
      </w:r>
      <w:r w:rsidR="00495154">
        <w:rPr>
          <w:rFonts w:cs="Arial"/>
          <w:bCs/>
          <w:szCs w:val="22"/>
          <w:lang w:eastAsia="en-US"/>
        </w:rPr>
        <w:t xml:space="preserve"> </w:t>
      </w:r>
      <w:r w:rsidR="004E21A8" w:rsidRPr="004E21A8">
        <w:rPr>
          <w:rFonts w:cs="Arial"/>
          <w:bCs/>
          <w:szCs w:val="22"/>
          <w:lang w:eastAsia="en-US"/>
        </w:rPr>
        <w:t xml:space="preserve">ekonomiczną, Zamawiający </w:t>
      </w:r>
      <w:r w:rsidR="00495154">
        <w:rPr>
          <w:rFonts w:cs="Arial"/>
          <w:bCs/>
          <w:szCs w:val="22"/>
          <w:lang w:eastAsia="en-US"/>
        </w:rPr>
        <w:t xml:space="preserve">jest uprawniony </w:t>
      </w:r>
      <w:r w:rsidR="004E21A8" w:rsidRPr="004E21A8">
        <w:rPr>
          <w:rFonts w:cs="Arial"/>
          <w:bCs/>
          <w:szCs w:val="22"/>
          <w:lang w:eastAsia="en-US"/>
        </w:rPr>
        <w:t xml:space="preserve">do </w:t>
      </w:r>
      <w:r w:rsidR="004C7A3C">
        <w:rPr>
          <w:rFonts w:cs="Arial"/>
          <w:bCs/>
          <w:szCs w:val="22"/>
          <w:lang w:eastAsia="en-US"/>
        </w:rPr>
        <w:t>zmniejszenia lub zwiększenia i</w:t>
      </w:r>
      <w:r w:rsidR="004C7A3C" w:rsidRPr="004C7A3C">
        <w:rPr>
          <w:rFonts w:cs="Arial"/>
          <w:bCs/>
          <w:szCs w:val="22"/>
          <w:lang w:eastAsia="en-US"/>
        </w:rPr>
        <w:t xml:space="preserve">lości prac (czynności) planowanych do wykonania </w:t>
      </w:r>
      <w:r w:rsidR="00454202" w:rsidRPr="004C7A3C">
        <w:rPr>
          <w:rFonts w:cs="Arial"/>
          <w:bCs/>
          <w:szCs w:val="22"/>
          <w:lang w:eastAsia="en-US"/>
        </w:rPr>
        <w:t>w</w:t>
      </w:r>
      <w:r w:rsidR="00454202">
        <w:rPr>
          <w:rFonts w:cs="Arial"/>
          <w:bCs/>
          <w:szCs w:val="22"/>
          <w:lang w:eastAsia="en-US"/>
        </w:rPr>
        <w:t> </w:t>
      </w:r>
      <w:r w:rsidR="00541162">
        <w:rPr>
          <w:rFonts w:cs="Arial"/>
          <w:bCs/>
          <w:szCs w:val="22"/>
          <w:lang w:eastAsia="en-US"/>
        </w:rPr>
        <w:t>Obszar</w:t>
      </w:r>
      <w:r w:rsidR="00B35D85">
        <w:rPr>
          <w:rFonts w:cs="Arial"/>
          <w:bCs/>
          <w:szCs w:val="22"/>
          <w:lang w:eastAsia="en-US"/>
        </w:rPr>
        <w:t>ze</w:t>
      </w:r>
      <w:r w:rsidR="00541162">
        <w:rPr>
          <w:rFonts w:cs="Arial"/>
          <w:bCs/>
          <w:szCs w:val="22"/>
          <w:lang w:eastAsia="en-US"/>
        </w:rPr>
        <w:t xml:space="preserve"> Realizacji</w:t>
      </w:r>
      <w:del w:id="22" w:author="Joanna Drożdżowska" w:date="2020-06-16T14:34:00Z">
        <w:r w:rsidDel="003B22F2">
          <w:rPr>
            <w:rFonts w:cs="Arial"/>
            <w:bCs/>
            <w:szCs w:val="22"/>
            <w:lang w:eastAsia="en-US"/>
          </w:rPr>
          <w:delText xml:space="preserve"> Pakietu</w:delText>
        </w:r>
      </w:del>
      <w:r w:rsidR="00723C7F">
        <w:rPr>
          <w:rFonts w:cs="Arial"/>
          <w:bCs/>
          <w:szCs w:val="22"/>
          <w:lang w:eastAsia="en-US"/>
        </w:rPr>
        <w:t xml:space="preserve">. </w:t>
      </w:r>
      <w:r w:rsidR="00F44635">
        <w:rPr>
          <w:rFonts w:cs="Arial"/>
          <w:bCs/>
          <w:szCs w:val="22"/>
          <w:lang w:eastAsia="en-US"/>
        </w:rPr>
        <w:t xml:space="preserve">Zwiększenie </w:t>
      </w:r>
      <w:r w:rsidR="00B06A75">
        <w:rPr>
          <w:rFonts w:cs="Arial"/>
          <w:bCs/>
          <w:szCs w:val="22"/>
          <w:lang w:eastAsia="en-US"/>
        </w:rPr>
        <w:t>ilości prac</w:t>
      </w:r>
      <w:r w:rsidR="004E21A8" w:rsidRPr="004E21A8">
        <w:rPr>
          <w:rFonts w:cs="Arial"/>
          <w:bCs/>
          <w:szCs w:val="22"/>
          <w:lang w:eastAsia="en-US"/>
        </w:rPr>
        <w:t xml:space="preserve"> nie oznacza wprowadzenia nowych prac</w:t>
      </w:r>
      <w:r w:rsidR="00B35D85">
        <w:rPr>
          <w:rFonts w:cs="Arial"/>
          <w:bCs/>
          <w:szCs w:val="22"/>
          <w:lang w:eastAsia="en-US"/>
        </w:rPr>
        <w:t xml:space="preserve"> (czynności)</w:t>
      </w:r>
      <w:r w:rsidR="004E21A8" w:rsidRPr="004E21A8">
        <w:rPr>
          <w:rFonts w:cs="Arial"/>
          <w:bCs/>
          <w:szCs w:val="22"/>
          <w:lang w:eastAsia="en-US"/>
        </w:rPr>
        <w:t xml:space="preserve">, nieobjętych </w:t>
      </w:r>
      <w:r w:rsidR="00B06A75">
        <w:rPr>
          <w:rFonts w:cs="Arial"/>
          <w:bCs/>
          <w:szCs w:val="22"/>
          <w:lang w:eastAsia="en-US"/>
        </w:rPr>
        <w:t xml:space="preserve">Przedmiotem Umowy. </w:t>
      </w:r>
      <w:r w:rsidR="004E21A8" w:rsidRPr="004E21A8">
        <w:rPr>
          <w:rFonts w:cs="Arial"/>
          <w:bCs/>
          <w:szCs w:val="22"/>
          <w:lang w:eastAsia="en-US"/>
        </w:rPr>
        <w:t xml:space="preserve">Należy je rozumieć jako zwiększenie ilości prac w jednej </w:t>
      </w:r>
      <w:r w:rsidRPr="00862CBB">
        <w:rPr>
          <w:rFonts w:cs="Arial"/>
          <w:bCs/>
          <w:szCs w:val="22"/>
          <w:lang w:eastAsia="en-US"/>
        </w:rPr>
        <w:t xml:space="preserve">lokalizacji </w:t>
      </w:r>
      <w:r>
        <w:rPr>
          <w:rFonts w:cs="Arial"/>
          <w:bCs/>
          <w:szCs w:val="22"/>
          <w:lang w:eastAsia="en-US"/>
        </w:rPr>
        <w:t xml:space="preserve">(adresie leśnym) </w:t>
      </w:r>
      <w:r w:rsidRPr="00862CBB">
        <w:rPr>
          <w:rFonts w:cs="Arial"/>
          <w:bCs/>
          <w:szCs w:val="22"/>
          <w:lang w:eastAsia="en-US"/>
        </w:rPr>
        <w:t xml:space="preserve">na Obszarze Realizacji </w:t>
      </w:r>
      <w:del w:id="23" w:author="Joanna Drożdżowska" w:date="2020-06-16T14:34:00Z">
        <w:r w:rsidRPr="00862CBB" w:rsidDel="003B22F2">
          <w:rPr>
            <w:rFonts w:cs="Arial"/>
            <w:bCs/>
            <w:szCs w:val="22"/>
            <w:lang w:eastAsia="en-US"/>
          </w:rPr>
          <w:delText>Pakietu</w:delText>
        </w:r>
        <w:r w:rsidDel="003B22F2">
          <w:rPr>
            <w:rFonts w:cs="Arial"/>
            <w:bCs/>
            <w:szCs w:val="22"/>
            <w:lang w:eastAsia="en-US"/>
          </w:rPr>
          <w:delText xml:space="preserve"> </w:delText>
        </w:r>
      </w:del>
      <w:r>
        <w:rPr>
          <w:rFonts w:cs="Arial"/>
          <w:bCs/>
          <w:szCs w:val="22"/>
          <w:lang w:eastAsia="en-US"/>
        </w:rPr>
        <w:t>(w tym również w lokalizacjach</w:t>
      </w:r>
      <w:r w:rsidRPr="00862CBB">
        <w:t xml:space="preserve"> </w:t>
      </w:r>
      <w:r w:rsidRPr="00862CBB">
        <w:rPr>
          <w:rFonts w:cs="Arial"/>
          <w:bCs/>
          <w:szCs w:val="22"/>
          <w:lang w:eastAsia="en-US"/>
        </w:rPr>
        <w:t xml:space="preserve">na Obszarze Realizacji </w:t>
      </w:r>
      <w:del w:id="24" w:author="Joanna Drożdżowska" w:date="2020-06-16T14:35:00Z">
        <w:r w:rsidRPr="00862CBB" w:rsidDel="003B22F2">
          <w:rPr>
            <w:rFonts w:cs="Arial"/>
            <w:bCs/>
            <w:szCs w:val="22"/>
            <w:lang w:eastAsia="en-US"/>
          </w:rPr>
          <w:delText>Pakietu</w:delText>
        </w:r>
        <w:r w:rsidDel="003B22F2">
          <w:rPr>
            <w:rFonts w:cs="Arial"/>
            <w:bCs/>
            <w:szCs w:val="22"/>
            <w:lang w:eastAsia="en-US"/>
          </w:rPr>
          <w:delText xml:space="preserve"> </w:delText>
        </w:r>
      </w:del>
      <w:r>
        <w:rPr>
          <w:rFonts w:cs="Arial"/>
          <w:bCs/>
          <w:szCs w:val="22"/>
          <w:lang w:eastAsia="en-US"/>
        </w:rPr>
        <w:t>niewskazanych wstępnie w SIWZ)</w:t>
      </w:r>
      <w:r w:rsidR="004E21A8" w:rsidRPr="004E21A8">
        <w:rPr>
          <w:rFonts w:cs="Arial"/>
          <w:bCs/>
          <w:szCs w:val="22"/>
          <w:lang w:eastAsia="en-US"/>
        </w:rPr>
        <w:t xml:space="preserve">, </w:t>
      </w:r>
      <w:r>
        <w:rPr>
          <w:rFonts w:cs="Arial"/>
          <w:bCs/>
          <w:szCs w:val="22"/>
          <w:lang w:eastAsia="en-US"/>
        </w:rPr>
        <w:t>przy jednoczesnym</w:t>
      </w:r>
      <w:r w:rsidRPr="004E21A8">
        <w:rPr>
          <w:rFonts w:cs="Arial"/>
          <w:bCs/>
          <w:szCs w:val="22"/>
          <w:lang w:eastAsia="en-US"/>
        </w:rPr>
        <w:t xml:space="preserve"> </w:t>
      </w:r>
      <w:r w:rsidR="004E21A8" w:rsidRPr="004E21A8">
        <w:rPr>
          <w:rFonts w:cs="Arial"/>
          <w:bCs/>
          <w:szCs w:val="22"/>
          <w:lang w:eastAsia="en-US"/>
        </w:rPr>
        <w:t>zmniejszeni</w:t>
      </w:r>
      <w:r>
        <w:rPr>
          <w:rFonts w:cs="Arial"/>
          <w:bCs/>
          <w:szCs w:val="22"/>
          <w:lang w:eastAsia="en-US"/>
        </w:rPr>
        <w:t>u</w:t>
      </w:r>
      <w:r w:rsidR="004E21A8" w:rsidRPr="004E21A8">
        <w:rPr>
          <w:rFonts w:cs="Arial"/>
          <w:bCs/>
          <w:szCs w:val="22"/>
          <w:lang w:eastAsia="en-US"/>
        </w:rPr>
        <w:t xml:space="preserve"> ilości prac w innej </w:t>
      </w:r>
      <w:bookmarkStart w:id="25" w:name="_Hlk15289075"/>
      <w:r w:rsidR="004E21A8" w:rsidRPr="004E21A8">
        <w:rPr>
          <w:rFonts w:cs="Arial"/>
          <w:bCs/>
          <w:szCs w:val="22"/>
          <w:lang w:eastAsia="en-US"/>
        </w:rPr>
        <w:t xml:space="preserve">lokalizacji </w:t>
      </w:r>
      <w:r>
        <w:rPr>
          <w:rFonts w:cs="Arial"/>
          <w:bCs/>
          <w:szCs w:val="22"/>
          <w:lang w:eastAsia="en-US"/>
        </w:rPr>
        <w:t xml:space="preserve">(adresie leśnym) </w:t>
      </w:r>
      <w:r w:rsidR="00541162">
        <w:rPr>
          <w:rFonts w:cs="Arial"/>
          <w:bCs/>
          <w:szCs w:val="22"/>
          <w:lang w:eastAsia="en-US"/>
        </w:rPr>
        <w:t>na Obszarze Realizacji</w:t>
      </w:r>
      <w:del w:id="26" w:author="Joanna Drożdżowska" w:date="2020-06-16T14:35:00Z">
        <w:r w:rsidDel="003B22F2">
          <w:rPr>
            <w:rFonts w:cs="Arial"/>
            <w:bCs/>
            <w:szCs w:val="22"/>
            <w:lang w:eastAsia="en-US"/>
          </w:rPr>
          <w:delText xml:space="preserve"> Pakietu</w:delText>
        </w:r>
      </w:del>
      <w:bookmarkEnd w:id="25"/>
      <w:r w:rsidR="00541162">
        <w:rPr>
          <w:rFonts w:cs="Arial"/>
          <w:bCs/>
          <w:szCs w:val="22"/>
          <w:lang w:eastAsia="en-US"/>
        </w:rPr>
        <w:t xml:space="preserve">, </w:t>
      </w:r>
      <w:r w:rsidR="00B06A75">
        <w:rPr>
          <w:rFonts w:cs="Arial"/>
          <w:bCs/>
          <w:szCs w:val="22"/>
          <w:lang w:eastAsia="en-US"/>
        </w:rPr>
        <w:t>w r</w:t>
      </w:r>
      <w:r w:rsidR="00D052C2">
        <w:rPr>
          <w:rFonts w:cs="Arial"/>
          <w:bCs/>
          <w:szCs w:val="22"/>
          <w:lang w:eastAsia="en-US"/>
        </w:rPr>
        <w:t>a</w:t>
      </w:r>
      <w:r w:rsidR="00B06A75">
        <w:rPr>
          <w:rFonts w:cs="Arial"/>
          <w:bCs/>
          <w:szCs w:val="22"/>
          <w:lang w:eastAsia="en-US"/>
        </w:rPr>
        <w:t>mach sumaryczn</w:t>
      </w:r>
      <w:r w:rsidR="00D052C2">
        <w:rPr>
          <w:rFonts w:cs="Arial"/>
          <w:bCs/>
          <w:szCs w:val="22"/>
          <w:lang w:eastAsia="en-US"/>
        </w:rPr>
        <w:t xml:space="preserve">ych </w:t>
      </w:r>
      <w:r w:rsidR="00B06A75">
        <w:rPr>
          <w:rFonts w:cs="Arial"/>
          <w:bCs/>
          <w:szCs w:val="22"/>
          <w:lang w:eastAsia="en-US"/>
        </w:rPr>
        <w:t xml:space="preserve">ilości </w:t>
      </w:r>
      <w:r w:rsidRPr="00862CBB">
        <w:rPr>
          <w:rFonts w:cs="Arial"/>
          <w:bCs/>
          <w:szCs w:val="22"/>
          <w:lang w:eastAsia="en-US"/>
        </w:rPr>
        <w:t>poszczególnych prac wchodzących w zakres Przedmiotu Umowy</w:t>
      </w:r>
      <w:r w:rsidRPr="00862CBB" w:rsidDel="00862CBB">
        <w:rPr>
          <w:rFonts w:cs="Arial"/>
          <w:bCs/>
          <w:szCs w:val="22"/>
          <w:lang w:eastAsia="en-US"/>
        </w:rPr>
        <w:t xml:space="preserve"> </w:t>
      </w:r>
      <w:r w:rsidR="00301946">
        <w:rPr>
          <w:rFonts w:cs="Arial"/>
          <w:bCs/>
          <w:szCs w:val="22"/>
          <w:lang w:eastAsia="en-US"/>
        </w:rPr>
        <w:t>określonych w SIWZ</w:t>
      </w:r>
      <w:r>
        <w:rPr>
          <w:rFonts w:cs="Arial"/>
          <w:bCs/>
          <w:szCs w:val="22"/>
          <w:lang w:eastAsia="en-US"/>
        </w:rPr>
        <w:t>,</w:t>
      </w:r>
      <w:r w:rsidR="00541162">
        <w:rPr>
          <w:rFonts w:cs="Arial"/>
          <w:bCs/>
          <w:szCs w:val="22"/>
          <w:lang w:eastAsia="en-US"/>
        </w:rPr>
        <w:t xml:space="preserve"> przypadających do wykonania na całym Obszarze Realizacji</w:t>
      </w:r>
      <w:del w:id="27" w:author="Joanna Drożdżowska" w:date="2020-06-16T14:35:00Z">
        <w:r w:rsidR="00AD19FC" w:rsidDel="003B22F2">
          <w:rPr>
            <w:rFonts w:cs="Arial"/>
            <w:bCs/>
            <w:szCs w:val="22"/>
            <w:lang w:eastAsia="en-US"/>
          </w:rPr>
          <w:delText xml:space="preserve"> Pakietu</w:delText>
        </w:r>
      </w:del>
      <w:r w:rsidR="009E4F98">
        <w:rPr>
          <w:rFonts w:cs="Arial"/>
          <w:bCs/>
          <w:szCs w:val="22"/>
          <w:lang w:eastAsia="en-US"/>
        </w:rPr>
        <w:t>.</w:t>
      </w:r>
    </w:p>
    <w:bookmarkEnd w:id="20"/>
    <w:p w:rsidR="004E21A8" w:rsidRPr="004E21A8" w:rsidRDefault="004E21A8" w:rsidP="004E4339">
      <w:pPr>
        <w:numPr>
          <w:ilvl w:val="0"/>
          <w:numId w:val="27"/>
        </w:numPr>
        <w:suppressAutoHyphens w:val="0"/>
        <w:spacing w:before="120"/>
        <w:ind w:left="567" w:hanging="567"/>
        <w:jc w:val="both"/>
        <w:rPr>
          <w:rFonts w:cs="Arial"/>
          <w:szCs w:val="22"/>
          <w:shd w:val="clear" w:color="auto" w:fill="FFFF00"/>
          <w:lang w:eastAsia="pl-PL"/>
        </w:rPr>
      </w:pPr>
      <w:r w:rsidRPr="004E21A8">
        <w:rPr>
          <w:rFonts w:cs="Arial"/>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SIWZ. Wykonawca oświadcza, iż zapoznał się z dokumentami wskazanymi w zdaniu poprzednim. </w:t>
      </w:r>
    </w:p>
    <w:p w:rsidR="004E21A8" w:rsidRPr="004E21A8" w:rsidRDefault="004E21A8" w:rsidP="004E4339">
      <w:pPr>
        <w:numPr>
          <w:ilvl w:val="0"/>
          <w:numId w:val="27"/>
        </w:numPr>
        <w:suppressAutoHyphens w:val="0"/>
        <w:spacing w:before="120"/>
        <w:ind w:left="567" w:hanging="567"/>
        <w:jc w:val="both"/>
        <w:rPr>
          <w:rFonts w:cs="Arial"/>
          <w:szCs w:val="22"/>
          <w:lang w:eastAsia="pl-PL"/>
        </w:rPr>
      </w:pPr>
      <w:r w:rsidRPr="004E21A8">
        <w:rPr>
          <w:rFonts w:cs="Arial"/>
          <w:szCs w:val="22"/>
          <w:lang w:eastAsia="pl-PL"/>
        </w:rPr>
        <w:t>Wykonawca oświadcza, iż jest mu wiadome, że Zamawiający podlega procesowi certyfikacji według standardów określonych przez FSC (</w:t>
      </w:r>
      <w:r w:rsidRPr="00CD4B08">
        <w:rPr>
          <w:rFonts w:cs="Arial"/>
          <w:i/>
          <w:iCs/>
          <w:szCs w:val="22"/>
          <w:lang w:eastAsia="pl-PL"/>
        </w:rPr>
        <w:t>Forest Stewardship Council</w:t>
      </w:r>
      <w:r w:rsidRPr="004E21A8">
        <w:rPr>
          <w:rFonts w:cs="Arial"/>
          <w:szCs w:val="22"/>
          <w:lang w:eastAsia="pl-PL"/>
        </w:rPr>
        <w:t xml:space="preserve">) oraz </w:t>
      </w:r>
      <w:r w:rsidRPr="004E21A8">
        <w:rPr>
          <w:szCs w:val="22"/>
          <w:lang w:eastAsia="pl-PL"/>
        </w:rPr>
        <w:t>PEFC Council (</w:t>
      </w:r>
      <w:r w:rsidRPr="00CD4B08">
        <w:rPr>
          <w:i/>
          <w:iCs/>
          <w:szCs w:val="22"/>
          <w:lang w:eastAsia="pl-PL"/>
        </w:rPr>
        <w:t>Programme for the Endorsement of Forest Certification Schemes</w:t>
      </w:r>
      <w:r w:rsidRPr="004E21A8">
        <w:rPr>
          <w:szCs w:val="22"/>
          <w:lang w:eastAsia="pl-PL"/>
        </w:rPr>
        <w:t>).</w:t>
      </w:r>
      <w:r w:rsidRPr="004E21A8">
        <w:rPr>
          <w:rFonts w:cs="Arial"/>
          <w:szCs w:val="22"/>
          <w:lang w:eastAsia="pl-PL"/>
        </w:rPr>
        <w:t xml:space="preserve"> Wykonawca zobowiązany jest do umożliwienia przeprowadzenia prac audytorom FSC (Forest Stewardship Council) oraz PEFC Council (Programme for the Endorsement of Forest Certification Schemes) w zakresie certyfikacji w trakcie realizacji Przedmiotu Umowy. </w:t>
      </w:r>
    </w:p>
    <w:p w:rsidR="004E21A8" w:rsidRPr="004E21A8" w:rsidRDefault="00A56B5A" w:rsidP="004E4339">
      <w:pPr>
        <w:numPr>
          <w:ilvl w:val="0"/>
          <w:numId w:val="27"/>
        </w:numPr>
        <w:suppressAutoHyphens w:val="0"/>
        <w:spacing w:before="120"/>
        <w:ind w:left="567" w:hanging="567"/>
        <w:jc w:val="both"/>
        <w:rPr>
          <w:rFonts w:cs="Arial"/>
          <w:szCs w:val="22"/>
          <w:lang w:eastAsia="pl-PL"/>
        </w:rPr>
      </w:pPr>
      <w:r>
        <w:rPr>
          <w:rFonts w:cs="Arial"/>
          <w:szCs w:val="22"/>
          <w:lang w:eastAsia="pl-PL"/>
        </w:rPr>
        <w:t xml:space="preserve">W ramach </w:t>
      </w:r>
      <w:r w:rsidR="00F73C73">
        <w:rPr>
          <w:rFonts w:cs="Arial"/>
          <w:szCs w:val="22"/>
          <w:lang w:eastAsia="pl-PL"/>
        </w:rPr>
        <w:t xml:space="preserve">realizacji </w:t>
      </w:r>
      <w:r>
        <w:rPr>
          <w:rFonts w:cs="Arial"/>
          <w:szCs w:val="22"/>
          <w:lang w:eastAsia="pl-PL"/>
        </w:rPr>
        <w:t xml:space="preserve">Umowy </w:t>
      </w:r>
      <w:r w:rsidR="004E21A8" w:rsidRPr="004E21A8">
        <w:rPr>
          <w:rFonts w:cs="Arial"/>
          <w:szCs w:val="22"/>
          <w:lang w:eastAsia="pl-PL"/>
        </w:rPr>
        <w:t xml:space="preserve">Zamawiający jest uprawniony zlecić Wykonawcy dodatkowy zakres rzeczowy obejmujący czynności analogiczne jak opisane w SIWZ („Opcja”). Zamawiający nie jest zobowiązany do zlecenia prac objętych przedmiotem Opcji, a Wykonawcy nie służy roszczenie o ich zlecenie.  </w:t>
      </w:r>
    </w:p>
    <w:p w:rsidR="008E0C38" w:rsidRDefault="00DE2D25" w:rsidP="004E4339">
      <w:pPr>
        <w:numPr>
          <w:ilvl w:val="0"/>
          <w:numId w:val="27"/>
        </w:numPr>
        <w:suppressAutoHyphens w:val="0"/>
        <w:spacing w:before="120"/>
        <w:ind w:left="567" w:hanging="567"/>
        <w:jc w:val="both"/>
        <w:rPr>
          <w:rFonts w:cs="Arial"/>
          <w:szCs w:val="22"/>
          <w:lang w:eastAsia="pl-PL"/>
        </w:rPr>
      </w:pPr>
      <w:r>
        <w:rPr>
          <w:rFonts w:cs="Arial"/>
          <w:szCs w:val="22"/>
          <w:lang w:eastAsia="pl-PL"/>
        </w:rPr>
        <w:t xml:space="preserve">Przedmiotem Opcji będą prace analogiczne, jak opisane w </w:t>
      </w:r>
      <w:r w:rsidRPr="00DE2D25">
        <w:rPr>
          <w:rFonts w:cs="Arial"/>
          <w:szCs w:val="22"/>
          <w:lang w:eastAsia="pl-PL"/>
        </w:rPr>
        <w:t>SIWZ (</w:t>
      </w:r>
      <w:r>
        <w:rPr>
          <w:rFonts w:cs="Arial"/>
          <w:szCs w:val="22"/>
          <w:lang w:eastAsia="pl-PL"/>
        </w:rPr>
        <w:t xml:space="preserve">i </w:t>
      </w:r>
      <w:r w:rsidRPr="00DE2D25">
        <w:rPr>
          <w:rFonts w:cs="Arial"/>
          <w:szCs w:val="22"/>
          <w:lang w:eastAsia="pl-PL"/>
        </w:rPr>
        <w:t>wycenione przez Wykonawcę w</w:t>
      </w:r>
      <w:r w:rsidR="0099696C">
        <w:rPr>
          <w:rFonts w:cs="Arial"/>
          <w:szCs w:val="22"/>
          <w:lang w:eastAsia="pl-PL"/>
        </w:rPr>
        <w:t> </w:t>
      </w:r>
      <w:r w:rsidRPr="00DE2D25">
        <w:rPr>
          <w:rFonts w:cs="Arial"/>
          <w:szCs w:val="22"/>
          <w:lang w:eastAsia="pl-PL"/>
        </w:rPr>
        <w:t>kosztorysie ofertowym stanowiącym część Oferty)</w:t>
      </w:r>
      <w:r>
        <w:rPr>
          <w:rFonts w:cs="Arial"/>
          <w:szCs w:val="22"/>
          <w:lang w:eastAsia="pl-PL"/>
        </w:rPr>
        <w:t xml:space="preserve">. </w:t>
      </w:r>
      <w:bookmarkStart w:id="28" w:name="_Hlk15931481"/>
      <w:r>
        <w:rPr>
          <w:rFonts w:cs="Arial"/>
          <w:szCs w:val="22"/>
          <w:lang w:eastAsia="pl-PL"/>
        </w:rPr>
        <w:t>W ramach Opcji mogą zostać zlecone wszystkie, niektóre lub jedna z prac w</w:t>
      </w:r>
      <w:r w:rsidRPr="00DE2D25">
        <w:rPr>
          <w:rFonts w:cs="Arial"/>
          <w:szCs w:val="22"/>
          <w:lang w:eastAsia="pl-PL"/>
        </w:rPr>
        <w:t>skazan</w:t>
      </w:r>
      <w:r>
        <w:rPr>
          <w:rFonts w:cs="Arial"/>
          <w:szCs w:val="22"/>
          <w:lang w:eastAsia="pl-PL"/>
        </w:rPr>
        <w:t xml:space="preserve">ych </w:t>
      </w:r>
      <w:r w:rsidRPr="00DE2D25">
        <w:rPr>
          <w:rFonts w:cs="Arial"/>
          <w:szCs w:val="22"/>
          <w:lang w:eastAsia="pl-PL"/>
        </w:rPr>
        <w:t>w SIWZ (</w:t>
      </w:r>
      <w:r>
        <w:rPr>
          <w:rFonts w:cs="Arial"/>
          <w:szCs w:val="22"/>
          <w:lang w:eastAsia="pl-PL"/>
        </w:rPr>
        <w:t>i</w:t>
      </w:r>
      <w:r w:rsidRPr="00DE2D25">
        <w:rPr>
          <w:rFonts w:cs="Arial"/>
          <w:szCs w:val="22"/>
          <w:lang w:eastAsia="pl-PL"/>
        </w:rPr>
        <w:t xml:space="preserve"> wycenion</w:t>
      </w:r>
      <w:r w:rsidR="00F73C73">
        <w:rPr>
          <w:rFonts w:cs="Arial"/>
          <w:szCs w:val="22"/>
          <w:lang w:eastAsia="pl-PL"/>
        </w:rPr>
        <w:t>ych</w:t>
      </w:r>
      <w:r w:rsidRPr="00DE2D25">
        <w:rPr>
          <w:rFonts w:cs="Arial"/>
          <w:szCs w:val="22"/>
          <w:lang w:eastAsia="pl-PL"/>
        </w:rPr>
        <w:t xml:space="preserve"> przez Wykonawcę w kosztorysie ofertowym stanowiącym część Oferty)</w:t>
      </w:r>
      <w:r>
        <w:rPr>
          <w:rFonts w:cs="Arial"/>
          <w:szCs w:val="22"/>
          <w:lang w:eastAsia="pl-PL"/>
        </w:rPr>
        <w:t xml:space="preserve">. </w:t>
      </w:r>
      <w:bookmarkEnd w:id="28"/>
    </w:p>
    <w:p w:rsidR="008E0C38" w:rsidRDefault="004E21A8" w:rsidP="004E4339">
      <w:pPr>
        <w:numPr>
          <w:ilvl w:val="0"/>
          <w:numId w:val="27"/>
        </w:numPr>
        <w:suppressAutoHyphens w:val="0"/>
        <w:spacing w:before="120"/>
        <w:ind w:left="567" w:hanging="567"/>
        <w:jc w:val="both"/>
        <w:rPr>
          <w:rFonts w:cs="Arial"/>
          <w:szCs w:val="22"/>
          <w:lang w:eastAsia="pl-PL"/>
        </w:rPr>
      </w:pPr>
      <w:r w:rsidRPr="004E21A8">
        <w:rPr>
          <w:rFonts w:cs="Arial"/>
          <w:szCs w:val="22"/>
          <w:lang w:eastAsia="pl-PL"/>
        </w:rPr>
        <w:t xml:space="preserve">Prace będące przedmiotem Opcji mogą zostać zlecone </w:t>
      </w:r>
      <w:r w:rsidR="00DE2D25">
        <w:rPr>
          <w:rFonts w:cs="Arial"/>
          <w:szCs w:val="22"/>
          <w:lang w:eastAsia="pl-PL"/>
        </w:rPr>
        <w:t>w ilości</w:t>
      </w:r>
      <w:r w:rsidR="008E0C38">
        <w:rPr>
          <w:rFonts w:cs="Arial"/>
          <w:szCs w:val="22"/>
          <w:lang w:eastAsia="pl-PL"/>
        </w:rPr>
        <w:t xml:space="preserve">, która nie będzie przekraczała </w:t>
      </w:r>
      <w:r w:rsidRPr="004E21A8">
        <w:rPr>
          <w:rFonts w:cs="Arial"/>
          <w:szCs w:val="22"/>
          <w:lang w:eastAsia="pl-PL"/>
        </w:rPr>
        <w:t xml:space="preserve">20 % Wartości Przedmiotu Umowy określonej zgodnie z </w:t>
      </w:r>
      <w:r w:rsidRPr="008962BA">
        <w:rPr>
          <w:rFonts w:cs="Arial"/>
          <w:b/>
          <w:szCs w:val="22"/>
          <w:lang w:eastAsia="pl-PL"/>
        </w:rPr>
        <w:t xml:space="preserve">§ </w:t>
      </w:r>
      <w:r w:rsidR="005A57F0" w:rsidRPr="008962BA">
        <w:rPr>
          <w:rFonts w:cs="Arial"/>
          <w:b/>
          <w:szCs w:val="22"/>
          <w:lang w:eastAsia="pl-PL"/>
        </w:rPr>
        <w:t xml:space="preserve">10 </w:t>
      </w:r>
      <w:r w:rsidRPr="008962BA">
        <w:rPr>
          <w:rFonts w:cs="Arial"/>
          <w:b/>
          <w:szCs w:val="22"/>
          <w:lang w:eastAsia="pl-PL"/>
        </w:rPr>
        <w:t>ust 1</w:t>
      </w:r>
      <w:r w:rsidRPr="004E21A8">
        <w:rPr>
          <w:rFonts w:cs="Arial"/>
          <w:szCs w:val="22"/>
          <w:lang w:eastAsia="pl-PL"/>
        </w:rPr>
        <w:t>.</w:t>
      </w:r>
      <w:r w:rsidR="00DE2D25">
        <w:rPr>
          <w:rFonts w:cs="Arial"/>
          <w:szCs w:val="22"/>
          <w:lang w:eastAsia="pl-PL"/>
        </w:rPr>
        <w:t xml:space="preserve"> </w:t>
      </w:r>
    </w:p>
    <w:p w:rsidR="004E21A8" w:rsidRPr="004E21A8" w:rsidRDefault="00DE2D25" w:rsidP="004E4339">
      <w:pPr>
        <w:numPr>
          <w:ilvl w:val="0"/>
          <w:numId w:val="27"/>
        </w:numPr>
        <w:suppressAutoHyphens w:val="0"/>
        <w:spacing w:before="120"/>
        <w:ind w:left="567" w:hanging="567"/>
        <w:jc w:val="both"/>
        <w:rPr>
          <w:rFonts w:cs="Arial"/>
          <w:szCs w:val="22"/>
          <w:lang w:eastAsia="pl-PL"/>
        </w:rPr>
      </w:pPr>
      <w:r>
        <w:rPr>
          <w:rFonts w:cs="Arial"/>
          <w:szCs w:val="22"/>
          <w:lang w:eastAsia="pl-PL"/>
        </w:rPr>
        <w:t xml:space="preserve">Podstawą określenia wartości prac zleconych w ramach Opcji będą ceny jednostkowe poszczególnych prac zawarte </w:t>
      </w:r>
      <w:r w:rsidRPr="00DE2D25">
        <w:rPr>
          <w:rFonts w:cs="Arial"/>
          <w:szCs w:val="22"/>
          <w:lang w:eastAsia="pl-PL"/>
        </w:rPr>
        <w:t>w kosztorysie ofertowym stanowiącym część Oferty</w:t>
      </w:r>
      <w:r>
        <w:rPr>
          <w:rFonts w:cs="Arial"/>
          <w:szCs w:val="22"/>
          <w:lang w:eastAsia="pl-PL"/>
        </w:rPr>
        <w:t xml:space="preserve">. </w:t>
      </w:r>
    </w:p>
    <w:p w:rsidR="004E21A8" w:rsidRPr="004E21A8" w:rsidRDefault="004E21A8" w:rsidP="004E4339">
      <w:pPr>
        <w:numPr>
          <w:ilvl w:val="0"/>
          <w:numId w:val="27"/>
        </w:numPr>
        <w:suppressAutoHyphens w:val="0"/>
        <w:spacing w:before="120"/>
        <w:ind w:left="567" w:hanging="567"/>
        <w:jc w:val="both"/>
        <w:rPr>
          <w:rFonts w:cs="Arial"/>
          <w:szCs w:val="22"/>
          <w:lang w:eastAsia="pl-PL"/>
        </w:rPr>
      </w:pPr>
      <w:r w:rsidRPr="004E21A8">
        <w:rPr>
          <w:rFonts w:cs="Arial"/>
          <w:szCs w:val="22"/>
          <w:lang w:eastAsia="pl-PL"/>
        </w:rPr>
        <w:t>Zlecanie prac będących przedmiotem Opcji, ich odbiór, ustalenie wartości tych prac, uiszczanie zapłaty oraz odpowiedzialność za ich niewykonanie lub nienależyte wykonanie, w tym odpowiedzialność w</w:t>
      </w:r>
      <w:r w:rsidR="0099696C">
        <w:rPr>
          <w:rFonts w:cs="Arial"/>
          <w:szCs w:val="22"/>
          <w:lang w:eastAsia="pl-PL"/>
        </w:rPr>
        <w:t> </w:t>
      </w:r>
      <w:r w:rsidRPr="004E21A8">
        <w:rPr>
          <w:rFonts w:cs="Arial"/>
          <w:szCs w:val="22"/>
          <w:lang w:eastAsia="pl-PL"/>
        </w:rPr>
        <w:t xml:space="preserve">postaci kar umownych, jak również realizacja uprawnień Zamawiającego wynikających z Umowy, w tym realizacja prawa do </w:t>
      </w:r>
      <w:r w:rsidR="00D441AB">
        <w:rPr>
          <w:rFonts w:cs="Arial"/>
          <w:szCs w:val="22"/>
          <w:lang w:eastAsia="pl-PL"/>
        </w:rPr>
        <w:t>O</w:t>
      </w:r>
      <w:r w:rsidR="00541162">
        <w:rPr>
          <w:rFonts w:cs="Arial"/>
          <w:szCs w:val="22"/>
          <w:lang w:eastAsia="pl-PL"/>
        </w:rPr>
        <w:t xml:space="preserve">dwołania Zlecenia i prawa do </w:t>
      </w:r>
      <w:r w:rsidRPr="004E21A8">
        <w:rPr>
          <w:rFonts w:cs="Arial"/>
          <w:szCs w:val="22"/>
          <w:lang w:eastAsia="pl-PL"/>
        </w:rPr>
        <w:t xml:space="preserve">odstąpienia od Umowy następować będzie na analogicznych zasadach, jak w przypadku prac będących Przedmiotem Umowy. </w:t>
      </w:r>
    </w:p>
    <w:p w:rsidR="004E21A8" w:rsidRPr="004E21A8" w:rsidRDefault="004E21A8" w:rsidP="004E4339">
      <w:pPr>
        <w:numPr>
          <w:ilvl w:val="0"/>
          <w:numId w:val="27"/>
        </w:numPr>
        <w:suppressAutoHyphens w:val="0"/>
        <w:spacing w:before="120"/>
        <w:ind w:left="567" w:hanging="567"/>
        <w:jc w:val="both"/>
        <w:rPr>
          <w:rFonts w:cs="Arial"/>
          <w:szCs w:val="22"/>
          <w:lang w:eastAsia="pl-PL"/>
        </w:rPr>
      </w:pPr>
      <w:r w:rsidRPr="004E21A8">
        <w:rPr>
          <w:rFonts w:cs="Arial"/>
          <w:szCs w:val="22"/>
          <w:lang w:eastAsia="pl-PL"/>
        </w:rPr>
        <w:t>W przypadku wystąpienia pożaru Wykonawca zobowiązany jest do zaniechania czynności związanych z</w:t>
      </w:r>
      <w:r w:rsidR="0099696C">
        <w:rPr>
          <w:rFonts w:cs="Arial"/>
          <w:szCs w:val="22"/>
          <w:lang w:eastAsia="pl-PL"/>
        </w:rPr>
        <w:t> </w:t>
      </w:r>
      <w:r w:rsidRPr="004E21A8">
        <w:rPr>
          <w:rFonts w:cs="Arial"/>
          <w:szCs w:val="22"/>
          <w:lang w:eastAsia="pl-PL"/>
        </w:rPr>
        <w:t xml:space="preserve">wykonywaniem Przedmiotu Umowy w zakresie, w jakim pożar uniemożliwia realizację Przedmiotu Umowy oraz do bezzwłocznego zaalarmowania o powyższych zdarzeniach Straży Pożarnej, Przedstawiciela Zamawiającego oraz Punktu Alarmowo – Dyspozycyjnego Nadleśnictwa. </w:t>
      </w:r>
    </w:p>
    <w:p w:rsidR="004E21A8" w:rsidRPr="004E21A8" w:rsidRDefault="004E21A8" w:rsidP="004E4339">
      <w:pPr>
        <w:numPr>
          <w:ilvl w:val="0"/>
          <w:numId w:val="27"/>
        </w:numPr>
        <w:suppressAutoHyphens w:val="0"/>
        <w:spacing w:before="120"/>
        <w:ind w:left="567" w:hanging="567"/>
        <w:jc w:val="both"/>
        <w:rPr>
          <w:rFonts w:cs="Arial"/>
          <w:szCs w:val="22"/>
          <w:lang w:eastAsia="pl-PL"/>
        </w:rPr>
      </w:pPr>
      <w:r w:rsidRPr="004E21A8">
        <w:rPr>
          <w:rFonts w:cs="Arial"/>
          <w:szCs w:val="22"/>
          <w:lang w:eastAsia="pl-PL"/>
        </w:rPr>
        <w:t xml:space="preserve">Wykonawca obowiązany jest do wzięcia udziału w akcji mającej na celu zlikwidowanie istniejącego zagrożenia powstałego na skutek pożaru oraz udostępnienie sprzętu i osób do zabezpieczenia pożarzyska i </w:t>
      </w:r>
      <w:r w:rsidR="00DE2D25">
        <w:rPr>
          <w:rFonts w:cs="Arial"/>
          <w:szCs w:val="22"/>
          <w:lang w:eastAsia="pl-PL"/>
        </w:rPr>
        <w:t>wsparcia</w:t>
      </w:r>
      <w:r w:rsidR="00DE2D25" w:rsidRPr="004E21A8">
        <w:rPr>
          <w:rFonts w:cs="Arial"/>
          <w:szCs w:val="22"/>
          <w:lang w:eastAsia="pl-PL"/>
        </w:rPr>
        <w:t xml:space="preserve"> </w:t>
      </w:r>
      <w:r w:rsidRPr="004E21A8">
        <w:rPr>
          <w:rFonts w:cs="Arial"/>
          <w:szCs w:val="22"/>
          <w:lang w:eastAsia="pl-PL"/>
        </w:rPr>
        <w:t>w akcji gaśniczej</w:t>
      </w:r>
      <w:r w:rsidR="00DE2D25">
        <w:rPr>
          <w:rFonts w:cs="Arial"/>
          <w:szCs w:val="22"/>
          <w:lang w:eastAsia="pl-PL"/>
        </w:rPr>
        <w:t>, zgodnie z przepisami o ochronie przeciwpożarowej</w:t>
      </w:r>
      <w:r w:rsidRPr="004E21A8">
        <w:rPr>
          <w:rFonts w:cs="Arial"/>
          <w:szCs w:val="22"/>
          <w:lang w:eastAsia="pl-PL"/>
        </w:rPr>
        <w:t xml:space="preserve">. Koszty związane z ww. czynnościami pokrywa Zamawiający. </w:t>
      </w:r>
    </w:p>
    <w:p w:rsidR="004E21A8" w:rsidRPr="004E21A8" w:rsidRDefault="004E21A8" w:rsidP="004E21A8">
      <w:pPr>
        <w:suppressAutoHyphens w:val="0"/>
        <w:spacing w:before="120"/>
        <w:jc w:val="center"/>
        <w:rPr>
          <w:rFonts w:cs="Arial"/>
          <w:b/>
          <w:color w:val="000000"/>
          <w:szCs w:val="22"/>
          <w:lang w:eastAsia="pl-PL"/>
        </w:rPr>
      </w:pPr>
    </w:p>
    <w:p w:rsidR="004E21A8" w:rsidRPr="004E21A8" w:rsidRDefault="004E21A8" w:rsidP="00E40724">
      <w:pPr>
        <w:pStyle w:val="Nagwek1"/>
      </w:pPr>
      <w:r w:rsidRPr="004E21A8">
        <w:t>§ 2</w:t>
      </w:r>
      <w:r w:rsidR="00726784">
        <w:br/>
      </w:r>
      <w:r w:rsidRPr="004E21A8">
        <w:t>Zlecanie prac</w:t>
      </w:r>
    </w:p>
    <w:p w:rsidR="009E4F98" w:rsidRDefault="004E21A8" w:rsidP="004E4339">
      <w:pPr>
        <w:numPr>
          <w:ilvl w:val="0"/>
          <w:numId w:val="22"/>
        </w:numPr>
        <w:suppressAutoHyphens w:val="0"/>
        <w:spacing w:before="120"/>
        <w:ind w:left="567" w:hanging="567"/>
        <w:jc w:val="both"/>
        <w:rPr>
          <w:rFonts w:cs="Arial"/>
          <w:szCs w:val="22"/>
          <w:lang w:eastAsia="pl-PL"/>
        </w:rPr>
      </w:pPr>
      <w:r w:rsidRPr="004E21A8">
        <w:rPr>
          <w:rFonts w:cs="Arial"/>
          <w:szCs w:val="22"/>
          <w:lang w:eastAsia="pl-PL"/>
        </w:rPr>
        <w:t>Wykonawca będzie wykonywał Przedmiot Umowy na podstawie zleceń przekazywanych przez Przedstawicieli Zamawiającego („Zlecenie”). Zlecenie określać będzie</w:t>
      </w:r>
      <w:r w:rsidR="00261699">
        <w:rPr>
          <w:rFonts w:cs="Arial"/>
          <w:szCs w:val="22"/>
          <w:lang w:eastAsia="pl-PL"/>
        </w:rPr>
        <w:t xml:space="preserve"> rodzaj i</w:t>
      </w:r>
      <w:r w:rsidRPr="004E21A8">
        <w:rPr>
          <w:rFonts w:cs="Arial"/>
          <w:szCs w:val="22"/>
          <w:lang w:eastAsia="pl-PL"/>
        </w:rPr>
        <w:t xml:space="preserve"> zakres prac do wykonania, termin ich realizacji, lokalizację (adres leśny), a w przypadku zaistnienia takiej potrzeby, również </w:t>
      </w:r>
      <w:r w:rsidR="00DE2D25">
        <w:rPr>
          <w:rFonts w:cs="Arial"/>
          <w:szCs w:val="22"/>
          <w:lang w:eastAsia="pl-PL"/>
        </w:rPr>
        <w:t xml:space="preserve">inne </w:t>
      </w:r>
      <w:r w:rsidR="00261699">
        <w:rPr>
          <w:rFonts w:cs="Arial"/>
          <w:szCs w:val="22"/>
          <w:lang w:eastAsia="pl-PL"/>
        </w:rPr>
        <w:lastRenderedPageBreak/>
        <w:t xml:space="preserve">niezbędne informacje, w tym w </w:t>
      </w:r>
      <w:r w:rsidR="00261699" w:rsidRPr="004E21A8">
        <w:rPr>
          <w:rFonts w:cs="Arial"/>
          <w:szCs w:val="22"/>
          <w:lang w:eastAsia="pl-PL"/>
        </w:rPr>
        <w:t>szczególn</w:t>
      </w:r>
      <w:r w:rsidR="00261699">
        <w:rPr>
          <w:rFonts w:cs="Arial"/>
          <w:szCs w:val="22"/>
          <w:lang w:eastAsia="pl-PL"/>
        </w:rPr>
        <w:t xml:space="preserve">ości </w:t>
      </w:r>
      <w:r w:rsidRPr="004E21A8">
        <w:rPr>
          <w:rFonts w:cs="Arial"/>
          <w:szCs w:val="22"/>
          <w:lang w:eastAsia="pl-PL"/>
        </w:rPr>
        <w:t>wymagania co do sposobu wykonania prac oraz określenie części przedmiotu Zlecenia objętych odbiorami</w:t>
      </w:r>
      <w:del w:id="29" w:author="Joanna Drożdżowska" w:date="2020-06-16T14:35:00Z">
        <w:r w:rsidRPr="004E21A8" w:rsidDel="003B22F2">
          <w:rPr>
            <w:rFonts w:cs="Arial"/>
            <w:szCs w:val="22"/>
            <w:lang w:eastAsia="pl-PL"/>
          </w:rPr>
          <w:delText xml:space="preserve"> częściowymi</w:delText>
        </w:r>
        <w:r w:rsidR="00261699" w:rsidRPr="00261699" w:rsidDel="003B22F2">
          <w:delText xml:space="preserve"> </w:delText>
        </w:r>
        <w:r w:rsidR="00261699" w:rsidRPr="00261699" w:rsidDel="003B22F2">
          <w:rPr>
            <w:rFonts w:cs="Arial"/>
            <w:szCs w:val="22"/>
            <w:lang w:eastAsia="pl-PL"/>
          </w:rPr>
          <w:delText>oraz informacje dotyczące bezpieczeństwa i</w:delText>
        </w:r>
        <w:r w:rsidR="0099696C" w:rsidDel="003B22F2">
          <w:rPr>
            <w:rFonts w:cs="Arial"/>
            <w:szCs w:val="22"/>
            <w:lang w:eastAsia="pl-PL"/>
          </w:rPr>
          <w:delText> </w:delText>
        </w:r>
        <w:r w:rsidR="00261699" w:rsidRPr="00261699" w:rsidDel="003B22F2">
          <w:rPr>
            <w:rFonts w:cs="Arial"/>
            <w:szCs w:val="22"/>
            <w:lang w:eastAsia="pl-PL"/>
          </w:rPr>
          <w:delText>ochrony przyrody</w:delText>
        </w:r>
      </w:del>
      <w:r w:rsidRPr="004E21A8">
        <w:rPr>
          <w:rFonts w:cs="Arial"/>
          <w:szCs w:val="22"/>
          <w:lang w:eastAsia="pl-PL"/>
        </w:rPr>
        <w:t>.</w:t>
      </w:r>
      <w:del w:id="30" w:author="Joanna Drożdżowska" w:date="2020-06-16T14:36:00Z">
        <w:r w:rsidRPr="004E21A8" w:rsidDel="003B22F2">
          <w:rPr>
            <w:rFonts w:cs="Arial"/>
            <w:szCs w:val="22"/>
            <w:lang w:eastAsia="pl-PL"/>
          </w:rPr>
          <w:delText xml:space="preserve"> </w:delText>
        </w:r>
      </w:del>
    </w:p>
    <w:p w:rsidR="004E21A8" w:rsidRPr="004E21A8" w:rsidRDefault="004E21A8" w:rsidP="004E4339">
      <w:pPr>
        <w:numPr>
          <w:ilvl w:val="0"/>
          <w:numId w:val="22"/>
        </w:numPr>
        <w:suppressAutoHyphens w:val="0"/>
        <w:spacing w:before="120"/>
        <w:ind w:left="567" w:hanging="567"/>
        <w:jc w:val="both"/>
        <w:rPr>
          <w:rFonts w:cs="Arial"/>
          <w:szCs w:val="22"/>
          <w:lang w:eastAsia="pl-PL"/>
        </w:rPr>
      </w:pPr>
      <w:r w:rsidRPr="004E21A8">
        <w:rPr>
          <w:rFonts w:cs="Arial"/>
          <w:szCs w:val="22"/>
          <w:lang w:eastAsia="pl-PL"/>
        </w:rPr>
        <w:t xml:space="preserve">Wykonaniem </w:t>
      </w:r>
      <w:r w:rsidR="004E47EA">
        <w:rPr>
          <w:rFonts w:cs="Arial"/>
          <w:szCs w:val="22"/>
          <w:lang w:eastAsia="pl-PL"/>
        </w:rPr>
        <w:t xml:space="preserve">Przedmiotu </w:t>
      </w:r>
      <w:r w:rsidRPr="004E21A8">
        <w:rPr>
          <w:rFonts w:cs="Arial"/>
          <w:szCs w:val="22"/>
          <w:lang w:eastAsia="pl-PL"/>
        </w:rPr>
        <w:t xml:space="preserve">Zlecenia w zakresie dotyczącym danej lokalizacji </w:t>
      </w:r>
      <w:r w:rsidR="00261699">
        <w:rPr>
          <w:rFonts w:cs="Arial"/>
          <w:szCs w:val="22"/>
          <w:lang w:eastAsia="pl-PL"/>
        </w:rPr>
        <w:t xml:space="preserve">(adresu leśnego) </w:t>
      </w:r>
      <w:r w:rsidRPr="004E21A8">
        <w:rPr>
          <w:rFonts w:cs="Arial"/>
          <w:szCs w:val="22"/>
          <w:lang w:eastAsia="pl-PL"/>
        </w:rPr>
        <w:t xml:space="preserve">jest wykonanie </w:t>
      </w:r>
      <w:r w:rsidR="00261699">
        <w:rPr>
          <w:rFonts w:cs="Arial"/>
          <w:szCs w:val="22"/>
          <w:lang w:eastAsia="pl-PL"/>
        </w:rPr>
        <w:t xml:space="preserve">kompletnego </w:t>
      </w:r>
      <w:r w:rsidRPr="004E21A8">
        <w:rPr>
          <w:rFonts w:cs="Arial"/>
          <w:szCs w:val="22"/>
          <w:lang w:eastAsia="pl-PL"/>
        </w:rPr>
        <w:t>zabiegu określonego w Zleceniu w tej lokalizacji</w:t>
      </w:r>
      <w:r w:rsidR="00261699" w:rsidRPr="00261699">
        <w:t xml:space="preserve"> </w:t>
      </w:r>
      <w:r w:rsidR="00261699" w:rsidRPr="00261699">
        <w:rPr>
          <w:rFonts w:cs="Arial"/>
          <w:szCs w:val="22"/>
          <w:lang w:eastAsia="pl-PL"/>
        </w:rPr>
        <w:t>i wypełnienie wszystkich wymogów opisanych w SIWZ</w:t>
      </w:r>
      <w:r w:rsidRPr="004E21A8">
        <w:rPr>
          <w:rFonts w:cs="Arial"/>
          <w:szCs w:val="22"/>
          <w:lang w:eastAsia="pl-PL"/>
        </w:rPr>
        <w:t>.</w:t>
      </w:r>
      <w:del w:id="31" w:author="Joanna Drożdżowska" w:date="2020-06-16T14:36:00Z">
        <w:r w:rsidRPr="004E21A8" w:rsidDel="003B22F2">
          <w:rPr>
            <w:rFonts w:cs="Arial"/>
            <w:szCs w:val="22"/>
            <w:lang w:eastAsia="pl-PL"/>
          </w:rPr>
          <w:delText xml:space="preserve"> Podana w zleceniu ilość surowca drzewnego przewidywanego do pozyskania i zrywki jest jedynie wielkością szacunkową. Uznaje się, że wykonanie </w:delText>
        </w:r>
        <w:r w:rsidR="00261699" w:rsidDel="003B22F2">
          <w:rPr>
            <w:rFonts w:cs="Arial"/>
            <w:szCs w:val="22"/>
            <w:lang w:eastAsia="pl-PL"/>
          </w:rPr>
          <w:delText>Z</w:delText>
        </w:r>
        <w:r w:rsidRPr="004E21A8" w:rsidDel="003B22F2">
          <w:rPr>
            <w:rFonts w:cs="Arial"/>
            <w:szCs w:val="22"/>
            <w:lang w:eastAsia="pl-PL"/>
          </w:rPr>
          <w:delText xml:space="preserve">lecenia z zakresu pozyskania i zrywki drewna zostanie zrealizowane w momencie zrealizowania przez Wykonawcę wszystkich prac objętych </w:delText>
        </w:r>
        <w:r w:rsidR="00261699" w:rsidDel="003B22F2">
          <w:rPr>
            <w:rFonts w:cs="Arial"/>
            <w:szCs w:val="22"/>
            <w:lang w:eastAsia="pl-PL"/>
          </w:rPr>
          <w:delText>Z</w:delText>
        </w:r>
        <w:r w:rsidRPr="004E21A8" w:rsidDel="003B22F2">
          <w:rPr>
            <w:rFonts w:cs="Arial"/>
            <w:szCs w:val="22"/>
            <w:lang w:eastAsia="pl-PL"/>
          </w:rPr>
          <w:delText>leceniem i wypełnienie</w:delText>
        </w:r>
        <w:r w:rsidR="003537CA" w:rsidDel="003B22F2">
          <w:rPr>
            <w:rFonts w:cs="Arial"/>
            <w:szCs w:val="22"/>
            <w:lang w:eastAsia="pl-PL"/>
          </w:rPr>
          <w:delText>m</w:delText>
        </w:r>
        <w:r w:rsidRPr="004E21A8" w:rsidDel="003B22F2">
          <w:rPr>
            <w:rFonts w:cs="Arial"/>
            <w:szCs w:val="22"/>
            <w:lang w:eastAsia="pl-PL"/>
          </w:rPr>
          <w:delText xml:space="preserve"> wszystkich wymogów opisanych w SIWZ. </w:delText>
        </w:r>
      </w:del>
    </w:p>
    <w:p w:rsidR="004E21A8" w:rsidRPr="004E21A8" w:rsidDel="003B22F2" w:rsidRDefault="004E21A8" w:rsidP="004E4339">
      <w:pPr>
        <w:numPr>
          <w:ilvl w:val="0"/>
          <w:numId w:val="22"/>
        </w:numPr>
        <w:suppressAutoHyphens w:val="0"/>
        <w:spacing w:before="120"/>
        <w:ind w:left="567" w:hanging="567"/>
        <w:jc w:val="both"/>
        <w:rPr>
          <w:del w:id="32" w:author="Joanna Drożdżowska" w:date="2020-06-16T14:36:00Z"/>
          <w:rFonts w:cs="Arial"/>
          <w:szCs w:val="22"/>
          <w:lang w:eastAsia="pl-PL"/>
        </w:rPr>
      </w:pPr>
      <w:del w:id="33" w:author="Joanna Drożdżowska" w:date="2020-06-16T14:36:00Z">
        <w:r w:rsidRPr="004E21A8" w:rsidDel="003B22F2">
          <w:rPr>
            <w:rFonts w:cs="Arial"/>
            <w:szCs w:val="22"/>
            <w:lang w:eastAsia="pl-PL"/>
          </w:rPr>
          <w:delText xml:space="preserve">Zamawiający dołoży starań, aby wartość prac będących przedmiotem Zleceń w zakresie zrywki </w:delText>
        </w:r>
        <w:r w:rsidR="00813C78" w:rsidRPr="004E21A8" w:rsidDel="003B22F2">
          <w:rPr>
            <w:rFonts w:cs="Arial"/>
            <w:szCs w:val="22"/>
            <w:lang w:eastAsia="pl-PL"/>
          </w:rPr>
          <w:delText>i</w:delText>
        </w:r>
        <w:r w:rsidR="00813C78" w:rsidDel="003B22F2">
          <w:rPr>
            <w:rFonts w:cs="Arial"/>
            <w:szCs w:val="22"/>
            <w:lang w:eastAsia="pl-PL"/>
          </w:rPr>
          <w:delText> </w:delText>
        </w:r>
        <w:r w:rsidRPr="004E21A8" w:rsidDel="003B22F2">
          <w:rPr>
            <w:rFonts w:cs="Arial"/>
            <w:szCs w:val="22"/>
            <w:lang w:eastAsia="pl-PL"/>
          </w:rPr>
          <w:delText xml:space="preserve">pozyskania przypadających do wykonania w </w:delText>
        </w:r>
        <w:r w:rsidR="00C04B40" w:rsidDel="003B22F2">
          <w:rPr>
            <w:rFonts w:cs="Arial"/>
            <w:szCs w:val="22"/>
            <w:lang w:eastAsia="pl-PL"/>
          </w:rPr>
          <w:delText xml:space="preserve">danym </w:delText>
        </w:r>
        <w:r w:rsidRPr="004E21A8" w:rsidDel="003B22F2">
          <w:rPr>
            <w:rFonts w:cs="Arial"/>
            <w:szCs w:val="22"/>
            <w:lang w:eastAsia="pl-PL"/>
          </w:rPr>
          <w:delText>miesiącu trwania Umowy nie przekroczyła 20</w:delText>
        </w:r>
        <w:r w:rsidR="0018506A" w:rsidDel="003B22F2">
          <w:rPr>
            <w:rFonts w:cs="Arial"/>
            <w:szCs w:val="22"/>
            <w:lang w:eastAsia="pl-PL"/>
          </w:rPr>
          <w:delText> </w:delText>
        </w:r>
        <w:r w:rsidRPr="004E21A8" w:rsidDel="003B22F2">
          <w:rPr>
            <w:rFonts w:cs="Arial"/>
            <w:szCs w:val="22"/>
            <w:lang w:eastAsia="pl-PL"/>
          </w:rPr>
          <w:delText>% wartości prac z zakresu pozyskania wchodzących w skład Przedmiotu Umowy.</w:delText>
        </w:r>
      </w:del>
    </w:p>
    <w:p w:rsidR="004E21A8" w:rsidRPr="004E21A8" w:rsidRDefault="004E21A8" w:rsidP="004E4339">
      <w:pPr>
        <w:numPr>
          <w:ilvl w:val="0"/>
          <w:numId w:val="22"/>
        </w:numPr>
        <w:suppressAutoHyphens w:val="0"/>
        <w:spacing w:before="120"/>
        <w:ind w:left="567" w:hanging="567"/>
        <w:jc w:val="both"/>
        <w:rPr>
          <w:rFonts w:cs="Arial"/>
          <w:szCs w:val="22"/>
          <w:lang w:eastAsia="pl-PL"/>
        </w:rPr>
      </w:pPr>
      <w:r w:rsidRPr="004E21A8">
        <w:rPr>
          <w:szCs w:val="22"/>
          <w:lang w:eastAsia="pl-PL"/>
        </w:rPr>
        <w:t xml:space="preserve">Wykonawca nie może odmówić przyjęcia Zlecenia, co nie uchybia uprawnieniom Wykonawcy określonym w </w:t>
      </w:r>
      <w:r w:rsidRPr="005C09BF">
        <w:rPr>
          <w:b/>
          <w:szCs w:val="22"/>
          <w:lang w:eastAsia="pl-PL"/>
        </w:rPr>
        <w:t xml:space="preserve">ust. </w:t>
      </w:r>
      <w:del w:id="34" w:author="Joanna Drożdżowska" w:date="2020-06-16T14:36:00Z">
        <w:r w:rsidRPr="005C09BF" w:rsidDel="003B22F2">
          <w:rPr>
            <w:b/>
            <w:szCs w:val="22"/>
            <w:lang w:eastAsia="pl-PL"/>
          </w:rPr>
          <w:delText>1</w:delText>
        </w:r>
        <w:r w:rsidR="009E4F98" w:rsidRPr="005C09BF" w:rsidDel="003B22F2">
          <w:rPr>
            <w:b/>
            <w:szCs w:val="22"/>
            <w:lang w:eastAsia="pl-PL"/>
          </w:rPr>
          <w:delText>1</w:delText>
        </w:r>
      </w:del>
      <w:ins w:id="35" w:author="Joanna Drożdżowska" w:date="2020-06-16T14:36:00Z">
        <w:r w:rsidR="003B22F2" w:rsidRPr="005C09BF">
          <w:rPr>
            <w:b/>
            <w:szCs w:val="22"/>
            <w:lang w:eastAsia="pl-PL"/>
          </w:rPr>
          <w:t>1</w:t>
        </w:r>
        <w:r w:rsidR="003B22F2">
          <w:rPr>
            <w:b/>
            <w:szCs w:val="22"/>
            <w:lang w:eastAsia="pl-PL"/>
          </w:rPr>
          <w:t>0</w:t>
        </w:r>
      </w:ins>
      <w:r w:rsidRPr="005C09BF">
        <w:rPr>
          <w:b/>
          <w:szCs w:val="22"/>
          <w:lang w:eastAsia="pl-PL"/>
        </w:rPr>
        <w:t>.</w:t>
      </w:r>
      <w:r w:rsidRPr="004E21A8">
        <w:rPr>
          <w:szCs w:val="22"/>
          <w:lang w:eastAsia="pl-PL"/>
        </w:rPr>
        <w:t xml:space="preserve"> </w:t>
      </w:r>
    </w:p>
    <w:p w:rsidR="00C04B40" w:rsidRPr="00C04B40" w:rsidRDefault="009E4F98" w:rsidP="004E4339">
      <w:pPr>
        <w:numPr>
          <w:ilvl w:val="0"/>
          <w:numId w:val="22"/>
        </w:numPr>
        <w:suppressAutoHyphens w:val="0"/>
        <w:spacing w:before="120"/>
        <w:ind w:left="567" w:hanging="567"/>
        <w:jc w:val="both"/>
        <w:rPr>
          <w:rFonts w:cs="Arial"/>
          <w:szCs w:val="22"/>
          <w:lang w:eastAsia="pl-PL"/>
        </w:rPr>
      </w:pPr>
      <w:r>
        <w:rPr>
          <w:szCs w:val="22"/>
          <w:lang w:eastAsia="pl-PL"/>
        </w:rPr>
        <w:t>Wezwani</w:t>
      </w:r>
      <w:r w:rsidR="00494F88">
        <w:rPr>
          <w:szCs w:val="22"/>
          <w:lang w:eastAsia="pl-PL"/>
        </w:rPr>
        <w:t>a</w:t>
      </w:r>
      <w:r>
        <w:rPr>
          <w:szCs w:val="22"/>
          <w:lang w:eastAsia="pl-PL"/>
        </w:rPr>
        <w:t xml:space="preserve"> do przyjęcia </w:t>
      </w:r>
      <w:r w:rsidR="004E21A8" w:rsidRPr="004E21A8">
        <w:rPr>
          <w:szCs w:val="22"/>
          <w:lang w:eastAsia="pl-PL"/>
        </w:rPr>
        <w:t xml:space="preserve">Zlecenia będą przekazywane Wykonawcy, zgodnie z wyborem Zamawiającego, </w:t>
      </w:r>
    </w:p>
    <w:p w:rsidR="002822DA" w:rsidRDefault="004E21A8" w:rsidP="003C2C03">
      <w:pPr>
        <w:numPr>
          <w:ilvl w:val="0"/>
          <w:numId w:val="138"/>
        </w:numPr>
        <w:suppressAutoHyphens w:val="0"/>
        <w:spacing w:before="120"/>
        <w:jc w:val="both"/>
        <w:rPr>
          <w:szCs w:val="22"/>
          <w:lang w:eastAsia="pl-PL"/>
        </w:rPr>
      </w:pPr>
      <w:r w:rsidRPr="004E21A8">
        <w:rPr>
          <w:szCs w:val="22"/>
          <w:lang w:eastAsia="pl-PL"/>
        </w:rPr>
        <w:t xml:space="preserve">telefonicznie na numer ______________________, </w:t>
      </w:r>
    </w:p>
    <w:p w:rsidR="00C04B40" w:rsidRDefault="00C04B40" w:rsidP="003C2C03">
      <w:pPr>
        <w:suppressAutoHyphens w:val="0"/>
        <w:spacing w:before="120"/>
        <w:ind w:left="567"/>
        <w:jc w:val="both"/>
        <w:rPr>
          <w:szCs w:val="22"/>
          <w:lang w:eastAsia="pl-PL"/>
        </w:rPr>
      </w:pPr>
      <w:r>
        <w:rPr>
          <w:szCs w:val="22"/>
          <w:lang w:eastAsia="pl-PL"/>
        </w:rPr>
        <w:t xml:space="preserve">lub </w:t>
      </w:r>
    </w:p>
    <w:p w:rsidR="002822DA" w:rsidRDefault="004E21A8" w:rsidP="003C2C03">
      <w:pPr>
        <w:numPr>
          <w:ilvl w:val="0"/>
          <w:numId w:val="138"/>
        </w:numPr>
        <w:suppressAutoHyphens w:val="0"/>
        <w:spacing w:before="120"/>
        <w:jc w:val="both"/>
        <w:rPr>
          <w:szCs w:val="22"/>
          <w:lang w:eastAsia="pl-PL"/>
        </w:rPr>
      </w:pPr>
      <w:r w:rsidRPr="004E21A8">
        <w:rPr>
          <w:szCs w:val="22"/>
          <w:lang w:eastAsia="pl-PL"/>
        </w:rPr>
        <w:t>pocztą elektroniczną</w:t>
      </w:r>
      <w:r w:rsidRPr="004E21A8">
        <w:rPr>
          <w:i/>
          <w:szCs w:val="22"/>
          <w:lang w:eastAsia="pl-PL"/>
        </w:rPr>
        <w:t xml:space="preserve"> </w:t>
      </w:r>
      <w:r w:rsidRPr="004E21A8">
        <w:rPr>
          <w:szCs w:val="22"/>
          <w:lang w:eastAsia="pl-PL"/>
        </w:rPr>
        <w:t>na adres e-mail ____________</w:t>
      </w:r>
      <w:r w:rsidR="00C04B40">
        <w:rPr>
          <w:szCs w:val="22"/>
          <w:lang w:eastAsia="pl-PL"/>
        </w:rPr>
        <w:t>,</w:t>
      </w:r>
      <w:r w:rsidRPr="004E21A8">
        <w:rPr>
          <w:szCs w:val="22"/>
          <w:lang w:eastAsia="pl-PL"/>
        </w:rPr>
        <w:t xml:space="preserve"> </w:t>
      </w:r>
    </w:p>
    <w:p w:rsidR="009E4F98" w:rsidRPr="009E4F98" w:rsidRDefault="009E4F98" w:rsidP="00C04B40">
      <w:pPr>
        <w:suppressAutoHyphens w:val="0"/>
        <w:spacing w:before="120"/>
        <w:ind w:left="567"/>
        <w:jc w:val="both"/>
        <w:rPr>
          <w:rFonts w:cs="Arial"/>
          <w:szCs w:val="22"/>
          <w:lang w:eastAsia="pl-PL"/>
        </w:rPr>
      </w:pPr>
      <w:r w:rsidRPr="004E21A8">
        <w:rPr>
          <w:rFonts w:cs="Arial"/>
          <w:szCs w:val="22"/>
          <w:lang w:eastAsia="pl-PL"/>
        </w:rPr>
        <w:t xml:space="preserve">Wezwania do przyjęcia Zlecenia </w:t>
      </w:r>
      <w:r w:rsidR="00261699" w:rsidRPr="00261699">
        <w:rPr>
          <w:rFonts w:cs="Arial"/>
          <w:szCs w:val="22"/>
          <w:lang w:eastAsia="pl-PL"/>
        </w:rPr>
        <w:t>będ</w:t>
      </w:r>
      <w:r w:rsidR="00261699">
        <w:rPr>
          <w:rFonts w:cs="Arial"/>
          <w:szCs w:val="22"/>
          <w:lang w:eastAsia="pl-PL"/>
        </w:rPr>
        <w:t>ą</w:t>
      </w:r>
      <w:r w:rsidR="00261699" w:rsidRPr="00261699">
        <w:rPr>
          <w:rFonts w:cs="Arial"/>
          <w:szCs w:val="22"/>
          <w:lang w:eastAsia="pl-PL"/>
        </w:rPr>
        <w:t xml:space="preserve"> wyznaczać termin na przyjęcie </w:t>
      </w:r>
      <w:r w:rsidR="00261699">
        <w:rPr>
          <w:rFonts w:cs="Arial"/>
          <w:szCs w:val="22"/>
          <w:lang w:eastAsia="pl-PL"/>
        </w:rPr>
        <w:t xml:space="preserve">tego </w:t>
      </w:r>
      <w:r w:rsidR="00261699" w:rsidRPr="00261699">
        <w:rPr>
          <w:rFonts w:cs="Arial"/>
          <w:szCs w:val="22"/>
          <w:lang w:eastAsia="pl-PL"/>
        </w:rPr>
        <w:t>Zlecenia</w:t>
      </w:r>
      <w:r w:rsidR="00261699">
        <w:rPr>
          <w:rFonts w:cs="Arial"/>
          <w:szCs w:val="22"/>
          <w:lang w:eastAsia="pl-PL"/>
        </w:rPr>
        <w:t xml:space="preserve">. Wezwania do przyjęcia Zlecenia </w:t>
      </w:r>
      <w:r w:rsidRPr="004E21A8">
        <w:rPr>
          <w:rFonts w:cs="Arial"/>
          <w:szCs w:val="22"/>
          <w:lang w:eastAsia="pl-PL"/>
        </w:rPr>
        <w:t>będą przekazywane z co najmniej 1-dniowym wyprzedzeniem, chyba, że Przedstawiciele Zamawiającego i Wykonawcy zgodnie postanowią inaczej</w:t>
      </w:r>
      <w:r>
        <w:rPr>
          <w:rFonts w:cs="Arial"/>
          <w:szCs w:val="22"/>
          <w:lang w:eastAsia="pl-PL"/>
        </w:rPr>
        <w:t>.</w:t>
      </w:r>
      <w:r w:rsidR="00261699">
        <w:rPr>
          <w:rFonts w:cs="Arial"/>
          <w:szCs w:val="22"/>
          <w:lang w:eastAsia="pl-PL"/>
        </w:rPr>
        <w:t xml:space="preserve"> </w:t>
      </w:r>
    </w:p>
    <w:p w:rsidR="004E21A8" w:rsidRPr="004E21A8" w:rsidRDefault="004E21A8" w:rsidP="004E4339">
      <w:pPr>
        <w:numPr>
          <w:ilvl w:val="0"/>
          <w:numId w:val="22"/>
        </w:numPr>
        <w:suppressAutoHyphens w:val="0"/>
        <w:spacing w:before="120"/>
        <w:ind w:left="567" w:hanging="567"/>
        <w:jc w:val="both"/>
        <w:rPr>
          <w:rFonts w:cs="Arial"/>
          <w:szCs w:val="22"/>
          <w:lang w:eastAsia="pl-PL"/>
        </w:rPr>
      </w:pPr>
      <w:r w:rsidRPr="004E21A8">
        <w:rPr>
          <w:szCs w:val="22"/>
          <w:lang w:eastAsia="pl-PL"/>
        </w:rPr>
        <w:t xml:space="preserve">Zamawiający przekaże Zlecenie w formie pisemnej. Wykonawca </w:t>
      </w:r>
      <w:r w:rsidRPr="004E21A8">
        <w:rPr>
          <w:rFonts w:cs="Arial"/>
          <w:szCs w:val="22"/>
          <w:lang w:eastAsia="pl-PL"/>
        </w:rPr>
        <w:t xml:space="preserve">potwierdzi każdorazowo przyjęcie Zlecenia poprzez jego podpisanie. </w:t>
      </w:r>
    </w:p>
    <w:p w:rsidR="004E21A8" w:rsidRPr="009E4F98" w:rsidRDefault="009E4F98" w:rsidP="009E4F98">
      <w:pPr>
        <w:numPr>
          <w:ilvl w:val="0"/>
          <w:numId w:val="22"/>
        </w:numPr>
        <w:suppressAutoHyphens w:val="0"/>
        <w:spacing w:before="120"/>
        <w:ind w:left="567" w:hanging="567"/>
        <w:jc w:val="both"/>
        <w:rPr>
          <w:rFonts w:cs="Arial"/>
          <w:szCs w:val="22"/>
          <w:lang w:eastAsia="pl-PL"/>
        </w:rPr>
      </w:pPr>
      <w:r>
        <w:rPr>
          <w:rFonts w:cs="Arial"/>
          <w:szCs w:val="22"/>
          <w:lang w:eastAsia="pl-PL"/>
        </w:rPr>
        <w:t xml:space="preserve">Przyjęte </w:t>
      </w:r>
      <w:r w:rsidR="004E21A8" w:rsidRPr="009E4F98">
        <w:rPr>
          <w:rFonts w:cs="Arial"/>
          <w:szCs w:val="22"/>
          <w:lang w:eastAsia="pl-PL"/>
        </w:rPr>
        <w:t xml:space="preserve">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rsidR="004E21A8" w:rsidRPr="004E21A8" w:rsidRDefault="004E21A8" w:rsidP="004E4339">
      <w:pPr>
        <w:numPr>
          <w:ilvl w:val="0"/>
          <w:numId w:val="22"/>
        </w:numPr>
        <w:suppressAutoHyphens w:val="0"/>
        <w:spacing w:before="120"/>
        <w:ind w:left="567" w:hanging="567"/>
        <w:jc w:val="both"/>
        <w:rPr>
          <w:rFonts w:cs="Arial"/>
          <w:szCs w:val="22"/>
          <w:lang w:eastAsia="pl-PL"/>
        </w:rPr>
      </w:pPr>
      <w:r w:rsidRPr="004E21A8">
        <w:rPr>
          <w:rFonts w:cs="Arial"/>
          <w:szCs w:val="22"/>
          <w:lang w:eastAsia="pl-PL"/>
        </w:rPr>
        <w:t xml:space="preserve">Bez przekazania Zlecenia, zgodnie z ustępami poprzedzającymi, Wykonawca nie jest uprawniony, do wykonywania jakichkolwiek prac objętych Przedmiotem Umowy, z zastrzeżeniem </w:t>
      </w:r>
      <w:r w:rsidRPr="005C09BF">
        <w:rPr>
          <w:rFonts w:cs="Arial"/>
          <w:b/>
          <w:szCs w:val="22"/>
          <w:lang w:eastAsia="pl-PL"/>
        </w:rPr>
        <w:t xml:space="preserve">ust. </w:t>
      </w:r>
      <w:del w:id="36" w:author="Joanna Drożdżowska" w:date="2020-06-16T14:36:00Z">
        <w:r w:rsidR="009E4F98" w:rsidRPr="005C09BF" w:rsidDel="003B22F2">
          <w:rPr>
            <w:rFonts w:cs="Arial"/>
            <w:b/>
            <w:szCs w:val="22"/>
            <w:lang w:eastAsia="pl-PL"/>
          </w:rPr>
          <w:delText>9</w:delText>
        </w:r>
      </w:del>
      <w:ins w:id="37" w:author="Joanna Drożdżowska" w:date="2020-06-16T14:36:00Z">
        <w:r w:rsidR="003B22F2">
          <w:rPr>
            <w:rFonts w:cs="Arial"/>
            <w:b/>
            <w:szCs w:val="22"/>
            <w:lang w:eastAsia="pl-PL"/>
          </w:rPr>
          <w:t>8</w:t>
        </w:r>
      </w:ins>
      <w:r w:rsidRPr="004E21A8">
        <w:rPr>
          <w:rFonts w:cs="Arial"/>
          <w:szCs w:val="22"/>
          <w:lang w:eastAsia="pl-PL"/>
        </w:rPr>
        <w:t xml:space="preserve">. </w:t>
      </w:r>
    </w:p>
    <w:p w:rsidR="004E21A8" w:rsidRPr="004E21A8" w:rsidRDefault="004E21A8" w:rsidP="004E4339">
      <w:pPr>
        <w:numPr>
          <w:ilvl w:val="0"/>
          <w:numId w:val="22"/>
        </w:numPr>
        <w:suppressAutoHyphens w:val="0"/>
        <w:spacing w:before="120"/>
        <w:ind w:left="567" w:hanging="567"/>
        <w:jc w:val="both"/>
        <w:rPr>
          <w:szCs w:val="22"/>
          <w:lang w:eastAsia="pl-PL"/>
        </w:rPr>
      </w:pPr>
      <w:r w:rsidRPr="004E21A8">
        <w:rPr>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9E4F98">
        <w:rPr>
          <w:szCs w:val="22"/>
          <w:lang w:eastAsia="pl-PL"/>
        </w:rPr>
        <w:t>jednej z form</w:t>
      </w:r>
      <w:r w:rsidRPr="004E21A8">
        <w:rPr>
          <w:szCs w:val="22"/>
          <w:lang w:eastAsia="pl-PL"/>
        </w:rPr>
        <w:t>, o który</w:t>
      </w:r>
      <w:r w:rsidR="009E4F98">
        <w:rPr>
          <w:szCs w:val="22"/>
          <w:lang w:eastAsia="pl-PL"/>
        </w:rPr>
        <w:t>ch</w:t>
      </w:r>
      <w:r w:rsidRPr="004E21A8">
        <w:rPr>
          <w:szCs w:val="22"/>
          <w:lang w:eastAsia="pl-PL"/>
        </w:rPr>
        <w:t xml:space="preserve"> mowa w </w:t>
      </w:r>
      <w:r w:rsidRPr="00A060F5">
        <w:rPr>
          <w:b/>
          <w:szCs w:val="22"/>
          <w:lang w:eastAsia="pl-PL"/>
        </w:rPr>
        <w:t xml:space="preserve">ust. </w:t>
      </w:r>
      <w:del w:id="38" w:author="Joanna Drożdżowska" w:date="2020-06-16T14:36:00Z">
        <w:r w:rsidR="009E4F98" w:rsidRPr="00A060F5" w:rsidDel="003B22F2">
          <w:rPr>
            <w:b/>
            <w:szCs w:val="22"/>
            <w:lang w:eastAsia="pl-PL"/>
          </w:rPr>
          <w:delText>5</w:delText>
        </w:r>
        <w:r w:rsidR="00C04B40" w:rsidRPr="00A060F5" w:rsidDel="003B22F2">
          <w:rPr>
            <w:b/>
            <w:szCs w:val="22"/>
            <w:lang w:eastAsia="pl-PL"/>
          </w:rPr>
          <w:delText xml:space="preserve"> </w:delText>
        </w:r>
      </w:del>
      <w:ins w:id="39" w:author="Joanna Drożdżowska" w:date="2020-06-16T14:36:00Z">
        <w:r w:rsidR="003B22F2">
          <w:rPr>
            <w:b/>
            <w:szCs w:val="22"/>
            <w:lang w:eastAsia="pl-PL"/>
          </w:rPr>
          <w:t>4</w:t>
        </w:r>
        <w:r w:rsidR="003B22F2" w:rsidRPr="00A060F5">
          <w:rPr>
            <w:b/>
            <w:szCs w:val="22"/>
            <w:lang w:eastAsia="pl-PL"/>
          </w:rPr>
          <w:t xml:space="preserve"> </w:t>
        </w:r>
      </w:ins>
      <w:r w:rsidR="00C04B40" w:rsidRPr="00A060F5">
        <w:rPr>
          <w:b/>
          <w:szCs w:val="22"/>
          <w:lang w:eastAsia="pl-PL"/>
        </w:rPr>
        <w:t>pkt 2 lub pkt 3</w:t>
      </w:r>
      <w:r w:rsidRPr="004E21A8">
        <w:rPr>
          <w:szCs w:val="22"/>
          <w:lang w:eastAsia="pl-PL"/>
        </w:rPr>
        <w:t>.</w:t>
      </w:r>
    </w:p>
    <w:p w:rsidR="004E21A8" w:rsidRPr="004E21A8" w:rsidRDefault="004E21A8" w:rsidP="004E4339">
      <w:pPr>
        <w:numPr>
          <w:ilvl w:val="0"/>
          <w:numId w:val="22"/>
        </w:numPr>
        <w:suppressAutoHyphens w:val="0"/>
        <w:spacing w:before="120"/>
        <w:ind w:left="567" w:hanging="567"/>
        <w:jc w:val="both"/>
        <w:rPr>
          <w:rFonts w:cs="Arial"/>
          <w:szCs w:val="22"/>
          <w:lang w:eastAsia="pl-PL"/>
        </w:rPr>
      </w:pPr>
      <w:r w:rsidRPr="004E21A8">
        <w:rPr>
          <w:rFonts w:cs="Arial"/>
          <w:szCs w:val="22"/>
          <w:lang w:eastAsia="pl-PL"/>
        </w:rPr>
        <w:t>Dopuszcza się modyfikację Zlecenia po jego przekazaniu, jeżeli wystąpią szczególne okoliczności</w:t>
      </w:r>
      <w:r w:rsidR="009E4F98">
        <w:rPr>
          <w:rFonts w:cs="Arial"/>
          <w:szCs w:val="22"/>
          <w:lang w:eastAsia="pl-PL"/>
        </w:rPr>
        <w:t xml:space="preserve"> uzasadniające </w:t>
      </w:r>
      <w:r w:rsidR="00D441AB">
        <w:rPr>
          <w:rFonts w:cs="Arial"/>
          <w:szCs w:val="22"/>
          <w:lang w:eastAsia="pl-PL"/>
        </w:rPr>
        <w:t xml:space="preserve">taką </w:t>
      </w:r>
      <w:r w:rsidR="009E4F98">
        <w:rPr>
          <w:rFonts w:cs="Arial"/>
          <w:szCs w:val="22"/>
          <w:lang w:eastAsia="pl-PL"/>
        </w:rPr>
        <w:t>modyfikację</w:t>
      </w:r>
      <w:r w:rsidRPr="004E21A8">
        <w:rPr>
          <w:rFonts w:cs="Arial"/>
          <w:szCs w:val="22"/>
          <w:lang w:eastAsia="pl-PL"/>
        </w:rPr>
        <w:t>.</w:t>
      </w:r>
      <w:r w:rsidR="009D6B98">
        <w:rPr>
          <w:rFonts w:cs="Arial"/>
          <w:szCs w:val="22"/>
          <w:lang w:eastAsia="pl-PL"/>
        </w:rPr>
        <w:t xml:space="preserve"> </w:t>
      </w:r>
    </w:p>
    <w:p w:rsidR="004E21A8" w:rsidRPr="004E21A8" w:rsidRDefault="004E21A8" w:rsidP="004E4339">
      <w:pPr>
        <w:numPr>
          <w:ilvl w:val="0"/>
          <w:numId w:val="22"/>
        </w:numPr>
        <w:suppressAutoHyphens w:val="0"/>
        <w:spacing w:before="120"/>
        <w:ind w:left="567" w:hanging="567"/>
        <w:jc w:val="both"/>
        <w:rPr>
          <w:rFonts w:cs="Arial"/>
          <w:szCs w:val="22"/>
          <w:lang w:eastAsia="pl-PL"/>
        </w:rPr>
      </w:pPr>
      <w:r w:rsidRPr="004E21A8">
        <w:rPr>
          <w:rFonts w:cs="Arial"/>
          <w:szCs w:val="22"/>
          <w:lang w:eastAsia="pl-PL"/>
        </w:rPr>
        <w:t>Wykonawca niezwłocznie po prz</w:t>
      </w:r>
      <w:r w:rsidR="009E4F98">
        <w:rPr>
          <w:rFonts w:cs="Arial"/>
          <w:szCs w:val="22"/>
          <w:lang w:eastAsia="pl-PL"/>
        </w:rPr>
        <w:t xml:space="preserve">yjęciu </w:t>
      </w:r>
      <w:r w:rsidRPr="004E21A8">
        <w:rPr>
          <w:rFonts w:cs="Arial"/>
          <w:szCs w:val="22"/>
          <w:lang w:eastAsia="pl-PL"/>
        </w:rPr>
        <w:t xml:space="preserve">Zlecenia obowiązany jest informować pisemnie Zamawiającego </w:t>
      </w:r>
      <w:r w:rsidR="00100183" w:rsidRPr="004E21A8">
        <w:rPr>
          <w:rFonts w:cs="Arial"/>
          <w:szCs w:val="22"/>
          <w:lang w:eastAsia="pl-PL"/>
        </w:rPr>
        <w:t>o</w:t>
      </w:r>
      <w:r w:rsidR="00100183">
        <w:rPr>
          <w:rFonts w:cs="Arial"/>
          <w:szCs w:val="22"/>
          <w:lang w:eastAsia="pl-PL"/>
        </w:rPr>
        <w:t> </w:t>
      </w:r>
      <w:r w:rsidRPr="004E21A8">
        <w:rPr>
          <w:rFonts w:cs="Arial"/>
          <w:szCs w:val="22"/>
          <w:lang w:eastAsia="pl-PL"/>
        </w:rPr>
        <w:t xml:space="preserve">wszelkich znanych mu </w:t>
      </w:r>
      <w:r w:rsidR="00E1000E">
        <w:rPr>
          <w:rFonts w:cs="Arial"/>
          <w:szCs w:val="22"/>
          <w:lang w:eastAsia="pl-PL"/>
        </w:rPr>
        <w:t>okolicznościach</w:t>
      </w:r>
      <w:r w:rsidR="00E1000E" w:rsidRPr="004E21A8">
        <w:rPr>
          <w:rFonts w:cs="Arial"/>
          <w:szCs w:val="22"/>
          <w:lang w:eastAsia="pl-PL"/>
        </w:rPr>
        <w:t xml:space="preserve"> </w:t>
      </w:r>
      <w:r w:rsidRPr="004E21A8">
        <w:rPr>
          <w:rFonts w:cs="Arial"/>
          <w:szCs w:val="22"/>
          <w:lang w:eastAsia="pl-PL"/>
        </w:rPr>
        <w:t xml:space="preserve">uniemożliwiających lub utrudniających wykonanie Zlecenia. </w:t>
      </w:r>
    </w:p>
    <w:p w:rsidR="004E21A8" w:rsidRDefault="004E21A8" w:rsidP="004E4339">
      <w:pPr>
        <w:numPr>
          <w:ilvl w:val="0"/>
          <w:numId w:val="22"/>
        </w:numPr>
        <w:suppressAutoHyphens w:val="0"/>
        <w:spacing w:before="120"/>
        <w:ind w:left="567" w:hanging="567"/>
        <w:jc w:val="both"/>
        <w:rPr>
          <w:rFonts w:cs="Arial"/>
          <w:szCs w:val="22"/>
          <w:lang w:eastAsia="pl-PL"/>
        </w:rPr>
      </w:pPr>
      <w:r w:rsidRPr="004E21A8">
        <w:rPr>
          <w:rFonts w:cs="Arial"/>
          <w:szCs w:val="22"/>
          <w:lang w:eastAsia="pl-PL"/>
        </w:rPr>
        <w:t>Zamawiający jest uprawniony do zmiany lokalizacji realizacji przedmiotu Zlecenia</w:t>
      </w:r>
      <w:r w:rsidR="004E47EA">
        <w:rPr>
          <w:rFonts w:cs="Arial"/>
          <w:szCs w:val="22"/>
          <w:lang w:eastAsia="pl-PL"/>
        </w:rPr>
        <w:t xml:space="preserve"> w ramach Obszaru Realizacji</w:t>
      </w:r>
      <w:r w:rsidR="00AD19FC">
        <w:rPr>
          <w:rFonts w:cs="Arial"/>
          <w:szCs w:val="22"/>
          <w:lang w:eastAsia="pl-PL"/>
        </w:rPr>
        <w:t xml:space="preserve"> Pakietu</w:t>
      </w:r>
      <w:r w:rsidRPr="004E21A8">
        <w:rPr>
          <w:rFonts w:cs="Arial"/>
          <w:szCs w:val="22"/>
          <w:lang w:eastAsia="pl-PL"/>
        </w:rPr>
        <w:t xml:space="preserve">, wstrzymania realizacji lub </w:t>
      </w:r>
      <w:r w:rsidR="004E47EA">
        <w:rPr>
          <w:rFonts w:cs="Arial"/>
          <w:szCs w:val="22"/>
          <w:lang w:eastAsia="pl-PL"/>
        </w:rPr>
        <w:t>rezygnacji z</w:t>
      </w:r>
      <w:r w:rsidR="004E47EA" w:rsidRPr="004E21A8">
        <w:rPr>
          <w:rFonts w:cs="Arial"/>
          <w:szCs w:val="22"/>
          <w:lang w:eastAsia="pl-PL"/>
        </w:rPr>
        <w:t xml:space="preserve"> </w:t>
      </w:r>
      <w:r w:rsidRPr="004E21A8">
        <w:rPr>
          <w:rFonts w:cs="Arial"/>
          <w:szCs w:val="22"/>
          <w:lang w:eastAsia="pl-PL"/>
        </w:rPr>
        <w:t xml:space="preserve">realizacji Zlecenia </w:t>
      </w:r>
      <w:r w:rsidR="009D6B98">
        <w:rPr>
          <w:rFonts w:cs="Arial"/>
          <w:szCs w:val="22"/>
          <w:lang w:eastAsia="pl-PL"/>
        </w:rPr>
        <w:t xml:space="preserve">w całości lub w części </w:t>
      </w:r>
      <w:r w:rsidR="00100183" w:rsidRPr="004E21A8">
        <w:rPr>
          <w:rFonts w:cs="Arial"/>
          <w:szCs w:val="22"/>
          <w:lang w:eastAsia="pl-PL"/>
        </w:rPr>
        <w:t>w</w:t>
      </w:r>
      <w:r w:rsidR="00100183">
        <w:rPr>
          <w:rFonts w:cs="Arial"/>
          <w:szCs w:val="22"/>
          <w:lang w:eastAsia="pl-PL"/>
        </w:rPr>
        <w:t> </w:t>
      </w:r>
      <w:r w:rsidRPr="004E21A8">
        <w:rPr>
          <w:rFonts w:cs="Arial"/>
          <w:szCs w:val="22"/>
          <w:lang w:eastAsia="pl-PL"/>
        </w:rPr>
        <w:t xml:space="preserve">przypadku zaistnienia niesprzyjających warunków przyrodniczych bądź atmosferycznych, zmian na rynku sprzedaży drewna lub powierzenia Zamawiającemu nowych zadań gospodarczych lub publicznych. </w:t>
      </w:r>
    </w:p>
    <w:p w:rsidR="004E47EA" w:rsidRDefault="004E47EA" w:rsidP="004E4339">
      <w:pPr>
        <w:numPr>
          <w:ilvl w:val="0"/>
          <w:numId w:val="22"/>
        </w:numPr>
        <w:suppressAutoHyphens w:val="0"/>
        <w:spacing w:before="120"/>
        <w:ind w:left="567" w:hanging="567"/>
        <w:jc w:val="both"/>
        <w:rPr>
          <w:rFonts w:cs="Arial"/>
          <w:szCs w:val="22"/>
          <w:lang w:eastAsia="pl-PL"/>
        </w:rPr>
      </w:pPr>
      <w:r>
        <w:rPr>
          <w:rFonts w:cs="Arial"/>
          <w:szCs w:val="22"/>
          <w:lang w:eastAsia="pl-PL"/>
        </w:rPr>
        <w:t>Jeżeli pomimo przyjęcia Zlecenia Wykonawca:</w:t>
      </w:r>
    </w:p>
    <w:p w:rsidR="002822DA" w:rsidRDefault="004E47EA" w:rsidP="004E47EA">
      <w:pPr>
        <w:numPr>
          <w:ilvl w:val="0"/>
          <w:numId w:val="135"/>
        </w:numPr>
        <w:suppressAutoHyphens w:val="0"/>
        <w:spacing w:before="120"/>
        <w:ind w:left="1134" w:hanging="567"/>
        <w:jc w:val="both"/>
        <w:rPr>
          <w:rFonts w:cs="Arial"/>
          <w:szCs w:val="22"/>
          <w:lang w:eastAsia="pl-PL"/>
        </w:rPr>
      </w:pPr>
      <w:r w:rsidRPr="004E47EA">
        <w:rPr>
          <w:rFonts w:cs="Arial"/>
          <w:szCs w:val="22"/>
          <w:lang w:eastAsia="pl-PL"/>
        </w:rPr>
        <w:t xml:space="preserve">nie rozpoczyna prac </w:t>
      </w:r>
      <w:r w:rsidR="00D441AB">
        <w:rPr>
          <w:rFonts w:cs="Arial"/>
          <w:szCs w:val="22"/>
          <w:lang w:eastAsia="pl-PL"/>
        </w:rPr>
        <w:t xml:space="preserve">stanowiących Przedmiot Zlecenia w terminie </w:t>
      </w:r>
      <w:r>
        <w:rPr>
          <w:rFonts w:cs="Arial"/>
          <w:szCs w:val="22"/>
          <w:lang w:eastAsia="pl-PL"/>
        </w:rPr>
        <w:t>3 dni od przyjęcia Zlecenia,</w:t>
      </w:r>
      <w:r w:rsidR="00C04B40">
        <w:rPr>
          <w:rFonts w:cs="Arial"/>
          <w:szCs w:val="22"/>
          <w:lang w:eastAsia="pl-PL"/>
        </w:rPr>
        <w:t xml:space="preserve"> </w:t>
      </w:r>
    </w:p>
    <w:p w:rsidR="004E47EA" w:rsidRDefault="00C04B40" w:rsidP="000740C8">
      <w:pPr>
        <w:suppressAutoHyphens w:val="0"/>
        <w:spacing w:before="120"/>
        <w:ind w:left="567"/>
        <w:jc w:val="both"/>
        <w:rPr>
          <w:rFonts w:cs="Arial"/>
          <w:szCs w:val="22"/>
          <w:lang w:eastAsia="pl-PL"/>
        </w:rPr>
      </w:pPr>
      <w:r>
        <w:rPr>
          <w:rFonts w:cs="Arial"/>
          <w:szCs w:val="22"/>
          <w:lang w:eastAsia="pl-PL"/>
        </w:rPr>
        <w:t xml:space="preserve">lub </w:t>
      </w:r>
    </w:p>
    <w:p w:rsidR="002822DA" w:rsidRDefault="004E47EA" w:rsidP="004E47EA">
      <w:pPr>
        <w:numPr>
          <w:ilvl w:val="0"/>
          <w:numId w:val="135"/>
        </w:numPr>
        <w:suppressAutoHyphens w:val="0"/>
        <w:spacing w:before="120"/>
        <w:ind w:left="1134" w:hanging="567"/>
        <w:jc w:val="both"/>
        <w:rPr>
          <w:rFonts w:cs="Arial"/>
          <w:szCs w:val="22"/>
          <w:lang w:eastAsia="pl-PL"/>
        </w:rPr>
      </w:pPr>
      <w:r>
        <w:rPr>
          <w:rFonts w:cs="Arial"/>
          <w:szCs w:val="22"/>
          <w:lang w:eastAsia="pl-PL"/>
        </w:rPr>
        <w:t xml:space="preserve">realizuje </w:t>
      </w:r>
      <w:r w:rsidR="00D441AB">
        <w:rPr>
          <w:rFonts w:cs="Arial"/>
          <w:szCs w:val="22"/>
          <w:lang w:eastAsia="pl-PL"/>
        </w:rPr>
        <w:t>Przedmiot Zlecenia</w:t>
      </w:r>
      <w:r>
        <w:rPr>
          <w:rFonts w:cs="Arial"/>
          <w:szCs w:val="22"/>
          <w:lang w:eastAsia="pl-PL"/>
        </w:rPr>
        <w:t xml:space="preserve"> w taki sposób, i</w:t>
      </w:r>
      <w:r w:rsidRPr="004E47EA">
        <w:rPr>
          <w:rFonts w:cs="Arial"/>
          <w:szCs w:val="22"/>
          <w:lang w:eastAsia="pl-PL"/>
        </w:rPr>
        <w:t>ż nie jest prawdopodobne, że</w:t>
      </w:r>
      <w:r w:rsidR="00D441AB">
        <w:rPr>
          <w:rFonts w:cs="Arial"/>
          <w:szCs w:val="22"/>
          <w:lang w:eastAsia="pl-PL"/>
        </w:rPr>
        <w:t>by</w:t>
      </w:r>
      <w:r w:rsidRPr="004E47EA">
        <w:rPr>
          <w:rFonts w:cs="Arial"/>
          <w:szCs w:val="22"/>
          <w:lang w:eastAsia="pl-PL"/>
        </w:rPr>
        <w:t xml:space="preserve"> zdoła</w:t>
      </w:r>
      <w:r w:rsidR="00D441AB">
        <w:rPr>
          <w:rFonts w:cs="Arial"/>
          <w:szCs w:val="22"/>
          <w:lang w:eastAsia="pl-PL"/>
        </w:rPr>
        <w:t>ł</w:t>
      </w:r>
      <w:r w:rsidRPr="004E47EA">
        <w:rPr>
          <w:rFonts w:cs="Arial"/>
          <w:szCs w:val="22"/>
          <w:lang w:eastAsia="pl-PL"/>
        </w:rPr>
        <w:t xml:space="preserve"> wykonać je </w:t>
      </w:r>
      <w:r w:rsidR="00100183" w:rsidRPr="004E47EA">
        <w:rPr>
          <w:rFonts w:cs="Arial"/>
          <w:szCs w:val="22"/>
          <w:lang w:eastAsia="pl-PL"/>
        </w:rPr>
        <w:t>w</w:t>
      </w:r>
      <w:r w:rsidR="00100183">
        <w:rPr>
          <w:rFonts w:cs="Arial"/>
          <w:szCs w:val="22"/>
          <w:lang w:eastAsia="pl-PL"/>
        </w:rPr>
        <w:t> </w:t>
      </w:r>
      <w:r w:rsidRPr="004E47EA">
        <w:rPr>
          <w:rFonts w:cs="Arial"/>
          <w:szCs w:val="22"/>
          <w:lang w:eastAsia="pl-PL"/>
        </w:rPr>
        <w:t>terminie określonym w Zleceniu</w:t>
      </w:r>
      <w:r>
        <w:rPr>
          <w:rFonts w:cs="Arial"/>
          <w:szCs w:val="22"/>
          <w:lang w:eastAsia="pl-PL"/>
        </w:rPr>
        <w:t>;</w:t>
      </w:r>
      <w:r w:rsidR="00C04B40">
        <w:rPr>
          <w:rFonts w:cs="Arial"/>
          <w:szCs w:val="22"/>
          <w:lang w:eastAsia="pl-PL"/>
        </w:rPr>
        <w:t xml:space="preserve"> </w:t>
      </w:r>
    </w:p>
    <w:p w:rsidR="004E47EA" w:rsidRDefault="00C04B40" w:rsidP="000740C8">
      <w:pPr>
        <w:suppressAutoHyphens w:val="0"/>
        <w:spacing w:before="120"/>
        <w:ind w:left="567"/>
        <w:jc w:val="both"/>
        <w:rPr>
          <w:rFonts w:cs="Arial"/>
          <w:szCs w:val="22"/>
          <w:lang w:eastAsia="pl-PL"/>
        </w:rPr>
      </w:pPr>
      <w:r>
        <w:rPr>
          <w:rFonts w:cs="Arial"/>
          <w:szCs w:val="22"/>
          <w:lang w:eastAsia="pl-PL"/>
        </w:rPr>
        <w:t xml:space="preserve">lub </w:t>
      </w:r>
    </w:p>
    <w:p w:rsidR="004E47EA" w:rsidRDefault="00D123BF" w:rsidP="004E47EA">
      <w:pPr>
        <w:numPr>
          <w:ilvl w:val="0"/>
          <w:numId w:val="135"/>
        </w:numPr>
        <w:suppressAutoHyphens w:val="0"/>
        <w:spacing w:before="120"/>
        <w:ind w:left="1134" w:hanging="567"/>
        <w:jc w:val="both"/>
        <w:rPr>
          <w:rFonts w:cs="Arial"/>
          <w:szCs w:val="22"/>
          <w:lang w:eastAsia="pl-PL"/>
        </w:rPr>
      </w:pPr>
      <w:r>
        <w:rPr>
          <w:rFonts w:cs="Arial"/>
          <w:szCs w:val="22"/>
          <w:lang w:eastAsia="pl-PL"/>
        </w:rPr>
        <w:t>nie wykonał prac</w:t>
      </w:r>
      <w:r w:rsidR="00D441AB">
        <w:rPr>
          <w:rFonts w:cs="Arial"/>
          <w:szCs w:val="22"/>
          <w:lang w:eastAsia="pl-PL"/>
        </w:rPr>
        <w:t xml:space="preserve"> stanowiąc</w:t>
      </w:r>
      <w:r>
        <w:rPr>
          <w:rFonts w:cs="Arial"/>
          <w:szCs w:val="22"/>
          <w:lang w:eastAsia="pl-PL"/>
        </w:rPr>
        <w:t xml:space="preserve">ych </w:t>
      </w:r>
      <w:r w:rsidR="00D441AB">
        <w:rPr>
          <w:rFonts w:cs="Arial"/>
          <w:szCs w:val="22"/>
          <w:lang w:eastAsia="pl-PL"/>
        </w:rPr>
        <w:t xml:space="preserve">Przedmiot </w:t>
      </w:r>
      <w:r w:rsidR="004E47EA">
        <w:rPr>
          <w:rFonts w:cs="Arial"/>
          <w:szCs w:val="22"/>
          <w:lang w:eastAsia="pl-PL"/>
        </w:rPr>
        <w:t xml:space="preserve">Zlecenia </w:t>
      </w:r>
      <w:r>
        <w:rPr>
          <w:rFonts w:cs="Arial"/>
          <w:szCs w:val="22"/>
          <w:lang w:eastAsia="pl-PL"/>
        </w:rPr>
        <w:t xml:space="preserve">w terminie </w:t>
      </w:r>
      <w:r w:rsidR="004E47EA">
        <w:rPr>
          <w:rFonts w:cs="Arial"/>
          <w:szCs w:val="22"/>
          <w:lang w:eastAsia="pl-PL"/>
        </w:rPr>
        <w:t xml:space="preserve">określonym w Zleceniu, </w:t>
      </w:r>
      <w:r w:rsidR="00100183">
        <w:rPr>
          <w:rFonts w:cs="Arial"/>
          <w:szCs w:val="22"/>
          <w:lang w:eastAsia="pl-PL"/>
        </w:rPr>
        <w:t>w </w:t>
      </w:r>
      <w:r w:rsidR="00676C5E">
        <w:rPr>
          <w:rFonts w:cs="Arial"/>
          <w:szCs w:val="22"/>
          <w:lang w:eastAsia="pl-PL"/>
        </w:rPr>
        <w:t xml:space="preserve">szczególności, gdy </w:t>
      </w:r>
      <w:r>
        <w:rPr>
          <w:rFonts w:cs="Arial"/>
          <w:szCs w:val="22"/>
          <w:lang w:eastAsia="pl-PL"/>
        </w:rPr>
        <w:t xml:space="preserve">wykonanie </w:t>
      </w:r>
      <w:r w:rsidRPr="00D123BF">
        <w:rPr>
          <w:rFonts w:cs="Arial"/>
          <w:szCs w:val="22"/>
          <w:lang w:eastAsia="pl-PL"/>
        </w:rPr>
        <w:t xml:space="preserve">prac stanowiących Przedmiot Zlecenia </w:t>
      </w:r>
      <w:r>
        <w:rPr>
          <w:rFonts w:cs="Arial"/>
          <w:szCs w:val="22"/>
          <w:lang w:eastAsia="pl-PL"/>
        </w:rPr>
        <w:t xml:space="preserve">po </w:t>
      </w:r>
      <w:r w:rsidR="00676C5E">
        <w:rPr>
          <w:rFonts w:cs="Arial"/>
          <w:szCs w:val="22"/>
          <w:lang w:eastAsia="pl-PL"/>
        </w:rPr>
        <w:t xml:space="preserve">terminie </w:t>
      </w:r>
      <w:r w:rsidRPr="00D123BF">
        <w:rPr>
          <w:rFonts w:cs="Arial"/>
          <w:szCs w:val="22"/>
          <w:lang w:eastAsia="pl-PL"/>
        </w:rPr>
        <w:t xml:space="preserve">określonym </w:t>
      </w:r>
      <w:r w:rsidR="00100183" w:rsidRPr="00D123BF">
        <w:rPr>
          <w:rFonts w:cs="Arial"/>
          <w:szCs w:val="22"/>
          <w:lang w:eastAsia="pl-PL"/>
        </w:rPr>
        <w:t>w</w:t>
      </w:r>
      <w:r w:rsidR="00100183">
        <w:rPr>
          <w:rFonts w:cs="Arial"/>
          <w:szCs w:val="22"/>
          <w:lang w:eastAsia="pl-PL"/>
        </w:rPr>
        <w:t> </w:t>
      </w:r>
      <w:r w:rsidRPr="00D123BF">
        <w:rPr>
          <w:rFonts w:cs="Arial"/>
          <w:szCs w:val="22"/>
          <w:lang w:eastAsia="pl-PL"/>
        </w:rPr>
        <w:t xml:space="preserve">Zleceniu </w:t>
      </w:r>
      <w:r>
        <w:rPr>
          <w:rFonts w:cs="Arial"/>
          <w:szCs w:val="22"/>
          <w:lang w:eastAsia="pl-PL"/>
        </w:rPr>
        <w:t>utraciło</w:t>
      </w:r>
      <w:r w:rsidR="004E47EA">
        <w:rPr>
          <w:rFonts w:cs="Arial"/>
          <w:szCs w:val="22"/>
          <w:lang w:eastAsia="pl-PL"/>
        </w:rPr>
        <w:t xml:space="preserve"> znaczenie z punktu widzenia interesu Zamawiającego (w tym w szczególności </w:t>
      </w:r>
      <w:r w:rsidR="00100183">
        <w:rPr>
          <w:rFonts w:cs="Arial"/>
          <w:szCs w:val="22"/>
          <w:lang w:eastAsia="pl-PL"/>
        </w:rPr>
        <w:t>z </w:t>
      </w:r>
      <w:r w:rsidR="004E47EA">
        <w:rPr>
          <w:rFonts w:cs="Arial"/>
          <w:szCs w:val="22"/>
          <w:lang w:eastAsia="pl-PL"/>
        </w:rPr>
        <w:t>uwagi na zasady prawidłowej gospodarki leśnej, uwarunkowania przyrodnicze bądź atmosferyczne);</w:t>
      </w:r>
    </w:p>
    <w:p w:rsidR="004E47EA" w:rsidRPr="004E21A8" w:rsidRDefault="004E47EA" w:rsidP="00084E71">
      <w:pPr>
        <w:suppressAutoHyphens w:val="0"/>
        <w:spacing w:before="120"/>
        <w:ind w:left="567"/>
        <w:jc w:val="both"/>
        <w:rPr>
          <w:rFonts w:cs="Arial"/>
          <w:szCs w:val="22"/>
          <w:lang w:eastAsia="pl-PL"/>
        </w:rPr>
      </w:pPr>
      <w:r>
        <w:rPr>
          <w:rFonts w:cs="Arial"/>
          <w:szCs w:val="22"/>
          <w:lang w:eastAsia="pl-PL"/>
        </w:rPr>
        <w:t xml:space="preserve">- </w:t>
      </w:r>
      <w:r w:rsidR="00D441AB">
        <w:rPr>
          <w:rFonts w:cs="Arial"/>
          <w:szCs w:val="22"/>
          <w:lang w:eastAsia="pl-PL"/>
        </w:rPr>
        <w:t>to wówczas</w:t>
      </w:r>
      <w:r>
        <w:rPr>
          <w:rFonts w:cs="Arial"/>
          <w:szCs w:val="22"/>
          <w:lang w:eastAsia="pl-PL"/>
        </w:rPr>
        <w:t xml:space="preserve">, w każdym z tych przypadków, </w:t>
      </w:r>
      <w:r w:rsidR="00D441AB">
        <w:rPr>
          <w:rFonts w:cs="Arial"/>
          <w:szCs w:val="22"/>
          <w:lang w:eastAsia="pl-PL"/>
        </w:rPr>
        <w:t xml:space="preserve">Zamawiający </w:t>
      </w:r>
      <w:r>
        <w:rPr>
          <w:rFonts w:cs="Arial"/>
          <w:szCs w:val="22"/>
          <w:lang w:eastAsia="pl-PL"/>
        </w:rPr>
        <w:t xml:space="preserve">może </w:t>
      </w:r>
      <w:r w:rsidR="009D6B98">
        <w:rPr>
          <w:rFonts w:cs="Arial"/>
          <w:szCs w:val="22"/>
          <w:lang w:eastAsia="pl-PL"/>
        </w:rPr>
        <w:t xml:space="preserve">odwołać </w:t>
      </w:r>
      <w:r>
        <w:rPr>
          <w:rFonts w:cs="Arial"/>
          <w:szCs w:val="22"/>
          <w:lang w:eastAsia="pl-PL"/>
        </w:rPr>
        <w:t xml:space="preserve">Zlecenie </w:t>
      </w:r>
      <w:r w:rsidR="009D6B98">
        <w:rPr>
          <w:rFonts w:cs="Arial"/>
          <w:szCs w:val="22"/>
          <w:lang w:eastAsia="pl-PL"/>
        </w:rPr>
        <w:t xml:space="preserve">z winy Wykonawcy </w:t>
      </w:r>
      <w:r w:rsidR="00D441AB">
        <w:rPr>
          <w:rFonts w:cs="Arial"/>
          <w:szCs w:val="22"/>
          <w:lang w:eastAsia="pl-PL"/>
        </w:rPr>
        <w:t>(„Odwołanie Zlecenia</w:t>
      </w:r>
      <w:r w:rsidR="00501AFD">
        <w:rPr>
          <w:rFonts w:cs="Arial"/>
          <w:szCs w:val="22"/>
          <w:lang w:eastAsia="pl-PL"/>
        </w:rPr>
        <w:t xml:space="preserve"> z winy Wykonawcy</w:t>
      </w:r>
      <w:r w:rsidR="00D441AB">
        <w:rPr>
          <w:rFonts w:cs="Arial"/>
          <w:szCs w:val="22"/>
          <w:lang w:eastAsia="pl-PL"/>
        </w:rPr>
        <w:t>”)</w:t>
      </w:r>
      <w:r>
        <w:rPr>
          <w:rFonts w:cs="Arial"/>
          <w:szCs w:val="22"/>
          <w:lang w:eastAsia="pl-PL"/>
        </w:rPr>
        <w:t>.</w:t>
      </w:r>
    </w:p>
    <w:p w:rsidR="004E21A8" w:rsidRPr="004E21A8" w:rsidRDefault="004E47EA" w:rsidP="004E4339">
      <w:pPr>
        <w:numPr>
          <w:ilvl w:val="0"/>
          <w:numId w:val="22"/>
        </w:numPr>
        <w:suppressAutoHyphens w:val="0"/>
        <w:spacing w:before="120"/>
        <w:ind w:left="567" w:hanging="567"/>
        <w:jc w:val="both"/>
        <w:rPr>
          <w:rFonts w:cs="Arial"/>
          <w:szCs w:val="22"/>
          <w:lang w:eastAsia="pl-PL"/>
        </w:rPr>
      </w:pPr>
      <w:r>
        <w:rPr>
          <w:rFonts w:cs="Arial"/>
          <w:szCs w:val="22"/>
          <w:lang w:eastAsia="pl-PL"/>
        </w:rPr>
        <w:t>W sytuacji,</w:t>
      </w:r>
      <w:r w:rsidR="004E21A8" w:rsidRPr="004E21A8">
        <w:rPr>
          <w:rFonts w:cs="Arial"/>
          <w:szCs w:val="22"/>
          <w:lang w:eastAsia="pl-PL"/>
        </w:rPr>
        <w:t>:</w:t>
      </w:r>
    </w:p>
    <w:p w:rsidR="004E21A8" w:rsidRDefault="004E21A8" w:rsidP="004E21A8">
      <w:pPr>
        <w:suppressAutoHyphens w:val="0"/>
        <w:spacing w:before="120"/>
        <w:ind w:left="1134" w:hanging="567"/>
        <w:jc w:val="both"/>
        <w:rPr>
          <w:rFonts w:cs="Arial"/>
          <w:szCs w:val="22"/>
          <w:lang w:eastAsia="pl-PL"/>
        </w:rPr>
      </w:pPr>
      <w:r w:rsidRPr="004E21A8">
        <w:rPr>
          <w:rFonts w:cs="Arial"/>
          <w:szCs w:val="22"/>
          <w:lang w:eastAsia="pl-PL"/>
        </w:rPr>
        <w:lastRenderedPageBreak/>
        <w:t>1)</w:t>
      </w:r>
      <w:r w:rsidRPr="004E21A8">
        <w:rPr>
          <w:rFonts w:cs="Arial"/>
          <w:szCs w:val="22"/>
          <w:lang w:eastAsia="pl-PL"/>
        </w:rPr>
        <w:tab/>
      </w:r>
      <w:r w:rsidR="004E47EA">
        <w:rPr>
          <w:rFonts w:cs="Arial"/>
          <w:szCs w:val="22"/>
          <w:lang w:eastAsia="pl-PL"/>
        </w:rPr>
        <w:t xml:space="preserve">gdy </w:t>
      </w:r>
      <w:r w:rsidR="004E47EA" w:rsidRPr="004E21A8">
        <w:rPr>
          <w:rFonts w:cs="Arial"/>
          <w:szCs w:val="22"/>
          <w:lang w:eastAsia="pl-PL"/>
        </w:rPr>
        <w:t xml:space="preserve">Wykonawca </w:t>
      </w:r>
      <w:r w:rsidRPr="004E21A8">
        <w:rPr>
          <w:rFonts w:cs="Arial"/>
          <w:szCs w:val="22"/>
          <w:lang w:eastAsia="pl-PL"/>
        </w:rPr>
        <w:t xml:space="preserve">pozostaje w zwłoce z przyjęciem Zlecenia o więcej niż 3 dni w stosunku do </w:t>
      </w:r>
      <w:r w:rsidR="009E4F98">
        <w:rPr>
          <w:rFonts w:cs="Arial"/>
          <w:szCs w:val="22"/>
          <w:lang w:eastAsia="pl-PL"/>
        </w:rPr>
        <w:t xml:space="preserve">wyznaczonego </w:t>
      </w:r>
      <w:r w:rsidRPr="004E21A8">
        <w:rPr>
          <w:rFonts w:cs="Arial"/>
          <w:szCs w:val="22"/>
          <w:lang w:eastAsia="pl-PL"/>
        </w:rPr>
        <w:t>terminu</w:t>
      </w:r>
      <w:r w:rsidR="009E4F98">
        <w:rPr>
          <w:rFonts w:cs="Arial"/>
          <w:szCs w:val="22"/>
          <w:lang w:eastAsia="pl-PL"/>
        </w:rPr>
        <w:t xml:space="preserve"> na jego przyjęcie</w:t>
      </w:r>
      <w:r w:rsidRPr="004E21A8">
        <w:rPr>
          <w:rFonts w:cs="Arial"/>
          <w:szCs w:val="22"/>
          <w:lang w:eastAsia="pl-PL"/>
        </w:rPr>
        <w:t xml:space="preserve">, o którym mowa w </w:t>
      </w:r>
      <w:r w:rsidRPr="00A060F5">
        <w:rPr>
          <w:rFonts w:cs="Arial"/>
          <w:b/>
          <w:szCs w:val="22"/>
          <w:lang w:eastAsia="pl-PL"/>
        </w:rPr>
        <w:t xml:space="preserve">ust. </w:t>
      </w:r>
      <w:del w:id="40" w:author="Joanna Drożdżowska" w:date="2020-06-16T14:36:00Z">
        <w:r w:rsidRPr="00A060F5" w:rsidDel="003B22F2">
          <w:rPr>
            <w:rFonts w:cs="Arial"/>
            <w:b/>
            <w:szCs w:val="22"/>
            <w:lang w:eastAsia="pl-PL"/>
          </w:rPr>
          <w:delText>5</w:delText>
        </w:r>
      </w:del>
      <w:ins w:id="41" w:author="Joanna Drożdżowska" w:date="2020-06-16T14:36:00Z">
        <w:r w:rsidR="003B22F2">
          <w:rPr>
            <w:rFonts w:cs="Arial"/>
            <w:b/>
            <w:szCs w:val="22"/>
            <w:lang w:eastAsia="pl-PL"/>
          </w:rPr>
          <w:t>4</w:t>
        </w:r>
      </w:ins>
      <w:r w:rsidRPr="004E21A8">
        <w:rPr>
          <w:rFonts w:cs="Arial"/>
          <w:szCs w:val="22"/>
          <w:lang w:eastAsia="pl-PL"/>
        </w:rPr>
        <w:t xml:space="preserve">, </w:t>
      </w:r>
    </w:p>
    <w:p w:rsidR="00F73C73" w:rsidRPr="004E21A8" w:rsidRDefault="00F73C73" w:rsidP="004E21A8">
      <w:pPr>
        <w:suppressAutoHyphens w:val="0"/>
        <w:spacing w:before="120"/>
        <w:ind w:left="1134" w:hanging="567"/>
        <w:jc w:val="both"/>
        <w:rPr>
          <w:rFonts w:cs="Arial"/>
          <w:szCs w:val="22"/>
          <w:lang w:eastAsia="pl-PL"/>
        </w:rPr>
      </w:pPr>
      <w:r>
        <w:rPr>
          <w:rFonts w:cs="Arial"/>
          <w:szCs w:val="22"/>
          <w:lang w:eastAsia="pl-PL"/>
        </w:rPr>
        <w:t>lub</w:t>
      </w:r>
    </w:p>
    <w:p w:rsidR="004E21A8" w:rsidRPr="004E21A8" w:rsidRDefault="004E21A8" w:rsidP="004E21A8">
      <w:pPr>
        <w:suppressAutoHyphens w:val="0"/>
        <w:spacing w:before="120"/>
        <w:ind w:left="1134" w:hanging="567"/>
        <w:jc w:val="both"/>
        <w:rPr>
          <w:rFonts w:cs="Arial"/>
          <w:szCs w:val="22"/>
          <w:lang w:eastAsia="pl-PL"/>
        </w:rPr>
      </w:pPr>
      <w:r w:rsidRPr="004E21A8">
        <w:rPr>
          <w:rFonts w:cs="Arial"/>
          <w:szCs w:val="22"/>
          <w:lang w:eastAsia="pl-PL"/>
        </w:rPr>
        <w:t xml:space="preserve">2) </w:t>
      </w:r>
      <w:r w:rsidRPr="004E21A8">
        <w:rPr>
          <w:rFonts w:cs="Arial"/>
          <w:szCs w:val="22"/>
          <w:lang w:eastAsia="pl-PL"/>
        </w:rPr>
        <w:tab/>
      </w:r>
      <w:r w:rsidR="00D441AB">
        <w:rPr>
          <w:rFonts w:cs="Arial"/>
          <w:szCs w:val="22"/>
          <w:lang w:eastAsia="pl-PL"/>
        </w:rPr>
        <w:t>O</w:t>
      </w:r>
      <w:r w:rsidR="004E47EA">
        <w:rPr>
          <w:rFonts w:cs="Arial"/>
          <w:szCs w:val="22"/>
          <w:lang w:eastAsia="pl-PL"/>
        </w:rPr>
        <w:t>dwołania Zlecenia</w:t>
      </w:r>
      <w:r w:rsidR="00501AFD">
        <w:rPr>
          <w:rFonts w:cs="Arial"/>
          <w:szCs w:val="22"/>
          <w:lang w:eastAsia="pl-PL"/>
        </w:rPr>
        <w:t xml:space="preserve"> z winy Wykonawcy</w:t>
      </w:r>
      <w:r w:rsidR="004E47EA">
        <w:rPr>
          <w:rFonts w:cs="Arial"/>
          <w:szCs w:val="22"/>
          <w:lang w:eastAsia="pl-PL"/>
        </w:rPr>
        <w:t>,</w:t>
      </w:r>
    </w:p>
    <w:p w:rsidR="004E21A8" w:rsidRPr="004E21A8" w:rsidRDefault="004E21A8" w:rsidP="004E21A8">
      <w:pPr>
        <w:suppressAutoHyphens w:val="0"/>
        <w:spacing w:before="120"/>
        <w:ind w:left="567"/>
        <w:jc w:val="both"/>
        <w:rPr>
          <w:rFonts w:cs="Arial"/>
          <w:szCs w:val="22"/>
          <w:lang w:eastAsia="pl-PL"/>
        </w:rPr>
      </w:pPr>
      <w:r w:rsidRPr="004E21A8">
        <w:rPr>
          <w:rFonts w:cs="Arial"/>
          <w:szCs w:val="22"/>
          <w:lang w:eastAsia="pl-PL"/>
        </w:rPr>
        <w:t>- Zamawiający, w każdym z tych przypadków, może zastępczo powierzyć wykonanie prac stanowiących przedmiot Zlecenia na koszt Wykonawcy osobie trzeciej</w:t>
      </w:r>
      <w:r w:rsidR="009E4F98">
        <w:rPr>
          <w:rFonts w:cs="Arial"/>
          <w:szCs w:val="22"/>
          <w:lang w:eastAsia="pl-PL"/>
        </w:rPr>
        <w:t>,</w:t>
      </w:r>
      <w:r w:rsidRPr="004E21A8">
        <w:rPr>
          <w:rFonts w:cs="Arial"/>
          <w:szCs w:val="22"/>
          <w:lang w:eastAsia="pl-PL"/>
        </w:rPr>
        <w:t xml:space="preserve"> </w:t>
      </w:r>
      <w:r w:rsidR="0018506A">
        <w:rPr>
          <w:rFonts w:cs="Arial"/>
          <w:szCs w:val="22"/>
          <w:lang w:eastAsia="pl-PL"/>
        </w:rPr>
        <w:t xml:space="preserve">bez konieczności uzyskiwania upoważnienia sądowego </w:t>
      </w:r>
      <w:r w:rsidRPr="004E21A8">
        <w:rPr>
          <w:rFonts w:cs="Arial"/>
          <w:szCs w:val="22"/>
          <w:lang w:eastAsia="pl-PL"/>
        </w:rPr>
        <w:t>(„Wykonanie Zastępcze”).</w:t>
      </w:r>
    </w:p>
    <w:p w:rsidR="009D6B98" w:rsidRDefault="009D6B98" w:rsidP="00CA58F3">
      <w:pPr>
        <w:suppressAutoHyphens w:val="0"/>
        <w:spacing w:before="120"/>
        <w:ind w:left="567" w:hanging="567"/>
        <w:jc w:val="both"/>
        <w:rPr>
          <w:rFonts w:cs="Arial"/>
          <w:bCs/>
          <w:iCs/>
          <w:color w:val="000000"/>
          <w:szCs w:val="22"/>
          <w:lang w:eastAsia="pl-PL"/>
        </w:rPr>
      </w:pPr>
      <w:r>
        <w:rPr>
          <w:rFonts w:cs="Arial"/>
          <w:bCs/>
          <w:iCs/>
          <w:color w:val="000000"/>
          <w:szCs w:val="22"/>
          <w:lang w:eastAsia="pl-PL"/>
        </w:rPr>
        <w:t>15.</w:t>
      </w:r>
      <w:r>
        <w:rPr>
          <w:rFonts w:cs="Arial"/>
          <w:bCs/>
          <w:iCs/>
          <w:color w:val="000000"/>
          <w:szCs w:val="22"/>
          <w:lang w:eastAsia="pl-PL"/>
        </w:rPr>
        <w:tab/>
      </w:r>
      <w:r w:rsidRPr="009D6B98">
        <w:rPr>
          <w:rFonts w:cs="Arial"/>
          <w:bCs/>
          <w:iCs/>
          <w:color w:val="000000"/>
          <w:szCs w:val="22"/>
          <w:lang w:eastAsia="pl-PL"/>
        </w:rPr>
        <w:t xml:space="preserve">Koszty Wykonania Zastępczego, o których mowa w Umowie obejmują wszelkie </w:t>
      </w:r>
      <w:r>
        <w:rPr>
          <w:rFonts w:cs="Arial"/>
          <w:bCs/>
          <w:iCs/>
          <w:color w:val="000000"/>
          <w:szCs w:val="22"/>
          <w:lang w:eastAsia="pl-PL"/>
        </w:rPr>
        <w:t xml:space="preserve">szkody (w tym </w:t>
      </w:r>
      <w:r w:rsidR="00100183">
        <w:rPr>
          <w:rFonts w:cs="Arial"/>
          <w:bCs/>
          <w:iCs/>
          <w:color w:val="000000"/>
          <w:szCs w:val="22"/>
          <w:lang w:eastAsia="pl-PL"/>
        </w:rPr>
        <w:t>w </w:t>
      </w:r>
      <w:r>
        <w:rPr>
          <w:rFonts w:cs="Arial"/>
          <w:bCs/>
          <w:iCs/>
          <w:color w:val="000000"/>
          <w:szCs w:val="22"/>
          <w:lang w:eastAsia="pl-PL"/>
        </w:rPr>
        <w:t xml:space="preserve">szczególności </w:t>
      </w:r>
      <w:r w:rsidRPr="009D6B98">
        <w:rPr>
          <w:rFonts w:cs="Arial"/>
          <w:bCs/>
          <w:iCs/>
          <w:color w:val="000000"/>
          <w:szCs w:val="22"/>
          <w:lang w:eastAsia="pl-PL"/>
        </w:rPr>
        <w:t>koszty lub straty</w:t>
      </w:r>
      <w:r>
        <w:rPr>
          <w:rFonts w:cs="Arial"/>
          <w:bCs/>
          <w:iCs/>
          <w:color w:val="000000"/>
          <w:szCs w:val="22"/>
          <w:lang w:eastAsia="pl-PL"/>
        </w:rPr>
        <w:t>)</w:t>
      </w:r>
      <w:r w:rsidRPr="009D6B98">
        <w:rPr>
          <w:rFonts w:cs="Arial"/>
          <w:bCs/>
          <w:iCs/>
          <w:color w:val="000000"/>
          <w:szCs w:val="22"/>
          <w:lang w:eastAsia="pl-PL"/>
        </w:rPr>
        <w:t xml:space="preserve">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w:t>
      </w:r>
      <w:r w:rsidR="00EF0254">
        <w:rPr>
          <w:rFonts w:cs="Arial"/>
          <w:bCs/>
          <w:iCs/>
          <w:color w:val="000000"/>
          <w:szCs w:val="22"/>
          <w:lang w:eastAsia="pl-PL"/>
        </w:rPr>
        <w:t xml:space="preserve">. </w:t>
      </w:r>
    </w:p>
    <w:p w:rsidR="00EF0254" w:rsidRDefault="00EF0254" w:rsidP="00CA58F3">
      <w:pPr>
        <w:suppressAutoHyphens w:val="0"/>
        <w:spacing w:before="120"/>
        <w:ind w:left="567" w:hanging="567"/>
        <w:jc w:val="both"/>
        <w:rPr>
          <w:rFonts w:cs="Arial"/>
          <w:bCs/>
          <w:iCs/>
          <w:color w:val="000000"/>
          <w:szCs w:val="22"/>
          <w:lang w:eastAsia="pl-PL"/>
        </w:rPr>
      </w:pPr>
      <w:r w:rsidRPr="00EF0254">
        <w:rPr>
          <w:rFonts w:cs="Arial"/>
          <w:bCs/>
          <w:iCs/>
          <w:color w:val="000000"/>
          <w:szCs w:val="22"/>
          <w:lang w:eastAsia="pl-PL"/>
        </w:rPr>
        <w:t>1</w:t>
      </w:r>
      <w:r>
        <w:rPr>
          <w:rFonts w:cs="Arial"/>
          <w:bCs/>
          <w:iCs/>
          <w:color w:val="000000"/>
          <w:szCs w:val="22"/>
          <w:lang w:eastAsia="pl-PL"/>
        </w:rPr>
        <w:t>6</w:t>
      </w:r>
      <w:r w:rsidRPr="00EF0254">
        <w:rPr>
          <w:rFonts w:cs="Arial"/>
          <w:bCs/>
          <w:iCs/>
          <w:color w:val="000000"/>
          <w:szCs w:val="22"/>
          <w:lang w:eastAsia="pl-PL"/>
        </w:rPr>
        <w:t>.</w:t>
      </w:r>
      <w:r w:rsidRPr="00EF0254">
        <w:rPr>
          <w:rFonts w:cs="Arial"/>
          <w:bCs/>
          <w:iCs/>
          <w:color w:val="000000"/>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rsidR="009D6B98" w:rsidRPr="009D6B98" w:rsidRDefault="009D6B98" w:rsidP="00CA58F3">
      <w:pPr>
        <w:suppressAutoHyphens w:val="0"/>
        <w:spacing w:before="120"/>
        <w:ind w:left="567" w:hanging="567"/>
        <w:jc w:val="both"/>
        <w:rPr>
          <w:rFonts w:cs="Arial"/>
          <w:bCs/>
          <w:iCs/>
          <w:color w:val="000000"/>
          <w:szCs w:val="22"/>
          <w:lang w:eastAsia="pl-PL"/>
        </w:rPr>
      </w:pPr>
    </w:p>
    <w:p w:rsidR="004E21A8" w:rsidRPr="004E21A8" w:rsidRDefault="004E21A8" w:rsidP="00E40724">
      <w:pPr>
        <w:pStyle w:val="Nagwek1"/>
      </w:pPr>
      <w:r w:rsidRPr="004E21A8">
        <w:t>§ 3</w:t>
      </w:r>
      <w:r w:rsidR="00726784">
        <w:br/>
      </w:r>
      <w:r w:rsidRPr="004E21A8">
        <w:t>Termin realizacji Przedmiotu Umowy</w:t>
      </w:r>
    </w:p>
    <w:p w:rsidR="004E21A8" w:rsidRPr="004E21A8" w:rsidRDefault="004E21A8" w:rsidP="004E4339">
      <w:pPr>
        <w:numPr>
          <w:ilvl w:val="0"/>
          <w:numId w:val="28"/>
        </w:numPr>
        <w:suppressAutoHyphens w:val="0"/>
        <w:spacing w:before="120"/>
        <w:ind w:left="567" w:hanging="567"/>
        <w:jc w:val="both"/>
        <w:rPr>
          <w:rFonts w:cs="Arial"/>
          <w:szCs w:val="22"/>
          <w:lang w:eastAsia="pl-PL"/>
        </w:rPr>
      </w:pPr>
      <w:r w:rsidRPr="004E21A8">
        <w:rPr>
          <w:rFonts w:cs="Arial"/>
          <w:szCs w:val="22"/>
          <w:lang w:eastAsia="pl-PL"/>
        </w:rPr>
        <w:t xml:space="preserve">Przedmiot Umowy </w:t>
      </w:r>
      <w:r w:rsidR="009E4F98">
        <w:rPr>
          <w:rFonts w:cs="Arial"/>
          <w:szCs w:val="22"/>
          <w:lang w:eastAsia="pl-PL"/>
        </w:rPr>
        <w:t xml:space="preserve">powinien zostać </w:t>
      </w:r>
      <w:r w:rsidR="00541162">
        <w:rPr>
          <w:rFonts w:cs="Arial"/>
          <w:szCs w:val="22"/>
          <w:lang w:eastAsia="pl-PL"/>
        </w:rPr>
        <w:t>z</w:t>
      </w:r>
      <w:r w:rsidRPr="004E21A8">
        <w:rPr>
          <w:rFonts w:cs="Arial"/>
          <w:szCs w:val="22"/>
          <w:lang w:eastAsia="pl-PL"/>
        </w:rPr>
        <w:t xml:space="preserve">realizowany od dnia __________ r. do dnia </w:t>
      </w:r>
      <w:r w:rsidR="00A060F5">
        <w:rPr>
          <w:rFonts w:cs="Arial"/>
          <w:szCs w:val="22"/>
          <w:lang w:eastAsia="pl-PL"/>
        </w:rPr>
        <w:t>31.12.2020</w:t>
      </w:r>
      <w:r w:rsidRPr="004E21A8">
        <w:rPr>
          <w:rFonts w:cs="Arial"/>
          <w:szCs w:val="22"/>
          <w:lang w:eastAsia="pl-PL"/>
        </w:rPr>
        <w:t xml:space="preserve"> </w:t>
      </w:r>
      <w:r w:rsidR="009E4F98">
        <w:rPr>
          <w:rFonts w:cs="Arial"/>
          <w:szCs w:val="22"/>
          <w:lang w:eastAsia="pl-PL"/>
        </w:rPr>
        <w:t xml:space="preserve">r. Powyższe nie uchybia możliwości wykonywania uprawnień wynikających z Umowy </w:t>
      </w:r>
      <w:r w:rsidR="009D6B98">
        <w:rPr>
          <w:rFonts w:cs="Arial"/>
          <w:szCs w:val="22"/>
          <w:lang w:eastAsia="pl-PL"/>
        </w:rPr>
        <w:t xml:space="preserve">(w tym w szczególności zgłaszania gotowości do odbioru i naliczania kar umownych) </w:t>
      </w:r>
      <w:r w:rsidR="009E4F98">
        <w:rPr>
          <w:rFonts w:cs="Arial"/>
          <w:szCs w:val="22"/>
          <w:lang w:eastAsia="pl-PL"/>
        </w:rPr>
        <w:t>po terminie, o k</w:t>
      </w:r>
      <w:r w:rsidR="00541162">
        <w:rPr>
          <w:rFonts w:cs="Arial"/>
          <w:szCs w:val="22"/>
          <w:lang w:eastAsia="pl-PL"/>
        </w:rPr>
        <w:t>tórym mowa w zdaniu poprzednim.</w:t>
      </w:r>
      <w:r w:rsidRPr="004E21A8">
        <w:rPr>
          <w:rFonts w:cs="Arial"/>
          <w:szCs w:val="22"/>
          <w:lang w:eastAsia="pl-PL"/>
        </w:rPr>
        <w:t xml:space="preserve"> </w:t>
      </w:r>
    </w:p>
    <w:p w:rsidR="004E21A8" w:rsidRPr="004E21A8" w:rsidRDefault="004E21A8" w:rsidP="004E4339">
      <w:pPr>
        <w:numPr>
          <w:ilvl w:val="0"/>
          <w:numId w:val="28"/>
        </w:numPr>
        <w:suppressAutoHyphens w:val="0"/>
        <w:spacing w:before="120"/>
        <w:ind w:left="567" w:hanging="567"/>
        <w:jc w:val="both"/>
        <w:rPr>
          <w:rFonts w:cs="Arial"/>
          <w:szCs w:val="22"/>
          <w:lang w:eastAsia="pl-PL"/>
        </w:rPr>
      </w:pPr>
      <w:r w:rsidRPr="004E21A8">
        <w:rPr>
          <w:rFonts w:cs="Arial"/>
          <w:szCs w:val="22"/>
          <w:lang w:eastAsia="pl-PL"/>
        </w:rPr>
        <w:t xml:space="preserve">Wykonawca będzie wykonywał Przedmiot Umowy, po przekazaniu mu Zleceń przez Przedstawicieli Zamawiającego zgodnie z </w:t>
      </w:r>
      <w:r w:rsidRPr="00A060F5">
        <w:rPr>
          <w:rFonts w:cs="Arial"/>
          <w:b/>
          <w:szCs w:val="22"/>
          <w:lang w:eastAsia="pl-PL"/>
        </w:rPr>
        <w:t xml:space="preserve">§ 2 ust. </w:t>
      </w:r>
      <w:del w:id="42" w:author="Joanna Drożdżowska" w:date="2020-06-16T14:37:00Z">
        <w:r w:rsidR="00D0750E" w:rsidRPr="00A060F5" w:rsidDel="003B22F2">
          <w:rPr>
            <w:rFonts w:cs="Arial"/>
            <w:b/>
            <w:szCs w:val="22"/>
            <w:lang w:eastAsia="pl-PL"/>
          </w:rPr>
          <w:delText>5</w:delText>
        </w:r>
        <w:r w:rsidRPr="00A060F5" w:rsidDel="003B22F2">
          <w:rPr>
            <w:rFonts w:cs="Arial"/>
            <w:b/>
            <w:szCs w:val="22"/>
            <w:lang w:eastAsia="pl-PL"/>
          </w:rPr>
          <w:delText xml:space="preserve"> </w:delText>
        </w:r>
      </w:del>
      <w:ins w:id="43" w:author="Joanna Drożdżowska" w:date="2020-06-16T14:37:00Z">
        <w:r w:rsidR="003B22F2">
          <w:rPr>
            <w:rFonts w:cs="Arial"/>
            <w:b/>
            <w:szCs w:val="22"/>
            <w:lang w:eastAsia="pl-PL"/>
          </w:rPr>
          <w:t>4</w:t>
        </w:r>
        <w:r w:rsidR="003B22F2" w:rsidRPr="00A060F5">
          <w:rPr>
            <w:rFonts w:cs="Arial"/>
            <w:b/>
            <w:szCs w:val="22"/>
            <w:lang w:eastAsia="pl-PL"/>
          </w:rPr>
          <w:t xml:space="preserve"> </w:t>
        </w:r>
      </w:ins>
      <w:r w:rsidRPr="00A060F5">
        <w:rPr>
          <w:rFonts w:cs="Arial"/>
          <w:b/>
          <w:szCs w:val="22"/>
          <w:lang w:eastAsia="pl-PL"/>
        </w:rPr>
        <w:t xml:space="preserve">lub </w:t>
      </w:r>
      <w:del w:id="44" w:author="Joanna Drożdżowska" w:date="2020-06-16T14:37:00Z">
        <w:r w:rsidR="00D0750E" w:rsidRPr="00A060F5" w:rsidDel="003B22F2">
          <w:rPr>
            <w:rFonts w:cs="Arial"/>
            <w:b/>
            <w:szCs w:val="22"/>
            <w:lang w:eastAsia="pl-PL"/>
          </w:rPr>
          <w:delText>9</w:delText>
        </w:r>
        <w:r w:rsidRPr="00A060F5" w:rsidDel="003B22F2">
          <w:rPr>
            <w:rFonts w:cs="Arial"/>
            <w:b/>
            <w:szCs w:val="22"/>
            <w:lang w:eastAsia="pl-PL"/>
          </w:rPr>
          <w:delText xml:space="preserve"> </w:delText>
        </w:r>
      </w:del>
      <w:ins w:id="45" w:author="Joanna Drożdżowska" w:date="2020-06-16T14:37:00Z">
        <w:r w:rsidR="003B22F2">
          <w:rPr>
            <w:rFonts w:cs="Arial"/>
            <w:b/>
            <w:szCs w:val="22"/>
            <w:lang w:eastAsia="pl-PL"/>
          </w:rPr>
          <w:t>8</w:t>
        </w:r>
        <w:r w:rsidR="003B22F2" w:rsidRPr="00A060F5">
          <w:rPr>
            <w:rFonts w:cs="Arial"/>
            <w:b/>
            <w:szCs w:val="22"/>
            <w:lang w:eastAsia="pl-PL"/>
          </w:rPr>
          <w:t xml:space="preserve"> </w:t>
        </w:r>
      </w:ins>
      <w:r w:rsidRPr="004E21A8">
        <w:rPr>
          <w:rFonts w:cs="Arial"/>
          <w:szCs w:val="22"/>
          <w:lang w:eastAsia="pl-PL"/>
        </w:rPr>
        <w:t>Umowy. Termin wykonania poszczególnych prac stanowiących przedmiot Zlecenia określony zostanie każdorazowo w Zleceniu.</w:t>
      </w:r>
    </w:p>
    <w:p w:rsidR="004E21A8" w:rsidRPr="004E21A8" w:rsidRDefault="004E21A8" w:rsidP="00E40724">
      <w:pPr>
        <w:numPr>
          <w:ilvl w:val="0"/>
          <w:numId w:val="28"/>
        </w:numPr>
        <w:suppressAutoHyphens w:val="0"/>
        <w:spacing w:before="120"/>
        <w:ind w:left="567" w:hanging="567"/>
        <w:jc w:val="both"/>
        <w:rPr>
          <w:rFonts w:cs="Arial"/>
          <w:szCs w:val="22"/>
          <w:lang w:eastAsia="pl-PL"/>
        </w:rPr>
      </w:pPr>
      <w:r w:rsidRPr="004E21A8">
        <w:rPr>
          <w:rFonts w:cs="Arial"/>
          <w:szCs w:val="22"/>
          <w:lang w:eastAsia="pl-PL"/>
        </w:rPr>
        <w:t xml:space="preserve">Zamawiający dołoży starań, aby udzielać Zleceń zgodnie z </w:t>
      </w:r>
      <w:r w:rsidR="00622FA0">
        <w:rPr>
          <w:rFonts w:cs="Arial"/>
          <w:szCs w:val="22"/>
          <w:lang w:eastAsia="pl-PL"/>
        </w:rPr>
        <w:t>terminami</w:t>
      </w:r>
      <w:r w:rsidRPr="004E21A8">
        <w:rPr>
          <w:rFonts w:cs="Arial"/>
          <w:szCs w:val="22"/>
          <w:lang w:eastAsia="pl-PL"/>
        </w:rPr>
        <w:t xml:space="preserve"> </w:t>
      </w:r>
      <w:r w:rsidR="00622FA0">
        <w:rPr>
          <w:rFonts w:cs="Arial"/>
          <w:szCs w:val="22"/>
          <w:lang w:eastAsia="pl-PL"/>
        </w:rPr>
        <w:t>r</w:t>
      </w:r>
      <w:r w:rsidR="00622FA0" w:rsidRPr="004E21A8">
        <w:rPr>
          <w:rFonts w:cs="Arial"/>
          <w:szCs w:val="22"/>
          <w:lang w:eastAsia="pl-PL"/>
        </w:rPr>
        <w:t xml:space="preserve">ealizacji </w:t>
      </w:r>
      <w:r w:rsidR="00622FA0">
        <w:rPr>
          <w:rFonts w:cs="Arial"/>
          <w:szCs w:val="22"/>
          <w:lang w:eastAsia="pl-PL"/>
        </w:rPr>
        <w:t xml:space="preserve">zawartymi w </w:t>
      </w:r>
      <w:r w:rsidR="00622FA0">
        <w:rPr>
          <w:rFonts w:cs="Arial"/>
          <w:sz w:val="24"/>
          <w:szCs w:val="24"/>
        </w:rPr>
        <w:t>Opisie Technologii  Wykonania i Procedury Odbioru Prac</w:t>
      </w:r>
      <w:r w:rsidRPr="004E21A8">
        <w:rPr>
          <w:rFonts w:cs="Arial"/>
          <w:szCs w:val="22"/>
          <w:lang w:eastAsia="pl-PL"/>
        </w:rPr>
        <w:t xml:space="preserve">, </w:t>
      </w:r>
      <w:r w:rsidR="00622FA0">
        <w:rPr>
          <w:rFonts w:cs="Arial"/>
          <w:szCs w:val="22"/>
          <w:lang w:eastAsia="pl-PL"/>
        </w:rPr>
        <w:t>zawartej w</w:t>
      </w:r>
      <w:r w:rsidR="00622FA0" w:rsidRPr="004E21A8">
        <w:rPr>
          <w:rFonts w:cs="Arial"/>
          <w:szCs w:val="22"/>
          <w:lang w:eastAsia="pl-PL"/>
        </w:rPr>
        <w:t xml:space="preserve"> </w:t>
      </w:r>
      <w:r w:rsidRPr="004E21A8">
        <w:rPr>
          <w:rFonts w:cs="Arial"/>
          <w:szCs w:val="22"/>
          <w:lang w:eastAsia="pl-PL"/>
        </w:rPr>
        <w:t>Załącznik</w:t>
      </w:r>
      <w:r w:rsidR="00622FA0">
        <w:rPr>
          <w:rFonts w:cs="Arial"/>
          <w:szCs w:val="22"/>
          <w:lang w:eastAsia="pl-PL"/>
        </w:rPr>
        <w:t>u</w:t>
      </w:r>
      <w:r w:rsidRPr="004E21A8">
        <w:rPr>
          <w:rFonts w:cs="Arial"/>
          <w:szCs w:val="22"/>
          <w:lang w:eastAsia="pl-PL"/>
        </w:rPr>
        <w:t xml:space="preserve"> </w:t>
      </w:r>
      <w:r w:rsidRPr="00E40724">
        <w:rPr>
          <w:rFonts w:cs="Arial"/>
          <w:b/>
          <w:szCs w:val="22"/>
          <w:lang w:eastAsia="pl-PL"/>
        </w:rPr>
        <w:t xml:space="preserve">Nr </w:t>
      </w:r>
      <w:r w:rsidR="00622FA0">
        <w:rPr>
          <w:rFonts w:cs="Arial"/>
          <w:b/>
          <w:szCs w:val="22"/>
          <w:lang w:eastAsia="pl-PL"/>
        </w:rPr>
        <w:t>1</w:t>
      </w:r>
      <w:r w:rsidR="00622FA0" w:rsidRPr="004E21A8">
        <w:rPr>
          <w:rFonts w:cs="Arial"/>
          <w:szCs w:val="22"/>
          <w:lang w:eastAsia="pl-PL"/>
        </w:rPr>
        <w:t xml:space="preserve"> </w:t>
      </w:r>
      <w:r w:rsidRPr="004E21A8">
        <w:rPr>
          <w:rFonts w:cs="Arial"/>
          <w:szCs w:val="22"/>
          <w:lang w:eastAsia="pl-PL"/>
        </w:rPr>
        <w:t>do Umowy.</w:t>
      </w:r>
    </w:p>
    <w:p w:rsidR="004E21A8" w:rsidRPr="004E21A8" w:rsidRDefault="004E21A8" w:rsidP="004E21A8">
      <w:pPr>
        <w:suppressAutoHyphens w:val="0"/>
        <w:spacing w:before="120"/>
        <w:ind w:left="567"/>
        <w:jc w:val="both"/>
        <w:rPr>
          <w:rFonts w:cs="Arial"/>
          <w:szCs w:val="22"/>
          <w:lang w:eastAsia="pl-PL"/>
        </w:rPr>
      </w:pPr>
    </w:p>
    <w:p w:rsidR="004E21A8" w:rsidRPr="004E21A8" w:rsidRDefault="004E21A8" w:rsidP="00E40724">
      <w:pPr>
        <w:pStyle w:val="Nagwek1"/>
      </w:pPr>
      <w:r w:rsidRPr="004E21A8">
        <w:t>§ 4</w:t>
      </w:r>
      <w:r w:rsidR="00726784">
        <w:br/>
      </w:r>
      <w:r w:rsidRPr="004E21A8">
        <w:t>Obowiązki Zamawiającego</w:t>
      </w:r>
    </w:p>
    <w:p w:rsidR="004E21A8" w:rsidRPr="004E21A8" w:rsidRDefault="004E21A8" w:rsidP="00E40724">
      <w:pPr>
        <w:rPr>
          <w:lang w:eastAsia="pl-PL"/>
        </w:rPr>
      </w:pPr>
      <w:r w:rsidRPr="004E21A8">
        <w:rPr>
          <w:lang w:eastAsia="pl-PL"/>
        </w:rPr>
        <w:t>W ramach zawartej Umowy Zamawiający zobowiązany jest:</w:t>
      </w:r>
    </w:p>
    <w:p w:rsidR="004E21A8" w:rsidRPr="00E40724" w:rsidRDefault="004E21A8" w:rsidP="00E40724">
      <w:pPr>
        <w:pStyle w:val="Akapitzlist"/>
        <w:numPr>
          <w:ilvl w:val="0"/>
          <w:numId w:val="139"/>
        </w:numPr>
        <w:ind w:left="567" w:hanging="567"/>
        <w:rPr>
          <w:color w:val="000000"/>
          <w:lang w:eastAsia="pl-PL"/>
        </w:rPr>
      </w:pPr>
      <w:r w:rsidRPr="00E40724">
        <w:rPr>
          <w:lang w:eastAsia="pl-PL"/>
        </w:rPr>
        <w:t>współpracować z Wykonawcą w celu sprawnego i rzetelnego wykonania Przedmiotu Umowy;</w:t>
      </w:r>
    </w:p>
    <w:p w:rsidR="004E21A8" w:rsidRPr="00E40724" w:rsidRDefault="004E21A8" w:rsidP="00263F7E">
      <w:pPr>
        <w:pStyle w:val="Akapitzlist"/>
        <w:numPr>
          <w:ilvl w:val="0"/>
          <w:numId w:val="139"/>
        </w:numPr>
        <w:ind w:left="567" w:hanging="567"/>
        <w:jc w:val="both"/>
        <w:rPr>
          <w:color w:val="000000"/>
          <w:lang w:eastAsia="pl-PL"/>
        </w:rPr>
      </w:pPr>
      <w:r w:rsidRPr="00E40724">
        <w:rPr>
          <w:lang w:eastAsia="pl-PL"/>
        </w:rPr>
        <w:t xml:space="preserve">informować Wykonawcę o istotnych sprawach mogących mieć wpływ na realizację Przedmiotu Umowy, </w:t>
      </w:r>
      <w:r w:rsidR="00622FA0" w:rsidRPr="00E40724">
        <w:rPr>
          <w:lang w:eastAsia="pl-PL"/>
        </w:rPr>
        <w:t>w</w:t>
      </w:r>
      <w:r w:rsidR="00622FA0">
        <w:rPr>
          <w:lang w:eastAsia="pl-PL"/>
        </w:rPr>
        <w:t> </w:t>
      </w:r>
      <w:r w:rsidRPr="00E40724">
        <w:rPr>
          <w:lang w:eastAsia="pl-PL"/>
        </w:rPr>
        <w:t>tym w szczególności o planowanym zmniejszeniu zakresu prac objętych Zleceniami oraz o zamiarze skorzystania z Opcji ;</w:t>
      </w:r>
    </w:p>
    <w:p w:rsidR="004E21A8" w:rsidRPr="00E40724" w:rsidRDefault="004E47EA" w:rsidP="00263F7E">
      <w:pPr>
        <w:pStyle w:val="Akapitzlist"/>
        <w:numPr>
          <w:ilvl w:val="0"/>
          <w:numId w:val="139"/>
        </w:numPr>
        <w:ind w:left="567" w:hanging="567"/>
        <w:jc w:val="both"/>
        <w:rPr>
          <w:color w:val="000000"/>
          <w:lang w:eastAsia="pl-PL"/>
        </w:rPr>
      </w:pPr>
      <w:r w:rsidRPr="00E40724">
        <w:rPr>
          <w:color w:val="000000"/>
          <w:lang w:eastAsia="pl-PL"/>
        </w:rPr>
        <w:t xml:space="preserve">w stosunku do każdego Zlecenia </w:t>
      </w:r>
      <w:r w:rsidR="004E21A8" w:rsidRPr="00E40724">
        <w:rPr>
          <w:color w:val="000000"/>
          <w:lang w:eastAsia="pl-PL"/>
        </w:rPr>
        <w:t>przekazać Wykonawcy posiadane przez Zamawiającego informacje o</w:t>
      </w:r>
      <w:r w:rsidR="00775E5D">
        <w:rPr>
          <w:color w:val="000000"/>
          <w:lang w:eastAsia="pl-PL"/>
        </w:rPr>
        <w:t> </w:t>
      </w:r>
      <w:r w:rsidR="004E21A8" w:rsidRPr="00E40724">
        <w:rPr>
          <w:color w:val="000000"/>
          <w:lang w:eastAsia="pl-PL"/>
        </w:rPr>
        <w:t xml:space="preserve">znanych zagrożeniach mogących wystąpić na </w:t>
      </w:r>
      <w:r w:rsidR="00AB5F27" w:rsidRPr="00E40724">
        <w:rPr>
          <w:color w:val="000000"/>
          <w:lang w:eastAsia="pl-PL"/>
        </w:rPr>
        <w:t>Obszarze Realizacji</w:t>
      </w:r>
      <w:r w:rsidR="00AD19FC" w:rsidRPr="00E40724">
        <w:rPr>
          <w:color w:val="000000"/>
          <w:lang w:eastAsia="pl-PL"/>
        </w:rPr>
        <w:t xml:space="preserve"> Pakietu</w:t>
      </w:r>
      <w:r w:rsidR="004E21A8" w:rsidRPr="00E40724">
        <w:rPr>
          <w:color w:val="000000"/>
          <w:lang w:eastAsia="pl-PL"/>
        </w:rPr>
        <w:t xml:space="preserve">; </w:t>
      </w:r>
      <w:r w:rsidRPr="00E40724">
        <w:rPr>
          <w:color w:val="000000"/>
          <w:lang w:eastAsia="pl-PL"/>
        </w:rPr>
        <w:t xml:space="preserve">rodzajowo określony </w:t>
      </w:r>
      <w:r w:rsidR="004E21A8" w:rsidRPr="00E40724">
        <w:rPr>
          <w:color w:val="000000"/>
          <w:lang w:eastAsia="pl-PL"/>
        </w:rPr>
        <w:t>Wykaz zagrożeń</w:t>
      </w:r>
      <w:r w:rsidR="004D7227" w:rsidRPr="00E40724">
        <w:rPr>
          <w:color w:val="000000"/>
        </w:rPr>
        <w:t xml:space="preserve"> występujących</w:t>
      </w:r>
      <w:r w:rsidR="00D0750E" w:rsidRPr="00E40724">
        <w:rPr>
          <w:color w:val="000000"/>
        </w:rPr>
        <w:t xml:space="preserve"> na</w:t>
      </w:r>
      <w:r w:rsidR="004D7227" w:rsidRPr="00E40724">
        <w:rPr>
          <w:color w:val="000000"/>
        </w:rPr>
        <w:t xml:space="preserve"> </w:t>
      </w:r>
      <w:r w:rsidRPr="00E40724">
        <w:rPr>
          <w:color w:val="000000"/>
        </w:rPr>
        <w:t xml:space="preserve">Obszarze Realizacji </w:t>
      </w:r>
      <w:r w:rsidR="00AD19FC" w:rsidRPr="00E40724">
        <w:rPr>
          <w:color w:val="000000"/>
        </w:rPr>
        <w:t xml:space="preserve">Pakietu </w:t>
      </w:r>
      <w:r w:rsidR="004E21A8" w:rsidRPr="00E40724">
        <w:rPr>
          <w:color w:val="000000"/>
          <w:lang w:eastAsia="pl-PL"/>
        </w:rPr>
        <w:t>stanowi Załącznik Nr 2 do Umowy;</w:t>
      </w:r>
    </w:p>
    <w:p w:rsidR="004E21A8" w:rsidRPr="00E40724" w:rsidRDefault="004E21A8" w:rsidP="00263F7E">
      <w:pPr>
        <w:pStyle w:val="Akapitzlist"/>
        <w:numPr>
          <w:ilvl w:val="0"/>
          <w:numId w:val="139"/>
        </w:numPr>
        <w:ind w:left="567" w:hanging="567"/>
        <w:jc w:val="both"/>
        <w:rPr>
          <w:color w:val="000000"/>
          <w:lang w:eastAsia="pl-PL"/>
        </w:rPr>
      </w:pPr>
      <w:r w:rsidRPr="00E40724">
        <w:rPr>
          <w:lang w:eastAsia="pl-PL"/>
        </w:rPr>
        <w:t>dokonywać terminowo odbiorów prac zrealizowanych przez Wykonawcę;</w:t>
      </w:r>
    </w:p>
    <w:p w:rsidR="004E21A8" w:rsidRPr="00E40724" w:rsidRDefault="004E21A8" w:rsidP="00E40724">
      <w:pPr>
        <w:pStyle w:val="Akapitzlist"/>
        <w:numPr>
          <w:ilvl w:val="0"/>
          <w:numId w:val="139"/>
        </w:numPr>
        <w:ind w:left="567" w:hanging="567"/>
        <w:rPr>
          <w:color w:val="000000"/>
          <w:lang w:eastAsia="pl-PL"/>
        </w:rPr>
      </w:pPr>
      <w:r w:rsidRPr="00E40724">
        <w:rPr>
          <w:lang w:eastAsia="pl-PL"/>
        </w:rPr>
        <w:t xml:space="preserve">dokonywać zapłaty należnego Wykonawcy wynagrodzenia, w terminach i na warunkach określonych </w:t>
      </w:r>
      <w:r w:rsidR="00622FA0" w:rsidRPr="00E40724">
        <w:rPr>
          <w:lang w:eastAsia="pl-PL"/>
        </w:rPr>
        <w:t>w</w:t>
      </w:r>
      <w:r w:rsidR="00622FA0">
        <w:rPr>
          <w:lang w:eastAsia="pl-PL"/>
        </w:rPr>
        <w:t> </w:t>
      </w:r>
      <w:r w:rsidRPr="00E40724">
        <w:rPr>
          <w:lang w:eastAsia="pl-PL"/>
        </w:rPr>
        <w:t>Umowie;</w:t>
      </w:r>
    </w:p>
    <w:p w:rsidR="004E21A8" w:rsidRPr="004E21A8" w:rsidRDefault="004E21A8" w:rsidP="004E21A8">
      <w:pPr>
        <w:suppressAutoHyphens w:val="0"/>
        <w:spacing w:before="120"/>
        <w:jc w:val="center"/>
        <w:rPr>
          <w:rFonts w:cs="Arial"/>
          <w:b/>
          <w:color w:val="000000"/>
          <w:szCs w:val="22"/>
          <w:lang w:eastAsia="pl-PL"/>
        </w:rPr>
      </w:pPr>
    </w:p>
    <w:p w:rsidR="004E21A8" w:rsidRPr="004E21A8" w:rsidRDefault="004E21A8" w:rsidP="0026494F">
      <w:pPr>
        <w:pStyle w:val="Nagwek1"/>
      </w:pPr>
      <w:r w:rsidRPr="004E21A8">
        <w:t>§ 5</w:t>
      </w:r>
      <w:r w:rsidR="00726784">
        <w:br/>
      </w:r>
      <w:r w:rsidRPr="004E21A8">
        <w:t>Obowiązki Wykonawcy – postanowienia ogólne</w:t>
      </w:r>
    </w:p>
    <w:p w:rsidR="004E21A8" w:rsidRPr="004E21A8" w:rsidRDefault="004E21A8" w:rsidP="004E4339">
      <w:pPr>
        <w:numPr>
          <w:ilvl w:val="0"/>
          <w:numId w:val="29"/>
        </w:numPr>
        <w:suppressAutoHyphens w:val="0"/>
        <w:spacing w:before="120"/>
        <w:ind w:left="567" w:hanging="567"/>
        <w:jc w:val="both"/>
        <w:rPr>
          <w:rFonts w:cs="Arial"/>
          <w:szCs w:val="22"/>
          <w:lang w:eastAsia="pl-PL"/>
        </w:rPr>
      </w:pPr>
      <w:r w:rsidRPr="004E21A8">
        <w:rPr>
          <w:rFonts w:cs="Arial"/>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SIWZ. </w:t>
      </w:r>
    </w:p>
    <w:p w:rsidR="004E21A8" w:rsidRPr="004E21A8" w:rsidRDefault="004E21A8" w:rsidP="004E4339">
      <w:pPr>
        <w:numPr>
          <w:ilvl w:val="0"/>
          <w:numId w:val="29"/>
        </w:numPr>
        <w:suppressAutoHyphens w:val="0"/>
        <w:spacing w:before="120"/>
        <w:ind w:left="567" w:hanging="567"/>
        <w:jc w:val="both"/>
        <w:rPr>
          <w:rFonts w:cs="Arial"/>
          <w:szCs w:val="22"/>
          <w:lang w:eastAsia="pl-PL"/>
        </w:rPr>
      </w:pPr>
      <w:r w:rsidRPr="004E21A8">
        <w:rPr>
          <w:rFonts w:cs="Arial"/>
          <w:szCs w:val="22"/>
          <w:lang w:eastAsia="pl-PL"/>
        </w:rPr>
        <w:lastRenderedPageBreak/>
        <w:t>Wykonawca ponosi wszelkie ryzyko i odpowiedzialność za szkody związane z realizacją Umowy, a</w:t>
      </w:r>
      <w:r w:rsidR="00775E5D">
        <w:rPr>
          <w:rFonts w:cs="Arial"/>
          <w:szCs w:val="22"/>
          <w:lang w:eastAsia="pl-PL"/>
        </w:rPr>
        <w:t> </w:t>
      </w:r>
      <w:r w:rsidRPr="004E21A8">
        <w:rPr>
          <w:rFonts w:cs="Arial"/>
          <w:szCs w:val="22"/>
          <w:lang w:eastAsia="pl-PL"/>
        </w:rPr>
        <w:t>w</w:t>
      </w:r>
      <w:r w:rsidR="00775E5D">
        <w:rPr>
          <w:rFonts w:cs="Arial"/>
          <w:szCs w:val="22"/>
          <w:lang w:eastAsia="pl-PL"/>
        </w:rPr>
        <w:t> </w:t>
      </w:r>
      <w:r w:rsidRPr="004E21A8">
        <w:rPr>
          <w:rFonts w:cs="Arial"/>
          <w:szCs w:val="22"/>
          <w:lang w:eastAsia="pl-PL"/>
        </w:rPr>
        <w:t>szczególności za szkody materialne, uszkodzenie ciała lub śmierć.</w:t>
      </w:r>
    </w:p>
    <w:p w:rsidR="004E21A8" w:rsidRPr="004E21A8" w:rsidRDefault="004E21A8" w:rsidP="004E4339">
      <w:pPr>
        <w:numPr>
          <w:ilvl w:val="0"/>
          <w:numId w:val="29"/>
        </w:numPr>
        <w:suppressAutoHyphens w:val="0"/>
        <w:spacing w:before="120"/>
        <w:ind w:left="567" w:hanging="567"/>
        <w:jc w:val="both"/>
        <w:rPr>
          <w:rFonts w:cs="Arial"/>
          <w:szCs w:val="22"/>
          <w:lang w:eastAsia="pl-PL"/>
        </w:rPr>
      </w:pPr>
      <w:r w:rsidRPr="004E21A8">
        <w:rPr>
          <w:rFonts w:cs="Calibri"/>
          <w:color w:val="000000"/>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E21A8">
        <w:rPr>
          <w:rFonts w:cs="Calibri"/>
          <w:szCs w:val="22"/>
          <w:lang w:eastAsia="pl-PL"/>
        </w:rPr>
        <w:t xml:space="preserve">. </w:t>
      </w:r>
    </w:p>
    <w:p w:rsidR="004E21A8" w:rsidRPr="004E21A8" w:rsidRDefault="004E21A8" w:rsidP="004E4339">
      <w:pPr>
        <w:numPr>
          <w:ilvl w:val="0"/>
          <w:numId w:val="29"/>
        </w:numPr>
        <w:suppressAutoHyphens w:val="0"/>
        <w:spacing w:before="120"/>
        <w:ind w:left="567" w:hanging="567"/>
        <w:jc w:val="both"/>
        <w:rPr>
          <w:rFonts w:cs="Arial"/>
          <w:szCs w:val="22"/>
          <w:lang w:eastAsia="pl-PL"/>
        </w:rPr>
      </w:pPr>
      <w:r w:rsidRPr="004E21A8">
        <w:rPr>
          <w:rFonts w:cs="Calibri"/>
          <w:szCs w:val="22"/>
          <w:lang w:eastAsia="pl-PL"/>
        </w:rPr>
        <w:t xml:space="preserve">Wykonawca </w:t>
      </w:r>
      <w:r w:rsidRPr="004E21A8">
        <w:rPr>
          <w:rFonts w:cs="Calibri"/>
          <w:color w:val="000000"/>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rsidR="004E21A8" w:rsidRPr="004E21A8" w:rsidRDefault="004E21A8" w:rsidP="004E4339">
      <w:pPr>
        <w:numPr>
          <w:ilvl w:val="0"/>
          <w:numId w:val="29"/>
        </w:numPr>
        <w:suppressAutoHyphens w:val="0"/>
        <w:spacing w:before="120"/>
        <w:ind w:left="567" w:hanging="567"/>
        <w:jc w:val="both"/>
        <w:rPr>
          <w:rFonts w:cs="Arial"/>
          <w:szCs w:val="22"/>
          <w:lang w:eastAsia="pl-PL"/>
        </w:rPr>
      </w:pPr>
      <w:r w:rsidRPr="004E21A8">
        <w:rPr>
          <w:rFonts w:cs="Arial"/>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w:t>
      </w:r>
      <w:r w:rsidR="001D605F">
        <w:rPr>
          <w:rFonts w:cs="Arial"/>
          <w:szCs w:val="22"/>
          <w:lang w:eastAsia="pl-PL"/>
        </w:rPr>
        <w:t> </w:t>
      </w:r>
      <w:r w:rsidRPr="004E21A8">
        <w:rPr>
          <w:rFonts w:cs="Arial"/>
          <w:szCs w:val="22"/>
          <w:lang w:eastAsia="pl-PL"/>
        </w:rPr>
        <w:t xml:space="preserve">razie wyrządzenia takich szkód przez Wykonawcę lub osoby, za które ponosi odpowiedzialność, Wykonawca obowiązany jest doprowadzić do niezwłocznego ich pokrycia. </w:t>
      </w:r>
    </w:p>
    <w:p w:rsidR="004E21A8" w:rsidRPr="004E21A8" w:rsidRDefault="004E21A8" w:rsidP="004E4339">
      <w:pPr>
        <w:numPr>
          <w:ilvl w:val="0"/>
          <w:numId w:val="29"/>
        </w:numPr>
        <w:suppressAutoHyphens w:val="0"/>
        <w:spacing w:before="120"/>
        <w:ind w:left="567" w:hanging="567"/>
        <w:jc w:val="both"/>
        <w:rPr>
          <w:rFonts w:cs="Arial"/>
          <w:szCs w:val="22"/>
          <w:lang w:eastAsia="pl-PL"/>
        </w:rPr>
      </w:pPr>
      <w:r w:rsidRPr="004E21A8">
        <w:rPr>
          <w:rFonts w:cs="Arial"/>
          <w:szCs w:val="22"/>
          <w:lang w:eastAsia="pl-PL"/>
        </w:rPr>
        <w:t>Wykonawca poniesie wszelkie koszty realizacji Przedmiotu Umowy, z zastrzeżeniem sytuacji, gdy w</w:t>
      </w:r>
      <w:r w:rsidR="001D605F">
        <w:rPr>
          <w:rFonts w:cs="Arial"/>
          <w:szCs w:val="22"/>
          <w:lang w:eastAsia="pl-PL"/>
        </w:rPr>
        <w:t> </w:t>
      </w:r>
      <w:r w:rsidRPr="004E21A8">
        <w:rPr>
          <w:rFonts w:cs="Arial"/>
          <w:szCs w:val="22"/>
          <w:lang w:eastAsia="pl-PL"/>
        </w:rPr>
        <w:t xml:space="preserve">Umowie (w tym w </w:t>
      </w:r>
      <w:r w:rsidRPr="004E21A8">
        <w:rPr>
          <w:szCs w:val="22"/>
          <w:lang w:eastAsia="pl-PL"/>
        </w:rPr>
        <w:t xml:space="preserve">SIWZ) </w:t>
      </w:r>
      <w:r w:rsidRPr="004E21A8">
        <w:rPr>
          <w:rFonts w:cs="Arial"/>
          <w:szCs w:val="22"/>
          <w:lang w:eastAsia="pl-PL"/>
        </w:rPr>
        <w:t xml:space="preserve">wyraźnie wskazano odmiennie. </w:t>
      </w:r>
    </w:p>
    <w:p w:rsidR="004E21A8" w:rsidRPr="004E21A8" w:rsidRDefault="004E21A8" w:rsidP="004E4339">
      <w:pPr>
        <w:numPr>
          <w:ilvl w:val="0"/>
          <w:numId w:val="29"/>
        </w:numPr>
        <w:suppressAutoHyphens w:val="0"/>
        <w:spacing w:before="120"/>
        <w:ind w:left="567" w:hanging="567"/>
        <w:jc w:val="both"/>
        <w:rPr>
          <w:rFonts w:cs="Arial"/>
          <w:szCs w:val="22"/>
          <w:lang w:eastAsia="pl-PL"/>
        </w:rPr>
      </w:pPr>
      <w:r w:rsidRPr="004E21A8">
        <w:rPr>
          <w:rFonts w:cs="Arial"/>
          <w:szCs w:val="22"/>
          <w:lang w:eastAsia="pl-PL"/>
        </w:rPr>
        <w:t xml:space="preserve">Wykonawca zobowiązany jest do niezwłocznego informowania Zamawiającego o wypadkach przy pracy </w:t>
      </w:r>
      <w:r w:rsidR="009E4F98">
        <w:rPr>
          <w:rFonts w:cs="Arial"/>
          <w:szCs w:val="22"/>
          <w:lang w:eastAsia="pl-PL"/>
        </w:rPr>
        <w:t xml:space="preserve">w rozumieniu przepisów prawa pracy </w:t>
      </w:r>
      <w:r w:rsidRPr="004E21A8">
        <w:rPr>
          <w:rFonts w:cs="Arial"/>
          <w:szCs w:val="22"/>
          <w:lang w:eastAsia="pl-PL"/>
        </w:rPr>
        <w:t xml:space="preserve">zaistniałych w trakcie realizacji Przedmiotu Umowy. </w:t>
      </w:r>
    </w:p>
    <w:p w:rsidR="004E21A8" w:rsidRPr="004E21A8" w:rsidRDefault="004E21A8" w:rsidP="004E4339">
      <w:pPr>
        <w:numPr>
          <w:ilvl w:val="0"/>
          <w:numId w:val="29"/>
        </w:numPr>
        <w:suppressAutoHyphens w:val="0"/>
        <w:spacing w:before="120"/>
        <w:ind w:left="567" w:hanging="567"/>
        <w:jc w:val="both"/>
        <w:rPr>
          <w:rFonts w:cs="Arial"/>
          <w:szCs w:val="22"/>
          <w:lang w:eastAsia="pl-PL"/>
        </w:rPr>
      </w:pPr>
      <w:r w:rsidRPr="004E21A8">
        <w:rPr>
          <w:rFonts w:cs="Arial"/>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rsidR="004E21A8" w:rsidRDefault="004E21A8" w:rsidP="004E4339">
      <w:pPr>
        <w:numPr>
          <w:ilvl w:val="0"/>
          <w:numId w:val="29"/>
        </w:numPr>
        <w:suppressAutoHyphens w:val="0"/>
        <w:spacing w:before="120"/>
        <w:ind w:left="567" w:hanging="567"/>
        <w:jc w:val="both"/>
        <w:rPr>
          <w:rFonts w:cs="Arial"/>
          <w:color w:val="000000"/>
          <w:szCs w:val="22"/>
          <w:lang w:eastAsia="pl-PL"/>
        </w:rPr>
      </w:pPr>
      <w:r w:rsidRPr="004E21A8">
        <w:rPr>
          <w:rFonts w:cs="Arial"/>
          <w:color w:val="000000"/>
          <w:szCs w:val="22"/>
          <w:lang w:eastAsia="pl-PL"/>
        </w:rPr>
        <w:t>Zamawiający jest uprawniony wstrzymać realizację Przedmiotu Umowy jeżeli Wykonawca narusza postanowienia Umowy.</w:t>
      </w:r>
      <w:r w:rsidR="009E4F98">
        <w:rPr>
          <w:rFonts w:cs="Arial"/>
          <w:color w:val="000000"/>
          <w:szCs w:val="22"/>
          <w:lang w:eastAsia="pl-PL"/>
        </w:rPr>
        <w:t xml:space="preserve"> Wstrzymanie następuje do czasu ustania okoliczności stanowiących przyczynę wstrzymania.</w:t>
      </w:r>
    </w:p>
    <w:p w:rsidR="0026494F" w:rsidRPr="004E21A8" w:rsidRDefault="0026494F" w:rsidP="0026494F">
      <w:pPr>
        <w:suppressAutoHyphens w:val="0"/>
        <w:spacing w:before="120"/>
        <w:jc w:val="both"/>
        <w:rPr>
          <w:rFonts w:cs="Arial"/>
          <w:color w:val="000000"/>
          <w:szCs w:val="22"/>
          <w:lang w:eastAsia="pl-PL"/>
        </w:rPr>
      </w:pPr>
    </w:p>
    <w:p w:rsidR="004E21A8" w:rsidRPr="004E21A8" w:rsidRDefault="004E21A8" w:rsidP="0026494F">
      <w:pPr>
        <w:pStyle w:val="Nagwek1"/>
      </w:pPr>
      <w:r w:rsidRPr="004E21A8">
        <w:t>§ 6</w:t>
      </w:r>
      <w:r w:rsidR="00726784">
        <w:br/>
      </w:r>
      <w:r w:rsidRPr="004E21A8">
        <w:t xml:space="preserve">Obowiązki Wykonawcy </w:t>
      </w:r>
      <w:r w:rsidRPr="004E21A8">
        <w:br/>
        <w:t xml:space="preserve">w zakresie technologii realizacji Przedmiotu Umowy </w:t>
      </w:r>
    </w:p>
    <w:p w:rsidR="004E21A8" w:rsidRPr="0026494F" w:rsidRDefault="004E21A8" w:rsidP="001D605F">
      <w:pPr>
        <w:pStyle w:val="Akapitzlist"/>
        <w:numPr>
          <w:ilvl w:val="0"/>
          <w:numId w:val="140"/>
        </w:numPr>
        <w:spacing w:before="120"/>
        <w:ind w:left="924" w:hanging="567"/>
        <w:contextualSpacing w:val="0"/>
        <w:jc w:val="both"/>
        <w:rPr>
          <w:i/>
          <w:lang w:eastAsia="pl-PL"/>
        </w:rPr>
      </w:pPr>
      <w:r w:rsidRPr="004E21A8">
        <w:rPr>
          <w:lang w:eastAsia="pl-PL"/>
        </w:rPr>
        <w:t>Wykonawca zobowiązany jest do wykonywania Przedmiotu Umowy wykorzystując techniki oraz technologie gwarantujące minimalizację strat i zanieczyszczeń w środowisku naturalnym</w:t>
      </w:r>
      <w:r w:rsidRPr="0026494F">
        <w:rPr>
          <w:i/>
          <w:lang w:eastAsia="pl-PL"/>
        </w:rPr>
        <w:t>.</w:t>
      </w:r>
    </w:p>
    <w:p w:rsidR="004E21A8" w:rsidRPr="0026494F" w:rsidRDefault="004E21A8" w:rsidP="001D605F">
      <w:pPr>
        <w:pStyle w:val="Akapitzlist"/>
        <w:numPr>
          <w:ilvl w:val="0"/>
          <w:numId w:val="140"/>
        </w:numPr>
        <w:spacing w:before="120"/>
        <w:ind w:left="924" w:hanging="567"/>
        <w:contextualSpacing w:val="0"/>
        <w:jc w:val="both"/>
        <w:rPr>
          <w:rFonts w:eastAsia="Calibri"/>
          <w:lang w:eastAsia="en-US"/>
        </w:rPr>
      </w:pPr>
      <w:r w:rsidRPr="004E21A8">
        <w:rPr>
          <w:lang w:eastAsia="pl-PL"/>
        </w:rPr>
        <w:t>Wykonawca gwarantuje, że maszyny</w:t>
      </w:r>
      <w:r w:rsidRPr="0026494F">
        <w:rPr>
          <w:rFonts w:eastAsia="Calibri"/>
          <w:lang w:eastAsia="en-US"/>
        </w:rPr>
        <w:t xml:space="preserve"> i inne urządzenia techniczne, wykorzystywane przez Wykonawcę oraz jego podwykonawców do realizacji Przedmiotu Umowy będą:</w:t>
      </w:r>
    </w:p>
    <w:p w:rsidR="00D441AB" w:rsidRPr="0026494F" w:rsidRDefault="00D441AB" w:rsidP="001D605F">
      <w:pPr>
        <w:pStyle w:val="Akapitzlist"/>
        <w:numPr>
          <w:ilvl w:val="1"/>
          <w:numId w:val="140"/>
        </w:numPr>
        <w:spacing w:before="120"/>
        <w:ind w:left="1304" w:hanging="567"/>
        <w:contextualSpacing w:val="0"/>
        <w:jc w:val="both"/>
        <w:rPr>
          <w:rFonts w:eastAsia="Calibri"/>
          <w:bCs/>
          <w:lang w:eastAsia="en-US"/>
        </w:rPr>
      </w:pPr>
      <w:r>
        <w:rPr>
          <w:lang w:eastAsia="pl-PL"/>
        </w:rPr>
        <w:t>s</w:t>
      </w:r>
      <w:r w:rsidRPr="004E21A8">
        <w:rPr>
          <w:lang w:eastAsia="pl-PL"/>
        </w:rPr>
        <w:t>pełniać</w:t>
      </w:r>
      <w:r>
        <w:rPr>
          <w:lang w:eastAsia="pl-PL"/>
        </w:rPr>
        <w:t>,</w:t>
      </w:r>
      <w:r w:rsidRPr="0026494F">
        <w:rPr>
          <w:rFonts w:eastAsia="Calibri"/>
          <w:lang w:eastAsia="en-US"/>
        </w:rPr>
        <w:t xml:space="preserve"> przez cały okres ich użytkowania,</w:t>
      </w:r>
      <w:r w:rsidRPr="004E21A8">
        <w:rPr>
          <w:lang w:eastAsia="pl-PL"/>
        </w:rPr>
        <w:t xml:space="preserve"> </w:t>
      </w:r>
      <w:r w:rsidRPr="0026494F">
        <w:rPr>
          <w:rFonts w:eastAsia="Calibri"/>
          <w:bCs/>
          <w:lang w:eastAsia="en-US"/>
        </w:rPr>
        <w:t>minimalne wymagania dotyczące bezpieczeństwa i</w:t>
      </w:r>
      <w:r w:rsidR="001D605F">
        <w:rPr>
          <w:rFonts w:eastAsia="Calibri"/>
          <w:bCs/>
          <w:lang w:eastAsia="en-US"/>
        </w:rPr>
        <w:t> </w:t>
      </w:r>
      <w:r w:rsidRPr="0026494F">
        <w:rPr>
          <w:rFonts w:eastAsia="Calibri"/>
          <w:bCs/>
          <w:lang w:eastAsia="en-US"/>
        </w:rPr>
        <w:t>higieny pracy w zakresie użytkowania maszyn przez pracowników podczas pracy określone w</w:t>
      </w:r>
      <w:r w:rsidR="001D605F">
        <w:rPr>
          <w:rFonts w:eastAsia="Calibri"/>
          <w:bCs/>
          <w:lang w:eastAsia="en-US"/>
        </w:rPr>
        <w:t> </w:t>
      </w:r>
      <w:r w:rsidRPr="0026494F">
        <w:rPr>
          <w:rFonts w:eastAsia="Calibri"/>
          <w:bCs/>
          <w:lang w:eastAsia="en-US"/>
        </w:rPr>
        <w:t xml:space="preserve">przepisach wykonawczych do Kodeksu Pracy; </w:t>
      </w:r>
    </w:p>
    <w:p w:rsidR="004E21A8" w:rsidRPr="0026494F" w:rsidRDefault="004E21A8" w:rsidP="001D605F">
      <w:pPr>
        <w:pStyle w:val="Akapitzlist"/>
        <w:numPr>
          <w:ilvl w:val="1"/>
          <w:numId w:val="140"/>
        </w:numPr>
        <w:spacing w:before="120"/>
        <w:ind w:left="1304" w:hanging="567"/>
        <w:contextualSpacing w:val="0"/>
        <w:jc w:val="both"/>
        <w:rPr>
          <w:rFonts w:eastAsia="Calibri"/>
          <w:lang w:eastAsia="en-US"/>
        </w:rPr>
      </w:pPr>
      <w:r w:rsidRPr="0026494F">
        <w:rPr>
          <w:rFonts w:eastAsia="Calibri"/>
          <w:lang w:eastAsia="en-US"/>
        </w:rPr>
        <w:t>utrzymywane w stanie sprawności technicznej i czystości zapewniającej użytkowanie ich bez szkody dla bezpieczeństwa i zdrowia osób je eksploatujących oraz środowiska przyrodniczego, w</w:t>
      </w:r>
      <w:r w:rsidR="001D605F">
        <w:rPr>
          <w:rFonts w:eastAsia="Calibri"/>
          <w:lang w:eastAsia="en-US"/>
        </w:rPr>
        <w:t> </w:t>
      </w:r>
      <w:r w:rsidRPr="0026494F">
        <w:rPr>
          <w:rFonts w:eastAsia="Calibri"/>
          <w:lang w:eastAsia="en-US"/>
        </w:rPr>
        <w:t>którym realizowane są prace;</w:t>
      </w:r>
    </w:p>
    <w:p w:rsidR="004E21A8" w:rsidRPr="0026494F" w:rsidRDefault="004E21A8" w:rsidP="001D605F">
      <w:pPr>
        <w:pStyle w:val="Akapitzlist"/>
        <w:numPr>
          <w:ilvl w:val="1"/>
          <w:numId w:val="140"/>
        </w:numPr>
        <w:spacing w:before="120"/>
        <w:ind w:left="1304" w:hanging="567"/>
        <w:contextualSpacing w:val="0"/>
        <w:jc w:val="both"/>
        <w:rPr>
          <w:rFonts w:eastAsia="Calibri"/>
          <w:lang w:eastAsia="en-US"/>
        </w:rPr>
      </w:pPr>
      <w:r w:rsidRPr="0026494F">
        <w:rPr>
          <w:rFonts w:eastAsia="Calibri"/>
          <w:lang w:eastAsia="en-US"/>
        </w:rPr>
        <w:t>posiadać aktualne atesty, świadectwa dopuszczenia do eksploatacji, itp. o ile są wymagane przez odpowiednie przepisy prawa.</w:t>
      </w:r>
      <w:r w:rsidRPr="0026494F">
        <w:rPr>
          <w:rFonts w:eastAsia="Calibri"/>
          <w:lang w:eastAsia="en-US"/>
        </w:rPr>
        <w:tab/>
      </w:r>
    </w:p>
    <w:p w:rsidR="004E21A8" w:rsidRPr="004E21A8" w:rsidRDefault="004E21A8" w:rsidP="001D605F">
      <w:pPr>
        <w:pStyle w:val="Akapitzlist"/>
        <w:numPr>
          <w:ilvl w:val="0"/>
          <w:numId w:val="140"/>
        </w:numPr>
        <w:spacing w:before="120"/>
        <w:ind w:left="924" w:hanging="567"/>
        <w:contextualSpacing w:val="0"/>
        <w:jc w:val="both"/>
        <w:rPr>
          <w:lang w:eastAsia="pl-PL"/>
        </w:rPr>
      </w:pPr>
      <w:r w:rsidRPr="004E21A8">
        <w:rPr>
          <w:lang w:eastAsia="pl-PL"/>
        </w:rPr>
        <w:t>Wykonawca jest odpowiedzialny za powierzenie obsługi maszyn i urządzeń technicznych osobom posiadającym odpowiednie kwalifikacje.</w:t>
      </w:r>
    </w:p>
    <w:p w:rsidR="004E21A8" w:rsidRPr="0026494F" w:rsidRDefault="004E21A8" w:rsidP="001D605F">
      <w:pPr>
        <w:pStyle w:val="Akapitzlist"/>
        <w:numPr>
          <w:ilvl w:val="0"/>
          <w:numId w:val="140"/>
        </w:numPr>
        <w:spacing w:before="120"/>
        <w:ind w:left="924" w:hanging="567"/>
        <w:contextualSpacing w:val="0"/>
        <w:jc w:val="both"/>
        <w:rPr>
          <w:rFonts w:eastAsia="Calibri"/>
          <w:lang w:eastAsia="en-US"/>
        </w:rPr>
      </w:pPr>
      <w:r w:rsidRPr="0026494F">
        <w:rPr>
          <w:rFonts w:eastAsia="Calibri"/>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t>
      </w:r>
      <w:r w:rsidRPr="0026494F">
        <w:rPr>
          <w:rFonts w:eastAsia="Calibri"/>
          <w:lang w:eastAsia="en-US"/>
        </w:rPr>
        <w:lastRenderedPageBreak/>
        <w:t>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rsidR="00C43176" w:rsidRPr="0026494F" w:rsidRDefault="00C43176" w:rsidP="001D605F">
      <w:pPr>
        <w:pStyle w:val="Akapitzlist"/>
        <w:numPr>
          <w:ilvl w:val="0"/>
          <w:numId w:val="140"/>
        </w:numPr>
        <w:spacing w:before="120"/>
        <w:ind w:left="924" w:hanging="567"/>
        <w:contextualSpacing w:val="0"/>
        <w:jc w:val="both"/>
        <w:rPr>
          <w:rFonts w:eastAsia="Calibri"/>
          <w:lang w:eastAsia="en-US"/>
        </w:rPr>
      </w:pPr>
      <w:r w:rsidRPr="0026494F">
        <w:rPr>
          <w:rFonts w:eastAsia="Calibri"/>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w:t>
      </w:r>
      <w:del w:id="46" w:author="Joanna Drożdżowska" w:date="2020-06-16T14:38:00Z">
        <w:r w:rsidRPr="0026494F" w:rsidDel="003B22F2">
          <w:rPr>
            <w:rFonts w:eastAsia="Calibri"/>
            <w:lang w:eastAsia="en-US"/>
          </w:rPr>
          <w:delText xml:space="preserve">pilarkach </w:delText>
        </w:r>
      </w:del>
      <w:r w:rsidRPr="0026494F">
        <w:rPr>
          <w:rFonts w:eastAsia="Calibri"/>
          <w:lang w:eastAsia="en-US"/>
        </w:rPr>
        <w:t>i innych urządzeniach pracujących w lesie oraz użycia tych środków w sytuacjach wymagających zastosowania (awarie, naprawy, tankowania itp.) – w celu zapobieżenia skażeniu środowiska.</w:t>
      </w:r>
      <w:del w:id="47" w:author="Joanna Drożdżowska" w:date="2020-06-16T14:38:00Z">
        <w:r w:rsidRPr="0026494F" w:rsidDel="003B22F2">
          <w:rPr>
            <w:rFonts w:eastAsia="Calibri"/>
            <w:lang w:eastAsia="en-US"/>
          </w:rPr>
          <w:delText xml:space="preserve"> Dopuszcza się posiadanie i używanie przez pilarzy kanistrów z bezpiecznymi końcówkami (dozownikami), uniemożliwiającymi rozlanie (przelanie) oleju i mieszanki paliwowej podczas tankowania pilarki (zastępczo za maty pochłaniające olej i paliwo).</w:delText>
        </w:r>
      </w:del>
    </w:p>
    <w:p w:rsidR="009E4F98" w:rsidRPr="0026494F" w:rsidRDefault="009E4F98" w:rsidP="001D605F">
      <w:pPr>
        <w:pStyle w:val="Akapitzlist"/>
        <w:numPr>
          <w:ilvl w:val="0"/>
          <w:numId w:val="140"/>
        </w:numPr>
        <w:spacing w:before="120"/>
        <w:ind w:left="924" w:hanging="567"/>
        <w:contextualSpacing w:val="0"/>
        <w:jc w:val="both"/>
        <w:rPr>
          <w:rFonts w:eastAsia="Calibri"/>
          <w:lang w:eastAsia="en-US"/>
        </w:rPr>
      </w:pPr>
      <w:r w:rsidRPr="004E21A8">
        <w:rPr>
          <w:lang w:eastAsia="pl-PL"/>
        </w:rPr>
        <w:t>Wykonawca</w:t>
      </w:r>
      <w:r w:rsidRPr="0026494F">
        <w:rPr>
          <w:rFonts w:eastAsia="Calibri"/>
          <w:lang w:eastAsia="en-US"/>
        </w:rPr>
        <w:t xml:space="preserve"> zobowiązany jest umożliwić Przedstawicielowi Zamawiającego weryfikację wykonania obowiązków, o których mowa w </w:t>
      </w:r>
      <w:r w:rsidRPr="0026494F">
        <w:rPr>
          <w:rFonts w:eastAsia="Calibri"/>
          <w:b/>
          <w:lang w:eastAsia="en-US"/>
        </w:rPr>
        <w:t>ust. 2, 3 i 5.</w:t>
      </w:r>
      <w:r w:rsidRPr="0026494F">
        <w:rPr>
          <w:rFonts w:eastAsia="Calibri"/>
          <w:lang w:eastAsia="en-US"/>
        </w:rPr>
        <w:t xml:space="preserve"> </w:t>
      </w:r>
    </w:p>
    <w:p w:rsidR="00C43176" w:rsidRPr="004E21A8" w:rsidRDefault="00C43176" w:rsidP="001D605F">
      <w:pPr>
        <w:rPr>
          <w:lang w:eastAsia="pl-PL"/>
        </w:rPr>
      </w:pPr>
    </w:p>
    <w:p w:rsidR="004E21A8" w:rsidRPr="004E21A8" w:rsidRDefault="004E21A8" w:rsidP="001D605F">
      <w:pPr>
        <w:pStyle w:val="Nagwek1"/>
      </w:pPr>
      <w:r w:rsidRPr="004E21A8">
        <w:t>§ 7</w:t>
      </w:r>
      <w:r w:rsidR="00726784">
        <w:br/>
      </w:r>
      <w:r w:rsidRPr="004E21A8">
        <w:t>Obowiązki Wykonawcy w zakresie personelu</w:t>
      </w:r>
    </w:p>
    <w:p w:rsidR="004E21A8" w:rsidRPr="004E21A8" w:rsidRDefault="004E21A8" w:rsidP="004E4339">
      <w:pPr>
        <w:numPr>
          <w:ilvl w:val="0"/>
          <w:numId w:val="31"/>
        </w:numPr>
        <w:tabs>
          <w:tab w:val="left" w:pos="567"/>
        </w:tabs>
        <w:suppressAutoHyphens w:val="0"/>
        <w:spacing w:before="120"/>
        <w:ind w:left="567" w:hanging="567"/>
        <w:jc w:val="both"/>
        <w:rPr>
          <w:rFonts w:cs="Arial"/>
          <w:szCs w:val="22"/>
          <w:lang w:eastAsia="pl-PL"/>
        </w:rPr>
      </w:pPr>
      <w:r w:rsidRPr="004E21A8">
        <w:rPr>
          <w:rFonts w:cs="Arial"/>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rsidR="004E21A8" w:rsidRPr="004E21A8" w:rsidRDefault="004E21A8" w:rsidP="004E4339">
      <w:pPr>
        <w:numPr>
          <w:ilvl w:val="0"/>
          <w:numId w:val="31"/>
        </w:numPr>
        <w:tabs>
          <w:tab w:val="left" w:pos="567"/>
        </w:tabs>
        <w:suppressAutoHyphens w:val="0"/>
        <w:spacing w:before="120"/>
        <w:ind w:left="567" w:hanging="567"/>
        <w:jc w:val="both"/>
        <w:rPr>
          <w:rFonts w:cs="Arial"/>
          <w:szCs w:val="22"/>
          <w:lang w:eastAsia="pl-PL"/>
        </w:rPr>
      </w:pPr>
      <w:r w:rsidRPr="004E21A8">
        <w:rPr>
          <w:rFonts w:cs="Arial"/>
          <w:szCs w:val="22"/>
          <w:lang w:eastAsia="pl-PL"/>
        </w:rPr>
        <w:t>Wykonawca obowiązany jest zapewnić udział w wykonywaniu prac osób o odpowiednich kwalifikacjach i</w:t>
      </w:r>
      <w:r w:rsidR="00EF07A6">
        <w:rPr>
          <w:rFonts w:cs="Arial"/>
          <w:szCs w:val="22"/>
          <w:lang w:eastAsia="pl-PL"/>
        </w:rPr>
        <w:t> </w:t>
      </w:r>
      <w:r w:rsidRPr="004E21A8">
        <w:rPr>
          <w:rFonts w:cs="Arial"/>
          <w:szCs w:val="22"/>
          <w:lang w:eastAsia="pl-PL"/>
        </w:rPr>
        <w:t>w odpowiedniej liczbie („Personel Wykonawcy”) do zakresu prac objętych danym Zleceniem.</w:t>
      </w:r>
    </w:p>
    <w:p w:rsidR="004E21A8" w:rsidRPr="00263F7E" w:rsidRDefault="00671374" w:rsidP="004F2D3A">
      <w:pPr>
        <w:numPr>
          <w:ilvl w:val="0"/>
          <w:numId w:val="31"/>
        </w:numPr>
        <w:tabs>
          <w:tab w:val="left" w:pos="567"/>
        </w:tabs>
        <w:suppressAutoHyphens w:val="0"/>
        <w:spacing w:before="120"/>
        <w:ind w:left="567" w:hanging="567"/>
        <w:jc w:val="both"/>
        <w:rPr>
          <w:rFonts w:cs="Arial"/>
          <w:szCs w:val="22"/>
          <w:lang w:eastAsia="pl-PL"/>
        </w:rPr>
      </w:pPr>
      <w:r w:rsidRPr="00263F7E">
        <w:rPr>
          <w:rFonts w:cs="Arial"/>
          <w:szCs w:val="22"/>
          <w:lang w:eastAsia="pl-PL"/>
        </w:rPr>
        <w:t xml:space="preserve">Wykonawca gwarantuje Zamawiającemu, że osoby wykonujące czynności </w:t>
      </w:r>
      <w:r w:rsidR="00622FA0" w:rsidRPr="00263F7E">
        <w:rPr>
          <w:rFonts w:cs="Arial"/>
          <w:szCs w:val="22"/>
          <w:lang w:eastAsia="pl-PL"/>
        </w:rPr>
        <w:t xml:space="preserve">z zakresu </w:t>
      </w:r>
      <w:del w:id="48" w:author="Joanna Drożdżowska" w:date="2020-06-16T14:38:00Z">
        <w:r w:rsidR="00622FA0" w:rsidRPr="003B22F2" w:rsidDel="003B22F2">
          <w:rPr>
            <w:rFonts w:cs="Arial"/>
            <w:szCs w:val="22"/>
            <w:highlight w:val="yellow"/>
            <w:lang w:eastAsia="pl-PL"/>
            <w:rPrChange w:id="49" w:author="Joanna Drożdżowska" w:date="2020-06-16T14:38:00Z">
              <w:rPr>
                <w:rFonts w:cs="Arial"/>
                <w:szCs w:val="22"/>
                <w:lang w:eastAsia="pl-PL"/>
              </w:rPr>
            </w:rPrChange>
          </w:rPr>
          <w:delText>pozyskania i zrywki</w:delText>
        </w:r>
      </w:del>
      <w:ins w:id="50" w:author="Joanna Drożdżowska" w:date="2020-06-16T14:38:00Z">
        <w:r w:rsidR="003B22F2" w:rsidRPr="003B22F2">
          <w:rPr>
            <w:rFonts w:cs="Arial"/>
            <w:szCs w:val="22"/>
            <w:highlight w:val="yellow"/>
            <w:lang w:eastAsia="pl-PL"/>
            <w:rPrChange w:id="51" w:author="Joanna Drożdżowska" w:date="2020-06-16T14:38:00Z">
              <w:rPr>
                <w:rFonts w:cs="Arial"/>
                <w:szCs w:val="22"/>
                <w:lang w:eastAsia="pl-PL"/>
              </w:rPr>
            </w:rPrChange>
          </w:rPr>
          <w:t>……………………</w:t>
        </w:r>
      </w:ins>
      <w:r w:rsidR="00622FA0" w:rsidRPr="00263F7E">
        <w:rPr>
          <w:rFonts w:cs="Arial"/>
          <w:szCs w:val="22"/>
          <w:lang w:eastAsia="pl-PL"/>
        </w:rPr>
        <w:t xml:space="preserve"> </w:t>
      </w:r>
      <w:r w:rsidRPr="00263F7E">
        <w:rPr>
          <w:rFonts w:cs="Arial"/>
          <w:szCs w:val="22"/>
          <w:lang w:eastAsia="pl-PL"/>
        </w:rPr>
        <w:t xml:space="preserve">będą zatrudnione na podstawie umowy o pracę w rozumieniu Kodeksu pracy, przy czym wykonanie </w:t>
      </w:r>
      <w:r w:rsidR="00622FA0" w:rsidRPr="00263F7E">
        <w:rPr>
          <w:rFonts w:cs="Arial"/>
          <w:szCs w:val="22"/>
          <w:lang w:eastAsia="pl-PL"/>
        </w:rPr>
        <w:t xml:space="preserve">tego </w:t>
      </w:r>
      <w:r w:rsidRPr="00263F7E">
        <w:rPr>
          <w:rFonts w:cs="Arial"/>
          <w:szCs w:val="22"/>
          <w:lang w:eastAsia="pl-PL"/>
        </w:rPr>
        <w:t>zobowiązań („Obowiązek Zatrudnienia”) może nastąpić również poprzez zatrudnienie osób wskazanych przez podwykonawców</w:t>
      </w:r>
      <w:r w:rsidR="00937991" w:rsidRPr="00263F7E">
        <w:rPr>
          <w:rFonts w:cs="Arial"/>
          <w:szCs w:val="22"/>
          <w:lang w:eastAsia="pl-PL"/>
        </w:rPr>
        <w:t>.</w:t>
      </w:r>
    </w:p>
    <w:p w:rsidR="007645FC" w:rsidRDefault="007645FC" w:rsidP="004F2D3A">
      <w:pPr>
        <w:tabs>
          <w:tab w:val="left" w:pos="567"/>
        </w:tabs>
        <w:suppressAutoHyphens w:val="0"/>
        <w:spacing w:before="120"/>
        <w:ind w:left="567" w:hanging="567"/>
        <w:jc w:val="both"/>
        <w:rPr>
          <w:color w:val="000000"/>
          <w:szCs w:val="22"/>
          <w:lang w:eastAsia="pl-PL"/>
        </w:rPr>
      </w:pPr>
      <w:r>
        <w:rPr>
          <w:color w:val="000000"/>
          <w:szCs w:val="22"/>
          <w:lang w:eastAsia="pl-PL"/>
        </w:rPr>
        <w:t>4.</w:t>
      </w:r>
      <w:r>
        <w:rPr>
          <w:color w:val="000000"/>
          <w:szCs w:val="22"/>
          <w:lang w:eastAsia="pl-PL"/>
        </w:rPr>
        <w:tab/>
      </w:r>
      <w:r w:rsidRPr="00CF59B1">
        <w:rPr>
          <w:color w:val="000000"/>
          <w:szCs w:val="22"/>
          <w:lang w:eastAsia="pl-PL"/>
        </w:rPr>
        <w:t>Przed rozpoczęciem realizacji czynności, do których odnosi się Obowiązek Zatrudnienia, w stosunku do osób mających wykonywać te czynności, Wykonawca obowiązany jest przedłożyć Zamawiającemu, następujące dokumenty:</w:t>
      </w:r>
    </w:p>
    <w:p w:rsidR="00A67250" w:rsidRPr="000D3AB5" w:rsidRDefault="00A67250" w:rsidP="00A67250">
      <w:pPr>
        <w:tabs>
          <w:tab w:val="left" w:pos="1134"/>
          <w:tab w:val="left" w:pos="2127"/>
        </w:tabs>
        <w:spacing w:before="120"/>
        <w:ind w:left="1134" w:hanging="567"/>
        <w:jc w:val="both"/>
        <w:rPr>
          <w:rFonts w:cs="Arial"/>
          <w:szCs w:val="22"/>
        </w:rPr>
      </w:pPr>
      <w:r>
        <w:rPr>
          <w:rFonts w:cs="Arial"/>
          <w:szCs w:val="22"/>
        </w:rPr>
        <w:t>1)</w:t>
      </w:r>
      <w:r>
        <w:rPr>
          <w:rFonts w:cs="Arial"/>
          <w:szCs w:val="22"/>
        </w:rPr>
        <w:tab/>
        <w:t>oświadczenia wykonawcy lub podwykonawcy o zatrudnieniu pracownika na podstawie umowy o pracę, zawierających</w:t>
      </w:r>
      <w:r w:rsidRPr="00B95863">
        <w:rPr>
          <w:rFonts w:cs="Arial"/>
          <w:szCs w:val="22"/>
        </w:rPr>
        <w:t xml:space="preserve"> </w:t>
      </w:r>
      <w:r>
        <w:rPr>
          <w:rFonts w:cs="Arial"/>
          <w:szCs w:val="22"/>
        </w:rPr>
        <w:t xml:space="preserve">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A67250" w:rsidRDefault="00A67250" w:rsidP="00A67250">
      <w:pPr>
        <w:tabs>
          <w:tab w:val="left" w:pos="1134"/>
          <w:tab w:val="left" w:pos="2127"/>
        </w:tabs>
        <w:spacing w:before="120"/>
        <w:ind w:left="1134" w:hanging="567"/>
        <w:jc w:val="both"/>
        <w:rPr>
          <w:rFonts w:cs="Arial"/>
          <w:szCs w:val="22"/>
        </w:rPr>
      </w:pPr>
      <w:r>
        <w:rPr>
          <w:rFonts w:cs="Arial"/>
          <w:szCs w:val="22"/>
        </w:rPr>
        <w:t>2</w:t>
      </w:r>
      <w:r w:rsidRPr="000D3AB5">
        <w:rPr>
          <w:rFonts w:cs="Arial"/>
          <w:szCs w:val="22"/>
        </w:rPr>
        <w:t>)</w:t>
      </w:r>
      <w:r w:rsidRPr="000D3AB5">
        <w:rPr>
          <w:rFonts w:cs="Arial"/>
          <w:szCs w:val="22"/>
        </w:rPr>
        <w:tab/>
        <w:t xml:space="preserve">poświadczoną za zgodność z oryginałem odpowiednio przez </w:t>
      </w:r>
      <w:r>
        <w:rPr>
          <w:rFonts w:cs="Arial"/>
          <w:szCs w:val="22"/>
        </w:rPr>
        <w:t>w</w:t>
      </w:r>
      <w:r w:rsidRPr="000D3AB5">
        <w:rPr>
          <w:rFonts w:cs="Arial"/>
          <w:szCs w:val="22"/>
        </w:rPr>
        <w:t xml:space="preserve">ykonawcę lub podwykonawcę kopię umowy/umów o pracę osób, do których odnosi się Obowiązek Zatrudnienia wraz z dokumentem regulującym zakres obowiązków, jeżeli został sporządzony). Kopia umowy/umów powinna </w:t>
      </w:r>
      <w:r>
        <w:rPr>
          <w:rFonts w:cs="Arial"/>
          <w:szCs w:val="22"/>
        </w:rPr>
        <w:t xml:space="preserve">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rsidR="00A67250" w:rsidRPr="000D3AB5" w:rsidRDefault="00A67250" w:rsidP="00A67250">
      <w:pPr>
        <w:tabs>
          <w:tab w:val="left" w:pos="408"/>
          <w:tab w:val="left" w:pos="1134"/>
          <w:tab w:val="left" w:pos="2127"/>
        </w:tabs>
        <w:suppressAutoHyphens w:val="0"/>
        <w:autoSpaceDE w:val="0"/>
        <w:autoSpaceDN w:val="0"/>
        <w:adjustRightInd w:val="0"/>
        <w:ind w:left="408" w:hanging="2410"/>
        <w:jc w:val="both"/>
        <w:rPr>
          <w:rFonts w:cs="Arial"/>
          <w:szCs w:val="22"/>
        </w:rPr>
      </w:pPr>
    </w:p>
    <w:p w:rsidR="007645FC" w:rsidRPr="00CF59B1" w:rsidRDefault="00A67250" w:rsidP="007645FC">
      <w:pPr>
        <w:pStyle w:val="Akapitzlist"/>
        <w:spacing w:before="120"/>
        <w:ind w:left="1134" w:hanging="567"/>
        <w:jc w:val="both"/>
        <w:rPr>
          <w:szCs w:val="22"/>
        </w:rPr>
      </w:pPr>
      <w:r>
        <w:rPr>
          <w:rFonts w:cs="Arial"/>
          <w:szCs w:val="22"/>
        </w:rPr>
        <w:t>3</w:t>
      </w:r>
      <w:r w:rsidR="007645FC" w:rsidRPr="00CF59B1">
        <w:rPr>
          <w:rFonts w:cs="Arial"/>
          <w:szCs w:val="22"/>
        </w:rPr>
        <w:t>)</w:t>
      </w:r>
      <w:r w:rsidR="007645FC" w:rsidRPr="00CF59B1">
        <w:rPr>
          <w:rFonts w:cs="Arial"/>
          <w:szCs w:val="22"/>
        </w:rPr>
        <w:tab/>
      </w:r>
      <w:r w:rsidR="00F66651">
        <w:rPr>
          <w:rFonts w:cs="Arial"/>
          <w:szCs w:val="22"/>
        </w:rPr>
        <w:t xml:space="preserve">dokument </w:t>
      </w:r>
      <w:r w:rsidR="007645FC" w:rsidRPr="00CF59B1">
        <w:rPr>
          <w:rFonts w:cs="Arial"/>
          <w:szCs w:val="22"/>
        </w:rPr>
        <w:t>potwierdzając</w:t>
      </w:r>
      <w:r w:rsidR="00F66651">
        <w:rPr>
          <w:rFonts w:cs="Arial"/>
          <w:szCs w:val="22"/>
        </w:rPr>
        <w:t xml:space="preserve">y </w:t>
      </w:r>
      <w:r w:rsidR="007645FC" w:rsidRPr="00CF59B1">
        <w:rPr>
          <w:rFonts w:cs="Arial"/>
          <w:szCs w:val="22"/>
        </w:rPr>
        <w:t>zgłoszenie pracownika przez pracodawcę do ubezpieczeń</w:t>
      </w:r>
      <w:r w:rsidR="00073DC0">
        <w:rPr>
          <w:rFonts w:cs="Arial"/>
          <w:szCs w:val="22"/>
        </w:rPr>
        <w:t xml:space="preserve"> lub opłacenie przez pracodawcę ubezpieczeń pracownika</w:t>
      </w:r>
      <w:r w:rsidR="007645FC" w:rsidRPr="00CF59B1">
        <w:rPr>
          <w:rFonts w:cs="Arial"/>
          <w:szCs w:val="22"/>
        </w:rPr>
        <w:t xml:space="preserve">, </w:t>
      </w:r>
      <w:r w:rsidR="00260570" w:rsidRPr="00CF59B1">
        <w:rPr>
          <w:rFonts w:cs="Arial"/>
          <w:szCs w:val="22"/>
        </w:rPr>
        <w:t>zanonimizowan</w:t>
      </w:r>
      <w:r w:rsidR="00260570">
        <w:rPr>
          <w:rFonts w:cs="Arial"/>
          <w:szCs w:val="22"/>
        </w:rPr>
        <w:t>y</w:t>
      </w:r>
      <w:r w:rsidR="00260570" w:rsidRPr="00CF59B1">
        <w:rPr>
          <w:rFonts w:cs="Arial"/>
          <w:szCs w:val="22"/>
        </w:rPr>
        <w:t xml:space="preserve"> </w:t>
      </w:r>
      <w:r w:rsidR="007645FC" w:rsidRPr="00CF59B1">
        <w:rPr>
          <w:rFonts w:cs="Arial"/>
          <w:szCs w:val="22"/>
        </w:rPr>
        <w:t>w sposób zapewniający ochronę danych osobowych pracowników</w:t>
      </w:r>
      <w:r>
        <w:rPr>
          <w:rFonts w:cs="Arial"/>
          <w:szCs w:val="22"/>
        </w:rPr>
        <w:t>.</w:t>
      </w:r>
      <w:r w:rsidR="007645FC" w:rsidRPr="00CF59B1">
        <w:rPr>
          <w:rFonts w:cs="Arial"/>
          <w:szCs w:val="22"/>
        </w:rPr>
        <w:t xml:space="preserve"> Imię i nazwisko pracownika nie podlega anonimizacji.</w:t>
      </w:r>
    </w:p>
    <w:p w:rsidR="00DD255C" w:rsidRPr="00CF59B1" w:rsidRDefault="004E21A8" w:rsidP="00DD255C">
      <w:pPr>
        <w:tabs>
          <w:tab w:val="left" w:pos="851"/>
        </w:tabs>
        <w:suppressAutoHyphens w:val="0"/>
        <w:spacing w:before="120"/>
        <w:ind w:left="567"/>
        <w:jc w:val="both"/>
        <w:rPr>
          <w:szCs w:val="22"/>
          <w:lang w:eastAsia="pl-PL"/>
        </w:rPr>
      </w:pPr>
      <w:r w:rsidRPr="00CF59B1">
        <w:rPr>
          <w:szCs w:val="22"/>
          <w:lang w:eastAsia="pl-PL"/>
        </w:rPr>
        <w:t xml:space="preserve">-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w:t>
      </w:r>
      <w:r w:rsidRPr="00EF07A6">
        <w:rPr>
          <w:b/>
          <w:szCs w:val="22"/>
          <w:lang w:eastAsia="pl-PL"/>
        </w:rPr>
        <w:t>pkt 1</w:t>
      </w:r>
      <w:r w:rsidR="00891780" w:rsidRPr="00EF07A6">
        <w:rPr>
          <w:b/>
          <w:szCs w:val="22"/>
          <w:lang w:eastAsia="pl-PL"/>
        </w:rPr>
        <w:t xml:space="preserve"> </w:t>
      </w:r>
      <w:r w:rsidR="00A67250" w:rsidRPr="00EF07A6">
        <w:rPr>
          <w:b/>
          <w:szCs w:val="22"/>
          <w:lang w:eastAsia="pl-PL"/>
        </w:rPr>
        <w:t>-</w:t>
      </w:r>
      <w:r w:rsidR="00D441AB" w:rsidRPr="00EF07A6">
        <w:rPr>
          <w:b/>
          <w:szCs w:val="22"/>
          <w:lang w:eastAsia="pl-PL"/>
        </w:rPr>
        <w:t xml:space="preserve"> </w:t>
      </w:r>
      <w:r w:rsidR="00A67250" w:rsidRPr="00EF07A6">
        <w:rPr>
          <w:b/>
          <w:szCs w:val="22"/>
          <w:lang w:eastAsia="pl-PL"/>
        </w:rPr>
        <w:t>3</w:t>
      </w:r>
      <w:r w:rsidR="00260570">
        <w:rPr>
          <w:szCs w:val="22"/>
          <w:lang w:eastAsia="pl-PL"/>
        </w:rPr>
        <w:t xml:space="preserve"> </w:t>
      </w:r>
      <w:r w:rsidRPr="00CF59B1">
        <w:rPr>
          <w:szCs w:val="22"/>
          <w:lang w:eastAsia="pl-PL"/>
        </w:rPr>
        <w:t>powyżej, pod rygorem niedopuszczenia tych osób do realizacji tych czynności.</w:t>
      </w:r>
    </w:p>
    <w:p w:rsidR="004E21A8" w:rsidRPr="00CF59B1" w:rsidRDefault="00DD255C" w:rsidP="00CF59B1">
      <w:pPr>
        <w:suppressAutoHyphens w:val="0"/>
        <w:spacing w:before="120"/>
        <w:ind w:left="567" w:hanging="567"/>
        <w:jc w:val="both"/>
        <w:rPr>
          <w:color w:val="000000"/>
          <w:szCs w:val="22"/>
          <w:lang w:eastAsia="pl-PL"/>
        </w:rPr>
      </w:pPr>
      <w:r w:rsidRPr="00CF59B1">
        <w:rPr>
          <w:rFonts w:cs="Arial"/>
          <w:color w:val="000000"/>
          <w:szCs w:val="22"/>
          <w:lang w:eastAsia="pl-PL"/>
        </w:rPr>
        <w:t>5.</w:t>
      </w:r>
      <w:r w:rsidRPr="00CF59B1">
        <w:rPr>
          <w:rFonts w:cs="Arial"/>
          <w:color w:val="000000"/>
          <w:szCs w:val="22"/>
          <w:lang w:eastAsia="pl-PL"/>
        </w:rPr>
        <w:tab/>
      </w:r>
      <w:r w:rsidR="004E21A8" w:rsidRPr="00CF59B1">
        <w:rPr>
          <w:color w:val="000000"/>
          <w:szCs w:val="22"/>
          <w:lang w:eastAsia="pl-PL"/>
        </w:rPr>
        <w:t xml:space="preserve">Na każde żądanie Zamawiającego Wykonawca zobowiązany jest przedłożyć Zamawiającemu dla osób realizujących czynności, do których odnosi się Obowiązek Zatrudnienia dokumenty, o których mowa </w:t>
      </w:r>
      <w:r w:rsidR="004E21A8" w:rsidRPr="00EF07A6">
        <w:rPr>
          <w:b/>
          <w:color w:val="000000"/>
          <w:szCs w:val="22"/>
          <w:lang w:eastAsia="pl-PL"/>
        </w:rPr>
        <w:t>w ust. 4.</w:t>
      </w:r>
      <w:r w:rsidR="004E21A8" w:rsidRPr="00CF59B1">
        <w:rPr>
          <w:color w:val="000000"/>
          <w:szCs w:val="22"/>
          <w:lang w:eastAsia="pl-PL"/>
        </w:rPr>
        <w:t xml:space="preserve">  Nieprzedłożenie dokumentów</w:t>
      </w:r>
      <w:del w:id="52" w:author="Joanna Drożdżowska" w:date="2020-06-16T14:39:00Z">
        <w:r w:rsidR="004E21A8" w:rsidRPr="00CF59B1" w:rsidDel="00B63FA9">
          <w:rPr>
            <w:color w:val="000000"/>
            <w:szCs w:val="22"/>
            <w:lang w:eastAsia="pl-PL"/>
          </w:rPr>
          <w:delText>,</w:delText>
        </w:r>
      </w:del>
      <w:r w:rsidR="004E21A8" w:rsidRPr="00CF59B1">
        <w:rPr>
          <w:color w:val="000000"/>
          <w:szCs w:val="22"/>
          <w:lang w:eastAsia="pl-PL"/>
        </w:rPr>
        <w:t xml:space="preserve"> </w:t>
      </w:r>
      <w:del w:id="53" w:author="Joanna Drożdżowska" w:date="2020-06-16T14:39:00Z">
        <w:r w:rsidR="004E21A8" w:rsidRPr="00CF59B1" w:rsidDel="00B63FA9">
          <w:rPr>
            <w:color w:val="000000"/>
            <w:szCs w:val="22"/>
            <w:lang w:eastAsia="pl-PL"/>
          </w:rPr>
          <w:delText xml:space="preserve">o których mowa w zdaniu poprzednim </w:delText>
        </w:r>
      </w:del>
      <w:r w:rsidR="004E21A8" w:rsidRPr="00CF59B1">
        <w:rPr>
          <w:color w:val="000000"/>
          <w:szCs w:val="22"/>
          <w:lang w:eastAsia="pl-PL"/>
        </w:rPr>
        <w:t>stanowi przypadek naruszenia Obowiązku Zatrudnienia.</w:t>
      </w:r>
    </w:p>
    <w:p w:rsidR="004E21A8" w:rsidRPr="00CF59B1" w:rsidRDefault="00DD255C" w:rsidP="00DD255C">
      <w:pPr>
        <w:suppressAutoHyphens w:val="0"/>
        <w:spacing w:before="120"/>
        <w:ind w:left="567" w:hanging="567"/>
        <w:jc w:val="both"/>
        <w:rPr>
          <w:strike/>
          <w:color w:val="000000"/>
          <w:szCs w:val="22"/>
          <w:lang w:eastAsia="pl-PL"/>
        </w:rPr>
      </w:pPr>
      <w:r w:rsidRPr="00CF59B1">
        <w:rPr>
          <w:rFonts w:cs="Arial"/>
          <w:color w:val="000000"/>
          <w:szCs w:val="22"/>
          <w:lang w:eastAsia="pl-PL"/>
        </w:rPr>
        <w:lastRenderedPageBreak/>
        <w:t>6.</w:t>
      </w:r>
      <w:r w:rsidRPr="00CF59B1">
        <w:rPr>
          <w:rFonts w:cs="Arial"/>
          <w:color w:val="000000"/>
          <w:szCs w:val="22"/>
          <w:lang w:eastAsia="pl-PL"/>
        </w:rPr>
        <w:tab/>
      </w:r>
      <w:r w:rsidR="004E21A8" w:rsidRPr="00CF59B1">
        <w:rPr>
          <w:color w:val="000000"/>
          <w:szCs w:val="22"/>
          <w:lang w:eastAsia="pl-PL"/>
        </w:rPr>
        <w:t xml:space="preserve">W przypadku wątpliwości co do przestrzegania przepisów prawa pracy przez </w:t>
      </w:r>
      <w:r w:rsidRPr="001B03C3">
        <w:rPr>
          <w:color w:val="000000"/>
          <w:szCs w:val="22"/>
          <w:lang w:eastAsia="pl-PL"/>
        </w:rPr>
        <w:t>W</w:t>
      </w:r>
      <w:r w:rsidR="004E21A8" w:rsidRPr="00CF59B1">
        <w:rPr>
          <w:color w:val="000000"/>
          <w:szCs w:val="22"/>
          <w:lang w:eastAsia="pl-PL"/>
        </w:rPr>
        <w:t xml:space="preserve">ykonawcę lub podwykonawcę, </w:t>
      </w:r>
      <w:r w:rsidRPr="001B03C3">
        <w:rPr>
          <w:color w:val="000000"/>
          <w:szCs w:val="22"/>
          <w:lang w:eastAsia="pl-PL"/>
        </w:rPr>
        <w:t>Z</w:t>
      </w:r>
      <w:r w:rsidR="004E21A8" w:rsidRPr="00CF59B1">
        <w:rPr>
          <w:color w:val="000000"/>
          <w:szCs w:val="22"/>
          <w:lang w:eastAsia="pl-PL"/>
        </w:rPr>
        <w:t>amawiający może zwrócić się o przeprowadzenie kontroli przez Państwową Inspekcję Pracy.</w:t>
      </w:r>
    </w:p>
    <w:p w:rsidR="004E21A8" w:rsidRPr="004E21A8" w:rsidRDefault="00DD255C" w:rsidP="00CF59B1">
      <w:pPr>
        <w:tabs>
          <w:tab w:val="left" w:pos="567"/>
        </w:tabs>
        <w:suppressAutoHyphens w:val="0"/>
        <w:spacing w:before="120"/>
        <w:ind w:left="567" w:right="40" w:hanging="567"/>
        <w:jc w:val="both"/>
        <w:rPr>
          <w:rFonts w:cs="Arial"/>
          <w:szCs w:val="22"/>
          <w:shd w:val="clear" w:color="auto" w:fill="FFFFFF"/>
          <w:lang w:eastAsia="en-US"/>
        </w:rPr>
      </w:pPr>
      <w:r>
        <w:rPr>
          <w:rFonts w:cs="Arial"/>
          <w:szCs w:val="22"/>
          <w:shd w:val="clear" w:color="auto" w:fill="FFFFFF"/>
          <w:lang w:eastAsia="en-US"/>
        </w:rPr>
        <w:t>7.</w:t>
      </w:r>
      <w:r>
        <w:rPr>
          <w:rFonts w:cs="Arial"/>
          <w:szCs w:val="22"/>
          <w:shd w:val="clear" w:color="auto" w:fill="FFFFFF"/>
          <w:lang w:eastAsia="en-US"/>
        </w:rPr>
        <w:tab/>
      </w:r>
      <w:r w:rsidR="004E21A8" w:rsidRPr="004E21A8">
        <w:rPr>
          <w:rFonts w:cs="Arial"/>
          <w:szCs w:val="22"/>
          <w:shd w:val="clear" w:color="auto" w:fill="FFFFFF"/>
          <w:lang w:eastAsia="en-US"/>
        </w:rPr>
        <w:t xml:space="preserve">Wykonawca zobowiązuje się do wykonywania </w:t>
      </w:r>
      <w:r w:rsidR="00D441AB">
        <w:rPr>
          <w:rFonts w:cs="Arial"/>
          <w:szCs w:val="22"/>
          <w:shd w:val="clear" w:color="auto" w:fill="FFFFFF"/>
          <w:lang w:eastAsia="en-US"/>
        </w:rPr>
        <w:t xml:space="preserve">poszczególnych prac wchodzących w skład </w:t>
      </w:r>
      <w:r w:rsidR="004E21A8" w:rsidRPr="004E21A8">
        <w:rPr>
          <w:rFonts w:cs="Arial"/>
          <w:szCs w:val="22"/>
          <w:shd w:val="clear" w:color="auto" w:fill="FFFFFF"/>
          <w:lang w:eastAsia="en-US"/>
        </w:rPr>
        <w:t>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r w:rsidR="009018D6">
        <w:rPr>
          <w:rFonts w:cs="Arial"/>
          <w:szCs w:val="22"/>
          <w:shd w:val="clear" w:color="auto" w:fill="FFFFFF"/>
          <w:lang w:eastAsia="en-US"/>
        </w:rPr>
        <w:t>.</w:t>
      </w:r>
    </w:p>
    <w:p w:rsidR="00D441AB" w:rsidRDefault="00DD255C" w:rsidP="00CF59B1">
      <w:pPr>
        <w:tabs>
          <w:tab w:val="left" w:pos="567"/>
        </w:tabs>
        <w:suppressAutoHyphens w:val="0"/>
        <w:spacing w:before="120"/>
        <w:ind w:left="567" w:hanging="567"/>
        <w:jc w:val="both"/>
        <w:rPr>
          <w:rFonts w:cs="Arial"/>
          <w:szCs w:val="22"/>
          <w:lang w:eastAsia="pl-PL"/>
        </w:rPr>
      </w:pPr>
      <w:r>
        <w:rPr>
          <w:rFonts w:cs="Arial"/>
          <w:szCs w:val="22"/>
          <w:lang w:eastAsia="pl-PL"/>
        </w:rPr>
        <w:t>8.</w:t>
      </w:r>
      <w:r>
        <w:rPr>
          <w:rFonts w:cs="Arial"/>
          <w:szCs w:val="22"/>
          <w:lang w:eastAsia="pl-PL"/>
        </w:rPr>
        <w:tab/>
      </w:r>
      <w:r w:rsidR="004E21A8" w:rsidRPr="004E21A8">
        <w:rPr>
          <w:rFonts w:cs="Arial"/>
          <w:szCs w:val="22"/>
          <w:lang w:eastAsia="pl-PL"/>
        </w:rPr>
        <w:t xml:space="preserve">Wykonawca zobowiązuje się dopuścić do wykonywania poszczególnych prac </w:t>
      </w:r>
      <w:r w:rsidR="00D441AB">
        <w:rPr>
          <w:rFonts w:cs="Arial"/>
          <w:szCs w:val="22"/>
          <w:shd w:val="clear" w:color="auto" w:fill="FFFFFF"/>
          <w:lang w:eastAsia="en-US"/>
        </w:rPr>
        <w:t xml:space="preserve">wchodzących w skład </w:t>
      </w:r>
      <w:r w:rsidR="00D441AB" w:rsidRPr="004E21A8">
        <w:rPr>
          <w:rFonts w:cs="Arial"/>
          <w:szCs w:val="22"/>
          <w:shd w:val="clear" w:color="auto" w:fill="FFFFFF"/>
          <w:lang w:eastAsia="en-US"/>
        </w:rPr>
        <w:t xml:space="preserve">Przedmiotu Umowy </w:t>
      </w:r>
      <w:r w:rsidR="004E21A8" w:rsidRPr="004E21A8">
        <w:rPr>
          <w:rFonts w:cs="Arial"/>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Pr>
          <w:rFonts w:cs="Arial"/>
          <w:szCs w:val="22"/>
          <w:lang w:eastAsia="pl-PL"/>
        </w:rPr>
        <w:t xml:space="preserve">Obowiązek, pisany w zdaniu poprzednim dotyczy również zmiany osób wykonujących </w:t>
      </w:r>
      <w:r w:rsidR="00D441AB" w:rsidRPr="00D441AB">
        <w:rPr>
          <w:rFonts w:cs="Arial"/>
          <w:szCs w:val="22"/>
          <w:lang w:eastAsia="pl-PL"/>
        </w:rPr>
        <w:t>poszczególn</w:t>
      </w:r>
      <w:r w:rsidR="00D441AB">
        <w:rPr>
          <w:rFonts w:cs="Arial"/>
          <w:szCs w:val="22"/>
          <w:lang w:eastAsia="pl-PL"/>
        </w:rPr>
        <w:t xml:space="preserve">e </w:t>
      </w:r>
      <w:r w:rsidR="00D441AB" w:rsidRPr="00D441AB">
        <w:rPr>
          <w:rFonts w:cs="Arial"/>
          <w:szCs w:val="22"/>
          <w:lang w:eastAsia="pl-PL"/>
        </w:rPr>
        <w:t>prac</w:t>
      </w:r>
      <w:r w:rsidR="00D441AB">
        <w:rPr>
          <w:rFonts w:cs="Arial"/>
          <w:szCs w:val="22"/>
          <w:lang w:eastAsia="pl-PL"/>
        </w:rPr>
        <w:t>e</w:t>
      </w:r>
      <w:r w:rsidR="00D441AB" w:rsidRPr="00D441AB">
        <w:rPr>
          <w:rFonts w:cs="Arial"/>
          <w:szCs w:val="22"/>
          <w:lang w:eastAsia="pl-PL"/>
        </w:rPr>
        <w:t xml:space="preserve"> wchodząc</w:t>
      </w:r>
      <w:r w:rsidR="00D441AB">
        <w:rPr>
          <w:rFonts w:cs="Arial"/>
          <w:szCs w:val="22"/>
          <w:lang w:eastAsia="pl-PL"/>
        </w:rPr>
        <w:t xml:space="preserve">e </w:t>
      </w:r>
      <w:r w:rsidR="00D441AB" w:rsidRPr="00D441AB">
        <w:rPr>
          <w:rFonts w:cs="Arial"/>
          <w:szCs w:val="22"/>
          <w:lang w:eastAsia="pl-PL"/>
        </w:rPr>
        <w:t>w skład Przedmiotu Umowy</w:t>
      </w:r>
      <w:r w:rsidR="00D441AB">
        <w:rPr>
          <w:rFonts w:cs="Arial"/>
          <w:szCs w:val="22"/>
          <w:lang w:eastAsia="pl-PL"/>
        </w:rPr>
        <w:t>.</w:t>
      </w:r>
    </w:p>
    <w:p w:rsidR="004E21A8" w:rsidRPr="004E21A8" w:rsidRDefault="00D441AB" w:rsidP="00CF59B1">
      <w:pPr>
        <w:tabs>
          <w:tab w:val="left" w:pos="567"/>
        </w:tabs>
        <w:suppressAutoHyphens w:val="0"/>
        <w:spacing w:before="120"/>
        <w:ind w:left="567" w:hanging="567"/>
        <w:jc w:val="both"/>
        <w:rPr>
          <w:rFonts w:cs="Arial"/>
          <w:b/>
          <w:bCs/>
          <w:szCs w:val="22"/>
          <w:lang w:eastAsia="pl-PL"/>
        </w:rPr>
      </w:pPr>
      <w:r>
        <w:rPr>
          <w:rFonts w:cs="Arial"/>
          <w:szCs w:val="22"/>
          <w:lang w:eastAsia="pl-PL"/>
        </w:rPr>
        <w:t>9.</w:t>
      </w:r>
      <w:r>
        <w:rPr>
          <w:rFonts w:cs="Arial"/>
          <w:szCs w:val="22"/>
          <w:lang w:eastAsia="pl-PL"/>
        </w:rPr>
        <w:tab/>
      </w:r>
      <w:r w:rsidR="004E21A8" w:rsidRPr="004E21A8">
        <w:rPr>
          <w:rFonts w:cs="Arial"/>
          <w:szCs w:val="22"/>
          <w:lang w:eastAsia="pl-PL"/>
        </w:rPr>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t>
      </w:r>
      <w:r w:rsidR="004E21A8" w:rsidRPr="00BB687E">
        <w:rPr>
          <w:rFonts w:cs="Arial"/>
          <w:b/>
          <w:szCs w:val="22"/>
          <w:lang w:eastAsia="pl-PL"/>
        </w:rPr>
        <w:t>w § 13</w:t>
      </w:r>
      <w:r w:rsidR="004E21A8" w:rsidRPr="004E21A8">
        <w:rPr>
          <w:rFonts w:cs="Arial"/>
          <w:szCs w:val="22"/>
          <w:lang w:eastAsia="pl-PL"/>
        </w:rPr>
        <w:t xml:space="preserve"> Umowy.</w:t>
      </w:r>
    </w:p>
    <w:p w:rsidR="004E21A8" w:rsidRPr="004E21A8" w:rsidRDefault="00D441AB" w:rsidP="00CF59B1">
      <w:pPr>
        <w:tabs>
          <w:tab w:val="left" w:pos="567"/>
        </w:tabs>
        <w:suppressAutoHyphens w:val="0"/>
        <w:autoSpaceDE w:val="0"/>
        <w:autoSpaceDN w:val="0"/>
        <w:adjustRightInd w:val="0"/>
        <w:spacing w:before="120"/>
        <w:ind w:left="567" w:hanging="567"/>
        <w:jc w:val="both"/>
        <w:rPr>
          <w:rFonts w:eastAsia="Calibri" w:cs="Arial"/>
          <w:szCs w:val="22"/>
          <w:lang w:eastAsia="en-US"/>
        </w:rPr>
      </w:pPr>
      <w:r>
        <w:rPr>
          <w:rFonts w:eastAsia="Calibri" w:cs="Arial"/>
          <w:szCs w:val="22"/>
          <w:lang w:eastAsia="en-US"/>
        </w:rPr>
        <w:t>10</w:t>
      </w:r>
      <w:r w:rsidR="00E26E7D">
        <w:rPr>
          <w:rFonts w:eastAsia="Calibri" w:cs="Arial"/>
          <w:szCs w:val="22"/>
          <w:lang w:eastAsia="en-US"/>
        </w:rPr>
        <w:t>.</w:t>
      </w:r>
      <w:r w:rsidR="00E26E7D">
        <w:rPr>
          <w:rFonts w:eastAsia="Calibri" w:cs="Arial"/>
          <w:szCs w:val="22"/>
          <w:lang w:eastAsia="en-US"/>
        </w:rPr>
        <w:tab/>
      </w:r>
      <w:r w:rsidR="004E21A8" w:rsidRPr="004E21A8">
        <w:rPr>
          <w:rFonts w:eastAsia="Calibri" w:cs="Arial"/>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4E21A8" w:rsidRPr="004E21A8" w:rsidRDefault="00E26E7D" w:rsidP="00CF59B1">
      <w:pPr>
        <w:tabs>
          <w:tab w:val="left" w:pos="567"/>
        </w:tabs>
        <w:suppressAutoHyphens w:val="0"/>
        <w:autoSpaceDE w:val="0"/>
        <w:autoSpaceDN w:val="0"/>
        <w:adjustRightInd w:val="0"/>
        <w:spacing w:before="120"/>
        <w:ind w:left="567" w:hanging="567"/>
        <w:jc w:val="both"/>
        <w:rPr>
          <w:rFonts w:eastAsia="Calibri" w:cs="Arial"/>
          <w:szCs w:val="22"/>
          <w:lang w:eastAsia="en-US"/>
        </w:rPr>
      </w:pPr>
      <w:r>
        <w:rPr>
          <w:rFonts w:eastAsia="Calibri" w:cs="Arial"/>
          <w:szCs w:val="22"/>
          <w:lang w:eastAsia="en-US"/>
        </w:rPr>
        <w:t>1</w:t>
      </w:r>
      <w:r w:rsidR="00D441AB">
        <w:rPr>
          <w:rFonts w:eastAsia="Calibri" w:cs="Arial"/>
          <w:szCs w:val="22"/>
          <w:lang w:eastAsia="en-US"/>
        </w:rPr>
        <w:t>1</w:t>
      </w:r>
      <w:r>
        <w:rPr>
          <w:rFonts w:eastAsia="Calibri" w:cs="Arial"/>
          <w:szCs w:val="22"/>
          <w:lang w:eastAsia="en-US"/>
        </w:rPr>
        <w:t>.</w:t>
      </w:r>
      <w:r>
        <w:rPr>
          <w:rFonts w:eastAsia="Calibri" w:cs="Arial"/>
          <w:szCs w:val="22"/>
          <w:lang w:eastAsia="en-US"/>
        </w:rPr>
        <w:tab/>
      </w:r>
      <w:r w:rsidR="004E21A8" w:rsidRPr="004E21A8">
        <w:rPr>
          <w:rFonts w:eastAsia="Calibri" w:cs="Arial"/>
          <w:szCs w:val="22"/>
          <w:lang w:eastAsia="en-US"/>
        </w:rPr>
        <w:t>Przedstawiciel Zamawiającego uprawniony jest do sprawdzania tożsamości Personelu Wykonawcy uczestniczącego w realizacji prac</w:t>
      </w:r>
      <w:r w:rsidR="003816C0">
        <w:rPr>
          <w:rFonts w:eastAsia="Calibri" w:cs="Arial"/>
          <w:szCs w:val="22"/>
          <w:lang w:eastAsia="en-US"/>
        </w:rPr>
        <w:t>, a Wykonawca zobowiązany jest do poinformowania Personelu o tym uprawnieniu.</w:t>
      </w:r>
    </w:p>
    <w:p w:rsidR="004E21A8" w:rsidRPr="004E21A8" w:rsidDel="00B63FA9" w:rsidRDefault="00E26E7D" w:rsidP="00CF59B1">
      <w:pPr>
        <w:suppressAutoHyphens w:val="0"/>
        <w:autoSpaceDE w:val="0"/>
        <w:autoSpaceDN w:val="0"/>
        <w:adjustRightInd w:val="0"/>
        <w:spacing w:before="120"/>
        <w:ind w:left="567" w:hanging="567"/>
        <w:jc w:val="both"/>
        <w:rPr>
          <w:del w:id="54" w:author="Joanna Drożdżowska" w:date="2020-06-16T14:40:00Z"/>
          <w:rFonts w:eastAsia="Calibri" w:cs="Arial"/>
          <w:szCs w:val="22"/>
          <w:lang w:eastAsia="en-US"/>
        </w:rPr>
      </w:pPr>
      <w:del w:id="55" w:author="Joanna Drożdżowska" w:date="2020-06-16T14:40:00Z">
        <w:r w:rsidDel="00B63FA9">
          <w:rPr>
            <w:rFonts w:eastAsia="Calibri" w:cs="Arial"/>
            <w:szCs w:val="22"/>
            <w:lang w:eastAsia="en-US"/>
          </w:rPr>
          <w:delText>1</w:delText>
        </w:r>
        <w:r w:rsidR="00D441AB" w:rsidDel="00B63FA9">
          <w:rPr>
            <w:rFonts w:eastAsia="Calibri" w:cs="Arial"/>
            <w:szCs w:val="22"/>
            <w:lang w:eastAsia="en-US"/>
          </w:rPr>
          <w:delText>2</w:delText>
        </w:r>
        <w:r w:rsidDel="00B63FA9">
          <w:rPr>
            <w:rFonts w:eastAsia="Calibri" w:cs="Arial"/>
            <w:szCs w:val="22"/>
            <w:lang w:eastAsia="en-US"/>
          </w:rPr>
          <w:delText>.</w:delText>
        </w:r>
        <w:r w:rsidDel="00B63FA9">
          <w:rPr>
            <w:rFonts w:eastAsia="Calibri" w:cs="Arial"/>
            <w:szCs w:val="22"/>
            <w:lang w:eastAsia="en-US"/>
          </w:rPr>
          <w:tab/>
        </w:r>
        <w:r w:rsidR="004E21A8" w:rsidRPr="004E21A8" w:rsidDel="00B63FA9">
          <w:rPr>
            <w:rFonts w:eastAsia="Calibri" w:cs="Arial"/>
            <w:szCs w:val="22"/>
            <w:lang w:eastAsia="en-US"/>
          </w:rPr>
          <w:delTex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delText>
        </w:r>
      </w:del>
    </w:p>
    <w:p w:rsidR="004E21A8" w:rsidRPr="004E21A8" w:rsidRDefault="004E21A8" w:rsidP="004E21A8">
      <w:pPr>
        <w:tabs>
          <w:tab w:val="left" w:pos="567"/>
        </w:tabs>
        <w:suppressAutoHyphens w:val="0"/>
        <w:spacing w:before="120"/>
        <w:jc w:val="both"/>
        <w:rPr>
          <w:sz w:val="24"/>
          <w:szCs w:val="24"/>
          <w:lang w:eastAsia="pl-PL"/>
        </w:rPr>
      </w:pPr>
    </w:p>
    <w:p w:rsidR="004E21A8" w:rsidRPr="004E21A8" w:rsidRDefault="004E21A8" w:rsidP="00BB687E">
      <w:pPr>
        <w:pStyle w:val="Nagwek1"/>
      </w:pPr>
      <w:r w:rsidRPr="004E21A8">
        <w:t>§ 8</w:t>
      </w:r>
      <w:r w:rsidR="00726784">
        <w:br/>
      </w:r>
      <w:r w:rsidRPr="004E21A8">
        <w:t>Podwykonawstwo</w:t>
      </w:r>
    </w:p>
    <w:p w:rsidR="004E21A8" w:rsidRPr="004E21A8" w:rsidRDefault="004E21A8" w:rsidP="004E4339">
      <w:pPr>
        <w:numPr>
          <w:ilvl w:val="0"/>
          <w:numId w:val="45"/>
        </w:numPr>
        <w:suppressAutoHyphens w:val="0"/>
        <w:autoSpaceDE w:val="0"/>
        <w:autoSpaceDN w:val="0"/>
        <w:adjustRightInd w:val="0"/>
        <w:spacing w:before="120"/>
        <w:ind w:left="567" w:hanging="567"/>
        <w:jc w:val="both"/>
        <w:rPr>
          <w:rFonts w:eastAsia="Calibri" w:cs="Arial"/>
          <w:szCs w:val="22"/>
          <w:lang w:eastAsia="en-US"/>
        </w:rPr>
      </w:pPr>
      <w:r w:rsidRPr="004B0DDC">
        <w:rPr>
          <w:rFonts w:eastAsia="Calibri" w:cs="Arial"/>
          <w:szCs w:val="22"/>
          <w:lang w:eastAsia="en-US"/>
        </w:rPr>
        <w:t>Wykonawca jest uprawniony do realizacji Przedmiotu Umowy przy pomocy podwykonawców, z</w:t>
      </w:r>
      <w:r w:rsidR="00D042EF" w:rsidRPr="004B0DDC">
        <w:rPr>
          <w:rFonts w:eastAsia="Calibri" w:cs="Arial"/>
          <w:szCs w:val="22"/>
          <w:lang w:eastAsia="en-US"/>
        </w:rPr>
        <w:t> </w:t>
      </w:r>
      <w:r w:rsidRPr="004B0DDC">
        <w:rPr>
          <w:rFonts w:eastAsia="Calibri" w:cs="Arial"/>
          <w:szCs w:val="22"/>
          <w:lang w:eastAsia="en-US"/>
        </w:rPr>
        <w:t xml:space="preserve">zastrzeżeniem obowiązku samodzielnej realizacji kluczowych elementów (części) zamówienia, o którym mowa w </w:t>
      </w:r>
      <w:r w:rsidRPr="00263F7E">
        <w:rPr>
          <w:rFonts w:eastAsia="Calibri" w:cs="Arial"/>
          <w:b/>
          <w:szCs w:val="22"/>
          <w:lang w:eastAsia="en-US"/>
        </w:rPr>
        <w:t>ust. 3.</w:t>
      </w:r>
      <w:r w:rsidRPr="004B0DDC">
        <w:rPr>
          <w:rFonts w:eastAsia="Calibri" w:cs="Arial"/>
          <w:szCs w:val="22"/>
          <w:lang w:eastAsia="en-US"/>
        </w:rPr>
        <w:t xml:space="preserve"> Realizacja przez Wykonawcę Przedmiotu Umowy przy pomocy podwykonawcy wymaga uzyskania uprzedniej</w:t>
      </w:r>
      <w:r w:rsidRPr="004E21A8">
        <w:rPr>
          <w:rFonts w:eastAsia="Calibri" w:cs="Arial"/>
          <w:szCs w:val="22"/>
          <w:lang w:eastAsia="en-US"/>
        </w:rPr>
        <w:t xml:space="preserve">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rsidR="004E21A8" w:rsidRPr="004E21A8" w:rsidRDefault="004E21A8" w:rsidP="004E21A8">
      <w:pPr>
        <w:suppressAutoHyphens w:val="0"/>
        <w:autoSpaceDE w:val="0"/>
        <w:autoSpaceDN w:val="0"/>
        <w:adjustRightInd w:val="0"/>
        <w:spacing w:before="120"/>
        <w:ind w:left="1134" w:hanging="560"/>
        <w:jc w:val="both"/>
        <w:rPr>
          <w:rFonts w:eastAsia="Calibri" w:cs="Arial"/>
          <w:szCs w:val="22"/>
          <w:lang w:eastAsia="en-US"/>
        </w:rPr>
      </w:pPr>
      <w:r w:rsidRPr="004E21A8">
        <w:rPr>
          <w:rFonts w:eastAsia="Calibri" w:cs="Arial"/>
          <w:szCs w:val="22"/>
          <w:lang w:eastAsia="en-US"/>
        </w:rPr>
        <w:t xml:space="preserve">1) </w:t>
      </w:r>
      <w:r w:rsidRPr="004E21A8">
        <w:rPr>
          <w:rFonts w:eastAsia="Calibri" w:cs="Arial"/>
          <w:szCs w:val="22"/>
          <w:lang w:eastAsia="en-US"/>
        </w:rPr>
        <w:tab/>
        <w:t xml:space="preserve">zdolności technicznej do wykonania planowanego do powierzenia podwykonawcy zakresu rzeczowego, </w:t>
      </w:r>
    </w:p>
    <w:p w:rsidR="004E21A8" w:rsidRPr="004E21A8" w:rsidRDefault="004E21A8" w:rsidP="004E21A8">
      <w:pPr>
        <w:suppressAutoHyphens w:val="0"/>
        <w:autoSpaceDE w:val="0"/>
        <w:autoSpaceDN w:val="0"/>
        <w:adjustRightInd w:val="0"/>
        <w:spacing w:before="120"/>
        <w:ind w:left="1134" w:hanging="560"/>
        <w:jc w:val="both"/>
        <w:rPr>
          <w:rFonts w:eastAsia="Calibri" w:cs="Arial"/>
          <w:szCs w:val="22"/>
          <w:lang w:eastAsia="en-US"/>
        </w:rPr>
      </w:pPr>
      <w:r w:rsidRPr="004E21A8">
        <w:rPr>
          <w:rFonts w:eastAsia="Calibri" w:cs="Arial"/>
          <w:szCs w:val="22"/>
          <w:lang w:eastAsia="en-US"/>
        </w:rPr>
        <w:t xml:space="preserve">2) </w:t>
      </w:r>
      <w:r w:rsidRPr="004E21A8">
        <w:rPr>
          <w:rFonts w:eastAsia="Calibri" w:cs="Arial"/>
          <w:szCs w:val="22"/>
          <w:lang w:eastAsia="en-US"/>
        </w:rPr>
        <w:tab/>
        <w:t>dysponowania personelem umożliwiającym podwykonawcy realizację planowanego do powierzenia zakresu rzeczowego,</w:t>
      </w:r>
    </w:p>
    <w:p w:rsidR="004E21A8" w:rsidRPr="004E21A8" w:rsidRDefault="004E21A8" w:rsidP="004E21A8">
      <w:pPr>
        <w:suppressAutoHyphens w:val="0"/>
        <w:autoSpaceDE w:val="0"/>
        <w:autoSpaceDN w:val="0"/>
        <w:adjustRightInd w:val="0"/>
        <w:spacing w:before="120"/>
        <w:ind w:left="1134" w:hanging="560"/>
        <w:jc w:val="both"/>
        <w:rPr>
          <w:rFonts w:eastAsia="Calibri" w:cs="Arial"/>
          <w:szCs w:val="22"/>
          <w:lang w:eastAsia="en-US"/>
        </w:rPr>
      </w:pPr>
      <w:r w:rsidRPr="004E21A8">
        <w:rPr>
          <w:rFonts w:eastAsia="Calibri" w:cs="Arial"/>
          <w:szCs w:val="22"/>
          <w:lang w:eastAsia="en-US"/>
        </w:rPr>
        <w:t xml:space="preserve">3) </w:t>
      </w:r>
      <w:r w:rsidRPr="004E21A8">
        <w:rPr>
          <w:rFonts w:eastAsia="Calibri" w:cs="Arial"/>
          <w:szCs w:val="22"/>
          <w:lang w:eastAsia="en-US"/>
        </w:rPr>
        <w:tab/>
        <w:t>sytuacji finansowej, w jakiej znajduje się podwykonawca,</w:t>
      </w:r>
    </w:p>
    <w:p w:rsidR="004E21A8" w:rsidRPr="004E21A8" w:rsidRDefault="004E21A8" w:rsidP="00CF59B1">
      <w:pPr>
        <w:suppressAutoHyphens w:val="0"/>
        <w:autoSpaceDE w:val="0"/>
        <w:autoSpaceDN w:val="0"/>
        <w:adjustRightInd w:val="0"/>
        <w:spacing w:before="120"/>
        <w:ind w:left="1134" w:hanging="560"/>
        <w:jc w:val="both"/>
        <w:rPr>
          <w:rFonts w:eastAsia="Calibri" w:cs="Arial"/>
          <w:szCs w:val="22"/>
          <w:lang w:eastAsia="en-US"/>
        </w:rPr>
      </w:pPr>
      <w:r w:rsidRPr="00E26E7D">
        <w:rPr>
          <w:rFonts w:eastAsia="Calibri" w:cs="Arial"/>
          <w:szCs w:val="22"/>
          <w:lang w:eastAsia="en-US"/>
        </w:rPr>
        <w:t>4)</w:t>
      </w:r>
      <w:r w:rsidRPr="00E26E7D">
        <w:rPr>
          <w:rFonts w:eastAsia="Calibri" w:cs="Arial"/>
          <w:szCs w:val="22"/>
          <w:lang w:eastAsia="en-US"/>
        </w:rPr>
        <w:tab/>
      </w:r>
      <w:r w:rsidR="00E26E7D" w:rsidRPr="00D13E29">
        <w:rPr>
          <w:iCs/>
          <w:color w:val="000000"/>
          <w:szCs w:val="22"/>
        </w:rPr>
        <w:t>dokument</w:t>
      </w:r>
      <w:r w:rsidR="00E91537">
        <w:rPr>
          <w:iCs/>
          <w:color w:val="000000"/>
          <w:szCs w:val="22"/>
        </w:rPr>
        <w:t xml:space="preserve">ów wskazanych w </w:t>
      </w:r>
      <w:r w:rsidR="00E91537" w:rsidRPr="00D042EF">
        <w:rPr>
          <w:b/>
          <w:iCs/>
          <w:color w:val="000000"/>
          <w:szCs w:val="22"/>
        </w:rPr>
        <w:t>§ 7 ust. 4 pkt 1</w:t>
      </w:r>
      <w:r w:rsidR="00756AE0" w:rsidRPr="00D042EF">
        <w:rPr>
          <w:b/>
          <w:iCs/>
          <w:color w:val="000000"/>
          <w:szCs w:val="22"/>
        </w:rPr>
        <w:t>)</w:t>
      </w:r>
      <w:r w:rsidR="00E91537" w:rsidRPr="00D042EF">
        <w:rPr>
          <w:b/>
          <w:iCs/>
          <w:color w:val="000000"/>
          <w:szCs w:val="22"/>
        </w:rPr>
        <w:t xml:space="preserve"> </w:t>
      </w:r>
      <w:r w:rsidR="00756AE0" w:rsidRPr="00D042EF">
        <w:rPr>
          <w:b/>
          <w:iCs/>
          <w:color w:val="000000"/>
          <w:szCs w:val="22"/>
        </w:rPr>
        <w:t>–</w:t>
      </w:r>
      <w:r w:rsidR="00E91537" w:rsidRPr="00D042EF">
        <w:rPr>
          <w:b/>
          <w:iCs/>
          <w:color w:val="000000"/>
          <w:szCs w:val="22"/>
        </w:rPr>
        <w:t xml:space="preserve"> </w:t>
      </w:r>
      <w:r w:rsidR="00D03EBE" w:rsidRPr="00D042EF">
        <w:rPr>
          <w:b/>
          <w:iCs/>
          <w:color w:val="000000"/>
          <w:szCs w:val="22"/>
        </w:rPr>
        <w:t>3</w:t>
      </w:r>
      <w:r w:rsidR="00756AE0" w:rsidRPr="00D042EF">
        <w:rPr>
          <w:b/>
          <w:iCs/>
          <w:color w:val="000000"/>
          <w:szCs w:val="22"/>
        </w:rPr>
        <w:t>)</w:t>
      </w:r>
      <w:r w:rsidR="00E26E7D" w:rsidRPr="00D042EF">
        <w:rPr>
          <w:b/>
          <w:iCs/>
          <w:color w:val="000000"/>
          <w:szCs w:val="22"/>
        </w:rPr>
        <w:t xml:space="preserve"> </w:t>
      </w:r>
      <w:r w:rsidR="00E26E7D" w:rsidRPr="00D13E29">
        <w:rPr>
          <w:iCs/>
          <w:color w:val="000000"/>
          <w:szCs w:val="22"/>
        </w:rPr>
        <w:t>Umowy dot. osób wykonujących czynności wchodzące w skład przedmiotu zamówieni</w:t>
      </w:r>
      <w:r w:rsidR="00F6748A">
        <w:rPr>
          <w:iCs/>
          <w:color w:val="000000"/>
          <w:szCs w:val="22"/>
        </w:rPr>
        <w:t>a</w:t>
      </w:r>
      <w:r w:rsidR="00E26E7D" w:rsidRPr="00D13E29">
        <w:rPr>
          <w:iCs/>
          <w:color w:val="000000"/>
          <w:szCs w:val="22"/>
        </w:rPr>
        <w:t>, do których odnosi się Obowiązek Zatrudnienia.</w:t>
      </w:r>
    </w:p>
    <w:p w:rsidR="004E21A8" w:rsidRDefault="004E21A8" w:rsidP="004E4339">
      <w:pPr>
        <w:numPr>
          <w:ilvl w:val="0"/>
          <w:numId w:val="45"/>
        </w:numPr>
        <w:suppressAutoHyphens w:val="0"/>
        <w:autoSpaceDE w:val="0"/>
        <w:autoSpaceDN w:val="0"/>
        <w:adjustRightInd w:val="0"/>
        <w:spacing w:before="120"/>
        <w:ind w:left="567" w:hanging="567"/>
        <w:jc w:val="both"/>
        <w:rPr>
          <w:rFonts w:eastAsia="Calibri" w:cs="Arial"/>
          <w:szCs w:val="22"/>
          <w:lang w:eastAsia="en-US"/>
        </w:rPr>
      </w:pPr>
      <w:r w:rsidRPr="004E21A8">
        <w:rPr>
          <w:rFonts w:eastAsia="Calibri" w:cs="Arial"/>
          <w:szCs w:val="22"/>
          <w:lang w:eastAsia="en-US"/>
        </w:rPr>
        <w:t xml:space="preserve">Jeżeli zmiana podwykonawcy dotyczy podmiotu, na którego zasoby Wykonawca powoływał się, na zasadach określonych w art. 22a ust. 1 PZP, w celu wykazania spełniania warunków udziału </w:t>
      </w:r>
      <w:r w:rsidRPr="004E21A8">
        <w:rPr>
          <w:rFonts w:eastAsia="Calibri" w:cs="Arial"/>
          <w:szCs w:val="22"/>
          <w:lang w:eastAsia="en-US"/>
        </w:rPr>
        <w:lastRenderedPageBreak/>
        <w:t>w</w:t>
      </w:r>
      <w:r w:rsidR="00D042EF">
        <w:rPr>
          <w:rFonts w:eastAsia="Calibri" w:cs="Arial"/>
          <w:szCs w:val="22"/>
          <w:lang w:eastAsia="en-US"/>
        </w:rPr>
        <w:t> </w:t>
      </w:r>
      <w:r w:rsidRPr="004E21A8">
        <w:rPr>
          <w:rFonts w:eastAsia="Calibri" w:cs="Arial"/>
          <w:szCs w:val="22"/>
          <w:lang w:eastAsia="en-US"/>
        </w:rPr>
        <w:t>postępowaniu, o których mowa w art. 22 ust. 1b PZP, Wykonawca jest obowiązany wykazać Zamawiającemu, iż proponowany inny podwykonawca spełnia je w stopniu nie mniejszym niż wymagany w trakcie Postępowania.</w:t>
      </w:r>
    </w:p>
    <w:p w:rsidR="004B0DDC" w:rsidRDefault="004B0DDC" w:rsidP="004B0DDC">
      <w:pPr>
        <w:numPr>
          <w:ilvl w:val="0"/>
          <w:numId w:val="45"/>
        </w:numPr>
        <w:tabs>
          <w:tab w:val="left" w:pos="567"/>
        </w:tabs>
        <w:suppressAutoHyphens w:val="0"/>
        <w:spacing w:before="120"/>
        <w:jc w:val="both"/>
        <w:rPr>
          <w:rFonts w:cs="Arial"/>
          <w:szCs w:val="22"/>
          <w:lang w:eastAsia="pl-PL"/>
        </w:rPr>
      </w:pPr>
      <w:r>
        <w:rPr>
          <w:rFonts w:cs="Arial"/>
          <w:szCs w:val="22"/>
          <w:lang w:eastAsia="pl-PL"/>
        </w:rPr>
        <w:t>Wykonawca gwarantuje, że samodzielnie wykona ………………………………</w:t>
      </w:r>
      <w:r>
        <w:rPr>
          <w:rFonts w:cs="Arial"/>
          <w:bCs/>
          <w:szCs w:val="22"/>
          <w:lang w:eastAsia="pl-PL"/>
        </w:rPr>
        <w:t>, tj. bez udziału podwykonawców</w:t>
      </w:r>
      <w:r>
        <w:rPr>
          <w:rFonts w:cs="Arial"/>
          <w:szCs w:val="22"/>
          <w:lang w:eastAsia="pl-PL"/>
        </w:rPr>
        <w:t xml:space="preserve"> („Obowiązek Samodzielnej Realizacji”). </w:t>
      </w:r>
    </w:p>
    <w:p w:rsidR="004B0DDC" w:rsidRPr="004E21A8" w:rsidRDefault="004B0DDC" w:rsidP="00263F7E">
      <w:pPr>
        <w:suppressAutoHyphens w:val="0"/>
        <w:autoSpaceDE w:val="0"/>
        <w:autoSpaceDN w:val="0"/>
        <w:adjustRightInd w:val="0"/>
        <w:spacing w:before="120"/>
        <w:jc w:val="both"/>
        <w:rPr>
          <w:rFonts w:eastAsia="Calibri" w:cs="Arial"/>
          <w:szCs w:val="22"/>
          <w:lang w:eastAsia="en-US"/>
        </w:rPr>
      </w:pPr>
    </w:p>
    <w:p w:rsidR="004E21A8" w:rsidRPr="004E21A8" w:rsidRDefault="004E21A8" w:rsidP="00D042EF">
      <w:pPr>
        <w:pStyle w:val="Nagwek1"/>
      </w:pPr>
      <w:r w:rsidRPr="004E21A8">
        <w:t>§ 9</w:t>
      </w:r>
      <w:r w:rsidR="00726784">
        <w:br/>
      </w:r>
      <w:r w:rsidRPr="004E21A8">
        <w:t>Odbiory</w:t>
      </w:r>
    </w:p>
    <w:p w:rsidR="004E21A8" w:rsidRPr="004E21A8" w:rsidRDefault="004E21A8" w:rsidP="004E4339">
      <w:pPr>
        <w:numPr>
          <w:ilvl w:val="0"/>
          <w:numId w:val="32"/>
        </w:numPr>
        <w:suppressAutoHyphens w:val="0"/>
        <w:spacing w:before="120"/>
        <w:ind w:left="602" w:hanging="602"/>
        <w:jc w:val="both"/>
        <w:rPr>
          <w:rFonts w:cs="Arial"/>
          <w:szCs w:val="22"/>
          <w:lang w:eastAsia="pl-PL"/>
        </w:rPr>
      </w:pPr>
      <w:r w:rsidRPr="004E21A8">
        <w:rPr>
          <w:rFonts w:cs="Arial"/>
          <w:szCs w:val="22"/>
          <w:lang w:eastAsia="pl-PL"/>
        </w:rPr>
        <w:t xml:space="preserve">Odbiór prac objętych danym Zleceniem </w:t>
      </w:r>
      <w:r w:rsidR="005A2A02">
        <w:rPr>
          <w:rFonts w:cs="Arial"/>
          <w:szCs w:val="22"/>
          <w:lang w:eastAsia="pl-PL"/>
        </w:rPr>
        <w:t xml:space="preserve">(„Odbiór”) </w:t>
      </w:r>
      <w:r w:rsidRPr="004E21A8">
        <w:rPr>
          <w:rFonts w:cs="Arial"/>
          <w:szCs w:val="22"/>
          <w:lang w:eastAsia="pl-PL"/>
        </w:rPr>
        <w:t xml:space="preserve">będzie dokonywany w imieniu Zamawiającego przez Przedstawiciela Zamawiającego. Przedmiotem </w:t>
      </w:r>
      <w:r w:rsidR="005A2A02">
        <w:rPr>
          <w:rFonts w:cs="Arial"/>
          <w:szCs w:val="22"/>
          <w:lang w:eastAsia="pl-PL"/>
        </w:rPr>
        <w:t>O</w:t>
      </w:r>
      <w:r w:rsidRPr="004E21A8">
        <w:rPr>
          <w:rFonts w:cs="Arial"/>
          <w:szCs w:val="22"/>
          <w:lang w:eastAsia="pl-PL"/>
        </w:rPr>
        <w:t>dbioru będą, w zależności od treści Zlecenia, wszystkie prace objęte danym Zleceniem lub poszczególne pozycje Zlecenia</w:t>
      </w:r>
      <w:del w:id="56" w:author="Joanna Drożdżowska" w:date="2020-06-16T14:40:00Z">
        <w:r w:rsidRPr="004E21A8" w:rsidDel="00B63FA9">
          <w:rPr>
            <w:rFonts w:cs="Arial"/>
            <w:szCs w:val="22"/>
            <w:lang w:eastAsia="pl-PL"/>
          </w:rPr>
          <w:delText>, a w przypadku prac z zakresu pozyskania - również jego część</w:delText>
        </w:r>
      </w:del>
      <w:r w:rsidRPr="004E21A8">
        <w:rPr>
          <w:rFonts w:cs="Arial"/>
          <w:szCs w:val="22"/>
          <w:lang w:eastAsia="pl-PL"/>
        </w:rPr>
        <w:t>.</w:t>
      </w:r>
      <w:del w:id="57" w:author="Joanna Drożdżowska" w:date="2020-06-16T14:40:00Z">
        <w:r w:rsidRPr="004E21A8" w:rsidDel="00B63FA9">
          <w:rPr>
            <w:rFonts w:cs="Arial"/>
            <w:szCs w:val="22"/>
            <w:lang w:eastAsia="pl-PL"/>
          </w:rPr>
          <w:delText xml:space="preserve"> </w:delText>
        </w:r>
      </w:del>
    </w:p>
    <w:p w:rsidR="004E21A8" w:rsidRPr="004E21A8" w:rsidRDefault="004E21A8" w:rsidP="004E4339">
      <w:pPr>
        <w:numPr>
          <w:ilvl w:val="0"/>
          <w:numId w:val="32"/>
        </w:numPr>
        <w:suppressAutoHyphens w:val="0"/>
        <w:spacing w:before="120"/>
        <w:ind w:left="602" w:hanging="602"/>
        <w:jc w:val="both"/>
        <w:rPr>
          <w:rFonts w:cs="Arial"/>
          <w:szCs w:val="22"/>
          <w:lang w:eastAsia="pl-PL"/>
        </w:rPr>
      </w:pPr>
      <w:r w:rsidRPr="004E21A8">
        <w:rPr>
          <w:rFonts w:cs="Arial"/>
          <w:szCs w:val="22"/>
          <w:lang w:eastAsia="pl-PL"/>
        </w:rPr>
        <w:t xml:space="preserve">Odbiór będzie obejmował obmiar ilości wykonanych prac oraz ocenę ich jakości. Zasady </w:t>
      </w:r>
      <w:r w:rsidR="005A2A02">
        <w:rPr>
          <w:rFonts w:cs="Arial"/>
          <w:szCs w:val="22"/>
          <w:lang w:eastAsia="pl-PL"/>
        </w:rPr>
        <w:t>O</w:t>
      </w:r>
      <w:r w:rsidRPr="004E21A8">
        <w:rPr>
          <w:rFonts w:cs="Arial"/>
          <w:szCs w:val="22"/>
          <w:lang w:eastAsia="pl-PL"/>
        </w:rPr>
        <w:t>dbioru prac dla poszczególnych prac określa SIWZ.</w:t>
      </w:r>
    </w:p>
    <w:p w:rsidR="004E21A8" w:rsidRPr="004E21A8" w:rsidRDefault="004E21A8" w:rsidP="004E4339">
      <w:pPr>
        <w:numPr>
          <w:ilvl w:val="0"/>
          <w:numId w:val="32"/>
        </w:numPr>
        <w:suppressAutoHyphens w:val="0"/>
        <w:spacing w:before="120"/>
        <w:ind w:left="602" w:hanging="602"/>
        <w:jc w:val="both"/>
        <w:rPr>
          <w:rFonts w:cs="Arial"/>
          <w:szCs w:val="22"/>
          <w:lang w:eastAsia="pl-PL"/>
        </w:rPr>
      </w:pPr>
      <w:r w:rsidRPr="004E21A8">
        <w:rPr>
          <w:rFonts w:cs="Arial"/>
          <w:szCs w:val="22"/>
          <w:lang w:eastAsia="pl-PL"/>
        </w:rPr>
        <w:t xml:space="preserve">Wykonawca zobowiązany jest zgłosić Przedstawicielowi Zamawiającego zakończenie </w:t>
      </w:r>
      <w:r w:rsidR="009E4F98">
        <w:rPr>
          <w:rFonts w:cs="Arial"/>
          <w:szCs w:val="22"/>
          <w:lang w:eastAsia="pl-PL"/>
        </w:rPr>
        <w:t xml:space="preserve">i gotowość do </w:t>
      </w:r>
      <w:r w:rsidR="005A2A02">
        <w:rPr>
          <w:rFonts w:cs="Arial"/>
          <w:szCs w:val="22"/>
          <w:lang w:eastAsia="pl-PL"/>
        </w:rPr>
        <w:t>O</w:t>
      </w:r>
      <w:r w:rsidR="009E4F98">
        <w:rPr>
          <w:rFonts w:cs="Arial"/>
          <w:szCs w:val="22"/>
          <w:lang w:eastAsia="pl-PL"/>
        </w:rPr>
        <w:t xml:space="preserve">dbioru </w:t>
      </w:r>
      <w:r w:rsidRPr="004E21A8">
        <w:rPr>
          <w:rFonts w:cs="Arial"/>
          <w:szCs w:val="22"/>
          <w:lang w:eastAsia="pl-PL"/>
        </w:rPr>
        <w:t>prac stanowiących przedmiot Zlecenia</w:t>
      </w:r>
      <w:del w:id="58" w:author="Joanna Drożdżowska" w:date="2020-06-16T14:40:00Z">
        <w:r w:rsidRPr="004E21A8" w:rsidDel="00B63FA9">
          <w:rPr>
            <w:rFonts w:cs="Arial"/>
            <w:szCs w:val="22"/>
            <w:lang w:eastAsia="pl-PL"/>
          </w:rPr>
          <w:delText>, a w przypadku prac z zakresu pozyskania i zrywki drewna także zakończenie prac na danej pozycji Zlecenia</w:delText>
        </w:r>
        <w:r w:rsidR="00D441AB" w:rsidDel="00B63FA9">
          <w:rPr>
            <w:rFonts w:cs="Arial"/>
            <w:szCs w:val="22"/>
            <w:lang w:eastAsia="pl-PL"/>
          </w:rPr>
          <w:delText xml:space="preserve"> </w:delText>
        </w:r>
        <w:r w:rsidR="00D441AB" w:rsidRPr="00D441AB" w:rsidDel="00B63FA9">
          <w:rPr>
            <w:rFonts w:cs="Arial"/>
            <w:szCs w:val="22"/>
            <w:lang w:eastAsia="pl-PL"/>
          </w:rPr>
          <w:delText xml:space="preserve">(„Zgłoszenie Gotowości </w:delText>
        </w:r>
        <w:r w:rsidR="005A2A02" w:rsidDel="00B63FA9">
          <w:rPr>
            <w:rFonts w:cs="Arial"/>
            <w:szCs w:val="22"/>
            <w:lang w:eastAsia="pl-PL"/>
          </w:rPr>
          <w:delText xml:space="preserve">do </w:delText>
        </w:r>
        <w:r w:rsidR="00D441AB" w:rsidRPr="00D441AB" w:rsidDel="00B63FA9">
          <w:rPr>
            <w:rFonts w:cs="Arial"/>
            <w:szCs w:val="22"/>
            <w:lang w:eastAsia="pl-PL"/>
          </w:rPr>
          <w:delText>Odbioru”)</w:delText>
        </w:r>
        <w:r w:rsidRPr="004E21A8" w:rsidDel="00B63FA9">
          <w:rPr>
            <w:rFonts w:cs="Arial"/>
            <w:szCs w:val="22"/>
            <w:lang w:eastAsia="pl-PL"/>
          </w:rPr>
          <w:delText xml:space="preserve">. Odbiór pozyskanego i zerwanego drewna może odbywać się sukcesywnie i nie wymaga </w:delText>
        </w:r>
        <w:r w:rsidR="005A2A02" w:rsidDel="00B63FA9">
          <w:rPr>
            <w:rFonts w:cs="Arial"/>
            <w:szCs w:val="22"/>
            <w:lang w:eastAsia="pl-PL"/>
          </w:rPr>
          <w:delText>Z</w:delText>
        </w:r>
        <w:r w:rsidRPr="004E21A8" w:rsidDel="00B63FA9">
          <w:rPr>
            <w:rFonts w:cs="Arial"/>
            <w:szCs w:val="22"/>
            <w:lang w:eastAsia="pl-PL"/>
          </w:rPr>
          <w:delText>głoszenia</w:delText>
        </w:r>
        <w:r w:rsidR="005A2A02" w:rsidDel="00B63FA9">
          <w:rPr>
            <w:rFonts w:cs="Arial"/>
            <w:szCs w:val="22"/>
            <w:lang w:eastAsia="pl-PL"/>
          </w:rPr>
          <w:delText xml:space="preserve"> Gotowości do Odbioru</w:delText>
        </w:r>
      </w:del>
      <w:r w:rsidR="009E4F98">
        <w:rPr>
          <w:rFonts w:cs="Arial"/>
          <w:szCs w:val="22"/>
          <w:lang w:eastAsia="pl-PL"/>
        </w:rPr>
        <w:t>.</w:t>
      </w:r>
    </w:p>
    <w:p w:rsidR="004E21A8" w:rsidRPr="004E21A8" w:rsidRDefault="004E21A8" w:rsidP="004E4339">
      <w:pPr>
        <w:numPr>
          <w:ilvl w:val="0"/>
          <w:numId w:val="32"/>
        </w:numPr>
        <w:suppressAutoHyphens w:val="0"/>
        <w:spacing w:before="120"/>
        <w:ind w:left="602" w:hanging="602"/>
        <w:jc w:val="both"/>
        <w:rPr>
          <w:rFonts w:cs="Arial"/>
          <w:szCs w:val="22"/>
          <w:lang w:eastAsia="pl-PL"/>
        </w:rPr>
      </w:pPr>
      <w:r w:rsidRPr="004E21A8">
        <w:rPr>
          <w:rFonts w:cs="Arial"/>
          <w:szCs w:val="22"/>
          <w:lang w:eastAsia="pl-PL"/>
        </w:rPr>
        <w:t>Zgłoszenie</w:t>
      </w:r>
      <w:r w:rsidR="00D441AB">
        <w:rPr>
          <w:rFonts w:cs="Arial"/>
          <w:szCs w:val="22"/>
          <w:lang w:eastAsia="pl-PL"/>
        </w:rPr>
        <w:t xml:space="preserve"> Gotowości </w:t>
      </w:r>
      <w:r w:rsidR="00967E90">
        <w:rPr>
          <w:rFonts w:cs="Arial"/>
          <w:szCs w:val="22"/>
          <w:lang w:eastAsia="pl-PL"/>
        </w:rPr>
        <w:t xml:space="preserve">do </w:t>
      </w:r>
      <w:r w:rsidR="00D441AB">
        <w:rPr>
          <w:rFonts w:cs="Arial"/>
          <w:szCs w:val="22"/>
          <w:lang w:eastAsia="pl-PL"/>
        </w:rPr>
        <w:t xml:space="preserve">Odbioru </w:t>
      </w:r>
      <w:r w:rsidRPr="004E21A8">
        <w:rPr>
          <w:rFonts w:cs="Arial"/>
          <w:szCs w:val="22"/>
          <w:lang w:eastAsia="pl-PL"/>
        </w:rPr>
        <w:t>zostanie przekazane Przedstawicielowi Zamawiające</w:t>
      </w:r>
      <w:r w:rsidR="00F6748A">
        <w:rPr>
          <w:rFonts w:cs="Arial"/>
          <w:szCs w:val="22"/>
          <w:lang w:eastAsia="pl-PL"/>
        </w:rPr>
        <w:t>go</w:t>
      </w:r>
      <w:r w:rsidRPr="004E21A8">
        <w:rPr>
          <w:rFonts w:cs="Arial"/>
          <w:szCs w:val="22"/>
          <w:lang w:eastAsia="pl-PL"/>
        </w:rPr>
        <w:t xml:space="preserve"> w formie pisemnej</w:t>
      </w:r>
      <w:del w:id="59" w:author="Joanna Drożdżowska" w:date="2020-06-16T14:41:00Z">
        <w:r w:rsidRPr="004E21A8" w:rsidDel="00B63FA9">
          <w:rPr>
            <w:rFonts w:cs="Arial"/>
            <w:szCs w:val="22"/>
            <w:lang w:eastAsia="pl-PL"/>
          </w:rPr>
          <w:delText>,</w:delText>
        </w:r>
      </w:del>
      <w:r w:rsidRPr="004E21A8">
        <w:rPr>
          <w:rFonts w:cs="Arial"/>
          <w:szCs w:val="22"/>
          <w:lang w:eastAsia="pl-PL"/>
        </w:rPr>
        <w:t xml:space="preserve"> </w:t>
      </w:r>
      <w:del w:id="60" w:author="Joanna Drożdżowska" w:date="2020-06-16T14:41:00Z">
        <w:r w:rsidRPr="004E21A8" w:rsidDel="00B63FA9">
          <w:rPr>
            <w:rFonts w:cs="Arial"/>
            <w:szCs w:val="22"/>
            <w:lang w:eastAsia="pl-PL"/>
          </w:rPr>
          <w:delText xml:space="preserve">faxem </w:delText>
        </w:r>
      </w:del>
      <w:r w:rsidRPr="004E21A8">
        <w:rPr>
          <w:rFonts w:cs="Arial"/>
          <w:szCs w:val="22"/>
          <w:lang w:eastAsia="pl-PL"/>
        </w:rPr>
        <w:t xml:space="preserve">lub pocztą elektroniczną na numery lub adresy wskazane w </w:t>
      </w:r>
      <w:r w:rsidRPr="008B7FE9">
        <w:rPr>
          <w:rFonts w:cs="Arial"/>
          <w:b/>
          <w:szCs w:val="22"/>
          <w:lang w:eastAsia="pl-PL"/>
        </w:rPr>
        <w:t>§ 17</w:t>
      </w:r>
      <w:r w:rsidRPr="004E21A8">
        <w:rPr>
          <w:rFonts w:cs="Arial"/>
          <w:szCs w:val="22"/>
          <w:lang w:eastAsia="pl-PL"/>
        </w:rPr>
        <w:t>.</w:t>
      </w:r>
    </w:p>
    <w:p w:rsidR="004E21A8" w:rsidRPr="004E21A8" w:rsidRDefault="004E21A8" w:rsidP="004E4339">
      <w:pPr>
        <w:numPr>
          <w:ilvl w:val="0"/>
          <w:numId w:val="32"/>
        </w:numPr>
        <w:suppressAutoHyphens w:val="0"/>
        <w:spacing w:before="120"/>
        <w:ind w:left="602" w:hanging="602"/>
        <w:jc w:val="both"/>
        <w:rPr>
          <w:rFonts w:cs="Arial"/>
          <w:szCs w:val="22"/>
          <w:lang w:eastAsia="pl-PL"/>
        </w:rPr>
      </w:pPr>
      <w:r w:rsidRPr="004E21A8">
        <w:rPr>
          <w:szCs w:val="22"/>
          <w:lang w:eastAsia="pl-PL"/>
        </w:rPr>
        <w:t xml:space="preserve">W przypadkach uzgodnionych uprzednio z Przedstawicielem Zamawiającego lub w przypadkach wskazanych w Zleceniu </w:t>
      </w:r>
      <w:r w:rsidR="00D441AB">
        <w:rPr>
          <w:szCs w:val="22"/>
          <w:lang w:eastAsia="pl-PL"/>
        </w:rPr>
        <w:t>Z</w:t>
      </w:r>
      <w:r w:rsidRPr="004E21A8">
        <w:rPr>
          <w:szCs w:val="22"/>
          <w:lang w:eastAsia="pl-PL"/>
        </w:rPr>
        <w:t xml:space="preserve">głoszenie </w:t>
      </w:r>
      <w:r w:rsidR="00D441AB">
        <w:rPr>
          <w:szCs w:val="22"/>
          <w:lang w:eastAsia="pl-PL"/>
        </w:rPr>
        <w:t xml:space="preserve">Gotowości </w:t>
      </w:r>
      <w:r w:rsidR="005A2A02">
        <w:rPr>
          <w:szCs w:val="22"/>
          <w:lang w:eastAsia="pl-PL"/>
        </w:rPr>
        <w:t xml:space="preserve">do </w:t>
      </w:r>
      <w:r w:rsidR="00D441AB">
        <w:rPr>
          <w:rFonts w:cs="Arial"/>
          <w:szCs w:val="22"/>
          <w:lang w:eastAsia="pl-PL"/>
        </w:rPr>
        <w:t xml:space="preserve">Odbioru </w:t>
      </w:r>
      <w:r w:rsidRPr="004E21A8">
        <w:rPr>
          <w:szCs w:val="22"/>
          <w:lang w:eastAsia="pl-PL"/>
        </w:rPr>
        <w:t>zostanie przekazane Przedstawicielowi Zamawiające</w:t>
      </w:r>
      <w:r w:rsidR="00F6748A">
        <w:rPr>
          <w:szCs w:val="22"/>
          <w:lang w:eastAsia="pl-PL"/>
        </w:rPr>
        <w:t xml:space="preserve">go </w:t>
      </w:r>
      <w:r w:rsidRPr="004E21A8">
        <w:rPr>
          <w:szCs w:val="22"/>
          <w:lang w:eastAsia="pl-PL"/>
        </w:rPr>
        <w:t xml:space="preserve">ustnie lub telefonicznie na numer wskazany w </w:t>
      </w:r>
      <w:r w:rsidRPr="008B7FE9">
        <w:rPr>
          <w:b/>
          <w:szCs w:val="22"/>
          <w:lang w:eastAsia="pl-PL"/>
        </w:rPr>
        <w:t>§ 17.</w:t>
      </w:r>
      <w:r w:rsidRPr="004E21A8">
        <w:rPr>
          <w:szCs w:val="22"/>
          <w:lang w:eastAsia="pl-PL"/>
        </w:rPr>
        <w:t xml:space="preserve"> Zgłoszenie przekazane ustnie lub telefoniczne zostanie niezwłocznie potwierdzone </w:t>
      </w:r>
      <w:r w:rsidR="00E56D8E">
        <w:rPr>
          <w:szCs w:val="22"/>
          <w:lang w:eastAsia="pl-PL"/>
        </w:rPr>
        <w:t xml:space="preserve">przez Zamawiającego </w:t>
      </w:r>
      <w:r w:rsidRPr="004E21A8">
        <w:rPr>
          <w:szCs w:val="22"/>
          <w:lang w:eastAsia="pl-PL"/>
        </w:rPr>
        <w:t>w sposób, o którym mowa w ust. 4.</w:t>
      </w:r>
    </w:p>
    <w:p w:rsidR="004E21A8" w:rsidRPr="004E21A8" w:rsidRDefault="004E21A8" w:rsidP="00D441AB">
      <w:pPr>
        <w:numPr>
          <w:ilvl w:val="0"/>
          <w:numId w:val="32"/>
        </w:numPr>
        <w:suppressAutoHyphens w:val="0"/>
        <w:spacing w:before="120"/>
        <w:ind w:left="602" w:hanging="602"/>
        <w:jc w:val="both"/>
        <w:rPr>
          <w:rFonts w:cs="Arial"/>
          <w:szCs w:val="22"/>
          <w:lang w:eastAsia="pl-PL"/>
        </w:rPr>
      </w:pPr>
      <w:r w:rsidRPr="004E21A8">
        <w:rPr>
          <w:szCs w:val="22"/>
          <w:lang w:eastAsia="pl-PL"/>
        </w:rPr>
        <w:t xml:space="preserve">Jeżeli Wykonawca w terminie wynikającym ze Zlecenia nie </w:t>
      </w:r>
      <w:r w:rsidR="005A2A02">
        <w:rPr>
          <w:szCs w:val="22"/>
          <w:lang w:eastAsia="pl-PL"/>
        </w:rPr>
        <w:t>dokona Zgłoszenia G</w:t>
      </w:r>
      <w:r w:rsidR="00D441AB">
        <w:rPr>
          <w:szCs w:val="22"/>
          <w:lang w:eastAsia="pl-PL"/>
        </w:rPr>
        <w:t>otowości</w:t>
      </w:r>
      <w:r w:rsidR="00D441AB" w:rsidRPr="00D441AB">
        <w:rPr>
          <w:szCs w:val="22"/>
          <w:lang w:eastAsia="pl-PL"/>
        </w:rPr>
        <w:t xml:space="preserve"> do </w:t>
      </w:r>
      <w:r w:rsidR="005A2A02">
        <w:rPr>
          <w:szCs w:val="22"/>
          <w:lang w:eastAsia="pl-PL"/>
        </w:rPr>
        <w:t>O</w:t>
      </w:r>
      <w:r w:rsidR="00D441AB" w:rsidRPr="00D441AB">
        <w:rPr>
          <w:szCs w:val="22"/>
          <w:lang w:eastAsia="pl-PL"/>
        </w:rPr>
        <w:t>dbioru prac stanowiących przedmiot Zlecenia</w:t>
      </w:r>
      <w:del w:id="61" w:author="Joanna Drożdżowska" w:date="2020-06-16T14:41:00Z">
        <w:r w:rsidRPr="004E21A8" w:rsidDel="00B63FA9">
          <w:rPr>
            <w:szCs w:val="22"/>
            <w:lang w:eastAsia="pl-PL"/>
          </w:rPr>
          <w:delText>, a w przypadku prac z zakresu pozyskania i zrywki drewna także zakończenia prac na danej pozycji Zlecenia</w:delText>
        </w:r>
      </w:del>
      <w:r w:rsidRPr="004E21A8">
        <w:rPr>
          <w:szCs w:val="22"/>
          <w:lang w:eastAsia="pl-PL"/>
        </w:rPr>
        <w:t xml:space="preserve">, Zamawiający jest uprawniony wezwać Wykonawcę do natychmiastowego dokonania </w:t>
      </w:r>
      <w:r w:rsidR="00D441AB">
        <w:rPr>
          <w:szCs w:val="22"/>
          <w:lang w:eastAsia="pl-PL"/>
        </w:rPr>
        <w:t>Z</w:t>
      </w:r>
      <w:r w:rsidRPr="004E21A8">
        <w:rPr>
          <w:szCs w:val="22"/>
          <w:lang w:eastAsia="pl-PL"/>
        </w:rPr>
        <w:t>głoszenia</w:t>
      </w:r>
      <w:r w:rsidR="00D441AB">
        <w:rPr>
          <w:szCs w:val="22"/>
          <w:lang w:eastAsia="pl-PL"/>
        </w:rPr>
        <w:t xml:space="preserve"> Gotowości </w:t>
      </w:r>
      <w:r w:rsidR="005A2A02">
        <w:rPr>
          <w:szCs w:val="22"/>
          <w:lang w:eastAsia="pl-PL"/>
        </w:rPr>
        <w:t xml:space="preserve">do </w:t>
      </w:r>
      <w:r w:rsidR="00D441AB">
        <w:rPr>
          <w:szCs w:val="22"/>
          <w:lang w:eastAsia="pl-PL"/>
        </w:rPr>
        <w:t xml:space="preserve">Odbioru. W </w:t>
      </w:r>
      <w:r w:rsidRPr="004E21A8">
        <w:rPr>
          <w:szCs w:val="22"/>
          <w:lang w:eastAsia="pl-PL"/>
        </w:rPr>
        <w:t xml:space="preserve">przypadku </w:t>
      </w:r>
      <w:r w:rsidR="00D441AB">
        <w:rPr>
          <w:szCs w:val="22"/>
          <w:lang w:eastAsia="pl-PL"/>
        </w:rPr>
        <w:t xml:space="preserve">niedokonana przez Wykonawcę Zgłoszenia Gotowości </w:t>
      </w:r>
      <w:r w:rsidR="005A2A02">
        <w:rPr>
          <w:szCs w:val="22"/>
          <w:lang w:eastAsia="pl-PL"/>
        </w:rPr>
        <w:t xml:space="preserve">do </w:t>
      </w:r>
      <w:r w:rsidR="00D441AB">
        <w:rPr>
          <w:szCs w:val="22"/>
          <w:lang w:eastAsia="pl-PL"/>
        </w:rPr>
        <w:t xml:space="preserve">Odbioru w terminie 1 dnia od </w:t>
      </w:r>
      <w:r w:rsidRPr="004E21A8">
        <w:rPr>
          <w:szCs w:val="22"/>
          <w:lang w:eastAsia="pl-PL"/>
        </w:rPr>
        <w:t>takie</w:t>
      </w:r>
      <w:r w:rsidR="00D441AB">
        <w:rPr>
          <w:szCs w:val="22"/>
          <w:lang w:eastAsia="pl-PL"/>
        </w:rPr>
        <w:t>go</w:t>
      </w:r>
      <w:r w:rsidRPr="004E21A8">
        <w:rPr>
          <w:szCs w:val="22"/>
          <w:lang w:eastAsia="pl-PL"/>
        </w:rPr>
        <w:t xml:space="preserve"> wezwani</w:t>
      </w:r>
      <w:r w:rsidR="00D441AB">
        <w:rPr>
          <w:szCs w:val="22"/>
          <w:lang w:eastAsia="pl-PL"/>
        </w:rPr>
        <w:t>a</w:t>
      </w:r>
      <w:r w:rsidRPr="004E21A8">
        <w:rPr>
          <w:szCs w:val="22"/>
          <w:lang w:eastAsia="pl-PL"/>
        </w:rPr>
        <w:t xml:space="preserve"> </w:t>
      </w:r>
      <w:r w:rsidR="00D441AB">
        <w:rPr>
          <w:szCs w:val="22"/>
          <w:lang w:eastAsia="pl-PL"/>
        </w:rPr>
        <w:t xml:space="preserve">- </w:t>
      </w:r>
      <w:r w:rsidRPr="004E21A8">
        <w:rPr>
          <w:szCs w:val="22"/>
          <w:lang w:eastAsia="pl-PL"/>
        </w:rPr>
        <w:t xml:space="preserve">do dokonania odbioru w zakresie </w:t>
      </w:r>
      <w:r w:rsidR="00D441AB">
        <w:rPr>
          <w:szCs w:val="22"/>
          <w:lang w:eastAsia="pl-PL"/>
        </w:rPr>
        <w:t xml:space="preserve">i w terminie </w:t>
      </w:r>
      <w:r w:rsidRPr="004E21A8">
        <w:rPr>
          <w:szCs w:val="22"/>
          <w:lang w:eastAsia="pl-PL"/>
        </w:rPr>
        <w:t xml:space="preserve">przez siebie określonym. </w:t>
      </w:r>
    </w:p>
    <w:p w:rsidR="009E4F98" w:rsidRDefault="004E21A8" w:rsidP="004E4339">
      <w:pPr>
        <w:numPr>
          <w:ilvl w:val="0"/>
          <w:numId w:val="32"/>
        </w:numPr>
        <w:suppressAutoHyphens w:val="0"/>
        <w:spacing w:before="120"/>
        <w:ind w:left="602" w:hanging="602"/>
        <w:jc w:val="both"/>
        <w:rPr>
          <w:rFonts w:cs="Arial"/>
          <w:szCs w:val="22"/>
          <w:lang w:eastAsia="pl-PL"/>
        </w:rPr>
      </w:pPr>
      <w:r w:rsidRPr="004E21A8">
        <w:rPr>
          <w:rFonts w:cs="Arial"/>
          <w:szCs w:val="22"/>
          <w:lang w:eastAsia="pl-PL"/>
        </w:rPr>
        <w:t xml:space="preserve">Odbiór zostanie wyznaczony przez Przedstawiciela Zamawiającego na termin nie późniejszy niż 5 dni roboczych od otrzymania </w:t>
      </w:r>
      <w:r w:rsidR="00D441AB">
        <w:rPr>
          <w:rFonts w:cs="Arial"/>
          <w:szCs w:val="22"/>
          <w:lang w:eastAsia="pl-PL"/>
        </w:rPr>
        <w:t>Z</w:t>
      </w:r>
      <w:r w:rsidRPr="004E21A8">
        <w:rPr>
          <w:rFonts w:cs="Arial"/>
          <w:szCs w:val="22"/>
          <w:lang w:eastAsia="pl-PL"/>
        </w:rPr>
        <w:t>głoszenia</w:t>
      </w:r>
      <w:r w:rsidR="00D441AB">
        <w:rPr>
          <w:rFonts w:cs="Arial"/>
          <w:szCs w:val="22"/>
          <w:lang w:eastAsia="pl-PL"/>
        </w:rPr>
        <w:t xml:space="preserve"> Gotowości</w:t>
      </w:r>
      <w:r w:rsidR="00D441AB" w:rsidRPr="00D441AB">
        <w:rPr>
          <w:rFonts w:cs="Arial"/>
          <w:szCs w:val="22"/>
          <w:lang w:eastAsia="pl-PL"/>
        </w:rPr>
        <w:t xml:space="preserve"> </w:t>
      </w:r>
      <w:r w:rsidR="005A2A02">
        <w:rPr>
          <w:rFonts w:cs="Arial"/>
          <w:szCs w:val="22"/>
          <w:lang w:eastAsia="pl-PL"/>
        </w:rPr>
        <w:t xml:space="preserve">do </w:t>
      </w:r>
      <w:r w:rsidR="00D441AB">
        <w:rPr>
          <w:rFonts w:cs="Arial"/>
          <w:szCs w:val="22"/>
          <w:lang w:eastAsia="pl-PL"/>
        </w:rPr>
        <w:t xml:space="preserve">Odbioru. O wyznaczonym terminie odbioru Przedstawiciel Zamawiającego poinformuje Wykonawcę </w:t>
      </w:r>
      <w:r w:rsidR="00D441AB" w:rsidRPr="00D441AB">
        <w:rPr>
          <w:rFonts w:cs="Arial"/>
          <w:szCs w:val="22"/>
          <w:lang w:eastAsia="pl-PL"/>
        </w:rPr>
        <w:t>w formie pisemnej</w:t>
      </w:r>
      <w:del w:id="62" w:author="Joanna Drożdżowska" w:date="2020-06-16T14:42:00Z">
        <w:r w:rsidR="00D441AB" w:rsidRPr="00D441AB" w:rsidDel="00B63FA9">
          <w:rPr>
            <w:rFonts w:cs="Arial"/>
            <w:szCs w:val="22"/>
            <w:lang w:eastAsia="pl-PL"/>
          </w:rPr>
          <w:delText>, faxem</w:delText>
        </w:r>
      </w:del>
      <w:r w:rsidR="00D441AB" w:rsidRPr="00D441AB">
        <w:rPr>
          <w:rFonts w:cs="Arial"/>
          <w:szCs w:val="22"/>
          <w:lang w:eastAsia="pl-PL"/>
        </w:rPr>
        <w:t xml:space="preserve"> lub pocztą elektroniczną na numery lub adresy wskazane w </w:t>
      </w:r>
      <w:r w:rsidR="00D441AB" w:rsidRPr="008B7FE9">
        <w:rPr>
          <w:rFonts w:cs="Arial"/>
          <w:b/>
          <w:szCs w:val="22"/>
          <w:lang w:eastAsia="pl-PL"/>
        </w:rPr>
        <w:t>§ 17</w:t>
      </w:r>
      <w:r w:rsidRPr="004E21A8">
        <w:rPr>
          <w:rFonts w:cs="Arial"/>
          <w:szCs w:val="22"/>
          <w:lang w:eastAsia="pl-PL"/>
        </w:rPr>
        <w:t xml:space="preserve">. </w:t>
      </w:r>
    </w:p>
    <w:p w:rsidR="004E21A8" w:rsidRPr="004E21A8" w:rsidRDefault="004E21A8" w:rsidP="004E4339">
      <w:pPr>
        <w:numPr>
          <w:ilvl w:val="0"/>
          <w:numId w:val="32"/>
        </w:numPr>
        <w:suppressAutoHyphens w:val="0"/>
        <w:spacing w:before="120"/>
        <w:ind w:left="602" w:hanging="602"/>
        <w:jc w:val="both"/>
        <w:rPr>
          <w:rFonts w:cs="Arial"/>
          <w:szCs w:val="22"/>
          <w:lang w:eastAsia="pl-PL"/>
        </w:rPr>
      </w:pPr>
      <w:r w:rsidRPr="004E21A8">
        <w:rPr>
          <w:rFonts w:cs="Arial"/>
          <w:szCs w:val="22"/>
          <w:lang w:eastAsia="pl-PL"/>
        </w:rPr>
        <w:t>Wykonawca może wziąć udział w odbiorze. Brak obecności Przedstawiciela Wykonawcy nie uniemożliwia dokonania odbioru przez Zamawiającego</w:t>
      </w:r>
      <w:r w:rsidR="00484456">
        <w:rPr>
          <w:rFonts w:cs="Arial"/>
          <w:szCs w:val="22"/>
          <w:lang w:eastAsia="pl-PL"/>
        </w:rPr>
        <w:t>.</w:t>
      </w:r>
    </w:p>
    <w:p w:rsidR="00D441AB" w:rsidRDefault="004E21A8" w:rsidP="004E4339">
      <w:pPr>
        <w:numPr>
          <w:ilvl w:val="0"/>
          <w:numId w:val="32"/>
        </w:numPr>
        <w:suppressAutoHyphens w:val="0"/>
        <w:spacing w:before="120"/>
        <w:ind w:left="567" w:hanging="567"/>
        <w:jc w:val="both"/>
        <w:rPr>
          <w:rFonts w:cs="Arial"/>
          <w:szCs w:val="22"/>
          <w:lang w:eastAsia="pl-PL"/>
        </w:rPr>
      </w:pPr>
      <w:r w:rsidRPr="004E21A8">
        <w:rPr>
          <w:rFonts w:cs="Arial"/>
          <w:szCs w:val="22"/>
          <w:lang w:eastAsia="pl-PL"/>
        </w:rPr>
        <w:t xml:space="preserve">Odbiorowi podlega przedmiot Zlecenia lub jego część wolna od wad lub usterek, z zastrzeżeniem postanowień </w:t>
      </w:r>
      <w:r w:rsidRPr="008B7FE9">
        <w:rPr>
          <w:rFonts w:cs="Arial"/>
          <w:b/>
          <w:szCs w:val="22"/>
          <w:lang w:eastAsia="pl-PL"/>
        </w:rPr>
        <w:t>§ 13</w:t>
      </w:r>
      <w:r w:rsidR="00075D8B" w:rsidRPr="008B7FE9">
        <w:rPr>
          <w:rFonts w:cs="Arial"/>
          <w:b/>
          <w:szCs w:val="22"/>
          <w:lang w:eastAsia="pl-PL"/>
        </w:rPr>
        <w:t>.</w:t>
      </w:r>
      <w:r w:rsidRPr="008B7FE9">
        <w:rPr>
          <w:rFonts w:cs="Arial"/>
          <w:b/>
          <w:szCs w:val="22"/>
          <w:lang w:eastAsia="pl-PL"/>
        </w:rPr>
        <w:t xml:space="preserve"> </w:t>
      </w:r>
    </w:p>
    <w:p w:rsidR="00D441AB" w:rsidRDefault="004E21A8" w:rsidP="004E4339">
      <w:pPr>
        <w:numPr>
          <w:ilvl w:val="0"/>
          <w:numId w:val="32"/>
        </w:numPr>
        <w:suppressAutoHyphens w:val="0"/>
        <w:spacing w:before="120"/>
        <w:ind w:left="567" w:hanging="567"/>
        <w:jc w:val="both"/>
        <w:rPr>
          <w:rFonts w:cs="Arial"/>
          <w:szCs w:val="22"/>
          <w:lang w:eastAsia="pl-PL"/>
        </w:rPr>
      </w:pPr>
      <w:r w:rsidRPr="004E21A8">
        <w:rPr>
          <w:rFonts w:cs="Arial"/>
          <w:szCs w:val="22"/>
          <w:lang w:eastAsia="pl-PL"/>
        </w:rPr>
        <w:t xml:space="preserve">W przypadku stwierdzenia nieprawidłowości w wykonaniu prac Zamawiający może odmówić </w:t>
      </w:r>
      <w:r w:rsidR="005A2A02">
        <w:rPr>
          <w:rFonts w:cs="Arial"/>
          <w:szCs w:val="22"/>
          <w:lang w:eastAsia="pl-PL"/>
        </w:rPr>
        <w:t xml:space="preserve">dokonania Odbioru </w:t>
      </w:r>
      <w:r w:rsidRPr="004E21A8">
        <w:rPr>
          <w:rFonts w:cs="Arial"/>
          <w:szCs w:val="22"/>
          <w:lang w:eastAsia="pl-PL"/>
        </w:rPr>
        <w:t xml:space="preserve">prac wykonanych wadliwie. </w:t>
      </w:r>
      <w:r w:rsidR="00E56D8E" w:rsidRPr="00E56D8E">
        <w:rPr>
          <w:rFonts w:cs="Arial"/>
          <w:szCs w:val="22"/>
          <w:lang w:eastAsia="pl-PL"/>
        </w:rPr>
        <w:t xml:space="preserve">Odmowa </w:t>
      </w:r>
      <w:r w:rsidR="005A2A02">
        <w:rPr>
          <w:rFonts w:cs="Arial"/>
          <w:szCs w:val="22"/>
          <w:lang w:eastAsia="pl-PL"/>
        </w:rPr>
        <w:t>dokonania O</w:t>
      </w:r>
      <w:r w:rsidR="00E56D8E" w:rsidRPr="00E56D8E">
        <w:rPr>
          <w:rFonts w:cs="Arial"/>
          <w:szCs w:val="22"/>
          <w:lang w:eastAsia="pl-PL"/>
        </w:rPr>
        <w:t>dbioru prac wraz ze wskazaniem przyczyn, jak również wskazanie ewentualnych nieprawidłowości (wad) lub szkód wyrządzonych w toku wykonywania prac będzie następowała na piśmie.</w:t>
      </w:r>
    </w:p>
    <w:p w:rsidR="004E21A8" w:rsidRPr="004E21A8" w:rsidRDefault="004E21A8" w:rsidP="004E4339">
      <w:pPr>
        <w:numPr>
          <w:ilvl w:val="0"/>
          <w:numId w:val="32"/>
        </w:numPr>
        <w:suppressAutoHyphens w:val="0"/>
        <w:spacing w:before="120"/>
        <w:ind w:left="567" w:hanging="567"/>
        <w:jc w:val="both"/>
        <w:rPr>
          <w:rFonts w:cs="Arial"/>
          <w:szCs w:val="22"/>
          <w:lang w:eastAsia="pl-PL"/>
        </w:rPr>
      </w:pPr>
      <w:r w:rsidRPr="004E21A8">
        <w:rPr>
          <w:rFonts w:cs="Arial"/>
          <w:szCs w:val="22"/>
          <w:lang w:eastAsia="pl-PL"/>
        </w:rPr>
        <w:t>Po upływie terminu wykonania Zlecenia, Zamawiający może:</w:t>
      </w:r>
    </w:p>
    <w:p w:rsidR="00374140" w:rsidRDefault="004E21A8" w:rsidP="004E4339">
      <w:pPr>
        <w:numPr>
          <w:ilvl w:val="1"/>
          <w:numId w:val="43"/>
        </w:numPr>
        <w:suppressAutoHyphens w:val="0"/>
        <w:spacing w:before="120"/>
        <w:ind w:left="1134" w:hanging="567"/>
        <w:jc w:val="both"/>
        <w:rPr>
          <w:rFonts w:cs="Arial"/>
          <w:szCs w:val="22"/>
          <w:lang w:eastAsia="pl-PL"/>
        </w:rPr>
      </w:pPr>
      <w:r w:rsidRPr="004E21A8">
        <w:rPr>
          <w:rFonts w:cs="Arial"/>
          <w:szCs w:val="22"/>
          <w:lang w:eastAsia="pl-PL"/>
        </w:rPr>
        <w:t>naliczyć Wykonawcy karę umowną</w:t>
      </w:r>
      <w:r w:rsidR="00E56D8E">
        <w:rPr>
          <w:rFonts w:cs="Arial"/>
          <w:szCs w:val="22"/>
          <w:lang w:eastAsia="pl-PL"/>
        </w:rPr>
        <w:t xml:space="preserve"> za </w:t>
      </w:r>
      <w:r w:rsidRPr="004E21A8">
        <w:rPr>
          <w:rFonts w:cs="Arial"/>
          <w:szCs w:val="22"/>
          <w:lang w:eastAsia="pl-PL"/>
        </w:rPr>
        <w:t xml:space="preserve">, zgodnie z </w:t>
      </w:r>
      <w:r w:rsidRPr="00706FE4">
        <w:rPr>
          <w:rFonts w:cs="Arial"/>
          <w:b/>
          <w:szCs w:val="22"/>
          <w:lang w:eastAsia="pl-PL"/>
        </w:rPr>
        <w:t xml:space="preserve">§ 13 </w:t>
      </w:r>
      <w:r w:rsidR="002F1931" w:rsidRPr="00706FE4">
        <w:rPr>
          <w:rFonts w:cs="Arial"/>
          <w:b/>
          <w:szCs w:val="22"/>
          <w:lang w:eastAsia="pl-PL"/>
        </w:rPr>
        <w:t xml:space="preserve">ust. 1 pkt </w:t>
      </w:r>
      <w:r w:rsidR="00075D8B" w:rsidRPr="00706FE4">
        <w:rPr>
          <w:rFonts w:cs="Arial"/>
          <w:b/>
          <w:szCs w:val="22"/>
          <w:lang w:eastAsia="pl-PL"/>
        </w:rPr>
        <w:t xml:space="preserve">2 </w:t>
      </w:r>
      <w:r w:rsidR="002F1931" w:rsidRPr="00706FE4">
        <w:rPr>
          <w:rFonts w:cs="Arial"/>
          <w:b/>
          <w:szCs w:val="22"/>
          <w:lang w:eastAsia="pl-PL"/>
        </w:rPr>
        <w:t xml:space="preserve">lub § 13 ust. 1 pkt </w:t>
      </w:r>
      <w:r w:rsidR="00075D8B" w:rsidRPr="00706FE4">
        <w:rPr>
          <w:rFonts w:cs="Arial"/>
          <w:b/>
          <w:szCs w:val="22"/>
          <w:lang w:eastAsia="pl-PL"/>
        </w:rPr>
        <w:t>3</w:t>
      </w:r>
      <w:r w:rsidR="00075D8B">
        <w:rPr>
          <w:rFonts w:cs="Arial"/>
          <w:szCs w:val="22"/>
          <w:lang w:eastAsia="pl-PL"/>
        </w:rPr>
        <w:t xml:space="preserve"> </w:t>
      </w:r>
      <w:r w:rsidRPr="004E21A8">
        <w:rPr>
          <w:rFonts w:cs="Arial"/>
          <w:szCs w:val="22"/>
          <w:lang w:eastAsia="pl-PL"/>
        </w:rPr>
        <w:t xml:space="preserve">Umowy; </w:t>
      </w:r>
    </w:p>
    <w:p w:rsidR="004E21A8" w:rsidRPr="004E21A8" w:rsidRDefault="004E21A8" w:rsidP="00374140">
      <w:pPr>
        <w:suppressAutoHyphens w:val="0"/>
        <w:spacing w:before="120"/>
        <w:ind w:left="567"/>
        <w:jc w:val="both"/>
        <w:rPr>
          <w:rFonts w:cs="Arial"/>
          <w:szCs w:val="22"/>
          <w:lang w:eastAsia="pl-PL"/>
        </w:rPr>
      </w:pPr>
      <w:r w:rsidRPr="004E21A8">
        <w:rPr>
          <w:rFonts w:cs="Arial"/>
          <w:szCs w:val="22"/>
          <w:lang w:eastAsia="pl-PL"/>
        </w:rPr>
        <w:t>albo</w:t>
      </w:r>
    </w:p>
    <w:p w:rsidR="00374140" w:rsidRDefault="004E21A8" w:rsidP="004E4339">
      <w:pPr>
        <w:numPr>
          <w:ilvl w:val="1"/>
          <w:numId w:val="43"/>
        </w:numPr>
        <w:suppressAutoHyphens w:val="0"/>
        <w:spacing w:before="120"/>
        <w:ind w:left="1134" w:hanging="567"/>
        <w:jc w:val="both"/>
        <w:rPr>
          <w:rFonts w:cs="Arial"/>
          <w:szCs w:val="22"/>
          <w:lang w:eastAsia="pl-PL"/>
        </w:rPr>
      </w:pPr>
      <w:r w:rsidRPr="004E21A8">
        <w:rPr>
          <w:rFonts w:cs="Arial"/>
          <w:szCs w:val="22"/>
          <w:lang w:eastAsia="pl-PL"/>
        </w:rPr>
        <w:t>wyznaczyć Wykonawcy dodatkowy termin na wykonanie przedmiotu Zlecenia w sposób wolny o</w:t>
      </w:r>
      <w:r w:rsidR="00363BBF">
        <w:rPr>
          <w:rFonts w:cs="Arial"/>
          <w:szCs w:val="22"/>
          <w:lang w:eastAsia="pl-PL"/>
        </w:rPr>
        <w:t>d</w:t>
      </w:r>
      <w:r w:rsidRPr="004E21A8">
        <w:rPr>
          <w:rFonts w:cs="Arial"/>
          <w:szCs w:val="22"/>
          <w:lang w:eastAsia="pl-PL"/>
        </w:rPr>
        <w:t xml:space="preserve"> wad lub usterek, a po jego bezskutecznym upływie odstąpić od Umowy</w:t>
      </w:r>
      <w:r w:rsidR="00676C5E">
        <w:rPr>
          <w:rFonts w:cs="Arial"/>
          <w:szCs w:val="22"/>
          <w:lang w:eastAsia="pl-PL"/>
        </w:rPr>
        <w:t xml:space="preserve">. </w:t>
      </w:r>
      <w:r w:rsidR="00484456">
        <w:rPr>
          <w:rFonts w:cs="Arial"/>
          <w:szCs w:val="22"/>
          <w:lang w:eastAsia="pl-PL"/>
        </w:rPr>
        <w:t xml:space="preserve">Jeżeli w dodatkowym terminie Wykonawca wykona przedmiot Zlecenia w sposób wolny od wad lub usterek Zamawiający obowiązany jest </w:t>
      </w:r>
      <w:r w:rsidR="00F6748A">
        <w:rPr>
          <w:rFonts w:cs="Arial"/>
          <w:szCs w:val="22"/>
          <w:lang w:eastAsia="pl-PL"/>
        </w:rPr>
        <w:t>g</w:t>
      </w:r>
      <w:r w:rsidR="00484456">
        <w:rPr>
          <w:rFonts w:cs="Arial"/>
          <w:szCs w:val="22"/>
          <w:lang w:eastAsia="pl-PL"/>
        </w:rPr>
        <w:t xml:space="preserve">o odebrać, co </w:t>
      </w:r>
      <w:r w:rsidR="00FB28AF">
        <w:rPr>
          <w:rFonts w:cs="Arial"/>
          <w:szCs w:val="22"/>
          <w:lang w:eastAsia="pl-PL"/>
        </w:rPr>
        <w:t xml:space="preserve">nie </w:t>
      </w:r>
      <w:r w:rsidR="00484456">
        <w:rPr>
          <w:rFonts w:cs="Arial"/>
          <w:szCs w:val="22"/>
          <w:lang w:eastAsia="pl-PL"/>
        </w:rPr>
        <w:t xml:space="preserve">uchybia uprawnieniu </w:t>
      </w:r>
      <w:r w:rsidR="00FB28AF">
        <w:rPr>
          <w:rFonts w:cs="Arial"/>
          <w:szCs w:val="22"/>
          <w:lang w:eastAsia="pl-PL"/>
        </w:rPr>
        <w:t>Z</w:t>
      </w:r>
      <w:r w:rsidR="00E56D8E">
        <w:rPr>
          <w:rFonts w:cs="Arial"/>
          <w:szCs w:val="22"/>
          <w:lang w:eastAsia="pl-PL"/>
        </w:rPr>
        <w:t>a</w:t>
      </w:r>
      <w:r w:rsidR="00FB28AF">
        <w:rPr>
          <w:rFonts w:cs="Arial"/>
          <w:szCs w:val="22"/>
          <w:lang w:eastAsia="pl-PL"/>
        </w:rPr>
        <w:t>mawiającego do kary umownej</w:t>
      </w:r>
      <w:r w:rsidR="00FB28AF" w:rsidRPr="00FB28AF">
        <w:rPr>
          <w:rFonts w:cs="Arial"/>
          <w:szCs w:val="22"/>
          <w:lang w:eastAsia="pl-PL"/>
        </w:rPr>
        <w:t xml:space="preserve">, </w:t>
      </w:r>
      <w:r w:rsidR="00FB28AF">
        <w:rPr>
          <w:rFonts w:cs="Arial"/>
          <w:szCs w:val="22"/>
          <w:lang w:eastAsia="pl-PL"/>
        </w:rPr>
        <w:t xml:space="preserve">o której mowa w </w:t>
      </w:r>
      <w:r w:rsidR="00FB28AF" w:rsidRPr="00FB28AF">
        <w:rPr>
          <w:rFonts w:cs="Arial"/>
          <w:szCs w:val="22"/>
          <w:lang w:eastAsia="pl-PL"/>
        </w:rPr>
        <w:t xml:space="preserve">§ 13 ust. 1 pkt </w:t>
      </w:r>
      <w:r w:rsidR="00075D8B">
        <w:rPr>
          <w:rFonts w:cs="Arial"/>
          <w:szCs w:val="22"/>
          <w:lang w:eastAsia="pl-PL"/>
        </w:rPr>
        <w:t>2</w:t>
      </w:r>
      <w:r w:rsidR="00FB28AF" w:rsidRPr="00FB28AF">
        <w:rPr>
          <w:rFonts w:cs="Arial"/>
          <w:szCs w:val="22"/>
          <w:lang w:eastAsia="pl-PL"/>
        </w:rPr>
        <w:t xml:space="preserve"> lub w § 13 ust. 1 pkt </w:t>
      </w:r>
      <w:r w:rsidR="00075D8B">
        <w:rPr>
          <w:rFonts w:cs="Arial"/>
          <w:szCs w:val="22"/>
          <w:lang w:eastAsia="pl-PL"/>
        </w:rPr>
        <w:t>3</w:t>
      </w:r>
      <w:r w:rsidR="00075D8B" w:rsidRPr="00FB28AF">
        <w:rPr>
          <w:rFonts w:cs="Arial"/>
          <w:szCs w:val="22"/>
          <w:lang w:eastAsia="pl-PL"/>
        </w:rPr>
        <w:t xml:space="preserve"> </w:t>
      </w:r>
      <w:r w:rsidR="00FB28AF" w:rsidRPr="00FB28AF">
        <w:rPr>
          <w:rFonts w:cs="Arial"/>
          <w:szCs w:val="22"/>
          <w:lang w:eastAsia="pl-PL"/>
        </w:rPr>
        <w:t>Umowy</w:t>
      </w:r>
      <w:r w:rsidR="00484456">
        <w:rPr>
          <w:rFonts w:cs="Arial"/>
          <w:szCs w:val="22"/>
          <w:lang w:eastAsia="pl-PL"/>
        </w:rPr>
        <w:t xml:space="preserve">, </w:t>
      </w:r>
    </w:p>
    <w:p w:rsidR="004E21A8" w:rsidRPr="004E21A8" w:rsidRDefault="00484456" w:rsidP="00374140">
      <w:pPr>
        <w:suppressAutoHyphens w:val="0"/>
        <w:spacing w:before="120"/>
        <w:ind w:left="567"/>
        <w:jc w:val="both"/>
        <w:rPr>
          <w:rFonts w:cs="Arial"/>
          <w:szCs w:val="22"/>
          <w:lang w:eastAsia="pl-PL"/>
        </w:rPr>
      </w:pPr>
      <w:r>
        <w:rPr>
          <w:rFonts w:cs="Arial"/>
          <w:szCs w:val="22"/>
          <w:lang w:eastAsia="pl-PL"/>
        </w:rPr>
        <w:lastRenderedPageBreak/>
        <w:t>albo</w:t>
      </w:r>
    </w:p>
    <w:p w:rsidR="004E21A8" w:rsidRPr="004E21A8" w:rsidRDefault="00676C5E" w:rsidP="004E4339">
      <w:pPr>
        <w:numPr>
          <w:ilvl w:val="1"/>
          <w:numId w:val="43"/>
        </w:numPr>
        <w:suppressAutoHyphens w:val="0"/>
        <w:spacing w:before="120"/>
        <w:ind w:left="1134" w:hanging="567"/>
        <w:jc w:val="both"/>
        <w:rPr>
          <w:rFonts w:cs="Arial"/>
          <w:szCs w:val="22"/>
          <w:lang w:eastAsia="pl-PL"/>
        </w:rPr>
      </w:pPr>
      <w:r>
        <w:rPr>
          <w:rFonts w:cs="Arial"/>
          <w:szCs w:val="22"/>
          <w:lang w:eastAsia="pl-PL"/>
        </w:rPr>
        <w:t xml:space="preserve">dokonać Odwołania Zlecenia </w:t>
      </w:r>
      <w:r w:rsidRPr="00676C5E">
        <w:rPr>
          <w:rFonts w:cs="Arial"/>
          <w:szCs w:val="22"/>
          <w:lang w:eastAsia="pl-PL"/>
        </w:rPr>
        <w:t>z winy Wykonawcy</w:t>
      </w:r>
      <w:r w:rsidR="004E21A8" w:rsidRPr="004E21A8">
        <w:rPr>
          <w:rFonts w:cs="Arial"/>
          <w:szCs w:val="22"/>
          <w:lang w:eastAsia="pl-PL"/>
        </w:rPr>
        <w:t>.</w:t>
      </w:r>
    </w:p>
    <w:p w:rsidR="00D441AB" w:rsidRDefault="004E21A8" w:rsidP="00A82A05">
      <w:pPr>
        <w:numPr>
          <w:ilvl w:val="0"/>
          <w:numId w:val="32"/>
        </w:numPr>
        <w:suppressAutoHyphens w:val="0"/>
        <w:spacing w:before="120"/>
        <w:ind w:left="567" w:hanging="567"/>
        <w:jc w:val="both"/>
        <w:rPr>
          <w:rFonts w:cs="Arial"/>
          <w:szCs w:val="22"/>
          <w:lang w:eastAsia="pl-PL"/>
        </w:rPr>
      </w:pPr>
      <w:r w:rsidRPr="004E21A8">
        <w:rPr>
          <w:rFonts w:cs="Arial"/>
          <w:szCs w:val="22"/>
          <w:lang w:eastAsia="pl-PL"/>
        </w:rPr>
        <w:t>Odbiór prac będzie dokumentowany</w:t>
      </w:r>
      <w:r w:rsidR="00FE31B0">
        <w:rPr>
          <w:rFonts w:cs="Arial"/>
          <w:szCs w:val="22"/>
          <w:lang w:eastAsia="pl-PL"/>
        </w:rPr>
        <w:t xml:space="preserve"> </w:t>
      </w:r>
      <w:r w:rsidR="00D441AB" w:rsidRPr="00FE31B0">
        <w:rPr>
          <w:rFonts w:cs="Arial"/>
          <w:szCs w:val="22"/>
          <w:lang w:eastAsia="pl-PL"/>
        </w:rPr>
        <w:t>Protokołem Odbioru Robót</w:t>
      </w:r>
      <w:r w:rsidR="00484456" w:rsidRPr="00FE31B0">
        <w:rPr>
          <w:rFonts w:cs="Arial"/>
          <w:szCs w:val="22"/>
          <w:lang w:eastAsia="pl-PL"/>
        </w:rPr>
        <w:t>, z zastrzeżeniem</w:t>
      </w:r>
      <w:r w:rsidR="00FE31B0" w:rsidRPr="00FE31B0">
        <w:rPr>
          <w:rFonts w:cs="Arial"/>
          <w:szCs w:val="22"/>
          <w:lang w:eastAsia="pl-PL"/>
        </w:rPr>
        <w:t xml:space="preserve"> </w:t>
      </w:r>
      <w:r w:rsidR="00FE31B0">
        <w:rPr>
          <w:rFonts w:cs="Arial"/>
          <w:szCs w:val="22"/>
          <w:lang w:eastAsia="pl-PL"/>
        </w:rPr>
        <w:t xml:space="preserve">postanowień ust. </w:t>
      </w:r>
      <w:r w:rsidR="00FE31B0" w:rsidRPr="00706FE4">
        <w:rPr>
          <w:rFonts w:cs="Arial"/>
          <w:b/>
          <w:szCs w:val="22"/>
          <w:lang w:eastAsia="pl-PL"/>
        </w:rPr>
        <w:t>13</w:t>
      </w:r>
      <w:r w:rsidR="00FE31B0">
        <w:rPr>
          <w:rFonts w:cs="Arial"/>
          <w:szCs w:val="22"/>
          <w:lang w:eastAsia="pl-PL"/>
        </w:rPr>
        <w:t xml:space="preserve">. </w:t>
      </w:r>
    </w:p>
    <w:p w:rsidR="005A2A02" w:rsidDel="00B63FA9" w:rsidRDefault="00FE31B0" w:rsidP="00FE31B0">
      <w:pPr>
        <w:numPr>
          <w:ilvl w:val="0"/>
          <w:numId w:val="32"/>
        </w:numPr>
        <w:suppressAutoHyphens w:val="0"/>
        <w:spacing w:before="120"/>
        <w:ind w:left="567" w:hanging="567"/>
        <w:jc w:val="both"/>
        <w:rPr>
          <w:del w:id="63" w:author="Joanna Drożdżowska" w:date="2020-06-16T14:42:00Z"/>
          <w:rFonts w:cs="Arial"/>
          <w:szCs w:val="22"/>
          <w:lang w:eastAsia="pl-PL"/>
        </w:rPr>
      </w:pPr>
      <w:bookmarkStart w:id="64" w:name="_Hlk16114577"/>
      <w:del w:id="65" w:author="Joanna Drożdżowska" w:date="2020-06-16T14:42:00Z">
        <w:r w:rsidDel="00B63FA9">
          <w:rPr>
            <w:rFonts w:cs="Arial"/>
            <w:szCs w:val="22"/>
            <w:lang w:eastAsia="pl-PL"/>
          </w:rPr>
          <w:delText>W</w:delText>
        </w:r>
        <w:r w:rsidRPr="00FE31B0" w:rsidDel="00B63FA9">
          <w:rPr>
            <w:rFonts w:cs="Arial"/>
            <w:szCs w:val="22"/>
            <w:lang w:eastAsia="pl-PL"/>
          </w:rPr>
          <w:delText xml:space="preserve"> przypadku, gdy przedmiotem Zlecenia będą prace z zakresu</w:delText>
        </w:r>
        <w:r w:rsidRPr="00484456" w:rsidDel="00B63FA9">
          <w:delText xml:space="preserve"> </w:delText>
        </w:r>
        <w:bookmarkStart w:id="66" w:name="_Hlk15294375"/>
        <w:r w:rsidRPr="00FE31B0" w:rsidDel="00B63FA9">
          <w:rPr>
            <w:rFonts w:cs="Arial"/>
            <w:szCs w:val="22"/>
            <w:lang w:eastAsia="pl-PL"/>
          </w:rPr>
          <w:delText>pozyskania i zrywki drewna</w:delText>
        </w:r>
        <w:bookmarkEnd w:id="66"/>
        <w:r w:rsidRPr="00FE31B0" w:rsidDel="00B63FA9">
          <w:rPr>
            <w:rFonts w:cs="Arial"/>
            <w:szCs w:val="22"/>
            <w:lang w:eastAsia="pl-PL"/>
          </w:rPr>
          <w:delText>, a Wykonawca nie dokona uprzątnięcia powierzchni</w:delText>
        </w:r>
        <w:r w:rsidR="005A2A02" w:rsidDel="00B63FA9">
          <w:rPr>
            <w:rFonts w:cs="Arial"/>
            <w:szCs w:val="22"/>
            <w:lang w:eastAsia="pl-PL"/>
          </w:rPr>
          <w:delText>, na której wykonywane były prace z zakresu pozyskania i zrywki</w:delText>
        </w:r>
        <w:r w:rsidRPr="00FE31B0" w:rsidDel="00B63FA9">
          <w:rPr>
            <w:rFonts w:cs="Arial"/>
            <w:szCs w:val="22"/>
            <w:lang w:eastAsia="pl-PL"/>
          </w:rPr>
          <w:delText xml:space="preserve">, </w:delText>
        </w:r>
        <w:r w:rsidDel="00B63FA9">
          <w:rPr>
            <w:rFonts w:cs="Arial"/>
            <w:szCs w:val="22"/>
            <w:lang w:eastAsia="pl-PL"/>
          </w:rPr>
          <w:delText xml:space="preserve">to wówczas </w:delText>
        </w:r>
        <w:r w:rsidR="005A2A02" w:rsidDel="00B63FA9">
          <w:rPr>
            <w:rFonts w:cs="Arial"/>
            <w:szCs w:val="22"/>
            <w:lang w:eastAsia="pl-PL"/>
          </w:rPr>
          <w:delText>O</w:delText>
        </w:r>
        <w:r w:rsidRPr="00FE31B0" w:rsidDel="00B63FA9">
          <w:rPr>
            <w:rFonts w:cs="Arial"/>
            <w:szCs w:val="22"/>
            <w:lang w:eastAsia="pl-PL"/>
          </w:rPr>
          <w:delText xml:space="preserve">dbiór zostanie dokonany </w:delText>
        </w:r>
        <w:r w:rsidR="005A2A02" w:rsidDel="00B63FA9">
          <w:rPr>
            <w:rFonts w:cs="Arial"/>
            <w:szCs w:val="22"/>
            <w:lang w:eastAsia="pl-PL"/>
          </w:rPr>
          <w:delText xml:space="preserve">dopiero po uprzątnięciu powierzchni. W takim przypadku: </w:delText>
        </w:r>
      </w:del>
    </w:p>
    <w:p w:rsidR="005A2A02" w:rsidDel="00B63FA9" w:rsidRDefault="005A2A02" w:rsidP="005A2A02">
      <w:pPr>
        <w:numPr>
          <w:ilvl w:val="0"/>
          <w:numId w:val="137"/>
        </w:numPr>
        <w:suppressAutoHyphens w:val="0"/>
        <w:spacing w:before="120"/>
        <w:ind w:left="1134" w:hanging="567"/>
        <w:jc w:val="both"/>
        <w:rPr>
          <w:del w:id="67" w:author="Joanna Drożdżowska" w:date="2020-06-16T14:42:00Z"/>
          <w:rFonts w:cs="Arial"/>
          <w:szCs w:val="22"/>
          <w:lang w:eastAsia="pl-PL"/>
        </w:rPr>
      </w:pPr>
      <w:del w:id="68" w:author="Joanna Drożdżowska" w:date="2020-06-16T14:42:00Z">
        <w:r w:rsidDel="00B63FA9">
          <w:rPr>
            <w:rFonts w:cs="Arial"/>
            <w:szCs w:val="22"/>
            <w:lang w:eastAsia="pl-PL"/>
          </w:rPr>
          <w:delText xml:space="preserve">Odbiór będzie dokumentowany </w:delText>
        </w:r>
        <w:r w:rsidR="00FE31B0" w:rsidRPr="00FE31B0" w:rsidDel="00B63FA9">
          <w:rPr>
            <w:rFonts w:cs="Arial"/>
            <w:szCs w:val="22"/>
            <w:lang w:eastAsia="pl-PL"/>
          </w:rPr>
          <w:delText>Protokołem Zwrotu Powierzchni</w:delText>
        </w:r>
        <w:r w:rsidR="00FE31B0" w:rsidRPr="005A2A02" w:rsidDel="00B63FA9">
          <w:rPr>
            <w:rFonts w:cs="Arial"/>
            <w:szCs w:val="22"/>
            <w:lang w:eastAsia="pl-PL"/>
          </w:rPr>
          <w:delText xml:space="preserve">, </w:delText>
        </w:r>
      </w:del>
    </w:p>
    <w:p w:rsidR="005A2A02" w:rsidDel="00B63FA9" w:rsidRDefault="005A2A02" w:rsidP="005A2A02">
      <w:pPr>
        <w:numPr>
          <w:ilvl w:val="0"/>
          <w:numId w:val="137"/>
        </w:numPr>
        <w:suppressAutoHyphens w:val="0"/>
        <w:spacing w:before="120"/>
        <w:ind w:left="1134" w:hanging="567"/>
        <w:jc w:val="both"/>
        <w:rPr>
          <w:del w:id="69" w:author="Joanna Drożdżowska" w:date="2020-06-16T14:42:00Z"/>
          <w:rFonts w:cs="Arial"/>
          <w:szCs w:val="22"/>
          <w:lang w:eastAsia="pl-PL"/>
        </w:rPr>
      </w:pPr>
      <w:del w:id="70" w:author="Joanna Drożdżowska" w:date="2020-06-16T14:42:00Z">
        <w:r w:rsidDel="00B63FA9">
          <w:rPr>
            <w:rFonts w:cs="Arial"/>
            <w:szCs w:val="22"/>
            <w:lang w:eastAsia="pl-PL"/>
          </w:rPr>
          <w:delText>Protokół Odbioru Robót będzie zawiera</w:delText>
        </w:r>
        <w:r w:rsidR="00BC4AAA" w:rsidDel="00B63FA9">
          <w:rPr>
            <w:rFonts w:cs="Arial"/>
            <w:szCs w:val="22"/>
            <w:lang w:eastAsia="pl-PL"/>
          </w:rPr>
          <w:delText>ć</w:delText>
        </w:r>
        <w:r w:rsidDel="00B63FA9">
          <w:rPr>
            <w:rFonts w:cs="Arial"/>
            <w:szCs w:val="22"/>
            <w:lang w:eastAsia="pl-PL"/>
          </w:rPr>
          <w:delText xml:space="preserve"> wzmiankę o niewykonaniu przez Wykonawcę </w:delText>
        </w:r>
        <w:r w:rsidR="00A82A05" w:rsidDel="00B63FA9">
          <w:rPr>
            <w:rFonts w:cs="Arial"/>
            <w:szCs w:val="22"/>
            <w:lang w:eastAsia="pl-PL"/>
          </w:rPr>
          <w:delText xml:space="preserve">przedmiotu Zlecenia w zakresie </w:delText>
        </w:r>
        <w:r w:rsidDel="00B63FA9">
          <w:rPr>
            <w:rFonts w:cs="Arial"/>
            <w:szCs w:val="22"/>
            <w:lang w:eastAsia="pl-PL"/>
          </w:rPr>
          <w:delText xml:space="preserve">uprzątnięcia powierzchni, na </w:delText>
        </w:r>
        <w:r w:rsidRPr="005A2A02" w:rsidDel="00B63FA9">
          <w:rPr>
            <w:rFonts w:cs="Arial"/>
            <w:szCs w:val="22"/>
            <w:lang w:eastAsia="pl-PL"/>
          </w:rPr>
          <w:delText>której wykonywane były prace z zakresu pozyskania i zrywki,</w:delText>
        </w:r>
      </w:del>
    </w:p>
    <w:p w:rsidR="00A82A05" w:rsidDel="00B63FA9" w:rsidRDefault="00FE31B0" w:rsidP="005A2A02">
      <w:pPr>
        <w:numPr>
          <w:ilvl w:val="0"/>
          <w:numId w:val="137"/>
        </w:numPr>
        <w:suppressAutoHyphens w:val="0"/>
        <w:spacing w:before="120"/>
        <w:ind w:left="1134" w:hanging="567"/>
        <w:jc w:val="both"/>
        <w:rPr>
          <w:del w:id="71" w:author="Joanna Drożdżowska" w:date="2020-06-16T14:42:00Z"/>
          <w:rFonts w:cs="Arial"/>
          <w:szCs w:val="22"/>
          <w:lang w:eastAsia="pl-PL"/>
        </w:rPr>
      </w:pPr>
      <w:del w:id="72" w:author="Joanna Drożdżowska" w:date="2020-06-16T14:42:00Z">
        <w:r w:rsidRPr="005A2A02" w:rsidDel="00B63FA9">
          <w:rPr>
            <w:rFonts w:cs="Arial"/>
            <w:szCs w:val="22"/>
            <w:lang w:eastAsia="pl-PL"/>
          </w:rPr>
          <w:delText xml:space="preserve">Protokół Odbioru Robót będzie </w:delText>
        </w:r>
        <w:r w:rsidR="005A2A02" w:rsidDel="00B63FA9">
          <w:rPr>
            <w:rFonts w:cs="Arial"/>
            <w:szCs w:val="22"/>
            <w:lang w:eastAsia="pl-PL"/>
          </w:rPr>
          <w:delText xml:space="preserve">potwierdzał jedynie wykonanie pozyskania i zrywki drewna </w:delText>
        </w:r>
        <w:r w:rsidR="00A82A05" w:rsidDel="00B63FA9">
          <w:rPr>
            <w:rFonts w:cs="Arial"/>
            <w:szCs w:val="22"/>
            <w:lang w:eastAsia="pl-PL"/>
          </w:rPr>
          <w:delText xml:space="preserve">i będzie </w:delText>
        </w:r>
        <w:r w:rsidRPr="005A2A02" w:rsidDel="00B63FA9">
          <w:rPr>
            <w:rFonts w:cs="Arial"/>
            <w:szCs w:val="22"/>
            <w:lang w:eastAsia="pl-PL"/>
          </w:rPr>
          <w:delText>stanowił wyłącznie po</w:delText>
        </w:r>
        <w:r w:rsidR="00374140" w:rsidDel="00B63FA9">
          <w:rPr>
            <w:rFonts w:cs="Arial"/>
            <w:szCs w:val="22"/>
            <w:lang w:eastAsia="pl-PL"/>
          </w:rPr>
          <w:delText>d</w:delText>
        </w:r>
        <w:r w:rsidRPr="005A2A02" w:rsidDel="00B63FA9">
          <w:rPr>
            <w:rFonts w:cs="Arial"/>
            <w:szCs w:val="22"/>
            <w:lang w:eastAsia="pl-PL"/>
          </w:rPr>
          <w:delText>stawę do wystawienia przez Wykonawcę faktury</w:delText>
        </w:r>
        <w:r w:rsidR="00374140" w:rsidDel="00B63FA9">
          <w:rPr>
            <w:rFonts w:cs="Arial"/>
            <w:szCs w:val="22"/>
            <w:lang w:eastAsia="pl-PL"/>
          </w:rPr>
          <w:delText>.</w:delText>
        </w:r>
        <w:r w:rsidR="00484456" w:rsidRPr="005A2A02" w:rsidDel="00B63FA9">
          <w:rPr>
            <w:rFonts w:cs="Arial"/>
            <w:szCs w:val="22"/>
            <w:lang w:eastAsia="pl-PL"/>
          </w:rPr>
          <w:delText xml:space="preserve"> </w:delText>
        </w:r>
        <w:bookmarkEnd w:id="64"/>
        <w:r w:rsidRPr="005A2A02" w:rsidDel="00B63FA9">
          <w:rPr>
            <w:rFonts w:cs="Arial"/>
            <w:szCs w:val="22"/>
            <w:lang w:eastAsia="pl-PL"/>
          </w:rPr>
          <w:tab/>
        </w:r>
      </w:del>
    </w:p>
    <w:p w:rsidR="00D441AB" w:rsidRPr="005A2A02" w:rsidDel="00B63FA9" w:rsidRDefault="00484456" w:rsidP="00A82A05">
      <w:pPr>
        <w:suppressAutoHyphens w:val="0"/>
        <w:spacing w:before="120"/>
        <w:ind w:left="567"/>
        <w:jc w:val="both"/>
        <w:rPr>
          <w:del w:id="73" w:author="Joanna Drożdżowska" w:date="2020-06-16T14:42:00Z"/>
          <w:rFonts w:cs="Arial"/>
          <w:szCs w:val="22"/>
          <w:lang w:eastAsia="pl-PL"/>
        </w:rPr>
      </w:pPr>
      <w:del w:id="74" w:author="Joanna Drożdżowska" w:date="2020-06-16T14:42:00Z">
        <w:r w:rsidRPr="005A2A02" w:rsidDel="00B63FA9">
          <w:rPr>
            <w:rFonts w:cs="Arial"/>
            <w:szCs w:val="22"/>
            <w:lang w:eastAsia="pl-PL"/>
          </w:rPr>
          <w:delText>S</w:delText>
        </w:r>
        <w:r w:rsidR="004E21A8" w:rsidRPr="005A2A02" w:rsidDel="00B63FA9">
          <w:rPr>
            <w:rFonts w:cs="Arial"/>
            <w:szCs w:val="22"/>
            <w:lang w:eastAsia="pl-PL"/>
          </w:rPr>
          <w:delText xml:space="preserve">porządzanie Protokołu Zwrotu </w:delText>
        </w:r>
        <w:r w:rsidR="00D441AB" w:rsidRPr="005A2A02" w:rsidDel="00B63FA9">
          <w:rPr>
            <w:rFonts w:cs="Arial"/>
            <w:szCs w:val="22"/>
            <w:lang w:eastAsia="pl-PL"/>
          </w:rPr>
          <w:delText xml:space="preserve">Powierzchni </w:delText>
        </w:r>
        <w:r w:rsidR="004E21A8" w:rsidRPr="005A2A02" w:rsidDel="00B63FA9">
          <w:rPr>
            <w:rFonts w:cs="Arial"/>
            <w:szCs w:val="22"/>
            <w:lang w:eastAsia="pl-PL"/>
          </w:rPr>
          <w:delText>nie jest wymagane w przypadku realizacji cięć przygodnych</w:delText>
        </w:r>
        <w:r w:rsidRPr="005A2A02" w:rsidDel="00B63FA9">
          <w:rPr>
            <w:rFonts w:cs="Arial"/>
            <w:szCs w:val="22"/>
            <w:lang w:eastAsia="pl-PL"/>
          </w:rPr>
          <w:delText>.</w:delText>
        </w:r>
        <w:r w:rsidR="004E21A8" w:rsidRPr="005A2A02" w:rsidDel="00B63FA9">
          <w:rPr>
            <w:rFonts w:cs="Arial"/>
            <w:szCs w:val="22"/>
            <w:lang w:eastAsia="pl-PL"/>
          </w:rPr>
          <w:delText xml:space="preserve"> </w:delText>
        </w:r>
      </w:del>
    </w:p>
    <w:p w:rsidR="004E21A8" w:rsidRDefault="00484456" w:rsidP="004E4339">
      <w:pPr>
        <w:numPr>
          <w:ilvl w:val="0"/>
          <w:numId w:val="32"/>
        </w:numPr>
        <w:suppressAutoHyphens w:val="0"/>
        <w:spacing w:before="120"/>
        <w:ind w:left="567" w:hanging="567"/>
        <w:jc w:val="both"/>
        <w:rPr>
          <w:rFonts w:cs="Arial"/>
          <w:szCs w:val="22"/>
          <w:lang w:eastAsia="pl-PL"/>
        </w:rPr>
      </w:pPr>
      <w:r w:rsidRPr="004E21A8">
        <w:rPr>
          <w:rFonts w:cs="Arial"/>
          <w:szCs w:val="22"/>
          <w:lang w:eastAsia="pl-PL"/>
        </w:rPr>
        <w:t xml:space="preserve">Protokół Odbioru Robót </w:t>
      </w:r>
      <w:del w:id="75" w:author="Joanna Drożdżowska" w:date="2020-06-16T14:42:00Z">
        <w:r w:rsidRPr="004E21A8" w:rsidDel="00B63FA9">
          <w:rPr>
            <w:rFonts w:cs="Arial"/>
            <w:szCs w:val="22"/>
            <w:lang w:eastAsia="pl-PL"/>
          </w:rPr>
          <w:delText xml:space="preserve">oraz </w:delText>
        </w:r>
        <w:r w:rsidR="004E21A8" w:rsidRPr="004E21A8" w:rsidDel="00B63FA9">
          <w:rPr>
            <w:rFonts w:cs="Arial"/>
            <w:szCs w:val="22"/>
            <w:lang w:eastAsia="pl-PL"/>
          </w:rPr>
          <w:delText xml:space="preserve">Protokół Zwrotu </w:delText>
        </w:r>
        <w:r w:rsidR="00D441AB" w:rsidDel="00B63FA9">
          <w:rPr>
            <w:rFonts w:cs="Arial"/>
            <w:szCs w:val="22"/>
            <w:lang w:eastAsia="pl-PL"/>
          </w:rPr>
          <w:delText>Powierzchni</w:delText>
        </w:r>
        <w:r w:rsidR="00D441AB" w:rsidRPr="004E21A8" w:rsidDel="00B63FA9">
          <w:rPr>
            <w:rFonts w:cs="Arial"/>
            <w:szCs w:val="22"/>
            <w:lang w:eastAsia="pl-PL"/>
          </w:rPr>
          <w:delText xml:space="preserve"> </w:delText>
        </w:r>
      </w:del>
      <w:r w:rsidR="004E21A8" w:rsidRPr="004E21A8">
        <w:rPr>
          <w:rFonts w:cs="Arial"/>
          <w:szCs w:val="22"/>
          <w:lang w:eastAsia="pl-PL"/>
        </w:rPr>
        <w:t>stanowi</w:t>
      </w:r>
      <w:del w:id="76" w:author="Joanna Drożdżowska" w:date="2020-06-16T14:42:00Z">
        <w:r w:rsidR="00F912DE" w:rsidDel="00B63FA9">
          <w:rPr>
            <w:rFonts w:cs="Arial"/>
            <w:szCs w:val="22"/>
            <w:lang w:eastAsia="pl-PL"/>
          </w:rPr>
          <w:delText>ą</w:delText>
        </w:r>
      </w:del>
      <w:r w:rsidR="004E21A8" w:rsidRPr="004E21A8">
        <w:rPr>
          <w:rFonts w:cs="Arial"/>
          <w:szCs w:val="22"/>
          <w:lang w:eastAsia="pl-PL"/>
        </w:rPr>
        <w:t xml:space="preserve"> protok</w:t>
      </w:r>
      <w:r w:rsidR="009E4F98">
        <w:rPr>
          <w:rFonts w:cs="Arial"/>
          <w:szCs w:val="22"/>
          <w:lang w:eastAsia="pl-PL"/>
        </w:rPr>
        <w:t xml:space="preserve">olarne potwierdzenie </w:t>
      </w:r>
      <w:r w:rsidR="004E21A8" w:rsidRPr="004E21A8">
        <w:rPr>
          <w:rFonts w:cs="Arial"/>
          <w:szCs w:val="22"/>
          <w:lang w:eastAsia="pl-PL"/>
        </w:rPr>
        <w:t xml:space="preserve">zwrotu powierzchni, na których wykonywane były prace </w:t>
      </w:r>
      <w:r w:rsidR="00F912DE">
        <w:rPr>
          <w:rFonts w:cs="Arial"/>
          <w:szCs w:val="22"/>
          <w:lang w:eastAsia="pl-PL"/>
        </w:rPr>
        <w:t>wchodzące w skład</w:t>
      </w:r>
      <w:r w:rsidR="00F912DE" w:rsidRPr="004E21A8">
        <w:rPr>
          <w:rFonts w:cs="Arial"/>
          <w:szCs w:val="22"/>
          <w:lang w:eastAsia="pl-PL"/>
        </w:rPr>
        <w:t xml:space="preserve"> </w:t>
      </w:r>
      <w:r w:rsidR="004E21A8" w:rsidRPr="004E21A8">
        <w:rPr>
          <w:rFonts w:cs="Arial"/>
          <w:szCs w:val="22"/>
          <w:lang w:eastAsia="pl-PL"/>
        </w:rPr>
        <w:t>przedmiot</w:t>
      </w:r>
      <w:r w:rsidR="00F912DE">
        <w:rPr>
          <w:rFonts w:cs="Arial"/>
          <w:szCs w:val="22"/>
          <w:lang w:eastAsia="pl-PL"/>
        </w:rPr>
        <w:t xml:space="preserve">u </w:t>
      </w:r>
      <w:r w:rsidR="004E21A8" w:rsidRPr="004E21A8">
        <w:rPr>
          <w:rFonts w:cs="Arial"/>
          <w:szCs w:val="22"/>
          <w:lang w:eastAsia="pl-PL"/>
        </w:rPr>
        <w:t xml:space="preserve">Zlecenia. </w:t>
      </w:r>
    </w:p>
    <w:p w:rsidR="00F912DE" w:rsidDel="00B63FA9" w:rsidRDefault="00CD4B08" w:rsidP="00F912DE">
      <w:pPr>
        <w:numPr>
          <w:ilvl w:val="0"/>
          <w:numId w:val="32"/>
        </w:numPr>
        <w:suppressAutoHyphens w:val="0"/>
        <w:spacing w:before="120"/>
        <w:ind w:left="567" w:hanging="567"/>
        <w:jc w:val="both"/>
        <w:rPr>
          <w:del w:id="77" w:author="Joanna Drożdżowska" w:date="2020-06-16T14:43:00Z"/>
          <w:rFonts w:cs="Arial"/>
          <w:szCs w:val="22"/>
          <w:lang w:eastAsia="pl-PL"/>
        </w:rPr>
      </w:pPr>
      <w:del w:id="78" w:author="Joanna Drożdżowska" w:date="2020-06-16T14:43:00Z">
        <w:r w:rsidDel="00B63FA9">
          <w:rPr>
            <w:rFonts w:cs="Arial"/>
            <w:szCs w:val="22"/>
            <w:lang w:eastAsia="pl-PL"/>
          </w:rPr>
          <w:delText>W</w:delText>
        </w:r>
        <w:r w:rsidRPr="00CD4B08" w:rsidDel="00B63FA9">
          <w:rPr>
            <w:rFonts w:cs="Arial"/>
            <w:szCs w:val="22"/>
            <w:lang w:eastAsia="pl-PL"/>
          </w:rPr>
          <w:delText xml:space="preserve"> przypadku, gdy przedmiotem Zlecenia będą prace z zakresu pozyskania i zrywki drewna </w:delText>
        </w:r>
        <w:r w:rsidDel="00B63FA9">
          <w:rPr>
            <w:rFonts w:cs="Arial"/>
            <w:szCs w:val="22"/>
            <w:lang w:eastAsia="pl-PL"/>
          </w:rPr>
          <w:delText>p</w:delText>
        </w:r>
        <w:r w:rsidR="00F912DE" w:rsidDel="00B63FA9">
          <w:rPr>
            <w:rFonts w:cs="Arial"/>
            <w:szCs w:val="22"/>
            <w:lang w:eastAsia="pl-PL"/>
          </w:rPr>
          <w:delText>ostęp rzeczowy realizacji prac wchodzących w skład Przedmiotu Zlecenia będzie ewidencjonowany u Z</w:delText>
        </w:r>
        <w:r w:rsidR="00484456" w:rsidDel="00B63FA9">
          <w:rPr>
            <w:rFonts w:cs="Arial"/>
            <w:szCs w:val="22"/>
            <w:lang w:eastAsia="pl-PL"/>
          </w:rPr>
          <w:delText>a</w:delText>
        </w:r>
        <w:r w:rsidR="00F912DE" w:rsidDel="00B63FA9">
          <w:rPr>
            <w:rFonts w:cs="Arial"/>
            <w:szCs w:val="22"/>
            <w:lang w:eastAsia="pl-PL"/>
          </w:rPr>
          <w:delText xml:space="preserve">mawiającego: </w:delText>
        </w:r>
      </w:del>
    </w:p>
    <w:p w:rsidR="00D441AB" w:rsidDel="00B63FA9" w:rsidRDefault="00F912DE" w:rsidP="00726784">
      <w:pPr>
        <w:numPr>
          <w:ilvl w:val="0"/>
          <w:numId w:val="136"/>
        </w:numPr>
        <w:suppressAutoHyphens w:val="0"/>
        <w:spacing w:before="120"/>
        <w:ind w:left="1134" w:hanging="567"/>
        <w:jc w:val="both"/>
        <w:rPr>
          <w:del w:id="79" w:author="Joanna Drożdżowska" w:date="2020-06-16T14:43:00Z"/>
          <w:rFonts w:cs="Arial"/>
          <w:szCs w:val="22"/>
          <w:lang w:eastAsia="pl-PL"/>
        </w:rPr>
      </w:pPr>
      <w:del w:id="80" w:author="Joanna Drożdżowska" w:date="2020-06-16T14:43:00Z">
        <w:r w:rsidDel="00B63FA9">
          <w:rPr>
            <w:rFonts w:cs="Arial"/>
            <w:szCs w:val="22"/>
            <w:lang w:eastAsia="pl-PL"/>
          </w:rPr>
          <w:delText xml:space="preserve">w przypadku </w:delText>
        </w:r>
        <w:r w:rsidR="00D441AB" w:rsidRPr="004E21A8" w:rsidDel="00B63FA9">
          <w:rPr>
            <w:rFonts w:cs="Arial"/>
            <w:szCs w:val="22"/>
            <w:lang w:eastAsia="pl-PL"/>
          </w:rPr>
          <w:delText>prac z zakresu pozyskania drewna – Rejestrem Odebranego Drewna;</w:delText>
        </w:r>
      </w:del>
    </w:p>
    <w:p w:rsidR="00F912DE" w:rsidRPr="00F912DE" w:rsidDel="00B63FA9" w:rsidRDefault="00D441AB" w:rsidP="00726784">
      <w:pPr>
        <w:numPr>
          <w:ilvl w:val="0"/>
          <w:numId w:val="136"/>
        </w:numPr>
        <w:suppressAutoHyphens w:val="0"/>
        <w:spacing w:before="120"/>
        <w:ind w:left="1134" w:hanging="567"/>
        <w:jc w:val="both"/>
        <w:rPr>
          <w:del w:id="81" w:author="Joanna Drożdżowska" w:date="2020-06-16T14:43:00Z"/>
          <w:rFonts w:cs="Arial"/>
          <w:szCs w:val="22"/>
          <w:lang w:eastAsia="pl-PL"/>
        </w:rPr>
      </w:pPr>
      <w:del w:id="82" w:author="Joanna Drożdżowska" w:date="2020-06-16T14:43:00Z">
        <w:r w:rsidRPr="00F912DE" w:rsidDel="00B63FA9">
          <w:rPr>
            <w:rFonts w:cs="Arial"/>
            <w:szCs w:val="22"/>
            <w:lang w:eastAsia="pl-PL"/>
          </w:rPr>
          <w:delText>w przypadku prac z zakresu zrywki drewna –Kwitem Zrywkowym</w:delText>
        </w:r>
        <w:r w:rsidR="00484456" w:rsidDel="00B63FA9">
          <w:rPr>
            <w:rFonts w:cs="Arial"/>
            <w:szCs w:val="22"/>
            <w:lang w:eastAsia="pl-PL"/>
          </w:rPr>
          <w:delText>,</w:delText>
        </w:r>
        <w:r w:rsidRPr="00F912DE" w:rsidDel="00B63FA9">
          <w:rPr>
            <w:rFonts w:cs="Arial"/>
            <w:szCs w:val="22"/>
            <w:lang w:eastAsia="pl-PL"/>
          </w:rPr>
          <w:delText xml:space="preserve"> a w przypadku podwozu </w:delText>
        </w:r>
        <w:r w:rsidR="00484456" w:rsidDel="00B63FA9">
          <w:rPr>
            <w:rFonts w:cs="Arial"/>
            <w:szCs w:val="22"/>
            <w:lang w:eastAsia="pl-PL"/>
          </w:rPr>
          <w:delText>- K</w:delText>
        </w:r>
        <w:r w:rsidRPr="00F912DE" w:rsidDel="00B63FA9">
          <w:rPr>
            <w:rFonts w:cs="Arial"/>
            <w:szCs w:val="22"/>
            <w:lang w:eastAsia="pl-PL"/>
          </w:rPr>
          <w:delText xml:space="preserve">witem </w:delText>
        </w:r>
        <w:r w:rsidR="00484456" w:rsidDel="00B63FA9">
          <w:rPr>
            <w:rFonts w:cs="Arial"/>
            <w:szCs w:val="22"/>
            <w:lang w:eastAsia="pl-PL"/>
          </w:rPr>
          <w:delText>P</w:delText>
        </w:r>
        <w:r w:rsidRPr="00F912DE" w:rsidDel="00B63FA9">
          <w:rPr>
            <w:rFonts w:cs="Arial"/>
            <w:szCs w:val="22"/>
            <w:lang w:eastAsia="pl-PL"/>
          </w:rPr>
          <w:delText>odwozowym</w:delText>
        </w:r>
        <w:r w:rsidR="00F912DE" w:rsidDel="00B63FA9">
          <w:rPr>
            <w:rFonts w:cs="Arial"/>
            <w:szCs w:val="22"/>
            <w:lang w:eastAsia="pl-PL"/>
          </w:rPr>
          <w:delText>;</w:delText>
        </w:r>
      </w:del>
    </w:p>
    <w:p w:rsidR="00D441AB" w:rsidRPr="00F912DE" w:rsidDel="00B63FA9" w:rsidRDefault="00726784" w:rsidP="00F912DE">
      <w:pPr>
        <w:suppressAutoHyphens w:val="0"/>
        <w:spacing w:before="120"/>
        <w:ind w:left="567"/>
        <w:jc w:val="both"/>
        <w:rPr>
          <w:del w:id="83" w:author="Joanna Drożdżowska" w:date="2020-06-16T14:43:00Z"/>
          <w:rFonts w:cs="Arial"/>
          <w:szCs w:val="22"/>
          <w:lang w:eastAsia="pl-PL"/>
        </w:rPr>
      </w:pPr>
      <w:del w:id="84" w:author="Joanna Drożdżowska" w:date="2020-06-16T14:43:00Z">
        <w:r w:rsidDel="00B63FA9">
          <w:rPr>
            <w:rFonts w:cs="Arial"/>
            <w:szCs w:val="22"/>
            <w:lang w:eastAsia="pl-PL"/>
          </w:rPr>
          <w:delText xml:space="preserve">- </w:delText>
        </w:r>
        <w:r w:rsidR="00D441AB" w:rsidRPr="00F912DE" w:rsidDel="00B63FA9">
          <w:rPr>
            <w:rFonts w:cs="Arial"/>
            <w:szCs w:val="22"/>
            <w:lang w:eastAsia="pl-PL"/>
          </w:rPr>
          <w:delText>będącym</w:delText>
        </w:r>
        <w:r w:rsidR="00F912DE" w:rsidDel="00B63FA9">
          <w:rPr>
            <w:rFonts w:cs="Arial"/>
            <w:szCs w:val="22"/>
            <w:lang w:eastAsia="pl-PL"/>
          </w:rPr>
          <w:delText>i</w:delText>
        </w:r>
        <w:r w:rsidR="00D441AB" w:rsidRPr="00F912DE" w:rsidDel="00B63FA9">
          <w:rPr>
            <w:rFonts w:cs="Arial"/>
            <w:szCs w:val="22"/>
            <w:lang w:eastAsia="pl-PL"/>
          </w:rPr>
          <w:delText xml:space="preserve"> podstawą do sporzą</w:delText>
        </w:r>
        <w:r w:rsidR="00F912DE" w:rsidDel="00B63FA9">
          <w:rPr>
            <w:rFonts w:cs="Arial"/>
            <w:szCs w:val="22"/>
            <w:lang w:eastAsia="pl-PL"/>
          </w:rPr>
          <w:delText>dzenia Protokołu Odbioru Robót.</w:delText>
        </w:r>
      </w:del>
    </w:p>
    <w:p w:rsidR="00EF0254" w:rsidRPr="004E21A8" w:rsidRDefault="00EF0254" w:rsidP="004E21A8">
      <w:pPr>
        <w:suppressAutoHyphens w:val="0"/>
        <w:spacing w:before="120"/>
        <w:jc w:val="both"/>
        <w:rPr>
          <w:rFonts w:cs="Arial"/>
          <w:szCs w:val="22"/>
          <w:lang w:eastAsia="pl-PL"/>
        </w:rPr>
      </w:pPr>
    </w:p>
    <w:p w:rsidR="004E21A8" w:rsidRPr="004E21A8" w:rsidRDefault="004E21A8" w:rsidP="00706FE4">
      <w:pPr>
        <w:pStyle w:val="Nagwek1"/>
      </w:pPr>
      <w:r w:rsidRPr="004E21A8">
        <w:t>§ 10</w:t>
      </w:r>
      <w:r w:rsidR="00726784">
        <w:br/>
      </w:r>
      <w:r w:rsidR="00F912DE">
        <w:t>W</w:t>
      </w:r>
      <w:r w:rsidRPr="004E21A8">
        <w:t>ynagrodzeni</w:t>
      </w:r>
      <w:r w:rsidR="00F912DE">
        <w:t>e</w:t>
      </w:r>
    </w:p>
    <w:p w:rsidR="004E21A8" w:rsidRPr="004E21A8" w:rsidRDefault="004E21A8" w:rsidP="004E4339">
      <w:pPr>
        <w:numPr>
          <w:ilvl w:val="0"/>
          <w:numId w:val="33"/>
        </w:numPr>
        <w:suppressAutoHyphens w:val="0"/>
        <w:spacing w:before="120"/>
        <w:ind w:left="567" w:hanging="567"/>
        <w:jc w:val="both"/>
        <w:rPr>
          <w:rFonts w:cs="Arial"/>
          <w:szCs w:val="22"/>
          <w:lang w:eastAsia="pl-PL"/>
        </w:rPr>
      </w:pPr>
      <w:r w:rsidRPr="004E21A8">
        <w:rPr>
          <w:rFonts w:cs="Arial"/>
          <w:bCs/>
          <w:szCs w:val="22"/>
          <w:lang w:eastAsia="pl-PL"/>
        </w:rPr>
        <w:t xml:space="preserve">Za wykonanie Przedmiotu Umowy zgodnie z Umową, Wykonawca otrzyma wynagrodzenie ustalone zgodnie z </w:t>
      </w:r>
      <w:r w:rsidRPr="00706FE4">
        <w:rPr>
          <w:rFonts w:cs="Arial"/>
          <w:b/>
          <w:bCs/>
          <w:szCs w:val="22"/>
          <w:lang w:eastAsia="pl-PL"/>
        </w:rPr>
        <w:t xml:space="preserve">ust. </w:t>
      </w:r>
      <w:r w:rsidR="00056485" w:rsidRPr="00706FE4">
        <w:rPr>
          <w:rFonts w:cs="Arial"/>
          <w:b/>
          <w:bCs/>
          <w:szCs w:val="22"/>
          <w:lang w:eastAsia="pl-PL"/>
        </w:rPr>
        <w:t>3</w:t>
      </w:r>
      <w:r w:rsidRPr="00706FE4">
        <w:rPr>
          <w:rFonts w:cs="Arial"/>
          <w:b/>
          <w:bCs/>
          <w:szCs w:val="22"/>
          <w:lang w:eastAsia="pl-PL"/>
        </w:rPr>
        <w:t>,</w:t>
      </w:r>
      <w:r w:rsidRPr="004E21A8">
        <w:rPr>
          <w:rFonts w:cs="Arial"/>
          <w:bCs/>
          <w:szCs w:val="22"/>
          <w:lang w:eastAsia="pl-PL"/>
        </w:rPr>
        <w:t xml:space="preserve"> wstępnie określone na podstawie Oferty na kwotę ______________ zł brutto</w:t>
      </w:r>
      <w:r w:rsidR="006A1C9A">
        <w:rPr>
          <w:rFonts w:cs="Arial"/>
          <w:bCs/>
          <w:szCs w:val="22"/>
          <w:lang w:eastAsia="pl-PL"/>
        </w:rPr>
        <w:t>.</w:t>
      </w:r>
      <w:r w:rsidRPr="004E21A8">
        <w:rPr>
          <w:rFonts w:cs="Arial"/>
          <w:bCs/>
          <w:szCs w:val="22"/>
          <w:lang w:eastAsia="pl-PL"/>
        </w:rPr>
        <w:t xml:space="preserve"> Kwota wynagrodzenia brutto, o której mowa w zdaniu poprzednim stanowi wartość Przedmiotu Umowy („Wartość Przedmiotu Umowy”). </w:t>
      </w:r>
    </w:p>
    <w:p w:rsidR="004E21A8" w:rsidRPr="004E21A8" w:rsidRDefault="004E21A8" w:rsidP="004E4339">
      <w:pPr>
        <w:numPr>
          <w:ilvl w:val="0"/>
          <w:numId w:val="33"/>
        </w:numPr>
        <w:suppressAutoHyphens w:val="0"/>
        <w:spacing w:before="120"/>
        <w:ind w:left="567" w:hanging="567"/>
        <w:jc w:val="both"/>
        <w:rPr>
          <w:rFonts w:cs="Arial"/>
          <w:szCs w:val="22"/>
          <w:lang w:eastAsia="pl-PL"/>
        </w:rPr>
      </w:pPr>
      <w:r w:rsidRPr="004E21A8">
        <w:rPr>
          <w:rFonts w:cs="Arial"/>
          <w:bCs/>
          <w:szCs w:val="22"/>
          <w:lang w:eastAsia="pl-PL"/>
        </w:rPr>
        <w:t>Kwota wynagrodzenia brutto nie obejmuje prac wykonywanych w ramach Opcji.</w:t>
      </w:r>
    </w:p>
    <w:p w:rsidR="004E21A8" w:rsidRPr="004E21A8" w:rsidRDefault="004E21A8" w:rsidP="004E4339">
      <w:pPr>
        <w:numPr>
          <w:ilvl w:val="0"/>
          <w:numId w:val="33"/>
        </w:numPr>
        <w:suppressAutoHyphens w:val="0"/>
        <w:spacing w:before="120"/>
        <w:ind w:left="567" w:hanging="567"/>
        <w:jc w:val="both"/>
        <w:rPr>
          <w:rFonts w:cs="Arial"/>
          <w:szCs w:val="22"/>
          <w:lang w:eastAsia="pl-PL"/>
        </w:rPr>
      </w:pPr>
      <w:r w:rsidRPr="004E21A8">
        <w:rPr>
          <w:rFonts w:cs="Arial"/>
          <w:bCs/>
          <w:szCs w:val="22"/>
          <w:lang w:eastAsia="pl-PL"/>
        </w:rPr>
        <w:t>Wynagrodzenie</w:t>
      </w:r>
      <w:r w:rsidRPr="004E21A8">
        <w:rPr>
          <w:rFonts w:cs="Arial"/>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rsidR="004E21A8" w:rsidRPr="004E21A8" w:rsidRDefault="004E21A8" w:rsidP="004E4339">
      <w:pPr>
        <w:numPr>
          <w:ilvl w:val="0"/>
          <w:numId w:val="33"/>
        </w:numPr>
        <w:suppressAutoHyphens w:val="0"/>
        <w:spacing w:before="120"/>
        <w:ind w:left="567" w:hanging="567"/>
        <w:jc w:val="both"/>
        <w:rPr>
          <w:rFonts w:cs="Arial"/>
          <w:szCs w:val="22"/>
          <w:lang w:eastAsia="pl-PL"/>
        </w:rPr>
      </w:pPr>
      <w:r w:rsidRPr="004E21A8">
        <w:rPr>
          <w:rFonts w:cs="Arial"/>
          <w:bCs/>
          <w:szCs w:val="22"/>
          <w:lang w:eastAsia="pl-PL"/>
        </w:rPr>
        <w:t>Ceny</w:t>
      </w:r>
      <w:r w:rsidRPr="004E21A8">
        <w:rPr>
          <w:rFonts w:cs="Arial"/>
          <w:szCs w:val="22"/>
          <w:lang w:eastAsia="pl-PL"/>
        </w:rPr>
        <w:t xml:space="preserve"> jednostkowe, o których mowa w </w:t>
      </w:r>
      <w:r w:rsidRPr="00706FE4">
        <w:rPr>
          <w:rFonts w:cs="Arial"/>
          <w:b/>
          <w:szCs w:val="22"/>
          <w:lang w:eastAsia="pl-PL"/>
        </w:rPr>
        <w:t>ust. 3</w:t>
      </w:r>
      <w:r w:rsidRPr="004E21A8">
        <w:rPr>
          <w:rFonts w:cs="Arial"/>
          <w:szCs w:val="22"/>
          <w:lang w:eastAsia="pl-PL"/>
        </w:rPr>
        <w:t xml:space="preserve">, nie będą podlegały zmianom w trakcie realizacji Umowy, z zastrzeżeniem postanowień </w:t>
      </w:r>
      <w:r w:rsidRPr="00706FE4">
        <w:rPr>
          <w:rFonts w:cs="Arial"/>
          <w:b/>
          <w:szCs w:val="22"/>
          <w:lang w:eastAsia="pl-PL"/>
        </w:rPr>
        <w:t xml:space="preserve">§ 11 ust. </w:t>
      </w:r>
      <w:r w:rsidR="00B1508F" w:rsidRPr="00706FE4">
        <w:rPr>
          <w:rFonts w:cs="Arial"/>
          <w:b/>
          <w:szCs w:val="22"/>
          <w:lang w:eastAsia="pl-PL"/>
        </w:rPr>
        <w:t>10</w:t>
      </w:r>
      <w:r w:rsidRPr="004E21A8">
        <w:rPr>
          <w:rFonts w:cs="Arial"/>
          <w:szCs w:val="22"/>
          <w:lang w:eastAsia="pl-PL"/>
        </w:rPr>
        <w:t xml:space="preserve">. Wykonawca niniejszym potwierdza, iż ceny jednostkowe za wykonanie poszczególnych prac uwzględniają wszystkie koszty związane z ich wykonaniem. </w:t>
      </w:r>
    </w:p>
    <w:p w:rsidR="004E21A8" w:rsidRPr="004E21A8" w:rsidRDefault="004E21A8" w:rsidP="004E4339">
      <w:pPr>
        <w:numPr>
          <w:ilvl w:val="0"/>
          <w:numId w:val="33"/>
        </w:numPr>
        <w:suppressAutoHyphens w:val="0"/>
        <w:spacing w:before="120"/>
        <w:ind w:left="567" w:hanging="567"/>
        <w:jc w:val="both"/>
        <w:rPr>
          <w:rFonts w:cs="Arial"/>
          <w:szCs w:val="22"/>
          <w:lang w:eastAsia="pl-PL"/>
        </w:rPr>
      </w:pPr>
      <w:r w:rsidRPr="004E21A8">
        <w:rPr>
          <w:rFonts w:cs="Arial"/>
          <w:bCs/>
          <w:szCs w:val="22"/>
          <w:lang w:eastAsia="pl-PL"/>
        </w:rPr>
        <w:t>Zamawiający</w:t>
      </w:r>
      <w:r w:rsidRPr="004E21A8">
        <w:rPr>
          <w:rFonts w:cs="Arial"/>
          <w:szCs w:val="22"/>
          <w:lang w:eastAsia="pl-PL"/>
        </w:rPr>
        <w:t xml:space="preserve"> zapłaci Wykonawcy za prace wykonane zgodnie z określoną w umowie starannością potwierdzone w Protokołach Odbioru Robót, o których mowa w </w:t>
      </w:r>
      <w:r w:rsidRPr="00706FE4">
        <w:rPr>
          <w:rFonts w:cs="Arial"/>
          <w:b/>
          <w:szCs w:val="22"/>
          <w:lang w:eastAsia="pl-PL"/>
        </w:rPr>
        <w:t xml:space="preserve">§ 9 ust. </w:t>
      </w:r>
      <w:r w:rsidR="00756AE0" w:rsidRPr="00706FE4">
        <w:rPr>
          <w:rFonts w:cs="Arial"/>
          <w:b/>
          <w:szCs w:val="22"/>
          <w:lang w:eastAsia="pl-PL"/>
        </w:rPr>
        <w:t>12</w:t>
      </w:r>
      <w:r w:rsidRPr="004E21A8">
        <w:rPr>
          <w:rFonts w:cs="Arial"/>
          <w:szCs w:val="22"/>
          <w:lang w:eastAsia="pl-PL"/>
        </w:rPr>
        <w:t xml:space="preserve">. </w:t>
      </w:r>
    </w:p>
    <w:p w:rsidR="004E21A8" w:rsidRPr="004E21A8" w:rsidRDefault="004E21A8" w:rsidP="004E4339">
      <w:pPr>
        <w:numPr>
          <w:ilvl w:val="0"/>
          <w:numId w:val="33"/>
        </w:numPr>
        <w:suppressAutoHyphens w:val="0"/>
        <w:spacing w:before="120"/>
        <w:ind w:left="567" w:hanging="567"/>
        <w:jc w:val="both"/>
        <w:rPr>
          <w:rFonts w:cs="Arial"/>
          <w:szCs w:val="22"/>
          <w:lang w:eastAsia="pl-PL"/>
        </w:rPr>
      </w:pPr>
      <w:r w:rsidRPr="004E21A8">
        <w:rPr>
          <w:rFonts w:cs="Arial"/>
          <w:bCs/>
          <w:szCs w:val="22"/>
          <w:lang w:eastAsia="pl-PL"/>
        </w:rPr>
        <w:t>Strony</w:t>
      </w:r>
      <w:r w:rsidRPr="004E21A8">
        <w:rPr>
          <w:rFonts w:cs="Arial"/>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4E21A8">
        <w:rPr>
          <w:sz w:val="16"/>
          <w:szCs w:val="16"/>
          <w:lang w:eastAsia="pl-PL"/>
        </w:rPr>
        <w:t>.</w:t>
      </w:r>
    </w:p>
    <w:p w:rsidR="007E741C" w:rsidRPr="004E21A8" w:rsidRDefault="007E741C" w:rsidP="004E21A8">
      <w:pPr>
        <w:suppressAutoHyphens w:val="0"/>
        <w:spacing w:before="120"/>
        <w:ind w:left="588" w:hanging="588"/>
        <w:jc w:val="center"/>
        <w:rPr>
          <w:rFonts w:cs="Arial"/>
          <w:b/>
          <w:szCs w:val="22"/>
          <w:lang w:eastAsia="pl-PL"/>
        </w:rPr>
      </w:pPr>
    </w:p>
    <w:p w:rsidR="004E21A8" w:rsidRPr="004E21A8" w:rsidRDefault="004E21A8" w:rsidP="00706FE4">
      <w:pPr>
        <w:pStyle w:val="Nagwek1"/>
      </w:pPr>
      <w:r w:rsidRPr="004E21A8">
        <w:t>§ 11</w:t>
      </w:r>
      <w:r w:rsidR="00726784">
        <w:br/>
      </w:r>
      <w:r w:rsidRPr="004E21A8">
        <w:t>Warunki płatności</w:t>
      </w:r>
    </w:p>
    <w:p w:rsidR="004E21A8" w:rsidRPr="004E21A8" w:rsidRDefault="004E21A8" w:rsidP="004E4339">
      <w:pPr>
        <w:numPr>
          <w:ilvl w:val="0"/>
          <w:numId w:val="34"/>
        </w:numPr>
        <w:suppressAutoHyphens w:val="0"/>
        <w:spacing w:before="120"/>
        <w:ind w:left="567" w:hanging="567"/>
        <w:jc w:val="both"/>
        <w:rPr>
          <w:rFonts w:cs="Arial"/>
          <w:szCs w:val="22"/>
          <w:lang w:eastAsia="pl-PL"/>
        </w:rPr>
      </w:pPr>
      <w:r w:rsidRPr="004E21A8">
        <w:rPr>
          <w:rFonts w:cs="Arial"/>
          <w:szCs w:val="22"/>
          <w:lang w:eastAsia="pl-PL"/>
        </w:rPr>
        <w:t xml:space="preserve">Wynagrodzenie, o którym mowa w </w:t>
      </w:r>
      <w:r w:rsidRPr="00706FE4">
        <w:rPr>
          <w:rFonts w:cs="Arial"/>
          <w:b/>
          <w:szCs w:val="22"/>
          <w:lang w:eastAsia="pl-PL"/>
        </w:rPr>
        <w:t>§ 10 ust. 3</w:t>
      </w:r>
      <w:r w:rsidRPr="004E21A8">
        <w:rPr>
          <w:rFonts w:cs="Arial"/>
          <w:szCs w:val="22"/>
          <w:lang w:eastAsia="pl-PL"/>
        </w:rPr>
        <w:t xml:space="preserve">, płatne będzie po odbiorze przedmiotu Zlecenia lub części przedmiotu Zlecenia, na podstawie faktury. </w:t>
      </w:r>
    </w:p>
    <w:p w:rsidR="004E21A8" w:rsidRPr="004E21A8" w:rsidRDefault="004E21A8" w:rsidP="004E4339">
      <w:pPr>
        <w:numPr>
          <w:ilvl w:val="0"/>
          <w:numId w:val="34"/>
        </w:numPr>
        <w:suppressAutoHyphens w:val="0"/>
        <w:spacing w:before="120"/>
        <w:ind w:left="567" w:hanging="567"/>
        <w:jc w:val="both"/>
        <w:rPr>
          <w:rFonts w:cs="Arial"/>
          <w:szCs w:val="22"/>
          <w:lang w:eastAsia="pl-PL"/>
        </w:rPr>
      </w:pPr>
      <w:r w:rsidRPr="004E21A8">
        <w:rPr>
          <w:rFonts w:cs="Arial"/>
          <w:szCs w:val="22"/>
          <w:lang w:eastAsia="pl-PL"/>
        </w:rPr>
        <w:t xml:space="preserve">Wynagrodzenie stanowić będzie iloczyn wskazanych w Kosztorysie Ofertowym zawartym w Ofercie cen jednostkowych za poszczególne prace oraz ilości wykonanych prac. </w:t>
      </w:r>
    </w:p>
    <w:p w:rsidR="00CD4B08" w:rsidRDefault="004E21A8" w:rsidP="00CD4B08">
      <w:pPr>
        <w:numPr>
          <w:ilvl w:val="0"/>
          <w:numId w:val="34"/>
        </w:numPr>
        <w:suppressAutoHyphens w:val="0"/>
        <w:spacing w:before="120"/>
        <w:ind w:left="567" w:hanging="567"/>
        <w:jc w:val="both"/>
        <w:rPr>
          <w:rFonts w:cs="Arial"/>
          <w:szCs w:val="22"/>
          <w:lang w:eastAsia="pl-PL"/>
        </w:rPr>
      </w:pPr>
      <w:r w:rsidRPr="004E21A8">
        <w:rPr>
          <w:rFonts w:cs="Arial"/>
          <w:szCs w:val="22"/>
          <w:lang w:eastAsia="pl-PL"/>
        </w:rPr>
        <w:t xml:space="preserve">Wynagrodzenie będzie płatne w terminie do </w:t>
      </w:r>
      <w:r w:rsidRPr="0023015B">
        <w:rPr>
          <w:rFonts w:cs="Arial"/>
          <w:b/>
          <w:szCs w:val="22"/>
          <w:lang w:eastAsia="pl-PL"/>
        </w:rPr>
        <w:t>21</w:t>
      </w:r>
      <w:r w:rsidRPr="004E21A8">
        <w:rPr>
          <w:rFonts w:cs="Arial"/>
          <w:szCs w:val="22"/>
          <w:lang w:eastAsia="pl-PL"/>
        </w:rPr>
        <w:t xml:space="preserve"> dni od doręczenia Zamawiającemu prawidłowo wystawionej faktury. Podstawą do wystawienia faktury przez Wykonawcę będą Protokoły Odbioru </w:t>
      </w:r>
      <w:r w:rsidR="00065BEA">
        <w:rPr>
          <w:rFonts w:cs="Arial"/>
          <w:szCs w:val="22"/>
          <w:lang w:eastAsia="pl-PL"/>
        </w:rPr>
        <w:t>R</w:t>
      </w:r>
      <w:r w:rsidRPr="004E21A8">
        <w:rPr>
          <w:rFonts w:cs="Arial"/>
          <w:szCs w:val="22"/>
          <w:lang w:eastAsia="pl-PL"/>
        </w:rPr>
        <w:t xml:space="preserve">obót wskazane w </w:t>
      </w:r>
      <w:r w:rsidRPr="00706FE4">
        <w:rPr>
          <w:rFonts w:cs="Arial"/>
          <w:b/>
          <w:szCs w:val="22"/>
          <w:lang w:eastAsia="pl-PL"/>
        </w:rPr>
        <w:t xml:space="preserve">§ 9 ust. </w:t>
      </w:r>
      <w:r w:rsidR="00CB246B" w:rsidRPr="00706FE4">
        <w:rPr>
          <w:rFonts w:cs="Arial"/>
          <w:b/>
          <w:szCs w:val="22"/>
          <w:lang w:eastAsia="pl-PL"/>
        </w:rPr>
        <w:t>12</w:t>
      </w:r>
      <w:r w:rsidRPr="004E21A8">
        <w:rPr>
          <w:rFonts w:cs="Arial"/>
          <w:szCs w:val="22"/>
          <w:lang w:eastAsia="pl-PL"/>
        </w:rPr>
        <w:t>.</w:t>
      </w:r>
    </w:p>
    <w:p w:rsidR="00CD4B08" w:rsidRDefault="00CD4B08" w:rsidP="00CD4B08">
      <w:pPr>
        <w:numPr>
          <w:ilvl w:val="0"/>
          <w:numId w:val="34"/>
        </w:numPr>
        <w:suppressAutoHyphens w:val="0"/>
        <w:spacing w:before="120"/>
        <w:ind w:left="567" w:hanging="567"/>
        <w:jc w:val="both"/>
        <w:rPr>
          <w:rFonts w:cs="Arial"/>
          <w:szCs w:val="22"/>
          <w:lang w:eastAsia="pl-PL"/>
        </w:rPr>
      </w:pPr>
      <w:r w:rsidRPr="00CD4B08">
        <w:rPr>
          <w:rFonts w:cs="Arial"/>
          <w:szCs w:val="22"/>
          <w:lang w:eastAsia="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w:t>
      </w:r>
      <w:r>
        <w:rPr>
          <w:rFonts w:cs="Arial"/>
          <w:szCs w:val="22"/>
          <w:lang w:eastAsia="pl-PL"/>
        </w:rPr>
        <w:t xml:space="preserve">z 2018 r. </w:t>
      </w:r>
      <w:r w:rsidRPr="00CD4B08">
        <w:rPr>
          <w:rFonts w:cs="Arial"/>
          <w:szCs w:val="22"/>
          <w:lang w:eastAsia="pl-PL"/>
        </w:rPr>
        <w:t xml:space="preserve">poz. 2191,– „Ustawa o Fakturowaniu”). </w:t>
      </w:r>
    </w:p>
    <w:p w:rsidR="003617BF" w:rsidRDefault="00CD4B08" w:rsidP="00CD4B08">
      <w:pPr>
        <w:numPr>
          <w:ilvl w:val="0"/>
          <w:numId w:val="34"/>
        </w:numPr>
        <w:suppressAutoHyphens w:val="0"/>
        <w:spacing w:before="120"/>
        <w:ind w:left="567" w:hanging="567"/>
        <w:jc w:val="both"/>
        <w:rPr>
          <w:rFonts w:cs="Arial"/>
          <w:szCs w:val="22"/>
          <w:lang w:eastAsia="pl-PL"/>
        </w:rPr>
      </w:pPr>
      <w:r w:rsidRPr="00CD4B08">
        <w:rPr>
          <w:rFonts w:cs="Arial"/>
          <w:szCs w:val="22"/>
          <w:lang w:eastAsia="pl-PL"/>
        </w:rPr>
        <w:t>W przypadku wystawienia</w:t>
      </w:r>
      <w:r w:rsidR="003617BF" w:rsidRPr="003617BF">
        <w:t xml:space="preserve"> </w:t>
      </w:r>
      <w:r w:rsidR="003617BF" w:rsidRPr="003617BF">
        <w:rPr>
          <w:rFonts w:cs="Arial"/>
          <w:szCs w:val="22"/>
          <w:lang w:eastAsia="pl-PL"/>
        </w:rPr>
        <w:t>ustrukturyzowane</w:t>
      </w:r>
      <w:r w:rsidR="003617BF">
        <w:rPr>
          <w:rFonts w:cs="Arial"/>
          <w:szCs w:val="22"/>
          <w:lang w:eastAsia="pl-PL"/>
        </w:rPr>
        <w:t>j</w:t>
      </w:r>
      <w:r w:rsidRPr="00CD4B08">
        <w:rPr>
          <w:rFonts w:cs="Arial"/>
          <w:szCs w:val="22"/>
          <w:lang w:eastAsia="pl-PL"/>
        </w:rPr>
        <w:t xml:space="preserve"> faktury</w:t>
      </w:r>
      <w:r>
        <w:rPr>
          <w:rFonts w:cs="Arial"/>
          <w:szCs w:val="22"/>
          <w:lang w:eastAsia="pl-PL"/>
        </w:rPr>
        <w:t xml:space="preserve"> elektronicznej</w:t>
      </w:r>
      <w:r w:rsidRPr="00CD4B08">
        <w:rPr>
          <w:rFonts w:cs="Arial"/>
          <w:szCs w:val="22"/>
          <w:lang w:eastAsia="pl-PL"/>
        </w:rPr>
        <w:t xml:space="preserve">, o której mowa w ust. 4, Wykonawca jest obowiązany do wysłania jej do Zamawiającego za pośrednictwem Platformy Elektronicznego Fakturowania </w:t>
      </w:r>
      <w:r>
        <w:rPr>
          <w:rFonts w:cs="Arial"/>
          <w:szCs w:val="22"/>
          <w:lang w:eastAsia="pl-PL"/>
        </w:rPr>
        <w:t>(</w:t>
      </w:r>
      <w:r w:rsidRPr="00CD4B08">
        <w:rPr>
          <w:rFonts w:cs="Arial"/>
          <w:szCs w:val="22"/>
          <w:lang w:eastAsia="pl-PL"/>
        </w:rPr>
        <w:t xml:space="preserve">„PEF”). Wystawiona przez Wykonawcę ustrukturyzowana faktura elektroniczna winna zawierać elementy, o których mowa w art. 1 Ustawy o Fakturowaniu, a nadto faktura lub załącznik do niej musi zawierać numer Umowy i </w:t>
      </w:r>
      <w:r w:rsidR="003617BF">
        <w:rPr>
          <w:rFonts w:cs="Arial"/>
          <w:szCs w:val="22"/>
          <w:lang w:eastAsia="pl-PL"/>
        </w:rPr>
        <w:t>Zlecenia</w:t>
      </w:r>
      <w:r w:rsidRPr="00CD4B08">
        <w:rPr>
          <w:rFonts w:cs="Arial"/>
          <w:szCs w:val="22"/>
          <w:lang w:eastAsia="pl-PL"/>
        </w:rPr>
        <w:t xml:space="preserve">, których dotyczy. </w:t>
      </w:r>
    </w:p>
    <w:p w:rsidR="003617BF" w:rsidRPr="00515F89" w:rsidRDefault="003617BF" w:rsidP="00CD4B08">
      <w:pPr>
        <w:numPr>
          <w:ilvl w:val="0"/>
          <w:numId w:val="34"/>
        </w:numPr>
        <w:suppressAutoHyphens w:val="0"/>
        <w:spacing w:before="120"/>
        <w:ind w:left="567" w:hanging="567"/>
        <w:jc w:val="both"/>
        <w:rPr>
          <w:rFonts w:cs="Arial"/>
          <w:szCs w:val="22"/>
          <w:lang w:eastAsia="pl-PL"/>
        </w:rPr>
      </w:pPr>
      <w:r w:rsidRPr="003617BF">
        <w:rPr>
          <w:rFonts w:cs="Arial"/>
          <w:szCs w:val="22"/>
          <w:lang w:eastAsia="pl-PL"/>
        </w:rPr>
        <w:lastRenderedPageBreak/>
        <w:t>Ustrukturyzowan</w:t>
      </w:r>
      <w:r>
        <w:rPr>
          <w:rFonts w:cs="Arial"/>
          <w:szCs w:val="22"/>
          <w:lang w:eastAsia="pl-PL"/>
        </w:rPr>
        <w:t>ą f</w:t>
      </w:r>
      <w:r w:rsidR="00CD4B08" w:rsidRPr="003617BF">
        <w:rPr>
          <w:rFonts w:cs="Arial"/>
          <w:szCs w:val="22"/>
          <w:lang w:eastAsia="pl-PL"/>
        </w:rPr>
        <w:t>akturę elektroniczną należy wysyłać na następujący adres Zamawiającego</w:t>
      </w:r>
      <w:r>
        <w:rPr>
          <w:rFonts w:cs="Arial"/>
          <w:szCs w:val="22"/>
          <w:lang w:eastAsia="pl-PL"/>
        </w:rPr>
        <w:t xml:space="preserve"> </w:t>
      </w:r>
      <w:r w:rsidR="00CD4B08" w:rsidRPr="003617BF">
        <w:rPr>
          <w:rFonts w:cs="Arial"/>
          <w:szCs w:val="22"/>
          <w:lang w:eastAsia="pl-PL"/>
        </w:rPr>
        <w:t xml:space="preserve">na </w:t>
      </w:r>
      <w:r>
        <w:rPr>
          <w:rFonts w:cs="Arial"/>
          <w:szCs w:val="22"/>
          <w:lang w:eastAsia="pl-PL"/>
        </w:rPr>
        <w:t>PEF</w:t>
      </w:r>
      <w:r w:rsidR="00CD4B08" w:rsidRPr="003617BF">
        <w:rPr>
          <w:rFonts w:cs="Arial"/>
          <w:szCs w:val="22"/>
          <w:lang w:eastAsia="pl-PL"/>
        </w:rPr>
        <w:t xml:space="preserve">: </w:t>
      </w:r>
      <w:del w:id="85" w:author="Joanna Drożdżowska" w:date="2020-06-16T14:43:00Z">
        <w:r w:rsidR="00CD4B08" w:rsidRPr="00515F89" w:rsidDel="00B63FA9">
          <w:rPr>
            <w:rFonts w:cs="Arial"/>
            <w:szCs w:val="22"/>
            <w:lang w:eastAsia="pl-PL"/>
          </w:rPr>
          <w:delText xml:space="preserve">_____________ </w:delText>
        </w:r>
      </w:del>
      <w:ins w:id="86" w:author="Joanna Drożdżowska" w:date="2020-06-16T14:43:00Z">
        <w:r w:rsidR="00B63FA9">
          <w:rPr>
            <w:rFonts w:cs="Arial"/>
            <w:szCs w:val="22"/>
            <w:lang w:eastAsia="pl-PL"/>
          </w:rPr>
          <w:t>8660002481</w:t>
        </w:r>
        <w:r w:rsidR="00B63FA9" w:rsidRPr="00515F89">
          <w:rPr>
            <w:rFonts w:cs="Arial"/>
            <w:szCs w:val="22"/>
            <w:lang w:eastAsia="pl-PL"/>
          </w:rPr>
          <w:t xml:space="preserve"> </w:t>
        </w:r>
      </w:ins>
    </w:p>
    <w:p w:rsidR="003617BF" w:rsidRDefault="00CD4B08" w:rsidP="00CD4B08">
      <w:pPr>
        <w:numPr>
          <w:ilvl w:val="0"/>
          <w:numId w:val="34"/>
        </w:numPr>
        <w:suppressAutoHyphens w:val="0"/>
        <w:spacing w:before="120"/>
        <w:ind w:left="567" w:hanging="567"/>
        <w:jc w:val="both"/>
        <w:rPr>
          <w:rFonts w:cs="Arial"/>
          <w:szCs w:val="22"/>
          <w:lang w:eastAsia="pl-PL"/>
        </w:rPr>
      </w:pPr>
      <w:r w:rsidRPr="003617BF">
        <w:rPr>
          <w:rFonts w:cs="Arial"/>
          <w:szCs w:val="22"/>
          <w:lang w:eastAsia="pl-PL"/>
        </w:rP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rsidR="00CD4B08" w:rsidRPr="00515F89" w:rsidRDefault="00CD4B08" w:rsidP="003617BF">
      <w:pPr>
        <w:numPr>
          <w:ilvl w:val="0"/>
          <w:numId w:val="34"/>
        </w:numPr>
        <w:suppressAutoHyphens w:val="0"/>
        <w:spacing w:before="120"/>
        <w:ind w:left="567" w:hanging="567"/>
        <w:jc w:val="both"/>
        <w:rPr>
          <w:rFonts w:cs="Arial"/>
          <w:szCs w:val="22"/>
          <w:lang w:eastAsia="pl-PL"/>
        </w:rPr>
      </w:pPr>
      <w:r w:rsidRPr="003617BF">
        <w:rPr>
          <w:rFonts w:cs="Arial"/>
          <w:szCs w:val="22"/>
          <w:lang w:eastAsia="pl-PL"/>
        </w:rPr>
        <w:t xml:space="preserve">W przypadku wystawienia faktury w formie pisemnej, prawidłowo wystawiona faktura powinna być doręczona </w:t>
      </w:r>
      <w:r w:rsidRPr="00515F89">
        <w:rPr>
          <w:rFonts w:cs="Arial"/>
          <w:szCs w:val="22"/>
          <w:lang w:eastAsia="pl-PL"/>
        </w:rPr>
        <w:t xml:space="preserve">do </w:t>
      </w:r>
      <w:del w:id="87" w:author="Joanna Drożdżowska" w:date="2020-06-16T14:43:00Z">
        <w:r w:rsidR="003617BF" w:rsidRPr="00515F89" w:rsidDel="00B63FA9">
          <w:rPr>
            <w:rFonts w:cs="Arial"/>
            <w:szCs w:val="22"/>
            <w:lang w:eastAsia="pl-PL"/>
          </w:rPr>
          <w:delText xml:space="preserve">________________________________. </w:delText>
        </w:r>
      </w:del>
      <w:ins w:id="88" w:author="Joanna Drożdżowska" w:date="2020-06-16T14:43:00Z">
        <w:r w:rsidR="00B63FA9">
          <w:rPr>
            <w:rFonts w:cs="Arial"/>
            <w:szCs w:val="22"/>
            <w:lang w:eastAsia="pl-PL"/>
          </w:rPr>
          <w:t xml:space="preserve">siedziby zamawiającego </w:t>
        </w:r>
      </w:ins>
      <w:ins w:id="89" w:author="Joanna Drożdżowska" w:date="2020-06-16T14:44:00Z">
        <w:r w:rsidR="00B63FA9">
          <w:rPr>
            <w:rFonts w:cs="Arial"/>
            <w:szCs w:val="22"/>
            <w:lang w:eastAsia="pl-PL"/>
          </w:rPr>
          <w:t xml:space="preserve">ma </w:t>
        </w:r>
      </w:ins>
      <w:ins w:id="90" w:author="Joanna Drożdżowska" w:date="2020-06-16T14:43:00Z">
        <w:r w:rsidR="00B63FA9">
          <w:rPr>
            <w:rFonts w:cs="Arial"/>
            <w:szCs w:val="22"/>
            <w:lang w:eastAsia="pl-PL"/>
          </w:rPr>
          <w:t xml:space="preserve">adres </w:t>
        </w:r>
      </w:ins>
      <w:ins w:id="91" w:author="Joanna Drożdżowska" w:date="2020-06-16T14:44:00Z">
        <w:r w:rsidR="00B63FA9">
          <w:rPr>
            <w:rFonts w:cs="Arial"/>
            <w:szCs w:val="22"/>
            <w:lang w:eastAsia="pl-PL"/>
          </w:rPr>
          <w:t xml:space="preserve">wskazany </w:t>
        </w:r>
        <w:r w:rsidR="00B63FA9">
          <w:rPr>
            <w:rFonts w:cs="Arial"/>
            <w:szCs w:val="22"/>
            <w:lang w:eastAsia="pl-PL"/>
          </w:rPr>
          <w:t xml:space="preserve">w </w:t>
        </w:r>
        <w:r w:rsidR="00B63FA9">
          <w:rPr>
            <w:rFonts w:cs="Arial"/>
            <w:b/>
            <w:szCs w:val="22"/>
            <w:lang w:eastAsia="pl-PL"/>
          </w:rPr>
          <w:t>§ 17</w:t>
        </w:r>
        <w:r w:rsidR="00B63FA9">
          <w:rPr>
            <w:rFonts w:cs="Arial"/>
            <w:b/>
            <w:szCs w:val="22"/>
            <w:lang w:eastAsia="pl-PL"/>
          </w:rPr>
          <w:t>.</w:t>
        </w:r>
      </w:ins>
    </w:p>
    <w:p w:rsidR="004E21A8" w:rsidRPr="004E21A8" w:rsidRDefault="004E21A8" w:rsidP="004E4339">
      <w:pPr>
        <w:numPr>
          <w:ilvl w:val="0"/>
          <w:numId w:val="34"/>
        </w:numPr>
        <w:suppressAutoHyphens w:val="0"/>
        <w:spacing w:before="120"/>
        <w:ind w:left="567" w:hanging="567"/>
        <w:jc w:val="both"/>
        <w:rPr>
          <w:rFonts w:cs="Arial"/>
          <w:szCs w:val="22"/>
          <w:lang w:eastAsia="pl-PL"/>
        </w:rPr>
      </w:pPr>
      <w:r w:rsidRPr="004E21A8">
        <w:rPr>
          <w:rFonts w:cs="Arial"/>
          <w:szCs w:val="22"/>
          <w:lang w:eastAsia="pl-PL"/>
        </w:rPr>
        <w:t xml:space="preserve">Z zastrzeżeniem postanowień ust. </w:t>
      </w:r>
      <w:r w:rsidR="003617BF">
        <w:rPr>
          <w:rFonts w:cs="Arial"/>
          <w:szCs w:val="22"/>
          <w:lang w:eastAsia="pl-PL"/>
        </w:rPr>
        <w:t>11</w:t>
      </w:r>
      <w:r w:rsidR="005A3609" w:rsidRPr="004E21A8">
        <w:rPr>
          <w:rFonts w:cs="Arial"/>
          <w:szCs w:val="22"/>
          <w:lang w:eastAsia="pl-PL"/>
        </w:rPr>
        <w:t xml:space="preserve"> </w:t>
      </w:r>
      <w:r w:rsidRPr="004E21A8">
        <w:rPr>
          <w:rFonts w:cs="Arial"/>
          <w:szCs w:val="22"/>
          <w:lang w:eastAsia="pl-PL"/>
        </w:rPr>
        <w:t xml:space="preserve">Wynagrodzenie będzie płatne na rachunek bankowy Wykonawcy wskazany w fakturze. Za dzień dokonania płatności przyjmuje się dzień obciążenia rachunku bankowego Zamawiającego. </w:t>
      </w:r>
    </w:p>
    <w:p w:rsidR="004E21A8" w:rsidRDefault="004E21A8" w:rsidP="004E4339">
      <w:pPr>
        <w:numPr>
          <w:ilvl w:val="0"/>
          <w:numId w:val="34"/>
        </w:numPr>
        <w:suppressAutoHyphens w:val="0"/>
        <w:spacing w:before="120"/>
        <w:ind w:left="567" w:hanging="567"/>
        <w:jc w:val="both"/>
        <w:rPr>
          <w:rFonts w:cs="Arial"/>
          <w:szCs w:val="22"/>
          <w:lang w:eastAsia="pl-PL"/>
        </w:rPr>
      </w:pPr>
      <w:r w:rsidRPr="004E21A8">
        <w:rPr>
          <w:rFonts w:cs="Arial"/>
          <w:szCs w:val="22"/>
          <w:lang w:eastAsia="pl-PL"/>
        </w:rPr>
        <w:t>Podatek VAT naliczony zostanie w wysokości obowiązującej w dniu wystawienia faktury.</w:t>
      </w:r>
    </w:p>
    <w:p w:rsidR="00A31A27" w:rsidRPr="00863534" w:rsidRDefault="00A31A27" w:rsidP="006D51AB">
      <w:pPr>
        <w:numPr>
          <w:ilvl w:val="0"/>
          <w:numId w:val="34"/>
        </w:numPr>
        <w:suppressAutoHyphens w:val="0"/>
        <w:spacing w:before="120"/>
        <w:ind w:left="567" w:hanging="567"/>
        <w:jc w:val="both"/>
        <w:rPr>
          <w:rFonts w:cs="Arial"/>
          <w:szCs w:val="22"/>
          <w:lang w:eastAsia="pl-PL"/>
        </w:rPr>
      </w:pPr>
      <w:r w:rsidRPr="00863534">
        <w:rPr>
          <w:rFonts w:cs="Arial"/>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92" w:name="_Hlk15927515"/>
      <w:r w:rsidRPr="00863534">
        <w:rPr>
          <w:rFonts w:cs="Arial"/>
          <w:szCs w:val="22"/>
          <w:lang w:eastAsia="pl-PL"/>
        </w:rPr>
        <w:t xml:space="preserve">Dz. U. z </w:t>
      </w:r>
      <w:r w:rsidR="00D03EBE" w:rsidRPr="00863534">
        <w:rPr>
          <w:rFonts w:cs="Arial"/>
          <w:szCs w:val="22"/>
          <w:lang w:eastAsia="pl-PL"/>
        </w:rPr>
        <w:t>2018 </w:t>
      </w:r>
      <w:r w:rsidRPr="00863534">
        <w:rPr>
          <w:rFonts w:cs="Arial"/>
          <w:szCs w:val="22"/>
          <w:lang w:eastAsia="pl-PL"/>
        </w:rPr>
        <w:t xml:space="preserve">r. poz. </w:t>
      </w:r>
      <w:r w:rsidR="00D03EBE" w:rsidRPr="00863534">
        <w:rPr>
          <w:rFonts w:cs="Arial"/>
          <w:szCs w:val="22"/>
          <w:lang w:eastAsia="pl-PL"/>
        </w:rPr>
        <w:t xml:space="preserve">2174 </w:t>
      </w:r>
      <w:r w:rsidRPr="00863534">
        <w:rPr>
          <w:rFonts w:cs="Arial"/>
          <w:szCs w:val="22"/>
          <w:lang w:eastAsia="pl-PL"/>
        </w:rPr>
        <w:t xml:space="preserve">z późn. </w:t>
      </w:r>
      <w:r w:rsidR="00E12EC8" w:rsidRPr="00863534">
        <w:rPr>
          <w:rFonts w:cs="Arial"/>
          <w:szCs w:val="22"/>
          <w:lang w:eastAsia="pl-PL"/>
        </w:rPr>
        <w:t>zm.</w:t>
      </w:r>
      <w:bookmarkEnd w:id="92"/>
      <w:r w:rsidR="00E12EC8" w:rsidRPr="00863534">
        <w:rPr>
          <w:rFonts w:cs="Arial"/>
          <w:szCs w:val="22"/>
          <w:lang w:eastAsia="pl-PL"/>
        </w:rPr>
        <w:t xml:space="preserve">). </w:t>
      </w:r>
    </w:p>
    <w:p w:rsidR="00E12EC8" w:rsidRDefault="00E12EC8" w:rsidP="00E12EC8">
      <w:pPr>
        <w:numPr>
          <w:ilvl w:val="0"/>
          <w:numId w:val="34"/>
        </w:numPr>
        <w:suppressAutoHyphens w:val="0"/>
        <w:spacing w:before="120"/>
        <w:ind w:left="567" w:hanging="567"/>
        <w:jc w:val="both"/>
        <w:rPr>
          <w:rFonts w:cs="Arial"/>
          <w:szCs w:val="22"/>
          <w:lang w:eastAsia="pl-PL"/>
        </w:rPr>
      </w:pPr>
      <w:r>
        <w:rPr>
          <w:rFonts w:cs="Arial"/>
          <w:szCs w:val="22"/>
          <w:lang w:eastAsia="pl-PL"/>
        </w:rPr>
        <w:t>Z</w:t>
      </w:r>
      <w:r w:rsidRPr="00E12EC8">
        <w:rPr>
          <w:rFonts w:cs="Arial"/>
          <w:szCs w:val="22"/>
          <w:lang w:eastAsia="pl-PL"/>
        </w:rPr>
        <w:t>apłata</w:t>
      </w:r>
      <w:r>
        <w:rPr>
          <w:rFonts w:cs="Arial"/>
          <w:szCs w:val="22"/>
          <w:lang w:eastAsia="pl-PL"/>
        </w:rPr>
        <w:t>:</w:t>
      </w:r>
      <w:r w:rsidRPr="00E12EC8">
        <w:rPr>
          <w:rFonts w:cs="Arial"/>
          <w:szCs w:val="22"/>
          <w:lang w:eastAsia="pl-PL"/>
        </w:rPr>
        <w:t xml:space="preserve"> </w:t>
      </w:r>
    </w:p>
    <w:p w:rsidR="00E12EC8" w:rsidRDefault="00E12EC8" w:rsidP="00E12EC8">
      <w:pPr>
        <w:suppressAutoHyphens w:val="0"/>
        <w:spacing w:before="120"/>
        <w:ind w:left="1134" w:hanging="567"/>
        <w:jc w:val="both"/>
        <w:rPr>
          <w:rFonts w:cs="Arial"/>
          <w:szCs w:val="22"/>
          <w:lang w:eastAsia="pl-PL"/>
        </w:rPr>
      </w:pPr>
      <w:r>
        <w:rPr>
          <w:rFonts w:cs="Arial"/>
          <w:szCs w:val="22"/>
          <w:lang w:eastAsia="pl-PL"/>
        </w:rPr>
        <w:t>1)</w:t>
      </w:r>
      <w:r>
        <w:rPr>
          <w:rFonts w:cs="Arial"/>
          <w:szCs w:val="22"/>
          <w:lang w:eastAsia="pl-PL"/>
        </w:rPr>
        <w:tab/>
      </w:r>
      <w:r w:rsidRPr="00E12EC8">
        <w:rPr>
          <w:rFonts w:cs="Arial"/>
          <w:szCs w:val="22"/>
          <w:lang w:eastAsia="pl-PL"/>
        </w:rPr>
        <w:t xml:space="preserve">kwoty odpowiadającej całości albo części kwoty podatku wynikającej z otrzymanej faktury </w:t>
      </w:r>
      <w:r>
        <w:rPr>
          <w:rFonts w:cs="Arial"/>
          <w:szCs w:val="22"/>
          <w:lang w:eastAsia="pl-PL"/>
        </w:rPr>
        <w:t>będzie</w:t>
      </w:r>
      <w:r w:rsidRPr="00E12EC8">
        <w:rPr>
          <w:rFonts w:cs="Arial"/>
          <w:szCs w:val="22"/>
          <w:lang w:eastAsia="pl-PL"/>
        </w:rPr>
        <w:t xml:space="preserve"> dokonywana na rachunek VAT</w:t>
      </w:r>
      <w:r>
        <w:rPr>
          <w:rFonts w:cs="Arial"/>
          <w:szCs w:val="22"/>
          <w:lang w:eastAsia="pl-PL"/>
        </w:rPr>
        <w:t xml:space="preserve">, w rozumieniu art. 2 pkt 37 Wykonawcy </w:t>
      </w:r>
      <w:r w:rsidRPr="00E12EC8">
        <w:rPr>
          <w:rFonts w:cs="Arial"/>
          <w:szCs w:val="22"/>
          <w:lang w:eastAsia="pl-PL"/>
        </w:rPr>
        <w:t xml:space="preserve">ustawy z dnia 11 marca 2004 r. o podatku od towarów i usług (tekst jedn.: Dz. U. z </w:t>
      </w:r>
      <w:r w:rsidR="00D03EBE" w:rsidRPr="00E12EC8">
        <w:rPr>
          <w:rFonts w:cs="Arial"/>
          <w:szCs w:val="22"/>
          <w:lang w:eastAsia="pl-PL"/>
        </w:rPr>
        <w:t>201</w:t>
      </w:r>
      <w:r w:rsidR="00D03EBE">
        <w:rPr>
          <w:rFonts w:cs="Arial"/>
          <w:szCs w:val="22"/>
          <w:lang w:eastAsia="pl-PL"/>
        </w:rPr>
        <w:t xml:space="preserve">8 </w:t>
      </w:r>
      <w:r w:rsidR="00D03EBE" w:rsidRPr="00E12EC8">
        <w:rPr>
          <w:rFonts w:cs="Arial"/>
          <w:szCs w:val="22"/>
          <w:lang w:eastAsia="pl-PL"/>
        </w:rPr>
        <w:t> </w:t>
      </w:r>
      <w:r w:rsidRPr="00E12EC8">
        <w:rPr>
          <w:rFonts w:cs="Arial"/>
          <w:szCs w:val="22"/>
          <w:lang w:eastAsia="pl-PL"/>
        </w:rPr>
        <w:t xml:space="preserve">r. poz. </w:t>
      </w:r>
      <w:r w:rsidR="00D03EBE">
        <w:rPr>
          <w:rFonts w:cs="Arial"/>
          <w:szCs w:val="22"/>
          <w:lang w:eastAsia="pl-PL"/>
        </w:rPr>
        <w:t xml:space="preserve">2174 </w:t>
      </w:r>
      <w:r w:rsidRPr="00E12EC8">
        <w:rPr>
          <w:rFonts w:cs="Arial"/>
          <w:szCs w:val="22"/>
          <w:lang w:eastAsia="pl-PL"/>
        </w:rPr>
        <w:t>z późn. zm.)</w:t>
      </w:r>
      <w:r>
        <w:rPr>
          <w:rFonts w:cs="Arial"/>
          <w:szCs w:val="22"/>
          <w:lang w:eastAsia="pl-PL"/>
        </w:rPr>
        <w:t>,</w:t>
      </w:r>
    </w:p>
    <w:p w:rsidR="00E12EC8" w:rsidRDefault="00E12EC8" w:rsidP="00E12EC8">
      <w:pPr>
        <w:suppressAutoHyphens w:val="0"/>
        <w:spacing w:before="120"/>
        <w:ind w:left="1134" w:hanging="567"/>
        <w:jc w:val="both"/>
        <w:rPr>
          <w:rFonts w:cs="Arial"/>
          <w:szCs w:val="22"/>
          <w:lang w:eastAsia="pl-PL"/>
        </w:rPr>
      </w:pPr>
      <w:r>
        <w:rPr>
          <w:rFonts w:cs="Arial"/>
          <w:szCs w:val="22"/>
          <w:lang w:eastAsia="pl-PL"/>
        </w:rPr>
        <w:t>2)</w:t>
      </w:r>
      <w:r>
        <w:rPr>
          <w:rFonts w:cs="Arial"/>
          <w:szCs w:val="22"/>
          <w:lang w:eastAsia="pl-PL"/>
        </w:rPr>
        <w:tab/>
      </w:r>
      <w:r w:rsidRPr="00E12EC8">
        <w:rPr>
          <w:rFonts w:cs="Arial"/>
          <w:szCs w:val="22"/>
          <w:lang w:eastAsia="pl-PL"/>
        </w:rPr>
        <w:t>kwoty odpowiadającej wartości sprzedaży netto wynikającej z otrzymanej faktury jest dokonywana na rachunek bankowy albo na rachunek w spółdzielczej kasie oszczędnościowo-kredytowej, dla których jest prowadzony rachunek VAT</w:t>
      </w:r>
      <w:r>
        <w:rPr>
          <w:rFonts w:cs="Arial"/>
          <w:szCs w:val="22"/>
          <w:lang w:eastAsia="pl-PL"/>
        </w:rPr>
        <w:t xml:space="preserve"> Wykonawcy</w:t>
      </w:r>
      <w:r w:rsidRPr="00E12EC8">
        <w:rPr>
          <w:rFonts w:cs="Arial"/>
          <w:szCs w:val="22"/>
          <w:lang w:eastAsia="pl-PL"/>
        </w:rPr>
        <w:t>.</w:t>
      </w:r>
    </w:p>
    <w:p w:rsidR="003D5D33" w:rsidRPr="00E12EC8" w:rsidRDefault="003D5D33" w:rsidP="003D5D33">
      <w:pPr>
        <w:suppressAutoHyphens w:val="0"/>
        <w:spacing w:before="120"/>
        <w:ind w:left="1134" w:hanging="567"/>
        <w:jc w:val="both"/>
        <w:rPr>
          <w:rFonts w:cs="Arial"/>
          <w:szCs w:val="22"/>
          <w:lang w:eastAsia="pl-PL"/>
        </w:rPr>
      </w:pPr>
      <w:r>
        <w:rPr>
          <w:rFonts w:cs="Arial"/>
          <w:szCs w:val="22"/>
          <w:lang w:eastAsia="pl-PL"/>
        </w:rPr>
        <w:t>3)</w:t>
      </w:r>
      <w:r>
        <w:rPr>
          <w:rFonts w:cs="Arial"/>
          <w:szCs w:val="22"/>
          <w:lang w:eastAsia="pl-PL"/>
        </w:rPr>
        <w:tab/>
      </w:r>
      <w:r w:rsidRPr="003D5D33">
        <w:rPr>
          <w:rFonts w:cs="Arial"/>
          <w:szCs w:val="22"/>
          <w:lang w:eastAsia="pl-PL"/>
        </w:rPr>
        <w:t>kwoty o któr</w:t>
      </w:r>
      <w:r>
        <w:rPr>
          <w:rFonts w:cs="Arial"/>
          <w:szCs w:val="22"/>
          <w:lang w:eastAsia="pl-PL"/>
        </w:rPr>
        <w:t>ych</w:t>
      </w:r>
      <w:r w:rsidRPr="003D5D33">
        <w:rPr>
          <w:rFonts w:cs="Arial"/>
          <w:szCs w:val="22"/>
          <w:lang w:eastAsia="pl-PL"/>
        </w:rPr>
        <w:t xml:space="preserve"> mowa w pkt. 2 zostanie dokonana na rachunek Wykonawcy</w:t>
      </w:r>
      <w:r>
        <w:rPr>
          <w:rFonts w:cs="Arial"/>
          <w:szCs w:val="22"/>
          <w:lang w:eastAsia="pl-PL"/>
        </w:rPr>
        <w:t xml:space="preserve"> </w:t>
      </w:r>
      <w:r w:rsidRPr="003D5D33">
        <w:rPr>
          <w:rFonts w:cs="Arial"/>
          <w:szCs w:val="22"/>
          <w:lang w:eastAsia="pl-PL"/>
        </w:rPr>
        <w:t>nr………………………………………….…..…... wpisany do wykazu informacji o podatnikach VAT,</w:t>
      </w:r>
      <w:r>
        <w:rPr>
          <w:rFonts w:cs="Arial"/>
          <w:szCs w:val="22"/>
          <w:lang w:eastAsia="pl-PL"/>
        </w:rPr>
        <w:t xml:space="preserve"> </w:t>
      </w:r>
      <w:r w:rsidRPr="003D5D33">
        <w:rPr>
          <w:rFonts w:cs="Arial"/>
          <w:szCs w:val="22"/>
          <w:lang w:eastAsia="pl-PL"/>
        </w:rPr>
        <w:t>w rozumieniu art. 96b ustawy z dnia 11 marca 2004 r. o podatku od towarów i usług (t.j. Dz.U.</w:t>
      </w:r>
      <w:r>
        <w:rPr>
          <w:rFonts w:cs="Arial"/>
          <w:szCs w:val="22"/>
          <w:lang w:eastAsia="pl-PL"/>
        </w:rPr>
        <w:t xml:space="preserve"> </w:t>
      </w:r>
      <w:r w:rsidRPr="003D5D33">
        <w:rPr>
          <w:rFonts w:cs="Arial"/>
          <w:szCs w:val="22"/>
          <w:lang w:eastAsia="pl-PL"/>
        </w:rPr>
        <w:t>z 2018 r. poz. 2174 ze zm.).”</w:t>
      </w:r>
    </w:p>
    <w:p w:rsidR="004E21A8" w:rsidRPr="004E21A8" w:rsidRDefault="004E21A8" w:rsidP="004E4339">
      <w:pPr>
        <w:numPr>
          <w:ilvl w:val="0"/>
          <w:numId w:val="34"/>
        </w:numPr>
        <w:suppressAutoHyphens w:val="0"/>
        <w:spacing w:before="120"/>
        <w:ind w:left="567" w:hanging="567"/>
        <w:jc w:val="both"/>
        <w:rPr>
          <w:rFonts w:cs="Arial"/>
          <w:szCs w:val="22"/>
          <w:lang w:eastAsia="pl-PL"/>
        </w:rPr>
      </w:pPr>
      <w:r w:rsidRPr="004E21A8">
        <w:rPr>
          <w:rFonts w:cs="Arial"/>
          <w:szCs w:val="22"/>
          <w:lang w:eastAsia="pl-PL"/>
        </w:rPr>
        <w:t>Wykonawca nie może bez uprzedniej zgody Zamawiającego wyrażonej na piśmie pod rygorem nieważności, przenieść na osobę trzecią jakiejkolwiek wierzytelności wynikającej z Umowy.</w:t>
      </w:r>
    </w:p>
    <w:p w:rsidR="004E21A8" w:rsidRDefault="004E21A8" w:rsidP="004E4339">
      <w:pPr>
        <w:numPr>
          <w:ilvl w:val="0"/>
          <w:numId w:val="34"/>
        </w:numPr>
        <w:suppressAutoHyphens w:val="0"/>
        <w:spacing w:before="120"/>
        <w:ind w:left="567" w:hanging="567"/>
        <w:jc w:val="both"/>
        <w:rPr>
          <w:rFonts w:cs="Arial"/>
          <w:szCs w:val="22"/>
          <w:lang w:eastAsia="pl-PL"/>
        </w:rPr>
      </w:pPr>
      <w:r w:rsidRPr="004E21A8">
        <w:rPr>
          <w:rFonts w:cs="Arial"/>
          <w:szCs w:val="22"/>
          <w:lang w:eastAsia="pl-PL"/>
        </w:rPr>
        <w:t xml:space="preserve">Dokonanie zapłaty na rachunek bankowy </w:t>
      </w:r>
      <w:r w:rsidR="00E12EC8">
        <w:rPr>
          <w:rFonts w:cs="Arial"/>
          <w:szCs w:val="22"/>
          <w:lang w:eastAsia="pl-PL"/>
        </w:rPr>
        <w:t>oraz na rachunek VAT (</w:t>
      </w:r>
      <w:r w:rsidR="00E12EC8" w:rsidRPr="00E12EC8">
        <w:rPr>
          <w:rFonts w:cs="Arial"/>
          <w:szCs w:val="22"/>
          <w:lang w:eastAsia="pl-PL"/>
        </w:rPr>
        <w:t>w rozumieniu art. 2 pkt 37 Wykonawcy ustawy z dnia 11 marca 2004 r. o podatku od towarów i usług (tekst jedn.: Dz. U. z 201</w:t>
      </w:r>
      <w:r w:rsidR="00D03EBE">
        <w:rPr>
          <w:rFonts w:cs="Arial"/>
          <w:szCs w:val="22"/>
          <w:lang w:eastAsia="pl-PL"/>
        </w:rPr>
        <w:t>8</w:t>
      </w:r>
      <w:r w:rsidR="00E12EC8" w:rsidRPr="00E12EC8">
        <w:rPr>
          <w:rFonts w:cs="Arial"/>
          <w:szCs w:val="22"/>
          <w:lang w:eastAsia="pl-PL"/>
        </w:rPr>
        <w:t xml:space="preserve"> r. poz. </w:t>
      </w:r>
      <w:r w:rsidR="00D03EBE">
        <w:rPr>
          <w:rFonts w:cs="Arial"/>
          <w:szCs w:val="22"/>
          <w:lang w:eastAsia="pl-PL"/>
        </w:rPr>
        <w:t>2</w:t>
      </w:r>
      <w:r w:rsidR="00FE31B0">
        <w:rPr>
          <w:rFonts w:cs="Arial"/>
          <w:szCs w:val="22"/>
          <w:lang w:eastAsia="pl-PL"/>
        </w:rPr>
        <w:t>1</w:t>
      </w:r>
      <w:r w:rsidR="00D03EBE">
        <w:rPr>
          <w:rFonts w:cs="Arial"/>
          <w:szCs w:val="22"/>
          <w:lang w:eastAsia="pl-PL"/>
        </w:rPr>
        <w:t>74</w:t>
      </w:r>
      <w:r w:rsidR="00D03EBE" w:rsidRPr="00E12EC8">
        <w:rPr>
          <w:rFonts w:cs="Arial"/>
          <w:szCs w:val="22"/>
          <w:lang w:eastAsia="pl-PL"/>
        </w:rPr>
        <w:t xml:space="preserve"> </w:t>
      </w:r>
      <w:r w:rsidR="00E12EC8" w:rsidRPr="00E12EC8">
        <w:rPr>
          <w:rFonts w:cs="Arial"/>
          <w:szCs w:val="22"/>
          <w:lang w:eastAsia="pl-PL"/>
        </w:rPr>
        <w:t>z późn. zm.)</w:t>
      </w:r>
      <w:r w:rsidR="00E12EC8">
        <w:rPr>
          <w:rFonts w:cs="Arial"/>
          <w:szCs w:val="22"/>
          <w:lang w:eastAsia="pl-PL"/>
        </w:rPr>
        <w:t xml:space="preserve"> </w:t>
      </w:r>
      <w:r w:rsidRPr="004E21A8">
        <w:rPr>
          <w:rFonts w:cs="Arial"/>
          <w:szCs w:val="22"/>
          <w:lang w:eastAsia="pl-PL"/>
        </w:rPr>
        <w:t xml:space="preserve">wskazanego członka konsorcjum zwalnia Zamawiającego z odpowiedzialności w stosunku do wszystkich członków konsorcjum. </w:t>
      </w:r>
    </w:p>
    <w:p w:rsidR="0023015B" w:rsidRPr="0023015B" w:rsidRDefault="0023015B" w:rsidP="00AC35F1">
      <w:pPr>
        <w:numPr>
          <w:ilvl w:val="0"/>
          <w:numId w:val="34"/>
        </w:numPr>
        <w:suppressAutoHyphens w:val="0"/>
        <w:spacing w:before="120"/>
        <w:jc w:val="both"/>
        <w:rPr>
          <w:rFonts w:cs="Arial"/>
          <w:szCs w:val="22"/>
          <w:lang w:eastAsia="pl-PL"/>
        </w:rPr>
      </w:pPr>
      <w:r w:rsidRPr="0023015B">
        <w:rPr>
          <w:rFonts w:cs="Arial"/>
          <w:szCs w:val="22"/>
          <w:lang w:eastAsia="pl-PL"/>
        </w:rPr>
        <w:t>Właściwy urząd skarbowy dla rozliczeń Wykonawcy: ………………….……………….. (</w:t>
      </w:r>
      <w:r w:rsidRPr="0023015B">
        <w:rPr>
          <w:rFonts w:cs="Arial"/>
          <w:i/>
          <w:szCs w:val="22"/>
          <w:lang w:eastAsia="pl-PL"/>
        </w:rPr>
        <w:t>nazwa i adres</w:t>
      </w:r>
      <w:r w:rsidRPr="0023015B">
        <w:rPr>
          <w:rFonts w:cs="Arial"/>
          <w:szCs w:val="22"/>
          <w:lang w:eastAsia="pl-PL"/>
        </w:rPr>
        <w:t>)</w:t>
      </w:r>
    </w:p>
    <w:p w:rsidR="004E21A8" w:rsidRPr="004E21A8" w:rsidRDefault="004E21A8" w:rsidP="00CF249B">
      <w:pPr>
        <w:suppressAutoHyphens w:val="0"/>
        <w:spacing w:before="120"/>
        <w:jc w:val="both"/>
        <w:rPr>
          <w:rFonts w:cs="Arial"/>
          <w:szCs w:val="22"/>
          <w:lang w:eastAsia="pl-PL"/>
        </w:rPr>
      </w:pPr>
    </w:p>
    <w:p w:rsidR="004E21A8" w:rsidRPr="004E21A8" w:rsidRDefault="004E21A8" w:rsidP="00A31A27">
      <w:pPr>
        <w:keepNext/>
        <w:suppressAutoHyphens w:val="0"/>
        <w:spacing w:before="120"/>
        <w:jc w:val="center"/>
        <w:outlineLvl w:val="0"/>
        <w:rPr>
          <w:rFonts w:cs="Arial"/>
          <w:b/>
          <w:bCs/>
          <w:szCs w:val="22"/>
          <w:lang w:eastAsia="pl-PL"/>
        </w:rPr>
      </w:pPr>
      <w:r w:rsidRPr="004E21A8">
        <w:rPr>
          <w:rFonts w:cs="Arial"/>
          <w:b/>
          <w:bCs/>
          <w:kern w:val="32"/>
          <w:szCs w:val="22"/>
          <w:lang w:eastAsia="pl-PL"/>
        </w:rPr>
        <w:t>§ 12</w:t>
      </w:r>
      <w:r w:rsidR="00726784">
        <w:rPr>
          <w:rFonts w:cs="Arial"/>
          <w:b/>
          <w:bCs/>
          <w:szCs w:val="22"/>
          <w:lang w:eastAsia="pl-PL"/>
        </w:rPr>
        <w:br/>
      </w:r>
      <w:r w:rsidRPr="004E21A8">
        <w:rPr>
          <w:rFonts w:cs="Arial"/>
          <w:b/>
          <w:bCs/>
          <w:szCs w:val="22"/>
          <w:lang w:eastAsia="pl-PL"/>
        </w:rPr>
        <w:t>Zabezpieczenie należytego wykonania Umowy</w:t>
      </w:r>
    </w:p>
    <w:p w:rsidR="004E21A8" w:rsidRPr="004E21A8" w:rsidRDefault="004E21A8" w:rsidP="004E4339">
      <w:pPr>
        <w:numPr>
          <w:ilvl w:val="0"/>
          <w:numId w:val="35"/>
        </w:numPr>
        <w:suppressAutoHyphens w:val="0"/>
        <w:autoSpaceDE w:val="0"/>
        <w:autoSpaceDN w:val="0"/>
        <w:adjustRightInd w:val="0"/>
        <w:spacing w:before="120"/>
        <w:ind w:left="567" w:hanging="567"/>
        <w:jc w:val="both"/>
        <w:rPr>
          <w:rFonts w:cs="Arial"/>
          <w:szCs w:val="22"/>
          <w:lang w:eastAsia="pl-PL"/>
        </w:rPr>
      </w:pPr>
      <w:r w:rsidRPr="004E21A8">
        <w:rPr>
          <w:rFonts w:cs="Arial"/>
          <w:szCs w:val="22"/>
          <w:lang w:eastAsia="pl-PL"/>
        </w:rPr>
        <w:t>Wykonawca, zgodnie z wymaganiami SIWZ, przed zawarciem Umowy wniósł zabezpieczenie należytego wykonania Umowy</w:t>
      </w:r>
      <w:ins w:id="93" w:author="Joanna Drożdżowska" w:date="2020-06-16T14:44:00Z">
        <w:r w:rsidR="00B63FA9">
          <w:rPr>
            <w:rFonts w:cs="Arial"/>
            <w:szCs w:val="22"/>
            <w:lang w:eastAsia="pl-PL"/>
          </w:rPr>
          <w:t xml:space="preserve"> w formie ……………………</w:t>
        </w:r>
      </w:ins>
      <w:r w:rsidRPr="004E21A8">
        <w:rPr>
          <w:rFonts w:cs="Arial"/>
          <w:szCs w:val="22"/>
          <w:lang w:eastAsia="pl-PL"/>
        </w:rPr>
        <w:t xml:space="preserve">, w wysokości </w:t>
      </w:r>
      <w:r w:rsidR="00863534">
        <w:rPr>
          <w:rFonts w:cs="Arial"/>
          <w:szCs w:val="22"/>
          <w:lang w:eastAsia="pl-PL"/>
        </w:rPr>
        <w:t>……………</w:t>
      </w:r>
      <w:del w:id="94" w:author="Joanna Drożdżowska" w:date="2020-06-16T14:44:00Z">
        <w:r w:rsidR="00863534" w:rsidDel="00B63FA9">
          <w:rPr>
            <w:rFonts w:cs="Arial"/>
            <w:szCs w:val="22"/>
            <w:lang w:eastAsia="pl-PL"/>
          </w:rPr>
          <w:delText>…………</w:delText>
        </w:r>
      </w:del>
      <w:r w:rsidR="00863534">
        <w:rPr>
          <w:rFonts w:cs="Arial"/>
          <w:szCs w:val="22"/>
          <w:lang w:eastAsia="pl-PL"/>
        </w:rPr>
        <w:t>…………………………</w:t>
      </w:r>
      <w:r w:rsidRPr="004E21A8">
        <w:rPr>
          <w:rFonts w:cs="Arial"/>
          <w:szCs w:val="22"/>
          <w:lang w:eastAsia="pl-PL"/>
        </w:rPr>
        <w:t xml:space="preserve"> („Zabezpieczenie”).</w:t>
      </w:r>
    </w:p>
    <w:p w:rsidR="004E21A8" w:rsidRPr="004E21A8" w:rsidRDefault="004E21A8" w:rsidP="004E4339">
      <w:pPr>
        <w:numPr>
          <w:ilvl w:val="0"/>
          <w:numId w:val="35"/>
        </w:numPr>
        <w:suppressAutoHyphens w:val="0"/>
        <w:autoSpaceDE w:val="0"/>
        <w:autoSpaceDN w:val="0"/>
        <w:adjustRightInd w:val="0"/>
        <w:spacing w:before="120"/>
        <w:ind w:left="567" w:hanging="567"/>
        <w:jc w:val="both"/>
        <w:rPr>
          <w:rFonts w:cs="Arial"/>
          <w:szCs w:val="22"/>
          <w:lang w:eastAsia="pl-PL"/>
        </w:rPr>
      </w:pPr>
      <w:r w:rsidRPr="004E21A8">
        <w:rPr>
          <w:rFonts w:cs="Arial"/>
          <w:szCs w:val="22"/>
          <w:lang w:eastAsia="pl-PL"/>
        </w:rPr>
        <w:t xml:space="preserve">Zabezpieczenie służy zabezpieczeniu zapłaty roszczeń z tytułu niewykonania lub nienależytego wykonania Przedmiotu Umowy. </w:t>
      </w:r>
    </w:p>
    <w:p w:rsidR="004E21A8" w:rsidRPr="004E21A8" w:rsidRDefault="004E21A8" w:rsidP="004E4339">
      <w:pPr>
        <w:numPr>
          <w:ilvl w:val="0"/>
          <w:numId w:val="35"/>
        </w:numPr>
        <w:suppressAutoHyphens w:val="0"/>
        <w:autoSpaceDE w:val="0"/>
        <w:autoSpaceDN w:val="0"/>
        <w:adjustRightInd w:val="0"/>
        <w:spacing w:before="120"/>
        <w:ind w:left="567" w:hanging="567"/>
        <w:jc w:val="both"/>
        <w:rPr>
          <w:rFonts w:cs="Arial"/>
          <w:szCs w:val="22"/>
          <w:lang w:eastAsia="pl-PL"/>
        </w:rPr>
      </w:pPr>
      <w:r w:rsidRPr="004E21A8">
        <w:rPr>
          <w:rFonts w:cs="Arial"/>
          <w:szCs w:val="22"/>
          <w:lang w:eastAsia="pl-PL"/>
        </w:rPr>
        <w:t>Zabezpieczenie zostanie zwolnione przez Zamawiającego i przekazane Wykonawcy w ciągu 30 dni po wykonaniu Przedmiotu Umowy i uznaniu za należycie wykonan</w:t>
      </w:r>
      <w:r w:rsidR="00565177">
        <w:rPr>
          <w:rFonts w:cs="Arial"/>
          <w:szCs w:val="22"/>
          <w:lang w:eastAsia="pl-PL"/>
        </w:rPr>
        <w:t>y</w:t>
      </w:r>
      <w:r w:rsidRPr="004E21A8">
        <w:rPr>
          <w:rFonts w:cs="Arial"/>
          <w:szCs w:val="22"/>
          <w:lang w:eastAsia="pl-PL"/>
        </w:rPr>
        <w:t>. W przypadku niewykonania Zlecenia do upływu terminu, o którym mowa w § 3 ust. 1, Wykonawca</w:t>
      </w:r>
      <w:ins w:id="95" w:author="Joanna Drożdżowska" w:date="2020-06-16T14:45:00Z">
        <w:r w:rsidR="00B63FA9">
          <w:rPr>
            <w:rFonts w:cs="Arial"/>
            <w:szCs w:val="22"/>
            <w:lang w:eastAsia="pl-PL"/>
          </w:rPr>
          <w:t>, który złożył zabezpieczenie w innej formie niż pieniądzu,</w:t>
        </w:r>
      </w:ins>
      <w:r w:rsidRPr="004E21A8">
        <w:rPr>
          <w:rFonts w:cs="Arial"/>
          <w:szCs w:val="22"/>
          <w:lang w:eastAsia="pl-PL"/>
        </w:rPr>
        <w:t xml:space="preserve"> zobowiązany jest wnieść Zabezpieczenie na czas niezbędny do ukończenia i odebrania prac objętych Zleceniem. </w:t>
      </w:r>
    </w:p>
    <w:p w:rsidR="004E21A8" w:rsidRPr="004E21A8" w:rsidRDefault="004E21A8" w:rsidP="004E4339">
      <w:pPr>
        <w:numPr>
          <w:ilvl w:val="0"/>
          <w:numId w:val="35"/>
        </w:numPr>
        <w:tabs>
          <w:tab w:val="left" w:pos="567"/>
        </w:tabs>
        <w:suppressAutoHyphens w:val="0"/>
        <w:spacing w:before="120"/>
        <w:ind w:left="567" w:hanging="567"/>
        <w:jc w:val="both"/>
        <w:rPr>
          <w:rFonts w:cs="Arial"/>
          <w:szCs w:val="22"/>
          <w:lang w:eastAsia="pl-PL"/>
        </w:rPr>
      </w:pPr>
      <w:r w:rsidRPr="004E21A8">
        <w:rPr>
          <w:rFonts w:cs="Arial"/>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rsidR="004E21A8" w:rsidRPr="004E21A8" w:rsidRDefault="004E21A8" w:rsidP="004E21A8">
      <w:pPr>
        <w:suppressAutoHyphens w:val="0"/>
        <w:spacing w:before="120"/>
        <w:ind w:left="567" w:hanging="567"/>
        <w:jc w:val="both"/>
        <w:rPr>
          <w:rFonts w:cs="Arial"/>
          <w:szCs w:val="22"/>
          <w:lang w:eastAsia="pl-PL"/>
        </w:rPr>
      </w:pPr>
    </w:p>
    <w:p w:rsidR="004E21A8" w:rsidRPr="004E21A8" w:rsidRDefault="004E21A8" w:rsidP="004E21A8">
      <w:pPr>
        <w:keepNext/>
        <w:suppressAutoHyphens w:val="0"/>
        <w:spacing w:before="120"/>
        <w:jc w:val="center"/>
        <w:outlineLvl w:val="0"/>
        <w:rPr>
          <w:rFonts w:cs="Arial"/>
          <w:b/>
          <w:bCs/>
          <w:kern w:val="32"/>
          <w:szCs w:val="22"/>
          <w:lang w:eastAsia="pl-PL"/>
        </w:rPr>
      </w:pPr>
      <w:r w:rsidRPr="004E21A8">
        <w:rPr>
          <w:rFonts w:cs="Arial"/>
          <w:b/>
          <w:bCs/>
          <w:kern w:val="32"/>
          <w:szCs w:val="22"/>
          <w:lang w:eastAsia="pl-PL"/>
        </w:rPr>
        <w:t>§ 13</w:t>
      </w:r>
      <w:bookmarkStart w:id="96" w:name="_Toc68356757"/>
      <w:r w:rsidR="00726784">
        <w:rPr>
          <w:rFonts w:cs="Arial"/>
          <w:b/>
          <w:bCs/>
          <w:kern w:val="32"/>
          <w:szCs w:val="22"/>
          <w:lang w:eastAsia="pl-PL"/>
        </w:rPr>
        <w:br/>
      </w:r>
      <w:r w:rsidRPr="004E21A8">
        <w:rPr>
          <w:rFonts w:cs="Arial"/>
          <w:b/>
          <w:bCs/>
          <w:kern w:val="32"/>
          <w:szCs w:val="22"/>
          <w:lang w:eastAsia="pl-PL"/>
        </w:rPr>
        <w:t>Kary umowne</w:t>
      </w:r>
      <w:bookmarkEnd w:id="96"/>
    </w:p>
    <w:p w:rsidR="004E21A8" w:rsidRPr="004E21A8" w:rsidRDefault="004E21A8" w:rsidP="004E4339">
      <w:pPr>
        <w:numPr>
          <w:ilvl w:val="0"/>
          <w:numId w:val="24"/>
        </w:numPr>
        <w:suppressAutoHyphens w:val="0"/>
        <w:autoSpaceDE w:val="0"/>
        <w:autoSpaceDN w:val="0"/>
        <w:adjustRightInd w:val="0"/>
        <w:spacing w:before="120"/>
        <w:ind w:left="567" w:hanging="567"/>
        <w:jc w:val="both"/>
        <w:rPr>
          <w:rFonts w:cs="Arial"/>
          <w:szCs w:val="22"/>
          <w:lang w:eastAsia="pl-PL"/>
        </w:rPr>
      </w:pPr>
      <w:r w:rsidRPr="004E21A8">
        <w:rPr>
          <w:rFonts w:cs="Arial"/>
          <w:szCs w:val="22"/>
          <w:lang w:eastAsia="pl-PL"/>
        </w:rPr>
        <w:t>Zamawiający jest uprawniony do naliczenia, a Wykonawca obowiązany w takiej sytuacji do zapłaty, następujących  kar umownych:</w:t>
      </w:r>
    </w:p>
    <w:p w:rsidR="0001156C" w:rsidRPr="0001156C" w:rsidRDefault="0001156C" w:rsidP="00B63FA9">
      <w:pPr>
        <w:numPr>
          <w:ilvl w:val="1"/>
          <w:numId w:val="24"/>
        </w:numPr>
        <w:suppressAutoHyphens w:val="0"/>
        <w:spacing w:before="120"/>
        <w:jc w:val="both"/>
        <w:rPr>
          <w:rFonts w:cs="Arial"/>
          <w:bCs/>
          <w:szCs w:val="22"/>
          <w:lang w:eastAsia="pl-PL"/>
        </w:rPr>
        <w:pPrChange w:id="97" w:author="Joanna Drożdżowska" w:date="2020-06-16T14:46:00Z">
          <w:pPr>
            <w:numPr>
              <w:ilvl w:val="1"/>
              <w:numId w:val="24"/>
            </w:numPr>
            <w:suppressAutoHyphens w:val="0"/>
            <w:spacing w:before="120"/>
            <w:ind w:left="1134" w:hanging="567"/>
            <w:jc w:val="both"/>
          </w:pPr>
        </w:pPrChange>
      </w:pPr>
      <w:r w:rsidRPr="0001156C">
        <w:rPr>
          <w:rFonts w:cs="Arial"/>
          <w:bCs/>
          <w:szCs w:val="22"/>
          <w:lang w:eastAsia="pl-PL"/>
        </w:rPr>
        <w:t xml:space="preserve">za zwłokę w przyjęciu Zlecenia o więcej niż 3 dni w stosunku do terminu wyznaczonego przez Zamawiającego, o którym mowa </w:t>
      </w:r>
      <w:r>
        <w:rPr>
          <w:rFonts w:cs="Arial"/>
          <w:bCs/>
          <w:szCs w:val="22"/>
          <w:lang w:eastAsia="pl-PL"/>
        </w:rPr>
        <w:t>w §</w:t>
      </w:r>
      <w:r w:rsidR="00383FAF">
        <w:rPr>
          <w:rFonts w:cs="Arial"/>
          <w:bCs/>
          <w:szCs w:val="22"/>
          <w:lang w:eastAsia="pl-PL"/>
        </w:rPr>
        <w:t> </w:t>
      </w:r>
      <w:r>
        <w:rPr>
          <w:rFonts w:cs="Arial"/>
          <w:bCs/>
          <w:szCs w:val="22"/>
          <w:lang w:eastAsia="pl-PL"/>
        </w:rPr>
        <w:t xml:space="preserve">2 ust. 5 – w wysokości 100 </w:t>
      </w:r>
      <w:r w:rsidRPr="0001156C">
        <w:rPr>
          <w:rFonts w:cs="Arial"/>
          <w:bCs/>
          <w:szCs w:val="22"/>
          <w:lang w:eastAsia="pl-PL"/>
        </w:rPr>
        <w:t>zł za każdy dzień zwłoki;</w:t>
      </w:r>
    </w:p>
    <w:p w:rsidR="004E21A8" w:rsidRPr="004E21A8" w:rsidRDefault="004E21A8" w:rsidP="00B63FA9">
      <w:pPr>
        <w:numPr>
          <w:ilvl w:val="1"/>
          <w:numId w:val="24"/>
        </w:numPr>
        <w:suppressAutoHyphens w:val="0"/>
        <w:spacing w:before="120"/>
        <w:jc w:val="both"/>
        <w:rPr>
          <w:rFonts w:cs="Arial"/>
          <w:bCs/>
          <w:szCs w:val="22"/>
          <w:lang w:eastAsia="pl-PL"/>
        </w:rPr>
        <w:pPrChange w:id="98" w:author="Joanna Drożdżowska" w:date="2020-06-16T14:46:00Z">
          <w:pPr>
            <w:numPr>
              <w:ilvl w:val="1"/>
              <w:numId w:val="24"/>
            </w:numPr>
            <w:suppressAutoHyphens w:val="0"/>
            <w:spacing w:before="120"/>
            <w:ind w:left="1134" w:hanging="567"/>
            <w:jc w:val="both"/>
          </w:pPr>
        </w:pPrChange>
      </w:pPr>
      <w:r w:rsidRPr="004E21A8">
        <w:rPr>
          <w:rFonts w:cs="Arial"/>
          <w:szCs w:val="22"/>
          <w:lang w:eastAsia="pl-PL"/>
        </w:rPr>
        <w:t xml:space="preserve">za zwłokę </w:t>
      </w:r>
      <w:r w:rsidRPr="004E21A8">
        <w:rPr>
          <w:rFonts w:cs="Arial"/>
          <w:bCs/>
          <w:szCs w:val="22"/>
          <w:lang w:eastAsia="pl-PL"/>
        </w:rPr>
        <w:t>w realizacji prac na danej pozycji objętej Zleceniem w stosunku do terminu określonego w Zleceniu - w wysokości 1 % wartości prac brutto na danej pozycji objętej Zleceniem, w stosunku do których Wykonawca pozostaje w zwłoce,</w:t>
      </w:r>
      <w:r w:rsidRPr="004E21A8">
        <w:rPr>
          <w:rFonts w:cs="Arial"/>
          <w:szCs w:val="22"/>
          <w:lang w:eastAsia="pl-PL"/>
        </w:rPr>
        <w:t xml:space="preserve"> liczonej za każdy rozpoczęty dzień zwłoki</w:t>
      </w:r>
      <w:r w:rsidRPr="004E21A8">
        <w:rPr>
          <w:rFonts w:cs="Arial"/>
          <w:bCs/>
          <w:szCs w:val="22"/>
          <w:lang w:eastAsia="pl-PL"/>
        </w:rPr>
        <w:t>, z zastrzeżeniem</w:t>
      </w:r>
      <w:ins w:id="99" w:author="Joanna Drożdżowska" w:date="2020-06-16T14:45:00Z">
        <w:r w:rsidR="00B63FA9">
          <w:rPr>
            <w:rFonts w:cs="Arial"/>
            <w:bCs/>
            <w:szCs w:val="22"/>
            <w:lang w:eastAsia="pl-PL"/>
          </w:rPr>
          <w:t xml:space="preserve">, </w:t>
        </w:r>
      </w:ins>
      <w:ins w:id="100" w:author="Joanna Drożdżowska" w:date="2020-06-16T14:46:00Z">
        <w:r w:rsidR="00B63FA9">
          <w:rPr>
            <w:rFonts w:cs="Arial"/>
            <w:bCs/>
            <w:szCs w:val="22"/>
            <w:lang w:eastAsia="pl-PL"/>
          </w:rPr>
          <w:t>że</w:t>
        </w:r>
      </w:ins>
      <w:r w:rsidRPr="004E21A8">
        <w:rPr>
          <w:rFonts w:cs="Arial"/>
          <w:bCs/>
          <w:szCs w:val="22"/>
          <w:lang w:eastAsia="pl-PL"/>
        </w:rPr>
        <w:t xml:space="preserve"> </w:t>
      </w:r>
      <w:del w:id="101" w:author="Joanna Drożdżowska" w:date="2020-06-16T14:45:00Z">
        <w:r w:rsidRPr="004E21A8" w:rsidDel="00B63FA9">
          <w:rPr>
            <w:rFonts w:cs="Arial"/>
            <w:bCs/>
            <w:szCs w:val="22"/>
            <w:lang w:eastAsia="pl-PL"/>
          </w:rPr>
          <w:delText xml:space="preserve">postanowień pkt </w:delText>
        </w:r>
        <w:r w:rsidR="00565177" w:rsidDel="00B63FA9">
          <w:rPr>
            <w:rFonts w:cs="Arial"/>
            <w:bCs/>
            <w:szCs w:val="22"/>
            <w:lang w:eastAsia="pl-PL"/>
          </w:rPr>
          <w:delText>3</w:delText>
        </w:r>
        <w:r w:rsidRPr="004E21A8" w:rsidDel="00B63FA9">
          <w:rPr>
            <w:rFonts w:cs="Arial"/>
            <w:bCs/>
            <w:szCs w:val="22"/>
            <w:lang w:eastAsia="pl-PL"/>
          </w:rPr>
          <w:delText>;</w:delText>
        </w:r>
        <w:r w:rsidRPr="004E21A8" w:rsidDel="00B63FA9">
          <w:rPr>
            <w:szCs w:val="22"/>
            <w:lang w:eastAsia="pl-PL"/>
          </w:rPr>
          <w:delText xml:space="preserve"> </w:delText>
        </w:r>
        <w:r w:rsidRPr="004E21A8" w:rsidDel="00B63FA9">
          <w:rPr>
            <w:szCs w:val="22"/>
            <w:lang w:eastAsia="pl-PL"/>
          </w:rPr>
          <w:tab/>
        </w:r>
        <w:r w:rsidRPr="004E21A8" w:rsidDel="00B63FA9">
          <w:rPr>
            <w:szCs w:val="22"/>
            <w:lang w:eastAsia="pl-PL"/>
          </w:rPr>
          <w:br/>
        </w:r>
        <w:r w:rsidRPr="004E21A8" w:rsidDel="00B63FA9">
          <w:rPr>
            <w:szCs w:val="22"/>
            <w:lang w:eastAsia="pl-PL"/>
          </w:rPr>
          <w:br/>
        </w:r>
      </w:del>
      <w:ins w:id="102" w:author="Joanna Drożdżowska" w:date="2020-06-16T14:46:00Z">
        <w:r w:rsidR="00B63FA9">
          <w:rPr>
            <w:szCs w:val="22"/>
            <w:lang w:eastAsia="pl-PL"/>
          </w:rPr>
          <w:t>w</w:t>
        </w:r>
      </w:ins>
      <w:del w:id="103" w:author="Joanna Drożdżowska" w:date="2020-06-16T14:46:00Z">
        <w:r w:rsidRPr="004E21A8" w:rsidDel="00B63FA9">
          <w:rPr>
            <w:szCs w:val="22"/>
            <w:lang w:eastAsia="pl-PL"/>
          </w:rPr>
          <w:delText>W</w:delText>
        </w:r>
      </w:del>
      <w:r w:rsidRPr="004E21A8">
        <w:rPr>
          <w:szCs w:val="22"/>
          <w:lang w:eastAsia="pl-PL"/>
        </w:rPr>
        <w:t xml:space="preserve">artość prac brutto </w:t>
      </w:r>
      <w:r w:rsidRPr="004E21A8">
        <w:rPr>
          <w:rFonts w:cs="Arial"/>
          <w:bCs/>
          <w:szCs w:val="22"/>
          <w:lang w:eastAsia="pl-PL"/>
        </w:rPr>
        <w:t>na danej pozycji objętej Zleceniem, w stosunku do których Wykonawca pozostaje w zwłoce będzie określana powykonawcz</w:t>
      </w:r>
      <w:r w:rsidR="00CA582F">
        <w:rPr>
          <w:rFonts w:cs="Arial"/>
          <w:bCs/>
          <w:szCs w:val="22"/>
          <w:lang w:eastAsia="pl-PL"/>
        </w:rPr>
        <w:t>o</w:t>
      </w:r>
      <w:r w:rsidRPr="004E21A8">
        <w:rPr>
          <w:rFonts w:cs="Arial"/>
          <w:bCs/>
          <w:szCs w:val="22"/>
          <w:lang w:eastAsia="pl-PL"/>
        </w:rPr>
        <w:t xml:space="preserve"> na podstawie wartości wynikającej z dokumentów, przy pomocy których będzie dokumentowany odbiór. </w:t>
      </w:r>
    </w:p>
    <w:p w:rsidR="004E21A8" w:rsidRPr="004E21A8" w:rsidDel="00B63FA9" w:rsidRDefault="004E21A8" w:rsidP="00B63FA9">
      <w:pPr>
        <w:numPr>
          <w:ilvl w:val="1"/>
          <w:numId w:val="24"/>
        </w:numPr>
        <w:suppressAutoHyphens w:val="0"/>
        <w:spacing w:before="120"/>
        <w:ind w:left="1134" w:hanging="567"/>
        <w:jc w:val="both"/>
        <w:rPr>
          <w:del w:id="104" w:author="Joanna Drożdżowska" w:date="2020-06-16T14:46:00Z"/>
          <w:rFonts w:cs="Arial"/>
          <w:bCs/>
          <w:szCs w:val="22"/>
          <w:lang w:eastAsia="pl-PL"/>
        </w:rPr>
        <w:pPrChange w:id="105" w:author="Joanna Drożdżowska" w:date="2020-06-16T14:47:00Z">
          <w:pPr>
            <w:numPr>
              <w:ilvl w:val="1"/>
              <w:numId w:val="24"/>
            </w:numPr>
            <w:suppressAutoHyphens w:val="0"/>
            <w:spacing w:before="120"/>
            <w:ind w:left="1134" w:hanging="567"/>
            <w:jc w:val="both"/>
          </w:pPr>
        </w:pPrChange>
      </w:pPr>
      <w:del w:id="106" w:author="Joanna Drożdżowska" w:date="2020-06-16T14:46:00Z">
        <w:r w:rsidRPr="004E21A8" w:rsidDel="00B63FA9">
          <w:rPr>
            <w:rFonts w:cs="Arial"/>
            <w:szCs w:val="22"/>
            <w:lang w:eastAsia="pl-PL"/>
          </w:rPr>
          <w:delText xml:space="preserve">za zwłokę </w:delText>
        </w:r>
        <w:r w:rsidRPr="004E21A8" w:rsidDel="00B63FA9">
          <w:rPr>
            <w:rFonts w:cs="Arial"/>
            <w:bCs/>
            <w:szCs w:val="22"/>
            <w:lang w:eastAsia="pl-PL"/>
          </w:rPr>
          <w:delText xml:space="preserve">w zwrocie powierzchni, na której realizowane </w:delText>
        </w:r>
        <w:r w:rsidR="00541162" w:rsidDel="00B63FA9">
          <w:rPr>
            <w:rFonts w:cs="Arial"/>
            <w:bCs/>
            <w:szCs w:val="22"/>
            <w:lang w:eastAsia="pl-PL"/>
          </w:rPr>
          <w:delText xml:space="preserve">było </w:delText>
        </w:r>
        <w:r w:rsidRPr="004E21A8" w:rsidDel="00B63FA9">
          <w:rPr>
            <w:rFonts w:cs="Arial"/>
            <w:bCs/>
            <w:szCs w:val="22"/>
            <w:lang w:eastAsia="pl-PL"/>
          </w:rPr>
          <w:delText xml:space="preserve">Zlecenie z zakresu pozyskania drewna, lecz Wykonawca </w:delText>
        </w:r>
        <w:r w:rsidR="00541162" w:rsidDel="00B63FA9">
          <w:rPr>
            <w:rFonts w:cs="Arial"/>
            <w:bCs/>
            <w:szCs w:val="22"/>
            <w:lang w:eastAsia="pl-PL"/>
          </w:rPr>
          <w:delText xml:space="preserve">w terminie wskazanym w Zleceniu </w:delText>
        </w:r>
        <w:r w:rsidRPr="004E21A8" w:rsidDel="00B63FA9">
          <w:rPr>
            <w:rFonts w:cs="Arial"/>
            <w:bCs/>
            <w:szCs w:val="22"/>
            <w:lang w:eastAsia="pl-PL"/>
          </w:rPr>
          <w:delText xml:space="preserve">nie dokonał zwrotu tej powierzchni - w wysokości 100 zł, liczonej </w:delText>
        </w:r>
        <w:r w:rsidRPr="004E21A8" w:rsidDel="00B63FA9">
          <w:rPr>
            <w:rFonts w:cs="Arial"/>
            <w:szCs w:val="22"/>
            <w:lang w:eastAsia="pl-PL"/>
          </w:rPr>
          <w:delText>za każdy rozpoczęty dzień zwłoki</w:delText>
        </w:r>
        <w:r w:rsidR="00F912DE" w:rsidDel="00B63FA9">
          <w:rPr>
            <w:rFonts w:cs="Arial"/>
            <w:szCs w:val="22"/>
            <w:lang w:eastAsia="pl-PL"/>
          </w:rPr>
          <w:delText>,</w:delText>
        </w:r>
        <w:r w:rsidR="00541162" w:rsidDel="00B63FA9">
          <w:rPr>
            <w:rFonts w:cs="Arial"/>
            <w:szCs w:val="22"/>
            <w:lang w:eastAsia="pl-PL"/>
          </w:rPr>
          <w:delText xml:space="preserve">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delText>
        </w:r>
        <w:r w:rsidRPr="004E21A8" w:rsidDel="00B63FA9">
          <w:rPr>
            <w:rFonts w:cs="Arial"/>
            <w:szCs w:val="22"/>
            <w:lang w:eastAsia="pl-PL"/>
          </w:rPr>
          <w:delText>;</w:delText>
        </w:r>
      </w:del>
    </w:p>
    <w:p w:rsidR="004E21A8" w:rsidRPr="003617BF" w:rsidDel="00B63FA9" w:rsidRDefault="004E21A8" w:rsidP="00B63FA9">
      <w:pPr>
        <w:numPr>
          <w:ilvl w:val="1"/>
          <w:numId w:val="24"/>
        </w:numPr>
        <w:suppressAutoHyphens w:val="0"/>
        <w:spacing w:before="120"/>
        <w:ind w:left="1134" w:hanging="567"/>
        <w:jc w:val="both"/>
        <w:rPr>
          <w:del w:id="107" w:author="Joanna Drożdżowska" w:date="2020-06-16T14:46:00Z"/>
          <w:rFonts w:cs="Arial"/>
          <w:szCs w:val="22"/>
          <w:lang w:eastAsia="pl-PL"/>
        </w:rPr>
        <w:pPrChange w:id="108" w:author="Joanna Drożdżowska" w:date="2020-06-16T14:47:00Z">
          <w:pPr>
            <w:numPr>
              <w:ilvl w:val="1"/>
              <w:numId w:val="24"/>
            </w:numPr>
            <w:suppressAutoHyphens w:val="0"/>
            <w:spacing w:before="120"/>
            <w:ind w:left="1134" w:hanging="567"/>
            <w:jc w:val="both"/>
          </w:pPr>
        </w:pPrChange>
      </w:pPr>
      <w:del w:id="109" w:author="Joanna Drożdżowska" w:date="2020-06-16T14:46:00Z">
        <w:r w:rsidRPr="004E21A8" w:rsidDel="00B63FA9">
          <w:rPr>
            <w:rFonts w:cs="Arial"/>
            <w:bCs/>
            <w:szCs w:val="22"/>
            <w:lang w:eastAsia="pl-PL"/>
          </w:rPr>
          <w:delText>w przypadku uszkodzenia drzew podczas zrywki w ilości większej niż 5 % drzew pozostających po zabiegu - w wysokości 10% wartości brutto prac na danej pozycji</w:delText>
        </w:r>
        <w:r w:rsidR="003617BF" w:rsidDel="00B63FA9">
          <w:rPr>
            <w:rFonts w:cs="Arial"/>
            <w:bCs/>
            <w:szCs w:val="22"/>
            <w:lang w:eastAsia="pl-PL"/>
          </w:rPr>
          <w:delText>, nie mniej jednak niż 500 zł</w:delText>
        </w:r>
        <w:r w:rsidRPr="004E21A8" w:rsidDel="00B63FA9">
          <w:rPr>
            <w:rFonts w:cs="Arial"/>
            <w:bCs/>
            <w:szCs w:val="22"/>
            <w:lang w:eastAsia="pl-PL"/>
          </w:rPr>
          <w:delText>.</w:delText>
        </w:r>
        <w:r w:rsidR="003617BF" w:rsidDel="00B63FA9">
          <w:rPr>
            <w:rFonts w:cs="Arial"/>
            <w:bCs/>
            <w:szCs w:val="22"/>
            <w:lang w:eastAsia="pl-PL"/>
          </w:rPr>
          <w:delText xml:space="preserve"> </w:delText>
        </w:r>
        <w:r w:rsidRPr="004E21A8" w:rsidDel="00B63FA9">
          <w:rPr>
            <w:rFonts w:cs="Arial"/>
            <w:bCs/>
            <w:szCs w:val="22"/>
            <w:lang w:eastAsia="pl-PL"/>
          </w:rPr>
          <w:delText>Przez uszkodzenie drzewa podczas zrywki rozumie się odarcie kory do drewna o pow. większej niż 20 cm</w:delText>
        </w:r>
        <w:r w:rsidRPr="004E21A8" w:rsidDel="00B63FA9">
          <w:rPr>
            <w:rFonts w:cs="Arial"/>
            <w:bCs/>
            <w:szCs w:val="22"/>
            <w:vertAlign w:val="superscript"/>
            <w:lang w:eastAsia="pl-PL"/>
          </w:rPr>
          <w:delText>2</w:delText>
        </w:r>
        <w:r w:rsidR="008F1E0F" w:rsidDel="00B63FA9">
          <w:rPr>
            <w:rFonts w:cs="Arial"/>
            <w:bCs/>
            <w:szCs w:val="22"/>
            <w:lang w:eastAsia="pl-PL"/>
          </w:rPr>
          <w:delText>;</w:delText>
        </w:r>
        <w:r w:rsidRPr="004E21A8" w:rsidDel="00B63FA9">
          <w:rPr>
            <w:rFonts w:cs="Arial"/>
            <w:bCs/>
            <w:szCs w:val="22"/>
            <w:lang w:eastAsia="pl-PL"/>
          </w:rPr>
          <w:delText xml:space="preserve"> </w:delText>
        </w:r>
      </w:del>
    </w:p>
    <w:p w:rsidR="003617BF" w:rsidRPr="004E21A8" w:rsidDel="00B63FA9" w:rsidRDefault="003617BF" w:rsidP="00B63FA9">
      <w:pPr>
        <w:numPr>
          <w:ilvl w:val="1"/>
          <w:numId w:val="24"/>
        </w:numPr>
        <w:suppressAutoHyphens w:val="0"/>
        <w:spacing w:before="120"/>
        <w:ind w:left="1134" w:hanging="567"/>
        <w:jc w:val="both"/>
        <w:rPr>
          <w:del w:id="110" w:author="Joanna Drożdżowska" w:date="2020-06-16T14:46:00Z"/>
          <w:rFonts w:cs="Arial"/>
          <w:szCs w:val="22"/>
          <w:lang w:eastAsia="pl-PL"/>
        </w:rPr>
        <w:pPrChange w:id="111" w:author="Joanna Drożdżowska" w:date="2020-06-16T14:47:00Z">
          <w:pPr>
            <w:numPr>
              <w:ilvl w:val="1"/>
              <w:numId w:val="24"/>
            </w:numPr>
            <w:suppressAutoHyphens w:val="0"/>
            <w:spacing w:before="120"/>
            <w:ind w:left="1134" w:hanging="567"/>
            <w:jc w:val="both"/>
          </w:pPr>
        </w:pPrChange>
      </w:pPr>
      <w:del w:id="112" w:author="Joanna Drożdżowska" w:date="2020-06-16T14:46:00Z">
        <w:r w:rsidRPr="003617BF" w:rsidDel="00B63FA9">
          <w:rPr>
            <w:rFonts w:cs="Arial"/>
            <w:bCs/>
            <w:szCs w:val="22"/>
            <w:lang w:eastAsia="pl-PL"/>
          </w:rPr>
          <w:delText xml:space="preserve">w przypadku uszkodzenia drzew w przypadku pielęgnowania gleby w uprawach, w ilości większej niż 3 % drzew pozostających po zabiegu na pozycji objętej przedmiotem Zlecenia - w wysokości 10% wartości brutto prac na danej pozycji nie mniej jednak niż </w:delText>
        </w:r>
        <w:r w:rsidDel="00B63FA9">
          <w:rPr>
            <w:rFonts w:cs="Arial"/>
            <w:bCs/>
            <w:szCs w:val="22"/>
            <w:lang w:eastAsia="pl-PL"/>
          </w:rPr>
          <w:delText>2</w:delText>
        </w:r>
        <w:r w:rsidRPr="003617BF" w:rsidDel="00B63FA9">
          <w:rPr>
            <w:rFonts w:cs="Arial"/>
            <w:bCs/>
            <w:szCs w:val="22"/>
            <w:lang w:eastAsia="pl-PL"/>
          </w:rPr>
          <w:delText>00 zł.</w:delText>
        </w:r>
        <w:r w:rsidDel="00B63FA9">
          <w:rPr>
            <w:rFonts w:cs="Arial"/>
            <w:bCs/>
            <w:szCs w:val="22"/>
            <w:lang w:eastAsia="pl-PL"/>
          </w:rPr>
          <w:delText xml:space="preserve"> </w:delText>
        </w:r>
        <w:r w:rsidRPr="003617BF" w:rsidDel="00B63FA9">
          <w:rPr>
            <w:rFonts w:cs="Arial"/>
            <w:bCs/>
            <w:szCs w:val="22"/>
            <w:lang w:eastAsia="pl-PL"/>
          </w:rPr>
          <w:delText>Przez uszkodzenie drzewa podczas pielęgnacji upraw rozumie się ścięcie pędu głównego lub uszkodzenie pielęgnowanych drzewek w sposób powodujący odsłonięcie łyka. 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delText>
        </w:r>
        <w:r w:rsidR="008F1E0F" w:rsidDel="00B63FA9">
          <w:rPr>
            <w:rFonts w:cs="Arial"/>
            <w:bCs/>
            <w:szCs w:val="22"/>
            <w:lang w:eastAsia="pl-PL"/>
          </w:rPr>
          <w:delText>;</w:delText>
        </w:r>
      </w:del>
    </w:p>
    <w:p w:rsidR="004E21A8" w:rsidRPr="007B1D1D" w:rsidDel="00B63FA9" w:rsidRDefault="004E21A8" w:rsidP="00B63FA9">
      <w:pPr>
        <w:numPr>
          <w:ilvl w:val="1"/>
          <w:numId w:val="24"/>
        </w:numPr>
        <w:suppressAutoHyphens w:val="0"/>
        <w:spacing w:before="120"/>
        <w:ind w:left="1134" w:hanging="567"/>
        <w:jc w:val="both"/>
        <w:rPr>
          <w:del w:id="113" w:author="Joanna Drożdżowska" w:date="2020-06-16T14:46:00Z"/>
          <w:rFonts w:cs="Arial"/>
          <w:szCs w:val="22"/>
          <w:lang w:eastAsia="pl-PL"/>
        </w:rPr>
        <w:pPrChange w:id="114" w:author="Joanna Drożdżowska" w:date="2020-06-16T14:47:00Z">
          <w:pPr>
            <w:numPr>
              <w:ilvl w:val="1"/>
              <w:numId w:val="24"/>
            </w:numPr>
            <w:suppressAutoHyphens w:val="0"/>
            <w:spacing w:before="120"/>
            <w:ind w:left="1134" w:hanging="567"/>
            <w:jc w:val="both"/>
          </w:pPr>
        </w:pPrChange>
      </w:pPr>
      <w:del w:id="115" w:author="Joanna Drożdżowska" w:date="2020-06-16T14:46:00Z">
        <w:r w:rsidRPr="007B1D1D" w:rsidDel="00B63FA9">
          <w:rPr>
            <w:rFonts w:cs="Arial"/>
            <w:bCs/>
            <w:szCs w:val="22"/>
            <w:lang w:eastAsia="pl-PL"/>
          </w:rPr>
          <w:delText xml:space="preserve">w przypadku wykonywania ścinki pilarką wadliwą techniką – w wysokości </w:delText>
        </w:r>
        <w:r w:rsidR="00084E71" w:rsidRPr="00A31A27" w:rsidDel="00B63FA9">
          <w:rPr>
            <w:rFonts w:cs="Arial"/>
            <w:bCs/>
            <w:szCs w:val="22"/>
            <w:lang w:eastAsia="pl-PL"/>
          </w:rPr>
          <w:delText xml:space="preserve">1.000 zł </w:delText>
        </w:r>
        <w:r w:rsidRPr="007B1D1D" w:rsidDel="00B63FA9">
          <w:rPr>
            <w:rFonts w:cs="Arial"/>
            <w:bCs/>
            <w:szCs w:val="22"/>
            <w:lang w:eastAsia="pl-PL"/>
          </w:rPr>
          <w:delText>za każdą pozycję cięć ze stopniem wadliwych pni większym niż 20 %</w:delText>
        </w:r>
        <w:r w:rsidR="00084E71" w:rsidRPr="00A31A27" w:rsidDel="00B63FA9">
          <w:rPr>
            <w:rFonts w:cs="Arial"/>
            <w:bCs/>
            <w:szCs w:val="22"/>
            <w:lang w:eastAsia="pl-PL"/>
          </w:rPr>
          <w:delText>, stwierdzoną przy odbiorze prac</w:delText>
        </w:r>
        <w:r w:rsidRPr="007B1D1D" w:rsidDel="00B63FA9">
          <w:rPr>
            <w:rFonts w:cs="Arial"/>
            <w:bCs/>
            <w:szCs w:val="22"/>
            <w:lang w:eastAsia="pl-PL"/>
          </w:rPr>
          <w:delText>.</w:delText>
        </w:r>
        <w:r w:rsidRPr="007B1D1D" w:rsidDel="00B63FA9">
          <w:rPr>
            <w:rFonts w:cs="Arial"/>
            <w:bCs/>
            <w:szCs w:val="22"/>
            <w:lang w:eastAsia="pl-PL"/>
          </w:rPr>
          <w:tab/>
        </w:r>
        <w:r w:rsidRPr="007B1D1D" w:rsidDel="00B63FA9">
          <w:rPr>
            <w:rFonts w:cs="Arial"/>
            <w:bCs/>
            <w:szCs w:val="22"/>
            <w:lang w:eastAsia="pl-PL"/>
          </w:rPr>
          <w:br/>
        </w:r>
        <w:r w:rsidRPr="007B1D1D" w:rsidDel="00B63FA9">
          <w:rPr>
            <w:rFonts w:cs="Arial"/>
            <w:bCs/>
            <w:szCs w:val="22"/>
            <w:lang w:eastAsia="pl-PL"/>
          </w:rPr>
          <w:br/>
          <w:delText>Wielkość procentowa wadliwych pni zostanie ustalona za pomocą po</w:delText>
        </w:r>
        <w:r w:rsidRPr="00501AFD" w:rsidDel="00B63FA9">
          <w:rPr>
            <w:rFonts w:cs="Arial"/>
            <w:bCs/>
            <w:szCs w:val="22"/>
            <w:lang w:eastAsia="pl-PL"/>
          </w:rPr>
          <w:delText xml:space="preserve">wierzchni próbnej o kształcie prostokąta o </w:delText>
        </w:r>
        <w:r w:rsidR="0000386D" w:rsidDel="00B63FA9">
          <w:rPr>
            <w:rFonts w:cs="Arial"/>
            <w:bCs/>
            <w:szCs w:val="22"/>
            <w:lang w:eastAsia="pl-PL"/>
          </w:rPr>
          <w:delText>min. pow. 10 arów zawierającej co najmniej 25 wyciętych drzew</w:delText>
        </w:r>
        <w:r w:rsidRPr="00501AFD" w:rsidDel="00B63FA9">
          <w:rPr>
            <w:rFonts w:cs="Arial"/>
            <w:bCs/>
            <w:szCs w:val="22"/>
            <w:lang w:eastAsia="pl-PL"/>
          </w:rPr>
          <w:delText xml:space="preserve">, wskazanej przez Przedstawiciela Zamawiającego w miejscu występowania największej koncentracji </w:delText>
        </w:r>
        <w:r w:rsidR="00F6748A" w:rsidDel="00B63FA9">
          <w:rPr>
            <w:rFonts w:cs="Arial"/>
            <w:bCs/>
            <w:szCs w:val="22"/>
            <w:lang w:eastAsia="pl-PL"/>
          </w:rPr>
          <w:delText>uszkodzeń</w:delText>
        </w:r>
        <w:r w:rsidR="00F6748A" w:rsidRPr="00501AFD" w:rsidDel="00B63FA9">
          <w:rPr>
            <w:rFonts w:cs="Arial"/>
            <w:bCs/>
            <w:szCs w:val="22"/>
            <w:lang w:eastAsia="pl-PL"/>
          </w:rPr>
          <w:delText xml:space="preserve"> </w:delText>
        </w:r>
        <w:r w:rsidRPr="00501AFD" w:rsidDel="00B63FA9">
          <w:rPr>
            <w:rFonts w:cs="Arial"/>
            <w:bCs/>
            <w:szCs w:val="22"/>
            <w:lang w:eastAsia="pl-PL"/>
          </w:rPr>
          <w:delText xml:space="preserve">(w przypadku braku możliwości wyznaczenia powierzchni próbnej o kształcie wskazanym powyżej, określenie poziomu uszkodzeń nastąpi na powierzchni </w:delText>
        </w:r>
        <w:r w:rsidR="0000386D" w:rsidDel="00B63FA9">
          <w:rPr>
            <w:rFonts w:cs="Arial"/>
            <w:bCs/>
            <w:szCs w:val="22"/>
            <w:lang w:eastAsia="pl-PL"/>
          </w:rPr>
          <w:delText>co najmniej</w:delText>
        </w:r>
        <w:r w:rsidR="0000386D" w:rsidRPr="00501AFD" w:rsidDel="00B63FA9">
          <w:rPr>
            <w:rFonts w:cs="Arial"/>
            <w:bCs/>
            <w:szCs w:val="22"/>
            <w:lang w:eastAsia="pl-PL"/>
          </w:rPr>
          <w:delText xml:space="preserve"> </w:delText>
        </w:r>
        <w:r w:rsidRPr="00501AFD" w:rsidDel="00B63FA9">
          <w:rPr>
            <w:rFonts w:cs="Arial"/>
            <w:bCs/>
            <w:szCs w:val="22"/>
            <w:lang w:eastAsia="pl-PL"/>
          </w:rPr>
          <w:delText>10 arów i kształcie wynikającym z przebiegu granic wydzielenia drzewostanowego objętego zabiegiem</w:delText>
        </w:r>
        <w:r w:rsidR="0000386D" w:rsidDel="00B63FA9">
          <w:rPr>
            <w:rFonts w:cs="Arial"/>
            <w:bCs/>
            <w:szCs w:val="22"/>
            <w:lang w:eastAsia="pl-PL"/>
          </w:rPr>
          <w:delText xml:space="preserve"> zawierającej co najmniej 25 wyciętych drzew</w:delText>
        </w:r>
        <w:r w:rsidRPr="00501AFD" w:rsidDel="00B63FA9">
          <w:rPr>
            <w:rFonts w:cs="Arial"/>
            <w:bCs/>
            <w:szCs w:val="22"/>
            <w:lang w:eastAsia="pl-PL"/>
          </w:rPr>
          <w:delText>).</w:delText>
        </w:r>
        <w:r w:rsidR="009D39D0" w:rsidRPr="0000386D" w:rsidDel="00B63FA9">
          <w:rPr>
            <w:rFonts w:cs="Arial"/>
            <w:bCs/>
            <w:szCs w:val="22"/>
            <w:lang w:eastAsia="pl-PL"/>
          </w:rPr>
          <w:tab/>
        </w:r>
        <w:r w:rsidR="009D39D0" w:rsidRPr="0000386D" w:rsidDel="00B63FA9">
          <w:rPr>
            <w:rFonts w:cs="Arial"/>
            <w:bCs/>
            <w:szCs w:val="22"/>
            <w:lang w:eastAsia="pl-PL"/>
          </w:rPr>
          <w:br/>
        </w:r>
        <w:r w:rsidR="009D39D0" w:rsidRPr="0000386D" w:rsidDel="00B63FA9">
          <w:rPr>
            <w:rFonts w:cs="Arial"/>
            <w:bCs/>
            <w:szCs w:val="22"/>
            <w:lang w:eastAsia="pl-PL"/>
          </w:rPr>
          <w:br/>
        </w:r>
        <w:r w:rsidR="0021391B" w:rsidRPr="00D123BF" w:rsidDel="00B63FA9">
          <w:rPr>
            <w:rFonts w:cs="Arial"/>
            <w:bCs/>
            <w:szCs w:val="22"/>
            <w:lang w:eastAsia="pl-PL"/>
          </w:rPr>
          <w:delText>Niniejsza</w:delText>
        </w:r>
        <w:r w:rsidR="009D39D0" w:rsidRPr="00D123BF" w:rsidDel="00B63FA9">
          <w:rPr>
            <w:rFonts w:cs="Arial"/>
            <w:bCs/>
            <w:szCs w:val="22"/>
            <w:lang w:eastAsia="pl-PL"/>
          </w:rPr>
          <w:delText xml:space="preserve"> kara </w:delText>
        </w:r>
        <w:r w:rsidR="0021391B" w:rsidRPr="00D123BF" w:rsidDel="00B63FA9">
          <w:rPr>
            <w:rFonts w:cs="Arial"/>
            <w:bCs/>
            <w:szCs w:val="22"/>
            <w:lang w:eastAsia="pl-PL"/>
          </w:rPr>
          <w:delText>umowna</w:delText>
        </w:r>
        <w:r w:rsidR="009D39D0" w:rsidRPr="00D123BF" w:rsidDel="00B63FA9">
          <w:rPr>
            <w:rFonts w:cs="Arial"/>
            <w:bCs/>
            <w:szCs w:val="22"/>
            <w:lang w:eastAsia="pl-PL"/>
          </w:rPr>
          <w:delText xml:space="preserve"> nie ma jednak </w:delText>
        </w:r>
        <w:r w:rsidR="0021391B" w:rsidRPr="006A0037" w:rsidDel="00B63FA9">
          <w:rPr>
            <w:rFonts w:cs="Arial"/>
            <w:bCs/>
            <w:szCs w:val="22"/>
            <w:lang w:eastAsia="pl-PL"/>
          </w:rPr>
          <w:delText>zastosowania</w:delText>
        </w:r>
        <w:r w:rsidR="009D39D0" w:rsidRPr="006A0037" w:rsidDel="00B63FA9">
          <w:rPr>
            <w:rFonts w:cs="Arial"/>
            <w:bCs/>
            <w:szCs w:val="22"/>
            <w:lang w:eastAsia="pl-PL"/>
          </w:rPr>
          <w:delText xml:space="preserve"> do wykonywania </w:delText>
        </w:r>
        <w:r w:rsidR="0021391B" w:rsidRPr="006A0037" w:rsidDel="00B63FA9">
          <w:rPr>
            <w:rFonts w:cs="Arial"/>
            <w:bCs/>
            <w:szCs w:val="22"/>
            <w:lang w:eastAsia="pl-PL"/>
          </w:rPr>
          <w:delText xml:space="preserve">ścinki pilarką </w:delText>
        </w:r>
        <w:r w:rsidR="009D39D0" w:rsidRPr="00085ED1" w:rsidDel="00B63FA9">
          <w:rPr>
            <w:rFonts w:cs="Arial"/>
            <w:bCs/>
            <w:szCs w:val="22"/>
            <w:lang w:eastAsia="pl-PL"/>
          </w:rPr>
          <w:delText>w czyszczeniach późnych i trzebieżach wczesnych</w:delText>
        </w:r>
        <w:r w:rsidR="007B1D1D" w:rsidRPr="00A31A27" w:rsidDel="00B63FA9">
          <w:rPr>
            <w:rFonts w:cs="Arial"/>
            <w:bCs/>
            <w:szCs w:val="22"/>
            <w:lang w:eastAsia="pl-PL"/>
          </w:rPr>
          <w:delText>.</w:delText>
        </w:r>
      </w:del>
    </w:p>
    <w:p w:rsidR="00E432FA" w:rsidRDefault="00E432FA" w:rsidP="00B63FA9">
      <w:pPr>
        <w:pStyle w:val="Akapitzlist"/>
        <w:numPr>
          <w:ilvl w:val="1"/>
          <w:numId w:val="24"/>
        </w:numPr>
        <w:suppressAutoHyphens w:val="0"/>
        <w:spacing w:before="120"/>
        <w:contextualSpacing w:val="0"/>
        <w:jc w:val="both"/>
        <w:rPr>
          <w:rFonts w:cs="Arial"/>
          <w:szCs w:val="22"/>
        </w:rPr>
        <w:pPrChange w:id="116" w:author="Joanna Drożdżowska" w:date="2020-06-16T14:47:00Z">
          <w:pPr>
            <w:pStyle w:val="Akapitzlist"/>
            <w:numPr>
              <w:ilvl w:val="1"/>
              <w:numId w:val="24"/>
            </w:numPr>
            <w:suppressAutoHyphens w:val="0"/>
            <w:spacing w:before="120"/>
            <w:ind w:left="1134" w:hanging="567"/>
            <w:contextualSpacing w:val="0"/>
            <w:jc w:val="both"/>
          </w:pPr>
        </w:pPrChange>
      </w:pPr>
      <w:r w:rsidRPr="000A4E9F">
        <w:rPr>
          <w:rFonts w:cs="Arial"/>
          <w:szCs w:val="22"/>
        </w:rPr>
        <w:t xml:space="preserve">za </w:t>
      </w:r>
      <w:r>
        <w:rPr>
          <w:rFonts w:cs="Arial"/>
          <w:szCs w:val="22"/>
        </w:rPr>
        <w:t xml:space="preserve">każdy </w:t>
      </w:r>
      <w:r w:rsidRPr="000A4E9F">
        <w:rPr>
          <w:rFonts w:cs="Arial"/>
          <w:szCs w:val="22"/>
        </w:rPr>
        <w:t xml:space="preserve">przypadek naruszenia </w:t>
      </w:r>
      <w:r>
        <w:rPr>
          <w:rFonts w:cs="Arial"/>
          <w:szCs w:val="22"/>
        </w:rPr>
        <w:t>przez Wykonawcę O</w:t>
      </w:r>
      <w:r w:rsidRPr="000A4E9F">
        <w:rPr>
          <w:rFonts w:cs="Arial"/>
          <w:szCs w:val="22"/>
        </w:rPr>
        <w:t xml:space="preserve">bowiązku </w:t>
      </w:r>
      <w:r>
        <w:rPr>
          <w:rFonts w:cs="Arial"/>
          <w:szCs w:val="22"/>
        </w:rPr>
        <w:t xml:space="preserve">Zatrudnienia </w:t>
      </w:r>
      <w:r w:rsidRPr="000A4E9F">
        <w:rPr>
          <w:rFonts w:cs="Arial"/>
          <w:szCs w:val="22"/>
        </w:rPr>
        <w:t xml:space="preserve">- w wysokości </w:t>
      </w:r>
      <w:r w:rsidR="00477DC7">
        <w:rPr>
          <w:rFonts w:cs="Arial"/>
          <w:szCs w:val="22"/>
        </w:rPr>
        <w:t>2</w:t>
      </w:r>
      <w:r w:rsidRPr="000A4E9F">
        <w:rPr>
          <w:rFonts w:cs="Arial"/>
          <w:szCs w:val="22"/>
        </w:rPr>
        <w:t xml:space="preserve">.000 zł; </w:t>
      </w:r>
    </w:p>
    <w:p w:rsidR="004B0DDC" w:rsidRPr="00B63FA9" w:rsidRDefault="004B0DDC" w:rsidP="00B63FA9">
      <w:pPr>
        <w:pStyle w:val="Akapitzlist"/>
        <w:numPr>
          <w:ilvl w:val="1"/>
          <w:numId w:val="24"/>
        </w:numPr>
        <w:suppressAutoHyphens w:val="0"/>
        <w:spacing w:before="120"/>
        <w:jc w:val="both"/>
        <w:rPr>
          <w:rFonts w:cs="Arial"/>
          <w:szCs w:val="22"/>
          <w:highlight w:val="yellow"/>
          <w:rPrChange w:id="117" w:author="Joanna Drożdżowska" w:date="2020-06-16T14:47:00Z">
            <w:rPr>
              <w:rFonts w:cs="Arial"/>
              <w:szCs w:val="22"/>
            </w:rPr>
          </w:rPrChange>
        </w:rPr>
      </w:pPr>
      <w:r w:rsidRPr="00B63FA9">
        <w:rPr>
          <w:rFonts w:cs="Arial"/>
          <w:szCs w:val="22"/>
          <w:highlight w:val="yellow"/>
          <w:rPrChange w:id="118" w:author="Joanna Drożdżowska" w:date="2020-06-16T14:47:00Z">
            <w:rPr>
              <w:rFonts w:cs="Arial"/>
              <w:szCs w:val="22"/>
            </w:rPr>
          </w:rPrChange>
        </w:rPr>
        <w:t>za pierwszy przypadek naruszenia Obowiązku Samodzielnej Realizacji - w wysokości 5.000 zł;</w:t>
      </w:r>
    </w:p>
    <w:p w:rsidR="004B0DDC" w:rsidRPr="00B63FA9" w:rsidRDefault="004B0DDC" w:rsidP="00B63FA9">
      <w:pPr>
        <w:pStyle w:val="Akapitzlist"/>
        <w:numPr>
          <w:ilvl w:val="1"/>
          <w:numId w:val="24"/>
        </w:numPr>
        <w:suppressAutoHyphens w:val="0"/>
        <w:spacing w:before="120"/>
        <w:jc w:val="both"/>
        <w:rPr>
          <w:rFonts w:cs="Arial"/>
          <w:szCs w:val="22"/>
          <w:highlight w:val="yellow"/>
          <w:rPrChange w:id="119" w:author="Joanna Drożdżowska" w:date="2020-06-16T14:47:00Z">
            <w:rPr>
              <w:rFonts w:cs="Arial"/>
              <w:szCs w:val="22"/>
            </w:rPr>
          </w:rPrChange>
        </w:rPr>
      </w:pPr>
      <w:r w:rsidRPr="00B63FA9">
        <w:rPr>
          <w:rFonts w:cs="Arial"/>
          <w:szCs w:val="22"/>
          <w:highlight w:val="yellow"/>
          <w:rPrChange w:id="120" w:author="Joanna Drożdżowska" w:date="2020-06-16T14:47:00Z">
            <w:rPr>
              <w:rFonts w:cs="Arial"/>
              <w:szCs w:val="22"/>
            </w:rPr>
          </w:rPrChange>
        </w:rPr>
        <w:t>za każdy kolejny przypadek naruszenia Obowiązku Samodzielnej Realizacji - w wysokości procentu wartości Przedmiotu Umowy, o którym mowa w § 10 ust. 1 odpowiadającego wartości procentowej kryterium oceny ofert „</w:t>
      </w:r>
      <w:r w:rsidRPr="00B63FA9">
        <w:rPr>
          <w:rFonts w:cs="Arial"/>
          <w:bCs/>
          <w:szCs w:val="22"/>
          <w:highlight w:val="yellow"/>
          <w:rPrChange w:id="121" w:author="Joanna Drożdżowska" w:date="2020-06-16T14:47:00Z">
            <w:rPr>
              <w:rFonts w:cs="Arial"/>
              <w:bCs/>
              <w:szCs w:val="22"/>
            </w:rPr>
          </w:rPrChange>
        </w:rPr>
        <w:t>Samodzielna realizacja kluczowych elementów (części) zamówienia</w:t>
      </w:r>
      <w:r w:rsidRPr="00B63FA9">
        <w:rPr>
          <w:rFonts w:cs="Arial"/>
          <w:szCs w:val="22"/>
          <w:highlight w:val="yellow"/>
          <w:rPrChange w:id="122" w:author="Joanna Drożdżowska" w:date="2020-06-16T14:47:00Z">
            <w:rPr>
              <w:rFonts w:cs="Arial"/>
              <w:szCs w:val="22"/>
            </w:rPr>
          </w:rPrChange>
        </w:rPr>
        <w:t>” określonej w SIWZ;</w:t>
      </w:r>
    </w:p>
    <w:p w:rsidR="004E21A8" w:rsidDel="00B63FA9" w:rsidRDefault="004E21A8" w:rsidP="00B63FA9">
      <w:pPr>
        <w:pStyle w:val="Akapitzlist"/>
        <w:numPr>
          <w:ilvl w:val="1"/>
          <w:numId w:val="24"/>
        </w:numPr>
        <w:suppressAutoHyphens w:val="0"/>
        <w:spacing w:before="120"/>
        <w:contextualSpacing w:val="0"/>
        <w:jc w:val="both"/>
        <w:rPr>
          <w:del w:id="123" w:author="Joanna Drożdżowska" w:date="2020-06-16T14:47:00Z"/>
          <w:rFonts w:cs="Arial"/>
          <w:szCs w:val="22"/>
          <w:lang w:eastAsia="pl-PL"/>
        </w:rPr>
        <w:pPrChange w:id="124" w:author="Joanna Drożdżowska" w:date="2020-06-16T14:47:00Z">
          <w:pPr>
            <w:pStyle w:val="Akapitzlist"/>
            <w:numPr>
              <w:ilvl w:val="1"/>
              <w:numId w:val="24"/>
            </w:numPr>
            <w:suppressAutoHyphens w:val="0"/>
            <w:spacing w:before="120"/>
            <w:ind w:left="1134" w:hanging="567"/>
            <w:contextualSpacing w:val="0"/>
            <w:jc w:val="both"/>
          </w:pPr>
        </w:pPrChange>
      </w:pPr>
      <w:del w:id="125" w:author="Joanna Drożdżowska" w:date="2020-06-16T14:47:00Z">
        <w:r w:rsidRPr="00B7184D" w:rsidDel="00B63FA9">
          <w:rPr>
            <w:rFonts w:cs="Arial"/>
            <w:szCs w:val="22"/>
            <w:lang w:eastAsia="pl-PL"/>
          </w:rPr>
          <w:delText>za każdy przypadek niezastosowania oleju biodegradowalnego przy realizacji prac wchodzących w skład Przedmiotu Umowy – w wysokości 2</w:delText>
        </w:r>
        <w:r w:rsidR="007B1D1D" w:rsidDel="00B63FA9">
          <w:rPr>
            <w:rFonts w:cs="Arial"/>
            <w:szCs w:val="22"/>
            <w:lang w:eastAsia="pl-PL"/>
          </w:rPr>
          <w:delText>.</w:delText>
        </w:r>
        <w:r w:rsidRPr="00B7184D" w:rsidDel="00B63FA9">
          <w:rPr>
            <w:rFonts w:cs="Arial"/>
            <w:szCs w:val="22"/>
            <w:lang w:eastAsia="pl-PL"/>
          </w:rPr>
          <w:delText>000 zł;</w:delText>
        </w:r>
      </w:del>
    </w:p>
    <w:p w:rsidR="004B0DDC" w:rsidDel="00B63FA9" w:rsidRDefault="004B0DDC" w:rsidP="004B0DDC">
      <w:pPr>
        <w:numPr>
          <w:ilvl w:val="1"/>
          <w:numId w:val="24"/>
        </w:numPr>
        <w:jc w:val="both"/>
        <w:rPr>
          <w:del w:id="126" w:author="Joanna Drożdżowska" w:date="2020-06-16T14:47:00Z"/>
          <w:rFonts w:cs="Arial"/>
          <w:szCs w:val="22"/>
          <w:lang w:eastAsia="pl-PL"/>
        </w:rPr>
      </w:pPr>
      <w:del w:id="127" w:author="Joanna Drożdżowska" w:date="2020-06-16T14:47:00Z">
        <w:r w:rsidDel="00B63FA9">
          <w:rPr>
            <w:rFonts w:cs="Arial"/>
            <w:szCs w:val="22"/>
            <w:lang w:eastAsia="pl-PL"/>
          </w:rPr>
          <w:delText xml:space="preserve">jeżeli Wykonawca zobowiązał się w ofercie stosować do smarowania otwartych układów tnących olejów, o parametrze biodegradacji nie gorszym niż 80 % - „Obowiązek techniczny”, to za pierwszy przypadek jego naruszenia 2000 zł. </w:delText>
        </w:r>
      </w:del>
    </w:p>
    <w:p w:rsidR="004B0DDC" w:rsidDel="00B63FA9" w:rsidRDefault="004B0DDC" w:rsidP="004B0DDC">
      <w:pPr>
        <w:pStyle w:val="Akapitzlist"/>
        <w:numPr>
          <w:ilvl w:val="1"/>
          <w:numId w:val="24"/>
        </w:numPr>
        <w:suppressAutoHyphens w:val="0"/>
        <w:spacing w:before="120"/>
        <w:contextualSpacing w:val="0"/>
        <w:jc w:val="both"/>
        <w:rPr>
          <w:del w:id="128" w:author="Joanna Drożdżowska" w:date="2020-06-16T14:47:00Z"/>
          <w:rFonts w:cs="Arial"/>
          <w:szCs w:val="22"/>
          <w:lang w:eastAsia="pl-PL"/>
        </w:rPr>
      </w:pPr>
      <w:del w:id="129" w:author="Joanna Drożdżowska" w:date="2020-06-16T14:47:00Z">
        <w:r w:rsidDel="00B63FA9">
          <w:rPr>
            <w:rFonts w:cs="Arial"/>
            <w:szCs w:val="22"/>
          </w:rPr>
          <w:delText>każdy kolejny przypadek naruszenia Obowiązku technicznego - w wysokości procentu wartości Przedmiotu Umowy, odpowiadającego wartości procentowej kryterium oceny ofert „</w:delText>
        </w:r>
        <w:r w:rsidDel="00B63FA9">
          <w:rPr>
            <w:rFonts w:cs="Arial"/>
            <w:bCs/>
            <w:szCs w:val="22"/>
          </w:rPr>
          <w:delText>Aspekt środowiskowy</w:delText>
        </w:r>
        <w:r w:rsidDel="00B63FA9">
          <w:rPr>
            <w:rFonts w:cs="Arial"/>
            <w:szCs w:val="22"/>
          </w:rPr>
          <w:delText>” określonej w SIWZ</w:delText>
        </w:r>
      </w:del>
    </w:p>
    <w:p w:rsidR="00541162" w:rsidRDefault="00541162" w:rsidP="00B7184D">
      <w:pPr>
        <w:pStyle w:val="Akapitzlist"/>
        <w:numPr>
          <w:ilvl w:val="1"/>
          <w:numId w:val="24"/>
        </w:numPr>
        <w:suppressAutoHyphens w:val="0"/>
        <w:spacing w:before="120"/>
        <w:ind w:left="1134" w:hanging="567"/>
        <w:contextualSpacing w:val="0"/>
        <w:jc w:val="both"/>
        <w:rPr>
          <w:rFonts w:cs="Arial"/>
          <w:szCs w:val="22"/>
          <w:lang w:eastAsia="pl-PL"/>
        </w:rPr>
      </w:pPr>
      <w:r>
        <w:rPr>
          <w:rFonts w:cs="Arial"/>
          <w:szCs w:val="22"/>
          <w:lang w:eastAsia="pl-PL"/>
        </w:rPr>
        <w:t>za każdy przypadek braku środków ochrony indywidualnej – 300 zł;</w:t>
      </w:r>
    </w:p>
    <w:p w:rsidR="00541162" w:rsidRPr="00B7184D" w:rsidDel="00B63FA9" w:rsidRDefault="00541162" w:rsidP="00B7184D">
      <w:pPr>
        <w:pStyle w:val="Akapitzlist"/>
        <w:numPr>
          <w:ilvl w:val="1"/>
          <w:numId w:val="24"/>
        </w:numPr>
        <w:suppressAutoHyphens w:val="0"/>
        <w:spacing w:before="120"/>
        <w:ind w:left="1134" w:hanging="567"/>
        <w:contextualSpacing w:val="0"/>
        <w:jc w:val="both"/>
        <w:rPr>
          <w:del w:id="130" w:author="Joanna Drożdżowska" w:date="2020-06-16T14:48:00Z"/>
          <w:rFonts w:cs="Arial"/>
          <w:szCs w:val="22"/>
          <w:lang w:eastAsia="pl-PL"/>
        </w:rPr>
      </w:pPr>
      <w:del w:id="131" w:author="Joanna Drożdżowska" w:date="2020-06-16T14:48:00Z">
        <w:r w:rsidDel="00B63FA9">
          <w:rPr>
            <w:rFonts w:cs="Arial"/>
            <w:szCs w:val="22"/>
            <w:lang w:eastAsia="pl-PL"/>
          </w:rPr>
          <w:delText>za każdy przypadek nieprawidłowego oznakowania powierzchni lub za każdy przypadek braku oznakowania powierzchni w przypadku realizacji prac polegających na zrywce, pozyskaniu lub rozdrabnianiu – 1</w:delText>
        </w:r>
        <w:r w:rsidR="007B1D1D" w:rsidDel="00B63FA9">
          <w:rPr>
            <w:rFonts w:cs="Arial"/>
            <w:szCs w:val="22"/>
            <w:lang w:eastAsia="pl-PL"/>
          </w:rPr>
          <w:delText>.</w:delText>
        </w:r>
        <w:r w:rsidDel="00B63FA9">
          <w:rPr>
            <w:rFonts w:cs="Arial"/>
            <w:szCs w:val="22"/>
            <w:lang w:eastAsia="pl-PL"/>
          </w:rPr>
          <w:delText>000 zł</w:delText>
        </w:r>
      </w:del>
    </w:p>
    <w:p w:rsidR="00541162" w:rsidRDefault="00726784" w:rsidP="004E21A8">
      <w:pPr>
        <w:suppressAutoHyphens w:val="0"/>
        <w:autoSpaceDE w:val="0"/>
        <w:autoSpaceDN w:val="0"/>
        <w:adjustRightInd w:val="0"/>
        <w:spacing w:before="120"/>
        <w:ind w:left="567" w:hanging="567"/>
        <w:jc w:val="both"/>
        <w:rPr>
          <w:rFonts w:cs="Arial"/>
          <w:szCs w:val="22"/>
          <w:lang w:eastAsia="pl-PL"/>
        </w:rPr>
      </w:pPr>
      <w:r>
        <w:rPr>
          <w:rFonts w:cs="Arial"/>
          <w:szCs w:val="22"/>
          <w:lang w:eastAsia="pl-PL"/>
        </w:rPr>
        <w:t>2</w:t>
      </w:r>
      <w:r w:rsidR="004E21A8" w:rsidRPr="004E21A8">
        <w:rPr>
          <w:rFonts w:cs="Arial"/>
          <w:szCs w:val="22"/>
          <w:lang w:eastAsia="pl-PL"/>
        </w:rPr>
        <w:t>.</w:t>
      </w:r>
      <w:r w:rsidR="004E21A8" w:rsidRPr="004E21A8">
        <w:rPr>
          <w:rFonts w:cs="Arial"/>
          <w:szCs w:val="22"/>
          <w:lang w:eastAsia="pl-PL"/>
        </w:rPr>
        <w:tab/>
      </w:r>
      <w:r w:rsidR="00541162" w:rsidRPr="004E21A8">
        <w:rPr>
          <w:rFonts w:cs="Arial"/>
          <w:szCs w:val="22"/>
          <w:lang w:eastAsia="pl-PL"/>
        </w:rPr>
        <w:t xml:space="preserve">W przypadku </w:t>
      </w:r>
      <w:r w:rsidR="007B1D1D">
        <w:rPr>
          <w:rFonts w:cs="Arial"/>
          <w:szCs w:val="22"/>
          <w:lang w:eastAsia="pl-PL"/>
        </w:rPr>
        <w:t>O</w:t>
      </w:r>
      <w:r w:rsidR="00541162">
        <w:rPr>
          <w:rFonts w:cs="Arial"/>
          <w:szCs w:val="22"/>
          <w:lang w:eastAsia="pl-PL"/>
        </w:rPr>
        <w:t xml:space="preserve">dwołania Zlecenia </w:t>
      </w:r>
      <w:r w:rsidR="007B1D1D">
        <w:rPr>
          <w:rFonts w:cs="Arial"/>
          <w:szCs w:val="22"/>
          <w:lang w:eastAsia="pl-PL"/>
        </w:rPr>
        <w:t xml:space="preserve">z winy Wykonawcy, </w:t>
      </w:r>
      <w:r w:rsidR="00541162" w:rsidRPr="004E21A8">
        <w:rPr>
          <w:rFonts w:cs="Arial"/>
          <w:szCs w:val="22"/>
          <w:lang w:eastAsia="pl-PL"/>
        </w:rPr>
        <w:t>Wykonawca zapłaci Zamawia</w:t>
      </w:r>
      <w:r w:rsidR="00541162">
        <w:rPr>
          <w:rFonts w:cs="Arial"/>
          <w:szCs w:val="22"/>
          <w:lang w:eastAsia="pl-PL"/>
        </w:rPr>
        <w:t xml:space="preserve">jącemu karę umowną w wysokości </w:t>
      </w:r>
      <w:r w:rsidR="00676C5E">
        <w:rPr>
          <w:rFonts w:cs="Arial"/>
          <w:szCs w:val="22"/>
          <w:lang w:eastAsia="pl-PL"/>
        </w:rPr>
        <w:t>1</w:t>
      </w:r>
      <w:r w:rsidR="00541162">
        <w:rPr>
          <w:rFonts w:cs="Arial"/>
          <w:szCs w:val="22"/>
          <w:lang w:eastAsia="pl-PL"/>
        </w:rPr>
        <w:t>0% w</w:t>
      </w:r>
      <w:r w:rsidR="00541162" w:rsidRPr="004E21A8">
        <w:rPr>
          <w:rFonts w:cs="Arial"/>
          <w:szCs w:val="22"/>
          <w:lang w:eastAsia="pl-PL"/>
        </w:rPr>
        <w:t xml:space="preserve">artości </w:t>
      </w:r>
      <w:r w:rsidR="00541162">
        <w:rPr>
          <w:rFonts w:cs="Arial"/>
          <w:szCs w:val="22"/>
          <w:lang w:eastAsia="pl-PL"/>
        </w:rPr>
        <w:t>prac objętych Zleceniem, lecz nie mniej niż 2</w:t>
      </w:r>
      <w:r w:rsidR="006A0037">
        <w:rPr>
          <w:rFonts w:cs="Arial"/>
          <w:szCs w:val="22"/>
          <w:lang w:eastAsia="pl-PL"/>
        </w:rPr>
        <w:t>.</w:t>
      </w:r>
      <w:r w:rsidR="00541162">
        <w:rPr>
          <w:rFonts w:cs="Arial"/>
          <w:szCs w:val="22"/>
          <w:lang w:eastAsia="pl-PL"/>
        </w:rPr>
        <w:t xml:space="preserve">500 zł. </w:t>
      </w:r>
    </w:p>
    <w:p w:rsidR="004E21A8" w:rsidRPr="004E21A8" w:rsidRDefault="00726784" w:rsidP="004E21A8">
      <w:pPr>
        <w:suppressAutoHyphens w:val="0"/>
        <w:autoSpaceDE w:val="0"/>
        <w:autoSpaceDN w:val="0"/>
        <w:adjustRightInd w:val="0"/>
        <w:spacing w:before="120"/>
        <w:ind w:left="567" w:hanging="567"/>
        <w:jc w:val="both"/>
        <w:rPr>
          <w:rFonts w:cs="Arial"/>
          <w:szCs w:val="22"/>
          <w:lang w:eastAsia="pl-PL"/>
        </w:rPr>
      </w:pPr>
      <w:r>
        <w:rPr>
          <w:rFonts w:cs="Arial"/>
          <w:szCs w:val="22"/>
          <w:lang w:eastAsia="pl-PL"/>
        </w:rPr>
        <w:t>3</w:t>
      </w:r>
      <w:r w:rsidR="00541162">
        <w:rPr>
          <w:rFonts w:cs="Arial"/>
          <w:szCs w:val="22"/>
          <w:lang w:eastAsia="pl-PL"/>
        </w:rPr>
        <w:t>.</w:t>
      </w:r>
      <w:r w:rsidR="00541162">
        <w:rPr>
          <w:rFonts w:cs="Arial"/>
          <w:szCs w:val="22"/>
          <w:lang w:eastAsia="pl-PL"/>
        </w:rPr>
        <w:tab/>
      </w:r>
      <w:r w:rsidR="004E21A8" w:rsidRPr="004E21A8">
        <w:rPr>
          <w:rFonts w:cs="Arial"/>
          <w:szCs w:val="22"/>
          <w:lang w:eastAsia="pl-PL"/>
        </w:rPr>
        <w:t xml:space="preserve">W przypadku odstąpienia od Umowy </w:t>
      </w:r>
      <w:r w:rsidR="00541162">
        <w:rPr>
          <w:rFonts w:cs="Arial"/>
          <w:szCs w:val="22"/>
          <w:lang w:eastAsia="pl-PL"/>
        </w:rPr>
        <w:t xml:space="preserve">(w całości lub w części) </w:t>
      </w:r>
      <w:r w:rsidR="004E21A8" w:rsidRPr="004E21A8">
        <w:rPr>
          <w:rFonts w:cs="Arial"/>
          <w:szCs w:val="22"/>
          <w:lang w:eastAsia="pl-PL"/>
        </w:rPr>
        <w:t>przez którąkolwiek ze Stron z przyczyn leżących po stronie Wykonawcy, Wykonawca zapłaci Zamawiającemu karę umowną w wysokości 10% Wartości Przedmiotu Umowy niewykonanego do dnia odstąpienia</w:t>
      </w:r>
      <w:r w:rsidR="00676C5E">
        <w:rPr>
          <w:rFonts w:cs="Arial"/>
          <w:szCs w:val="22"/>
          <w:lang w:eastAsia="pl-PL"/>
        </w:rPr>
        <w:t>,</w:t>
      </w:r>
      <w:r w:rsidR="00676C5E" w:rsidRPr="00676C5E">
        <w:t xml:space="preserve"> </w:t>
      </w:r>
      <w:r w:rsidR="00676C5E" w:rsidRPr="00676C5E">
        <w:rPr>
          <w:rFonts w:cs="Arial"/>
          <w:szCs w:val="22"/>
          <w:lang w:eastAsia="pl-PL"/>
        </w:rPr>
        <w:t>lecz nie mniej niż 2.500 zł</w:t>
      </w:r>
      <w:r w:rsidR="004E21A8" w:rsidRPr="004E21A8">
        <w:rPr>
          <w:rFonts w:cs="Arial"/>
          <w:szCs w:val="22"/>
          <w:lang w:eastAsia="pl-PL"/>
        </w:rPr>
        <w:t>.</w:t>
      </w:r>
    </w:p>
    <w:p w:rsidR="00541162" w:rsidRPr="004E21A8" w:rsidRDefault="00726784" w:rsidP="00541162">
      <w:pPr>
        <w:suppressAutoHyphens w:val="0"/>
        <w:autoSpaceDE w:val="0"/>
        <w:autoSpaceDN w:val="0"/>
        <w:adjustRightInd w:val="0"/>
        <w:spacing w:before="120"/>
        <w:ind w:left="567" w:hanging="567"/>
        <w:jc w:val="both"/>
        <w:rPr>
          <w:rFonts w:cs="Arial"/>
          <w:szCs w:val="22"/>
          <w:lang w:eastAsia="pl-PL"/>
        </w:rPr>
      </w:pPr>
      <w:r>
        <w:rPr>
          <w:szCs w:val="22"/>
          <w:lang w:eastAsia="pl-PL"/>
        </w:rPr>
        <w:t>4</w:t>
      </w:r>
      <w:r w:rsidR="004E21A8" w:rsidRPr="004E21A8">
        <w:rPr>
          <w:szCs w:val="22"/>
          <w:lang w:eastAsia="pl-PL"/>
        </w:rPr>
        <w:t>.</w:t>
      </w:r>
      <w:r w:rsidR="004E21A8" w:rsidRPr="004E21A8">
        <w:rPr>
          <w:szCs w:val="22"/>
          <w:lang w:eastAsia="pl-PL"/>
        </w:rPr>
        <w:tab/>
      </w:r>
      <w:r w:rsidR="00541162" w:rsidRPr="004E21A8">
        <w:rPr>
          <w:rFonts w:cs="Arial"/>
          <w:szCs w:val="22"/>
          <w:lang w:eastAsia="pl-PL"/>
        </w:rPr>
        <w:t>Odstąpienie od Umowy nie wyłącza uprawnienia Zamawiającego do dochodzenia kar umownych należnych z tytułu wystąpienia okoliczności mających miejsce przed złożeniem oświadczenia o odstąpieniu od Umowy.</w:t>
      </w:r>
    </w:p>
    <w:p w:rsidR="004E21A8" w:rsidRPr="004E21A8" w:rsidRDefault="00726784" w:rsidP="004E21A8">
      <w:pPr>
        <w:suppressAutoHyphens w:val="0"/>
        <w:autoSpaceDE w:val="0"/>
        <w:autoSpaceDN w:val="0"/>
        <w:adjustRightInd w:val="0"/>
        <w:spacing w:before="120"/>
        <w:ind w:left="567" w:hanging="567"/>
        <w:jc w:val="both"/>
        <w:rPr>
          <w:szCs w:val="22"/>
          <w:lang w:eastAsia="pl-PL"/>
        </w:rPr>
      </w:pPr>
      <w:r>
        <w:rPr>
          <w:szCs w:val="22"/>
          <w:lang w:eastAsia="pl-PL"/>
        </w:rPr>
        <w:t>5</w:t>
      </w:r>
      <w:r w:rsidR="00541162">
        <w:rPr>
          <w:szCs w:val="22"/>
          <w:lang w:eastAsia="pl-PL"/>
        </w:rPr>
        <w:t>.</w:t>
      </w:r>
      <w:r w:rsidR="00541162">
        <w:rPr>
          <w:szCs w:val="22"/>
          <w:lang w:eastAsia="pl-PL"/>
        </w:rPr>
        <w:tab/>
      </w:r>
      <w:r w:rsidR="004E21A8" w:rsidRPr="004E21A8">
        <w:rPr>
          <w:szCs w:val="22"/>
          <w:lang w:eastAsia="pl-PL"/>
        </w:rPr>
        <w:t>Zamawiającemu służy prawo do dochodzenia odszkodowania uzupełniającego przewyższającego wysokość zastrzeżonych kar umownych, do wysokości rzeczywiście poniesionej szkody, na zasadach ogólnych wynikających z Kodeksu Cywilnego.</w:t>
      </w:r>
    </w:p>
    <w:p w:rsidR="008F1E0F" w:rsidRDefault="00726784" w:rsidP="00541162">
      <w:pPr>
        <w:suppressAutoHyphens w:val="0"/>
        <w:autoSpaceDE w:val="0"/>
        <w:autoSpaceDN w:val="0"/>
        <w:adjustRightInd w:val="0"/>
        <w:spacing w:before="120"/>
        <w:ind w:left="567" w:hanging="567"/>
        <w:jc w:val="both"/>
        <w:rPr>
          <w:rFonts w:cs="Arial"/>
          <w:bCs/>
          <w:szCs w:val="22"/>
          <w:lang w:eastAsia="pl-PL"/>
        </w:rPr>
      </w:pPr>
      <w:r>
        <w:rPr>
          <w:rFonts w:cs="Arial"/>
          <w:szCs w:val="22"/>
          <w:lang w:eastAsia="pl-PL"/>
        </w:rPr>
        <w:t>6</w:t>
      </w:r>
      <w:r w:rsidR="00541162" w:rsidRPr="004E21A8">
        <w:rPr>
          <w:rFonts w:cs="Arial"/>
          <w:szCs w:val="22"/>
          <w:lang w:eastAsia="pl-PL"/>
        </w:rPr>
        <w:t>.</w:t>
      </w:r>
      <w:r w:rsidR="00541162" w:rsidRPr="004E21A8">
        <w:rPr>
          <w:rFonts w:cs="Arial"/>
          <w:szCs w:val="22"/>
          <w:lang w:eastAsia="pl-PL"/>
        </w:rPr>
        <w:tab/>
        <w:t xml:space="preserve">Wykonawca jest uprawniony do naliczenia kary umownej za każdy rozpoczęty dzień zwłoki Zamawiającego </w:t>
      </w:r>
      <w:r w:rsidR="00541162" w:rsidRPr="004E21A8">
        <w:rPr>
          <w:rFonts w:cs="Arial"/>
          <w:bCs/>
          <w:szCs w:val="22"/>
          <w:lang w:eastAsia="pl-PL"/>
        </w:rPr>
        <w:t>w odbiorze prac na danej pozycji objętej Zleceniem - w wysokości 1 % wartości prac brutto na danej pozycji objętej Zleceniem, w stosunku do których Zamawiający pozostaje w zwłoce z odbiorem</w:t>
      </w:r>
      <w:r w:rsidR="008F1E0F">
        <w:rPr>
          <w:rFonts w:cs="Arial"/>
          <w:bCs/>
          <w:szCs w:val="22"/>
          <w:lang w:eastAsia="pl-PL"/>
        </w:rPr>
        <w:t>.</w:t>
      </w:r>
    </w:p>
    <w:p w:rsidR="00541162" w:rsidRDefault="008F1E0F" w:rsidP="00541162">
      <w:pPr>
        <w:suppressAutoHyphens w:val="0"/>
        <w:autoSpaceDE w:val="0"/>
        <w:autoSpaceDN w:val="0"/>
        <w:adjustRightInd w:val="0"/>
        <w:spacing w:before="120"/>
        <w:ind w:left="567" w:hanging="567"/>
        <w:jc w:val="both"/>
        <w:rPr>
          <w:rFonts w:cs="Arial"/>
          <w:bCs/>
          <w:szCs w:val="22"/>
          <w:lang w:eastAsia="pl-PL"/>
        </w:rPr>
      </w:pPr>
      <w:r>
        <w:rPr>
          <w:rFonts w:cs="Arial"/>
          <w:bCs/>
          <w:szCs w:val="22"/>
          <w:lang w:eastAsia="pl-PL"/>
        </w:rPr>
        <w:t>7.</w:t>
      </w:r>
      <w:r>
        <w:rPr>
          <w:rFonts w:cs="Arial"/>
          <w:bCs/>
          <w:szCs w:val="22"/>
          <w:lang w:eastAsia="pl-PL"/>
        </w:rPr>
        <w:tab/>
        <w:t xml:space="preserve">Strony określają limit kar umownych naliczonych na podstawie ust. 1 na 50% Wartości Przedmiotu Umowy. </w:t>
      </w:r>
      <w:r w:rsidR="00541162" w:rsidRPr="004E21A8">
        <w:rPr>
          <w:rFonts w:cs="Arial"/>
          <w:bCs/>
          <w:szCs w:val="22"/>
          <w:lang w:eastAsia="pl-PL"/>
        </w:rPr>
        <w:t xml:space="preserve"> </w:t>
      </w:r>
    </w:p>
    <w:p w:rsidR="00706FE4" w:rsidRPr="004E21A8" w:rsidRDefault="00706FE4" w:rsidP="00541162">
      <w:pPr>
        <w:suppressAutoHyphens w:val="0"/>
        <w:autoSpaceDE w:val="0"/>
        <w:autoSpaceDN w:val="0"/>
        <w:adjustRightInd w:val="0"/>
        <w:spacing w:before="120"/>
        <w:ind w:left="567" w:hanging="567"/>
        <w:jc w:val="both"/>
        <w:rPr>
          <w:rFonts w:cs="Arial"/>
          <w:szCs w:val="22"/>
          <w:lang w:eastAsia="pl-PL"/>
        </w:rPr>
      </w:pPr>
    </w:p>
    <w:p w:rsidR="004E21A8" w:rsidRPr="004E21A8" w:rsidRDefault="004E21A8" w:rsidP="007B1D1D">
      <w:pPr>
        <w:keepNext/>
        <w:suppressAutoHyphens w:val="0"/>
        <w:spacing w:before="120"/>
        <w:jc w:val="center"/>
        <w:outlineLvl w:val="0"/>
        <w:rPr>
          <w:rFonts w:cs="Arial"/>
          <w:szCs w:val="22"/>
          <w:lang w:eastAsia="pl-PL"/>
        </w:rPr>
      </w:pPr>
      <w:r w:rsidRPr="004E21A8">
        <w:rPr>
          <w:rFonts w:cs="Arial"/>
          <w:b/>
          <w:bCs/>
          <w:kern w:val="32"/>
          <w:szCs w:val="22"/>
          <w:lang w:eastAsia="pl-PL"/>
        </w:rPr>
        <w:t>§ 14</w:t>
      </w:r>
      <w:bookmarkStart w:id="132" w:name="_Toc68356761"/>
      <w:r w:rsidR="00726784">
        <w:rPr>
          <w:rFonts w:cs="Arial"/>
          <w:b/>
          <w:szCs w:val="22"/>
          <w:lang w:eastAsia="pl-PL"/>
        </w:rPr>
        <w:br/>
      </w:r>
      <w:r w:rsidRPr="004E21A8">
        <w:rPr>
          <w:rFonts w:cs="Arial"/>
          <w:b/>
          <w:szCs w:val="22"/>
          <w:lang w:eastAsia="pl-PL"/>
        </w:rPr>
        <w:t>Ubezpieczenia</w:t>
      </w:r>
      <w:bookmarkEnd w:id="132"/>
    </w:p>
    <w:p w:rsidR="004E21A8" w:rsidRPr="004E21A8" w:rsidRDefault="004E21A8" w:rsidP="004E4339">
      <w:pPr>
        <w:numPr>
          <w:ilvl w:val="0"/>
          <w:numId w:val="36"/>
        </w:numPr>
        <w:tabs>
          <w:tab w:val="left" w:pos="567"/>
        </w:tabs>
        <w:suppressAutoHyphens w:val="0"/>
        <w:spacing w:before="120"/>
        <w:ind w:left="567" w:hanging="567"/>
        <w:jc w:val="both"/>
        <w:rPr>
          <w:rFonts w:cs="Arial"/>
          <w:szCs w:val="22"/>
          <w:lang w:eastAsia="pl-PL"/>
        </w:rPr>
      </w:pPr>
      <w:r w:rsidRPr="004E21A8">
        <w:rPr>
          <w:rFonts w:cs="Arial"/>
          <w:szCs w:val="22"/>
          <w:lang w:eastAsia="pl-PL"/>
        </w:rPr>
        <w:t xml:space="preserve">Wykonawca, zgodnie z wymaganiami SIWZ, przed zawarciem Umowy zawarł umowę ubezpieczenia odpowiedzialności cywilnej dotyczącej działalności objętej Przedmiotem Umowy („Ubezpieczenie OC”) na sumę ubezpieczenia </w:t>
      </w:r>
      <w:r w:rsidR="00863534">
        <w:rPr>
          <w:rFonts w:cs="Arial"/>
          <w:szCs w:val="22"/>
          <w:lang w:eastAsia="pl-PL"/>
        </w:rPr>
        <w:t>……………………………………………………………</w:t>
      </w:r>
      <w:r w:rsidRPr="004E21A8">
        <w:rPr>
          <w:rFonts w:cs="Arial"/>
          <w:szCs w:val="22"/>
          <w:lang w:eastAsia="pl-PL"/>
        </w:rPr>
        <w:t xml:space="preserve"> zł.</w:t>
      </w:r>
    </w:p>
    <w:p w:rsidR="004E21A8" w:rsidRPr="004E21A8" w:rsidRDefault="004E21A8" w:rsidP="004E4339">
      <w:pPr>
        <w:numPr>
          <w:ilvl w:val="0"/>
          <w:numId w:val="36"/>
        </w:numPr>
        <w:suppressAutoHyphens w:val="0"/>
        <w:spacing w:before="120"/>
        <w:ind w:left="567" w:hanging="567"/>
        <w:jc w:val="both"/>
        <w:rPr>
          <w:rFonts w:cs="Arial"/>
          <w:szCs w:val="22"/>
          <w:lang w:eastAsia="pl-PL"/>
        </w:rPr>
      </w:pPr>
      <w:r w:rsidRPr="004E21A8">
        <w:rPr>
          <w:rFonts w:cs="Arial"/>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4E21A8" w:rsidRPr="004E21A8" w:rsidRDefault="004E21A8" w:rsidP="004E4339">
      <w:pPr>
        <w:numPr>
          <w:ilvl w:val="0"/>
          <w:numId w:val="36"/>
        </w:numPr>
        <w:tabs>
          <w:tab w:val="left" w:pos="567"/>
          <w:tab w:val="left" w:pos="851"/>
        </w:tabs>
        <w:suppressAutoHyphens w:val="0"/>
        <w:spacing w:before="120"/>
        <w:ind w:left="567" w:hanging="567"/>
        <w:jc w:val="both"/>
        <w:rPr>
          <w:rFonts w:cs="Arial"/>
          <w:szCs w:val="22"/>
          <w:lang w:eastAsia="pl-PL"/>
        </w:rPr>
      </w:pPr>
      <w:r w:rsidRPr="004E21A8">
        <w:rPr>
          <w:rFonts w:cs="Arial"/>
          <w:szCs w:val="22"/>
          <w:lang w:eastAsia="pl-PL"/>
        </w:rPr>
        <w:lastRenderedPageBreak/>
        <w:t>Jeżeli Wykonawca nie wykona obowiązku, o którym, mowa w ust. 2, Zamawiający wedle swojego wyboru może:</w:t>
      </w:r>
    </w:p>
    <w:p w:rsidR="00B15E44" w:rsidRDefault="004E21A8" w:rsidP="004E4339">
      <w:pPr>
        <w:numPr>
          <w:ilvl w:val="1"/>
          <w:numId w:val="42"/>
        </w:numPr>
        <w:tabs>
          <w:tab w:val="left" w:pos="1134"/>
        </w:tabs>
        <w:suppressAutoHyphens w:val="0"/>
        <w:spacing w:before="120"/>
        <w:ind w:left="1134" w:hanging="567"/>
        <w:jc w:val="both"/>
        <w:rPr>
          <w:rFonts w:cs="Arial"/>
          <w:szCs w:val="22"/>
          <w:lang w:eastAsia="pl-PL"/>
        </w:rPr>
      </w:pPr>
      <w:r w:rsidRPr="004E21A8">
        <w:rPr>
          <w:rFonts w:cs="Arial"/>
          <w:szCs w:val="22"/>
          <w:lang w:eastAsia="pl-PL"/>
        </w:rPr>
        <w:t>odstąpić od Umowy;</w:t>
      </w:r>
      <w:r w:rsidR="003617BF">
        <w:rPr>
          <w:rFonts w:cs="Arial"/>
          <w:szCs w:val="22"/>
          <w:lang w:eastAsia="pl-PL"/>
        </w:rPr>
        <w:t xml:space="preserve"> </w:t>
      </w:r>
    </w:p>
    <w:p w:rsidR="004E21A8" w:rsidRPr="004E21A8" w:rsidRDefault="003617BF" w:rsidP="003C38D0">
      <w:pPr>
        <w:tabs>
          <w:tab w:val="left" w:pos="1134"/>
        </w:tabs>
        <w:suppressAutoHyphens w:val="0"/>
        <w:spacing w:before="120"/>
        <w:ind w:left="567"/>
        <w:jc w:val="both"/>
        <w:rPr>
          <w:rFonts w:cs="Arial"/>
          <w:szCs w:val="22"/>
          <w:lang w:eastAsia="pl-PL"/>
        </w:rPr>
      </w:pPr>
      <w:r>
        <w:rPr>
          <w:rFonts w:cs="Arial"/>
          <w:szCs w:val="22"/>
          <w:lang w:eastAsia="pl-PL"/>
        </w:rPr>
        <w:t>albo</w:t>
      </w:r>
    </w:p>
    <w:p w:rsidR="004E21A8" w:rsidRPr="004E21A8" w:rsidRDefault="004E21A8" w:rsidP="004E4339">
      <w:pPr>
        <w:numPr>
          <w:ilvl w:val="1"/>
          <w:numId w:val="42"/>
        </w:numPr>
        <w:tabs>
          <w:tab w:val="left" w:pos="1134"/>
        </w:tabs>
        <w:suppressAutoHyphens w:val="0"/>
        <w:spacing w:before="120"/>
        <w:ind w:left="1134" w:hanging="567"/>
        <w:jc w:val="both"/>
        <w:rPr>
          <w:rFonts w:cs="Arial"/>
          <w:szCs w:val="22"/>
          <w:lang w:eastAsia="pl-PL"/>
        </w:rPr>
      </w:pPr>
      <w:r w:rsidRPr="004E21A8">
        <w:rPr>
          <w:rFonts w:cs="Arial"/>
          <w:szCs w:val="22"/>
          <w:lang w:eastAsia="pl-PL"/>
        </w:rPr>
        <w:t>ubezpieczyć Wykonawcę na jego koszt, przy czym koszty poniesione na ubezpieczenie Wykonawcy Zamawiający potrąci z wynagrodzenia, a gdyby potrącenie to nie było możliwe – zaspokoi się z Zabezpieczenia.</w:t>
      </w:r>
    </w:p>
    <w:p w:rsidR="004E21A8" w:rsidRPr="004E21A8" w:rsidRDefault="004E21A8" w:rsidP="004E21A8">
      <w:pPr>
        <w:suppressAutoHyphens w:val="0"/>
        <w:spacing w:before="120"/>
        <w:ind w:left="567" w:hanging="567"/>
        <w:jc w:val="both"/>
        <w:rPr>
          <w:szCs w:val="22"/>
          <w:lang w:eastAsia="pl-PL"/>
        </w:rPr>
      </w:pPr>
    </w:p>
    <w:p w:rsidR="004E21A8" w:rsidRPr="004E21A8" w:rsidRDefault="004E21A8" w:rsidP="004E21A8">
      <w:pPr>
        <w:suppressAutoHyphens w:val="0"/>
        <w:spacing w:before="120"/>
        <w:jc w:val="center"/>
        <w:rPr>
          <w:rFonts w:cs="Arial"/>
          <w:b/>
          <w:bCs/>
          <w:szCs w:val="22"/>
          <w:lang w:eastAsia="pl-PL"/>
        </w:rPr>
      </w:pPr>
      <w:r w:rsidRPr="004E21A8">
        <w:rPr>
          <w:b/>
          <w:szCs w:val="22"/>
          <w:lang w:eastAsia="pl-PL"/>
        </w:rPr>
        <w:t>§ 15</w:t>
      </w:r>
      <w:r w:rsidR="00726784">
        <w:rPr>
          <w:rFonts w:cs="Arial"/>
          <w:b/>
          <w:bCs/>
          <w:szCs w:val="22"/>
          <w:lang w:eastAsia="pl-PL"/>
        </w:rPr>
        <w:br/>
      </w:r>
      <w:r w:rsidRPr="004E21A8">
        <w:rPr>
          <w:rFonts w:cs="Arial"/>
          <w:b/>
          <w:bCs/>
          <w:szCs w:val="22"/>
          <w:lang w:eastAsia="pl-PL"/>
        </w:rPr>
        <w:t>Odstąpienie od Umowy</w:t>
      </w:r>
    </w:p>
    <w:p w:rsidR="004E21A8" w:rsidRPr="004E21A8" w:rsidRDefault="0079298C" w:rsidP="004E4339">
      <w:pPr>
        <w:numPr>
          <w:ilvl w:val="0"/>
          <w:numId w:val="25"/>
        </w:numPr>
        <w:tabs>
          <w:tab w:val="left" w:pos="567"/>
        </w:tabs>
        <w:suppressAutoHyphens w:val="0"/>
        <w:spacing w:before="120"/>
        <w:ind w:left="567" w:hanging="567"/>
        <w:jc w:val="both"/>
        <w:rPr>
          <w:rFonts w:cs="Arial"/>
          <w:szCs w:val="22"/>
          <w:lang w:eastAsia="pl-PL"/>
        </w:rPr>
      </w:pPr>
      <w:r>
        <w:rPr>
          <w:rFonts w:cs="Arial"/>
          <w:szCs w:val="22"/>
          <w:lang w:eastAsia="pl-PL"/>
        </w:rPr>
        <w:t xml:space="preserve">Niezależnie od podstaw odstąpienia od Umowy wynikających z przepisów prawa </w:t>
      </w:r>
      <w:r w:rsidR="007B1D1D">
        <w:rPr>
          <w:rFonts w:cs="Arial"/>
          <w:szCs w:val="22"/>
          <w:lang w:eastAsia="pl-PL"/>
        </w:rPr>
        <w:t xml:space="preserve">lub </w:t>
      </w:r>
      <w:r w:rsidR="000740C8">
        <w:rPr>
          <w:rFonts w:cs="Arial"/>
          <w:szCs w:val="22"/>
          <w:lang w:eastAsia="pl-PL"/>
        </w:rPr>
        <w:t xml:space="preserve">z </w:t>
      </w:r>
      <w:r>
        <w:rPr>
          <w:rFonts w:cs="Arial"/>
          <w:szCs w:val="22"/>
          <w:lang w:eastAsia="pl-PL"/>
        </w:rPr>
        <w:t>innych postanowień Umowy</w:t>
      </w:r>
      <w:r w:rsidR="007B1D1D">
        <w:rPr>
          <w:rFonts w:cs="Arial"/>
          <w:szCs w:val="22"/>
          <w:lang w:eastAsia="pl-PL"/>
        </w:rPr>
        <w:t>,</w:t>
      </w:r>
      <w:r>
        <w:rPr>
          <w:rFonts w:cs="Arial"/>
          <w:szCs w:val="22"/>
          <w:lang w:eastAsia="pl-PL"/>
        </w:rPr>
        <w:t xml:space="preserve"> </w:t>
      </w:r>
      <w:r w:rsidR="004E21A8" w:rsidRPr="004E21A8">
        <w:rPr>
          <w:rFonts w:cs="Arial"/>
          <w:szCs w:val="22"/>
          <w:lang w:eastAsia="pl-PL"/>
        </w:rPr>
        <w:t>Zamawiający ma prawo odstąpi</w:t>
      </w:r>
      <w:r w:rsidR="007B1D1D">
        <w:rPr>
          <w:rFonts w:cs="Arial"/>
          <w:szCs w:val="22"/>
          <w:lang w:eastAsia="pl-PL"/>
        </w:rPr>
        <w:t xml:space="preserve">ć </w:t>
      </w:r>
      <w:r w:rsidR="004E21A8" w:rsidRPr="004E21A8">
        <w:rPr>
          <w:rFonts w:cs="Arial"/>
          <w:szCs w:val="22"/>
          <w:lang w:eastAsia="pl-PL"/>
        </w:rPr>
        <w:t>od Umowy w przypadku</w:t>
      </w:r>
      <w:r w:rsidR="00007CC9">
        <w:rPr>
          <w:rFonts w:cs="Arial"/>
          <w:szCs w:val="22"/>
          <w:lang w:eastAsia="pl-PL"/>
        </w:rPr>
        <w:t xml:space="preserve"> wystąpienia którejkolwiek z poniższych </w:t>
      </w:r>
      <w:r w:rsidR="008C0FC8">
        <w:rPr>
          <w:rFonts w:cs="Arial"/>
          <w:szCs w:val="22"/>
          <w:lang w:eastAsia="pl-PL"/>
        </w:rPr>
        <w:t>okoliczności</w:t>
      </w:r>
      <w:r w:rsidR="004E21A8" w:rsidRPr="004E21A8">
        <w:rPr>
          <w:rFonts w:cs="Arial"/>
          <w:szCs w:val="22"/>
          <w:lang w:eastAsia="pl-PL"/>
        </w:rPr>
        <w:t>:</w:t>
      </w:r>
    </w:p>
    <w:p w:rsidR="004E21A8" w:rsidRPr="004E21A8" w:rsidRDefault="004E21A8" w:rsidP="004E4339">
      <w:pPr>
        <w:numPr>
          <w:ilvl w:val="1"/>
          <w:numId w:val="40"/>
        </w:numPr>
        <w:tabs>
          <w:tab w:val="left" w:pos="1134"/>
        </w:tabs>
        <w:suppressAutoHyphens w:val="0"/>
        <w:spacing w:before="120"/>
        <w:ind w:left="1134" w:hanging="546"/>
        <w:jc w:val="both"/>
        <w:rPr>
          <w:rFonts w:cs="Arial"/>
          <w:szCs w:val="22"/>
          <w:lang w:eastAsia="pl-PL"/>
        </w:rPr>
      </w:pPr>
      <w:r w:rsidRPr="004E21A8">
        <w:rPr>
          <w:rFonts w:cs="Arial"/>
          <w:szCs w:val="22"/>
          <w:lang w:eastAsia="pl-PL"/>
        </w:rPr>
        <w:t xml:space="preserve">gdy Wykonawca co najmniej dwukrotnie wyrządził Zamawiającemu szkodę na kwotę </w:t>
      </w:r>
      <w:r w:rsidR="008C0FC8">
        <w:rPr>
          <w:rFonts w:cs="Arial"/>
          <w:szCs w:val="22"/>
          <w:lang w:eastAsia="pl-PL"/>
        </w:rPr>
        <w:t xml:space="preserve">łączną </w:t>
      </w:r>
      <w:r w:rsidRPr="004E21A8">
        <w:rPr>
          <w:rFonts w:cs="Arial"/>
          <w:szCs w:val="22"/>
          <w:lang w:eastAsia="pl-PL"/>
        </w:rPr>
        <w:t xml:space="preserve">nie mniejszą niż co najmniej </w:t>
      </w:r>
      <w:ins w:id="133" w:author="Joanna Drożdżowska" w:date="2020-06-16T14:48:00Z">
        <w:r w:rsidR="00B63FA9">
          <w:rPr>
            <w:rFonts w:cs="Arial"/>
            <w:szCs w:val="22"/>
            <w:lang w:eastAsia="pl-PL"/>
          </w:rPr>
          <w:t>1</w:t>
        </w:r>
      </w:ins>
      <w:del w:id="134" w:author="Joanna Drożdżowska" w:date="2020-06-16T14:48:00Z">
        <w:r w:rsidRPr="004E21A8" w:rsidDel="00B63FA9">
          <w:rPr>
            <w:rFonts w:cs="Arial"/>
            <w:szCs w:val="22"/>
            <w:lang w:eastAsia="pl-PL"/>
          </w:rPr>
          <w:delText>2</w:delText>
        </w:r>
      </w:del>
      <w:r w:rsidRPr="004E21A8">
        <w:rPr>
          <w:rFonts w:cs="Arial"/>
          <w:szCs w:val="22"/>
          <w:lang w:eastAsia="pl-PL"/>
        </w:rPr>
        <w:t>0.000 zł;</w:t>
      </w:r>
    </w:p>
    <w:p w:rsidR="00541162" w:rsidRDefault="00541162" w:rsidP="004E4339">
      <w:pPr>
        <w:numPr>
          <w:ilvl w:val="1"/>
          <w:numId w:val="40"/>
        </w:numPr>
        <w:tabs>
          <w:tab w:val="left" w:pos="1134"/>
        </w:tabs>
        <w:suppressAutoHyphens w:val="0"/>
        <w:spacing w:before="120"/>
        <w:ind w:left="1134" w:hanging="546"/>
        <w:jc w:val="both"/>
        <w:rPr>
          <w:rFonts w:cs="Arial"/>
          <w:szCs w:val="22"/>
          <w:lang w:eastAsia="pl-PL"/>
        </w:rPr>
      </w:pPr>
      <w:r>
        <w:rPr>
          <w:rFonts w:cs="Arial"/>
          <w:szCs w:val="22"/>
          <w:lang w:eastAsia="pl-PL"/>
        </w:rPr>
        <w:t xml:space="preserve">dwukrotnego </w:t>
      </w:r>
      <w:r w:rsidR="00D123BF">
        <w:rPr>
          <w:rFonts w:cs="Arial"/>
          <w:szCs w:val="22"/>
          <w:lang w:eastAsia="pl-PL"/>
        </w:rPr>
        <w:t xml:space="preserve">wystąpienia przypadku </w:t>
      </w:r>
      <w:r w:rsidR="00501AFD">
        <w:rPr>
          <w:rFonts w:cs="Arial"/>
          <w:szCs w:val="22"/>
          <w:lang w:eastAsia="pl-PL"/>
        </w:rPr>
        <w:t>O</w:t>
      </w:r>
      <w:r>
        <w:rPr>
          <w:rFonts w:cs="Arial"/>
          <w:szCs w:val="22"/>
          <w:lang w:eastAsia="pl-PL"/>
        </w:rPr>
        <w:t>dwołania Zlecenia</w:t>
      </w:r>
      <w:r w:rsidR="00501AFD">
        <w:rPr>
          <w:rFonts w:cs="Arial"/>
          <w:szCs w:val="22"/>
          <w:lang w:eastAsia="pl-PL"/>
        </w:rPr>
        <w:t xml:space="preserve"> z winy Wykonawcy</w:t>
      </w:r>
      <w:r>
        <w:rPr>
          <w:rFonts w:cs="Arial"/>
          <w:szCs w:val="22"/>
          <w:lang w:eastAsia="pl-PL"/>
        </w:rPr>
        <w:t>;</w:t>
      </w:r>
    </w:p>
    <w:p w:rsidR="004E21A8" w:rsidRPr="004E21A8" w:rsidRDefault="004E21A8" w:rsidP="004E4339">
      <w:pPr>
        <w:numPr>
          <w:ilvl w:val="1"/>
          <w:numId w:val="40"/>
        </w:numPr>
        <w:tabs>
          <w:tab w:val="left" w:pos="1134"/>
        </w:tabs>
        <w:suppressAutoHyphens w:val="0"/>
        <w:spacing w:before="120"/>
        <w:ind w:left="1134" w:hanging="546"/>
        <w:jc w:val="both"/>
        <w:rPr>
          <w:rFonts w:cs="Arial"/>
          <w:szCs w:val="22"/>
          <w:lang w:eastAsia="pl-PL"/>
        </w:rPr>
      </w:pPr>
      <w:r w:rsidRPr="004E21A8">
        <w:rPr>
          <w:rFonts w:cs="Arial"/>
          <w:szCs w:val="22"/>
          <w:lang w:eastAsia="pl-PL"/>
        </w:rPr>
        <w:t>dwukrotnego niewykonania przez Wykonawcę pisemnych zaleceń wydanych przez Przedstawiciela Zamawiającego dotyczących sposobu lub terminu wykonywania prac;</w:t>
      </w:r>
    </w:p>
    <w:p w:rsidR="005547FD" w:rsidRDefault="004E21A8" w:rsidP="004E4339">
      <w:pPr>
        <w:numPr>
          <w:ilvl w:val="1"/>
          <w:numId w:val="40"/>
        </w:numPr>
        <w:tabs>
          <w:tab w:val="left" w:pos="1134"/>
        </w:tabs>
        <w:suppressAutoHyphens w:val="0"/>
        <w:spacing w:before="120"/>
        <w:ind w:left="1134" w:hanging="546"/>
        <w:jc w:val="both"/>
        <w:rPr>
          <w:rFonts w:cs="Arial"/>
          <w:szCs w:val="22"/>
          <w:lang w:eastAsia="pl-PL"/>
        </w:rPr>
      </w:pPr>
      <w:r w:rsidRPr="004E21A8">
        <w:rPr>
          <w:rFonts w:cs="Arial"/>
          <w:szCs w:val="22"/>
          <w:lang w:eastAsia="pl-PL"/>
        </w:rPr>
        <w:t>naliczenia Wykonawcy kar umownych na kwotę stanowiącą ponad 10 % Wartości Przedmiotu Umowy</w:t>
      </w:r>
      <w:r w:rsidR="005547FD">
        <w:rPr>
          <w:rFonts w:cs="Arial"/>
          <w:szCs w:val="22"/>
          <w:lang w:eastAsia="pl-PL"/>
        </w:rPr>
        <w:t>;</w:t>
      </w:r>
    </w:p>
    <w:p w:rsidR="004E21A8" w:rsidRPr="0079298C" w:rsidRDefault="003617BF" w:rsidP="0079298C">
      <w:pPr>
        <w:numPr>
          <w:ilvl w:val="1"/>
          <w:numId w:val="40"/>
        </w:numPr>
        <w:tabs>
          <w:tab w:val="left" w:pos="1134"/>
        </w:tabs>
        <w:suppressAutoHyphens w:val="0"/>
        <w:spacing w:before="120"/>
        <w:ind w:left="1134" w:hanging="546"/>
        <w:jc w:val="both"/>
        <w:rPr>
          <w:rFonts w:cs="Arial"/>
          <w:szCs w:val="22"/>
          <w:lang w:eastAsia="pl-PL"/>
        </w:rPr>
      </w:pPr>
      <w:r>
        <w:rPr>
          <w:rFonts w:cs="Arial"/>
          <w:szCs w:val="22"/>
          <w:lang w:eastAsia="pl-PL"/>
        </w:rPr>
        <w:t>pozostaje w zw</w:t>
      </w:r>
      <w:r w:rsidR="008F1E0F">
        <w:rPr>
          <w:rFonts w:cs="Arial"/>
          <w:szCs w:val="22"/>
          <w:lang w:eastAsia="pl-PL"/>
        </w:rPr>
        <w:t xml:space="preserve">łoce z </w:t>
      </w:r>
      <w:r w:rsidR="0079298C">
        <w:rPr>
          <w:rFonts w:cs="Arial"/>
          <w:szCs w:val="22"/>
          <w:lang w:eastAsia="pl-PL"/>
        </w:rPr>
        <w:t>przyjęci</w:t>
      </w:r>
      <w:r w:rsidR="008F1E0F">
        <w:rPr>
          <w:rFonts w:cs="Arial"/>
          <w:szCs w:val="22"/>
          <w:lang w:eastAsia="pl-PL"/>
        </w:rPr>
        <w:t>em</w:t>
      </w:r>
      <w:r w:rsidR="0079298C">
        <w:rPr>
          <w:rFonts w:cs="Arial"/>
          <w:szCs w:val="22"/>
          <w:lang w:eastAsia="pl-PL"/>
        </w:rPr>
        <w:t xml:space="preserve"> Zlecenia</w:t>
      </w:r>
      <w:r w:rsidR="008F1E0F">
        <w:rPr>
          <w:rFonts w:cs="Arial"/>
          <w:szCs w:val="22"/>
          <w:lang w:eastAsia="pl-PL"/>
        </w:rPr>
        <w:t xml:space="preserve"> o więcej niż 3 dni</w:t>
      </w:r>
      <w:r w:rsidR="004E21A8" w:rsidRPr="0079298C">
        <w:rPr>
          <w:rFonts w:cs="Arial"/>
          <w:szCs w:val="22"/>
          <w:lang w:eastAsia="pl-PL"/>
        </w:rPr>
        <w:t>.</w:t>
      </w:r>
    </w:p>
    <w:p w:rsidR="004E21A8" w:rsidRPr="004E21A8" w:rsidRDefault="004E21A8" w:rsidP="004E4339">
      <w:pPr>
        <w:numPr>
          <w:ilvl w:val="0"/>
          <w:numId w:val="25"/>
        </w:numPr>
        <w:tabs>
          <w:tab w:val="left" w:pos="567"/>
        </w:tabs>
        <w:suppressAutoHyphens w:val="0"/>
        <w:spacing w:before="120"/>
        <w:ind w:left="567" w:hanging="567"/>
        <w:jc w:val="both"/>
        <w:rPr>
          <w:rFonts w:cs="Arial"/>
          <w:szCs w:val="22"/>
          <w:lang w:eastAsia="pl-PL"/>
        </w:rPr>
      </w:pPr>
      <w:r w:rsidRPr="004E21A8">
        <w:rPr>
          <w:rFonts w:cs="Arial"/>
          <w:szCs w:val="22"/>
          <w:lang w:eastAsia="pl-PL"/>
        </w:rPr>
        <w:t>Zamawiający ma ponadto prawo odstąpić</w:t>
      </w:r>
      <w:r w:rsidR="00541162">
        <w:rPr>
          <w:rFonts w:cs="Arial"/>
          <w:szCs w:val="22"/>
          <w:lang w:eastAsia="pl-PL"/>
        </w:rPr>
        <w:t xml:space="preserve"> od Umowy</w:t>
      </w:r>
      <w:r w:rsidRPr="004E21A8">
        <w:rPr>
          <w:rFonts w:cs="Arial"/>
          <w:szCs w:val="22"/>
          <w:lang w:eastAsia="pl-PL"/>
        </w:rPr>
        <w:t xml:space="preserve">, jeżeli Wykonawca narusza postanowienia Umowy dotyczące sposobu wykonania Przedmiotu Umowy. Oświadczenie o odstąpieniu powinno zostać poprzedzone wezwaniem drugiej Strony do </w:t>
      </w:r>
      <w:r w:rsidR="00541162">
        <w:rPr>
          <w:rFonts w:cs="Arial"/>
          <w:szCs w:val="22"/>
          <w:lang w:eastAsia="pl-PL"/>
        </w:rPr>
        <w:t>zaprzestania naruszeń postanowień Umowy i wyznaczeniem terminu nie krótszego niż 3 dni</w:t>
      </w:r>
      <w:r w:rsidRPr="004E21A8">
        <w:rPr>
          <w:rFonts w:cs="Arial"/>
          <w:szCs w:val="22"/>
          <w:lang w:eastAsia="pl-PL"/>
        </w:rPr>
        <w:t>.</w:t>
      </w:r>
      <w:r w:rsidR="00541162">
        <w:rPr>
          <w:rFonts w:cs="Arial"/>
          <w:szCs w:val="22"/>
          <w:lang w:eastAsia="pl-PL"/>
        </w:rPr>
        <w:t xml:space="preserve"> Po bezskutecznym upływie tego terminu Zamawiający będzie uprawniony odstąpić od Umowy. </w:t>
      </w:r>
    </w:p>
    <w:p w:rsidR="00541162" w:rsidRDefault="00541162" w:rsidP="004E4339">
      <w:pPr>
        <w:numPr>
          <w:ilvl w:val="0"/>
          <w:numId w:val="25"/>
        </w:numPr>
        <w:tabs>
          <w:tab w:val="left" w:pos="567"/>
        </w:tabs>
        <w:suppressAutoHyphens w:val="0"/>
        <w:spacing w:before="120"/>
        <w:ind w:left="567" w:hanging="567"/>
        <w:jc w:val="both"/>
        <w:rPr>
          <w:rFonts w:cs="Arial"/>
          <w:szCs w:val="22"/>
          <w:lang w:eastAsia="pl-PL"/>
        </w:rPr>
      </w:pPr>
      <w:r>
        <w:rPr>
          <w:rFonts w:cs="Arial"/>
          <w:szCs w:val="22"/>
          <w:lang w:eastAsia="pl-PL"/>
        </w:rPr>
        <w:t>Wedle wyboru Zamawiającego</w:t>
      </w:r>
      <w:r w:rsidR="007B1D1D">
        <w:rPr>
          <w:rFonts w:cs="Arial"/>
          <w:szCs w:val="22"/>
          <w:lang w:eastAsia="pl-PL"/>
        </w:rPr>
        <w:t>,</w:t>
      </w:r>
      <w:r>
        <w:rPr>
          <w:rFonts w:cs="Arial"/>
          <w:szCs w:val="22"/>
          <w:lang w:eastAsia="pl-PL"/>
        </w:rPr>
        <w:t xml:space="preserve"> Zamawiający może </w:t>
      </w:r>
      <w:r w:rsidRPr="004E21A8">
        <w:rPr>
          <w:rFonts w:cs="Arial"/>
          <w:szCs w:val="22"/>
          <w:lang w:eastAsia="pl-PL"/>
        </w:rPr>
        <w:t xml:space="preserve">od Umowy </w:t>
      </w:r>
      <w:r w:rsidR="005F7FB7">
        <w:rPr>
          <w:rFonts w:cs="Arial"/>
          <w:szCs w:val="22"/>
          <w:lang w:eastAsia="pl-PL"/>
        </w:rPr>
        <w:t xml:space="preserve">odstąpić </w:t>
      </w:r>
      <w:r>
        <w:rPr>
          <w:rFonts w:cs="Arial"/>
          <w:szCs w:val="22"/>
          <w:lang w:eastAsia="pl-PL"/>
        </w:rPr>
        <w:t xml:space="preserve">w całości lub </w:t>
      </w:r>
      <w:r w:rsidRPr="004E21A8">
        <w:rPr>
          <w:rFonts w:cs="Arial"/>
          <w:szCs w:val="22"/>
          <w:lang w:eastAsia="pl-PL"/>
        </w:rPr>
        <w:t>w części, tj. w zakresie zobowiązań nieodebranych do dnia złożenia oświadczenia o odstąpieniu</w:t>
      </w:r>
      <w:r w:rsidR="00D123BF">
        <w:rPr>
          <w:rFonts w:cs="Arial"/>
          <w:szCs w:val="22"/>
          <w:lang w:eastAsia="pl-PL"/>
        </w:rPr>
        <w:t>.</w:t>
      </w:r>
      <w:r w:rsidR="000E565E">
        <w:rPr>
          <w:rFonts w:cs="Arial"/>
          <w:szCs w:val="22"/>
          <w:lang w:eastAsia="pl-PL"/>
        </w:rPr>
        <w:t xml:space="preserve"> Oświadczenie o </w:t>
      </w:r>
      <w:r w:rsidR="000E565E" w:rsidRPr="000E565E">
        <w:rPr>
          <w:rFonts w:cs="Arial"/>
          <w:szCs w:val="22"/>
          <w:lang w:eastAsia="pl-PL"/>
        </w:rPr>
        <w:t>odstąpieni</w:t>
      </w:r>
      <w:r w:rsidR="000E565E">
        <w:rPr>
          <w:rFonts w:cs="Arial"/>
          <w:szCs w:val="22"/>
          <w:lang w:eastAsia="pl-PL"/>
        </w:rPr>
        <w:t>u</w:t>
      </w:r>
      <w:r w:rsidR="000E565E" w:rsidRPr="000E565E">
        <w:rPr>
          <w:rFonts w:cs="Arial"/>
          <w:szCs w:val="22"/>
          <w:lang w:eastAsia="pl-PL"/>
        </w:rPr>
        <w:t xml:space="preserve"> od Umowy powinno </w:t>
      </w:r>
      <w:r w:rsidR="000E565E">
        <w:rPr>
          <w:rFonts w:cs="Arial"/>
          <w:szCs w:val="22"/>
          <w:lang w:eastAsia="pl-PL"/>
        </w:rPr>
        <w:t>zostać złożone na piśmie oraz winno wskazywać czy Z</w:t>
      </w:r>
      <w:r w:rsidR="00A82A05">
        <w:rPr>
          <w:rFonts w:cs="Arial"/>
          <w:szCs w:val="22"/>
          <w:lang w:eastAsia="pl-PL"/>
        </w:rPr>
        <w:t>a</w:t>
      </w:r>
      <w:r w:rsidR="000E565E">
        <w:rPr>
          <w:rFonts w:cs="Arial"/>
          <w:szCs w:val="22"/>
          <w:lang w:eastAsia="pl-PL"/>
        </w:rPr>
        <w:t xml:space="preserve">mawiający odstępuje od Umowy w całości czy w części (a jeżeli tak to w jakiej), </w:t>
      </w:r>
      <w:r w:rsidR="005F7FB7">
        <w:rPr>
          <w:rFonts w:cs="Arial"/>
          <w:szCs w:val="22"/>
          <w:lang w:eastAsia="pl-PL"/>
        </w:rPr>
        <w:t>j</w:t>
      </w:r>
      <w:r w:rsidR="000E565E">
        <w:rPr>
          <w:rFonts w:cs="Arial"/>
          <w:szCs w:val="22"/>
          <w:lang w:eastAsia="pl-PL"/>
        </w:rPr>
        <w:t xml:space="preserve">ak również </w:t>
      </w:r>
      <w:r w:rsidR="000E565E" w:rsidRPr="000E565E">
        <w:rPr>
          <w:rFonts w:cs="Arial"/>
          <w:szCs w:val="22"/>
          <w:lang w:eastAsia="pl-PL"/>
        </w:rPr>
        <w:t xml:space="preserve">powinno </w:t>
      </w:r>
      <w:r w:rsidR="00A82A05">
        <w:rPr>
          <w:rFonts w:cs="Arial"/>
          <w:szCs w:val="22"/>
          <w:lang w:eastAsia="pl-PL"/>
        </w:rPr>
        <w:t>wskazywać</w:t>
      </w:r>
      <w:r w:rsidR="000E565E">
        <w:rPr>
          <w:rFonts w:cs="Arial"/>
          <w:szCs w:val="22"/>
          <w:lang w:eastAsia="pl-PL"/>
        </w:rPr>
        <w:t xml:space="preserve"> podstawę odstąpienia i</w:t>
      </w:r>
      <w:r w:rsidR="000E565E" w:rsidRPr="000E565E">
        <w:rPr>
          <w:rFonts w:cs="Arial"/>
          <w:szCs w:val="22"/>
          <w:lang w:eastAsia="pl-PL"/>
        </w:rPr>
        <w:t xml:space="preserve"> </w:t>
      </w:r>
      <w:r w:rsidR="00A82A05">
        <w:rPr>
          <w:rFonts w:cs="Arial"/>
          <w:szCs w:val="22"/>
          <w:lang w:eastAsia="pl-PL"/>
        </w:rPr>
        <w:t xml:space="preserve">zawierać </w:t>
      </w:r>
      <w:r w:rsidR="000E565E" w:rsidRPr="000E565E">
        <w:rPr>
          <w:rFonts w:cs="Arial"/>
          <w:szCs w:val="22"/>
          <w:lang w:eastAsia="pl-PL"/>
        </w:rPr>
        <w:t>uzasadnienie</w:t>
      </w:r>
      <w:r w:rsidR="000E565E">
        <w:rPr>
          <w:rFonts w:cs="Arial"/>
          <w:szCs w:val="22"/>
          <w:lang w:eastAsia="pl-PL"/>
        </w:rPr>
        <w:t xml:space="preserve">. </w:t>
      </w:r>
    </w:p>
    <w:p w:rsidR="004E21A8" w:rsidRPr="004E21A8" w:rsidRDefault="004E21A8" w:rsidP="004E4339">
      <w:pPr>
        <w:numPr>
          <w:ilvl w:val="0"/>
          <w:numId w:val="25"/>
        </w:numPr>
        <w:tabs>
          <w:tab w:val="left" w:pos="567"/>
        </w:tabs>
        <w:suppressAutoHyphens w:val="0"/>
        <w:spacing w:before="120"/>
        <w:ind w:left="567" w:hanging="567"/>
        <w:jc w:val="both"/>
        <w:rPr>
          <w:rFonts w:cs="Arial"/>
          <w:szCs w:val="22"/>
          <w:lang w:eastAsia="pl-PL"/>
        </w:rPr>
      </w:pPr>
      <w:r w:rsidRPr="004E21A8">
        <w:rPr>
          <w:rFonts w:cs="Arial"/>
          <w:szCs w:val="22"/>
          <w:lang w:eastAsia="pl-PL"/>
        </w:rPr>
        <w:t>Odstąpienie od Umowy może nastąpić do końca terminu wskazanego w § 3 ust. 1.</w:t>
      </w:r>
    </w:p>
    <w:p w:rsidR="004E21A8" w:rsidRPr="004E21A8" w:rsidRDefault="004E21A8" w:rsidP="004E4339">
      <w:pPr>
        <w:numPr>
          <w:ilvl w:val="0"/>
          <w:numId w:val="25"/>
        </w:numPr>
        <w:tabs>
          <w:tab w:val="left" w:pos="567"/>
        </w:tabs>
        <w:suppressAutoHyphens w:val="0"/>
        <w:spacing w:before="120"/>
        <w:ind w:left="567" w:hanging="567"/>
        <w:jc w:val="both"/>
        <w:rPr>
          <w:rFonts w:cs="Arial"/>
          <w:szCs w:val="22"/>
          <w:lang w:eastAsia="pl-PL"/>
        </w:rPr>
      </w:pPr>
      <w:r w:rsidRPr="004E21A8">
        <w:rPr>
          <w:rFonts w:cs="Arial"/>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rsidR="004E21A8" w:rsidRPr="004E21A8" w:rsidRDefault="00D221A1" w:rsidP="00D221A1">
      <w:pPr>
        <w:numPr>
          <w:ilvl w:val="0"/>
          <w:numId w:val="25"/>
        </w:numPr>
        <w:tabs>
          <w:tab w:val="left" w:pos="567"/>
        </w:tabs>
        <w:suppressAutoHyphens w:val="0"/>
        <w:spacing w:before="120"/>
        <w:jc w:val="both"/>
        <w:rPr>
          <w:rFonts w:cs="Arial"/>
          <w:szCs w:val="22"/>
          <w:lang w:eastAsia="pl-PL"/>
        </w:rPr>
      </w:pPr>
      <w:r w:rsidRPr="00D221A1">
        <w:rPr>
          <w:rFonts w:cs="Arial"/>
          <w:szCs w:val="22"/>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w:t>
      </w:r>
      <w:r>
        <w:rPr>
          <w:rFonts w:cs="Arial"/>
          <w:szCs w:val="22"/>
          <w:lang w:eastAsia="pl-PL"/>
        </w:rPr>
        <w:t>adomości o tych okolicznościach</w:t>
      </w:r>
      <w:r w:rsidR="004E21A8" w:rsidRPr="004E21A8">
        <w:rPr>
          <w:rFonts w:cs="Arial"/>
          <w:szCs w:val="22"/>
          <w:lang w:eastAsia="pl-PL"/>
        </w:rPr>
        <w:t xml:space="preserve">. </w:t>
      </w:r>
    </w:p>
    <w:p w:rsidR="004E21A8" w:rsidRPr="004E21A8" w:rsidRDefault="004E21A8" w:rsidP="004E21A8">
      <w:pPr>
        <w:tabs>
          <w:tab w:val="num" w:pos="720"/>
          <w:tab w:val="left" w:pos="851"/>
        </w:tabs>
        <w:suppressAutoHyphens w:val="0"/>
        <w:spacing w:before="120"/>
        <w:jc w:val="both"/>
        <w:rPr>
          <w:rFonts w:cs="Arial"/>
          <w:szCs w:val="22"/>
          <w:lang w:eastAsia="pl-PL"/>
        </w:rPr>
      </w:pPr>
    </w:p>
    <w:p w:rsidR="004E21A8" w:rsidRPr="004E21A8" w:rsidRDefault="004E21A8" w:rsidP="004E21A8">
      <w:pPr>
        <w:keepNext/>
        <w:suppressAutoHyphens w:val="0"/>
        <w:spacing w:before="120"/>
        <w:jc w:val="center"/>
        <w:outlineLvl w:val="0"/>
        <w:rPr>
          <w:rFonts w:cs="Arial"/>
          <w:bCs/>
          <w:kern w:val="32"/>
          <w:szCs w:val="22"/>
          <w:lang w:eastAsia="pl-PL"/>
        </w:rPr>
      </w:pPr>
      <w:r w:rsidRPr="004E21A8">
        <w:rPr>
          <w:rFonts w:cs="Arial"/>
          <w:b/>
          <w:bCs/>
          <w:kern w:val="32"/>
          <w:szCs w:val="22"/>
          <w:lang w:eastAsia="pl-PL"/>
        </w:rPr>
        <w:t>§ 16</w:t>
      </w:r>
      <w:r w:rsidR="00726784">
        <w:rPr>
          <w:rFonts w:cs="Arial"/>
          <w:b/>
          <w:kern w:val="32"/>
          <w:szCs w:val="22"/>
          <w:lang w:eastAsia="pl-PL"/>
        </w:rPr>
        <w:br/>
      </w:r>
      <w:r w:rsidRPr="004E21A8">
        <w:rPr>
          <w:rFonts w:cs="Arial"/>
          <w:b/>
          <w:kern w:val="32"/>
          <w:szCs w:val="22"/>
          <w:lang w:eastAsia="pl-PL"/>
        </w:rPr>
        <w:t>Zmiana Umowy</w:t>
      </w:r>
    </w:p>
    <w:p w:rsidR="004E21A8" w:rsidRPr="004E21A8" w:rsidRDefault="004E21A8" w:rsidP="004E21A8">
      <w:pPr>
        <w:suppressAutoHyphens w:val="0"/>
        <w:autoSpaceDE w:val="0"/>
        <w:autoSpaceDN w:val="0"/>
        <w:adjustRightInd w:val="0"/>
        <w:spacing w:before="120"/>
        <w:ind w:left="567" w:hanging="567"/>
        <w:jc w:val="both"/>
        <w:rPr>
          <w:rFonts w:cs="Arial"/>
          <w:szCs w:val="22"/>
          <w:lang w:eastAsia="pl-PL"/>
        </w:rPr>
      </w:pPr>
      <w:r w:rsidRPr="004E21A8">
        <w:rPr>
          <w:rFonts w:cs="Arial"/>
          <w:szCs w:val="22"/>
          <w:lang w:eastAsia="pl-PL"/>
        </w:rPr>
        <w:t>1.</w:t>
      </w:r>
      <w:r w:rsidRPr="004E21A8">
        <w:rPr>
          <w:rFonts w:cs="Arial"/>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rsidR="004E21A8" w:rsidRPr="004E21A8" w:rsidRDefault="004E21A8" w:rsidP="004E4339">
      <w:pPr>
        <w:numPr>
          <w:ilvl w:val="0"/>
          <w:numId w:val="26"/>
        </w:numPr>
        <w:suppressAutoHyphens w:val="0"/>
        <w:spacing w:before="120"/>
        <w:ind w:left="1134" w:hanging="567"/>
        <w:jc w:val="both"/>
        <w:rPr>
          <w:rFonts w:cs="Calibri"/>
          <w:szCs w:val="22"/>
          <w:lang w:eastAsia="pl-PL"/>
        </w:rPr>
      </w:pPr>
      <w:r w:rsidRPr="004E21A8">
        <w:rPr>
          <w:rFonts w:cs="Calibri"/>
          <w:szCs w:val="22"/>
          <w:lang w:eastAsia="pl-PL"/>
        </w:rPr>
        <w:lastRenderedPageBreak/>
        <w:t xml:space="preserve">Zamawiający dopuszcza możliwość przedłużenia terminu realizacji Przedmiotu Umowy o okres odpowiadający okresowi trwania przeszkody uniemożliwiającej realizację Przedmiotu Umowy lub o okres niezbędny do wykonania Przedmiotu Umowy w minimalnym wymiarze deklarowanym przez Zamawiającego w § 1 ust. </w:t>
      </w:r>
      <w:r w:rsidR="00756AE0">
        <w:rPr>
          <w:rFonts w:cs="Calibri"/>
          <w:szCs w:val="22"/>
          <w:lang w:eastAsia="pl-PL"/>
        </w:rPr>
        <w:t>4</w:t>
      </w:r>
      <w:r w:rsidRPr="004E21A8">
        <w:rPr>
          <w:rFonts w:cs="Calibri"/>
          <w:szCs w:val="22"/>
          <w:lang w:eastAsia="pl-PL"/>
        </w:rPr>
        <w:t xml:space="preserve"> Umowy, jeżeli w trakcie obowiązywania Umowy wystąpią okoliczności uniemożliwiające jej realizację zgodnie z warunkami opisanymi w Umowie, za które odpowiedzialności nie ponosi Wykonawca ani Zamawiający. </w:t>
      </w:r>
    </w:p>
    <w:p w:rsidR="004E21A8" w:rsidRPr="004E21A8" w:rsidRDefault="004E21A8" w:rsidP="004E4339">
      <w:pPr>
        <w:numPr>
          <w:ilvl w:val="0"/>
          <w:numId w:val="26"/>
        </w:numPr>
        <w:suppressAutoHyphens w:val="0"/>
        <w:spacing w:before="120"/>
        <w:ind w:left="1134" w:hanging="567"/>
        <w:jc w:val="both"/>
        <w:rPr>
          <w:rFonts w:cs="Calibri"/>
          <w:szCs w:val="22"/>
          <w:lang w:eastAsia="pl-PL"/>
        </w:rPr>
      </w:pPr>
      <w:r w:rsidRPr="004E21A8">
        <w:rPr>
          <w:rFonts w:cs="Calibri"/>
          <w:bCs/>
          <w:szCs w:val="22"/>
          <w:lang w:eastAsia="pl-PL"/>
        </w:rPr>
        <w:t>Zamawiający dopuszcza wprowadzenie zmian w sposobie wykonywania Przedmiotu Umowy, w przypadku, gdy wystąpi co najmniej jedna z poniższych sytuacji:</w:t>
      </w:r>
    </w:p>
    <w:p w:rsidR="004E21A8" w:rsidRPr="004E21A8" w:rsidRDefault="004E21A8" w:rsidP="004E4339">
      <w:pPr>
        <w:numPr>
          <w:ilvl w:val="1"/>
          <w:numId w:val="26"/>
        </w:numPr>
        <w:tabs>
          <w:tab w:val="left" w:pos="1701"/>
        </w:tabs>
        <w:suppressAutoHyphens w:val="0"/>
        <w:spacing w:before="120"/>
        <w:ind w:left="1701" w:hanging="567"/>
        <w:jc w:val="both"/>
        <w:rPr>
          <w:rFonts w:cs="Calibri"/>
          <w:szCs w:val="22"/>
          <w:lang w:eastAsia="pl-PL"/>
        </w:rPr>
      </w:pPr>
      <w:r w:rsidRPr="004E21A8">
        <w:rPr>
          <w:rFonts w:cs="Calibri"/>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rsidR="004E21A8" w:rsidRPr="004E21A8" w:rsidRDefault="004E21A8" w:rsidP="004E4339">
      <w:pPr>
        <w:numPr>
          <w:ilvl w:val="1"/>
          <w:numId w:val="26"/>
        </w:numPr>
        <w:tabs>
          <w:tab w:val="left" w:pos="1701"/>
        </w:tabs>
        <w:suppressAutoHyphens w:val="0"/>
        <w:spacing w:before="120"/>
        <w:ind w:left="1701" w:hanging="567"/>
        <w:jc w:val="both"/>
        <w:rPr>
          <w:rFonts w:cs="Calibri"/>
          <w:szCs w:val="22"/>
          <w:lang w:eastAsia="pl-PL"/>
        </w:rPr>
      </w:pPr>
      <w:r w:rsidRPr="004E21A8">
        <w:rPr>
          <w:rFonts w:cs="Calibri"/>
          <w:szCs w:val="22"/>
          <w:lang w:eastAsia="pl-PL"/>
        </w:rPr>
        <w:t xml:space="preserve">konieczność zrealizowania Przedmiotu Umowy przy zastosowaniu innych rozwiązań albo innymi środkami ze względu na zmiany obowiązującego prawa lub regulacji obowiązujących w </w:t>
      </w:r>
      <w:r w:rsidRPr="004E21A8">
        <w:rPr>
          <w:rFonts w:cs="Arial"/>
          <w:szCs w:val="22"/>
          <w:lang w:eastAsia="pl-PL"/>
        </w:rPr>
        <w:t>Państwowym Gospodarstwie Leśnym Lasy Państwowe</w:t>
      </w:r>
      <w:r w:rsidRPr="004E21A8">
        <w:rPr>
          <w:rFonts w:cs="Calibri"/>
          <w:szCs w:val="22"/>
          <w:lang w:eastAsia="pl-PL"/>
        </w:rPr>
        <w:t>;</w:t>
      </w:r>
    </w:p>
    <w:p w:rsidR="004E21A8" w:rsidRPr="00B7184D" w:rsidRDefault="004E21A8" w:rsidP="004E4339">
      <w:pPr>
        <w:numPr>
          <w:ilvl w:val="1"/>
          <w:numId w:val="26"/>
        </w:numPr>
        <w:tabs>
          <w:tab w:val="left" w:pos="1701"/>
        </w:tabs>
        <w:suppressAutoHyphens w:val="0"/>
        <w:spacing w:before="120"/>
        <w:ind w:left="1701" w:hanging="567"/>
        <w:jc w:val="both"/>
        <w:rPr>
          <w:rFonts w:cs="Calibri"/>
          <w:szCs w:val="22"/>
          <w:lang w:eastAsia="pl-PL"/>
        </w:rPr>
      </w:pPr>
      <w:r w:rsidRPr="004E21A8">
        <w:rPr>
          <w:rFonts w:eastAsia="Calibri" w:cs="Verdana"/>
          <w:color w:val="000000"/>
          <w:szCs w:val="22"/>
          <w:lang w:eastAsia="en-US"/>
        </w:rPr>
        <w:t xml:space="preserve">pojawienie się nowszych technologii wykonania prac gwarantujących co najmniej ten sam standard wykonania Przedmiotu Umowy oraz </w:t>
      </w:r>
      <w:r w:rsidRPr="004E21A8">
        <w:rPr>
          <w:rFonts w:cs="Arial"/>
          <w:color w:val="000000"/>
          <w:szCs w:val="22"/>
          <w:lang w:eastAsia="pl-PL"/>
        </w:rPr>
        <w:t xml:space="preserve">nie powodujących większych strat i zanieczyszczeń w środowisku naturalnym niż te, które mogą powstać przy wykonywaniu Przedmiotu Umowy w sposób pierwotnie nią opisany. </w:t>
      </w:r>
    </w:p>
    <w:p w:rsidR="004E21A8" w:rsidRPr="004E21A8" w:rsidRDefault="004E21A8" w:rsidP="004E4339">
      <w:pPr>
        <w:numPr>
          <w:ilvl w:val="0"/>
          <w:numId w:val="26"/>
        </w:numPr>
        <w:suppressAutoHyphens w:val="0"/>
        <w:autoSpaceDE w:val="0"/>
        <w:autoSpaceDN w:val="0"/>
        <w:adjustRightInd w:val="0"/>
        <w:spacing w:before="120"/>
        <w:ind w:left="1134" w:hanging="567"/>
        <w:jc w:val="both"/>
        <w:rPr>
          <w:rFonts w:eastAsia="Calibri" w:cs="Verdana"/>
          <w:color w:val="000000"/>
          <w:szCs w:val="22"/>
          <w:lang w:eastAsia="en-US"/>
        </w:rPr>
      </w:pPr>
      <w:r w:rsidRPr="004E21A8">
        <w:rPr>
          <w:rFonts w:eastAsia="Calibri" w:cs="Verdana"/>
          <w:color w:val="000000"/>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rsidR="004E21A8" w:rsidRPr="004E21A8" w:rsidRDefault="004E21A8" w:rsidP="004E4339">
      <w:pPr>
        <w:numPr>
          <w:ilvl w:val="0"/>
          <w:numId w:val="26"/>
        </w:numPr>
        <w:suppressAutoHyphens w:val="0"/>
        <w:autoSpaceDE w:val="0"/>
        <w:autoSpaceDN w:val="0"/>
        <w:adjustRightInd w:val="0"/>
        <w:spacing w:before="120"/>
        <w:ind w:left="1134" w:hanging="567"/>
        <w:jc w:val="both"/>
        <w:rPr>
          <w:rFonts w:cs="Arial"/>
          <w:szCs w:val="22"/>
          <w:lang w:eastAsia="pl-PL"/>
        </w:rPr>
      </w:pPr>
      <w:r w:rsidRPr="004E21A8">
        <w:rPr>
          <w:rFonts w:cs="Arial"/>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w:t>
      </w:r>
    </w:p>
    <w:p w:rsidR="0013283C" w:rsidDel="00B63FA9" w:rsidRDefault="0013283C" w:rsidP="004E4339">
      <w:pPr>
        <w:numPr>
          <w:ilvl w:val="0"/>
          <w:numId w:val="26"/>
        </w:numPr>
        <w:suppressAutoHyphens w:val="0"/>
        <w:autoSpaceDE w:val="0"/>
        <w:autoSpaceDN w:val="0"/>
        <w:adjustRightInd w:val="0"/>
        <w:spacing w:before="120"/>
        <w:ind w:left="1134" w:hanging="567"/>
        <w:jc w:val="both"/>
        <w:rPr>
          <w:del w:id="135" w:author="Joanna Drożdżowska" w:date="2020-06-16T14:48:00Z"/>
          <w:rFonts w:cs="Arial"/>
          <w:szCs w:val="22"/>
          <w:lang w:eastAsia="pl-PL"/>
        </w:rPr>
      </w:pPr>
      <w:del w:id="136" w:author="Joanna Drożdżowska" w:date="2020-06-16T14:48:00Z">
        <w:r w:rsidRPr="0013283C" w:rsidDel="00B63FA9">
          <w:rPr>
            <w:rFonts w:cs="Arial"/>
            <w:szCs w:val="22"/>
            <w:lang w:eastAsia="pl-PL"/>
          </w:rPr>
          <w:delText xml:space="preserve">Zamawiający dopuszcza wprowadzenie zmian </w:delText>
        </w:r>
        <w:r w:rsidDel="00B63FA9">
          <w:rPr>
            <w:rFonts w:cs="Arial"/>
            <w:szCs w:val="22"/>
            <w:lang w:eastAsia="pl-PL"/>
          </w:rPr>
          <w:delText xml:space="preserve">w technologii </w:delText>
        </w:r>
        <w:r w:rsidR="007203E1" w:rsidDel="00B63FA9">
          <w:rPr>
            <w:rFonts w:cs="Arial"/>
            <w:szCs w:val="22"/>
            <w:lang w:eastAsia="pl-PL"/>
          </w:rPr>
          <w:delText xml:space="preserve">pozyskania drewna </w:delText>
        </w:r>
        <w:r w:rsidR="00DD2583" w:rsidDel="00B63FA9">
          <w:rPr>
            <w:rFonts w:cs="Arial"/>
            <w:szCs w:val="22"/>
            <w:lang w:eastAsia="pl-PL"/>
          </w:rPr>
          <w:delText>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delText>
        </w:r>
      </w:del>
    </w:p>
    <w:p w:rsidR="004E21A8" w:rsidRPr="004E21A8" w:rsidRDefault="004E21A8" w:rsidP="004E4339">
      <w:pPr>
        <w:numPr>
          <w:ilvl w:val="0"/>
          <w:numId w:val="26"/>
        </w:numPr>
        <w:suppressAutoHyphens w:val="0"/>
        <w:autoSpaceDE w:val="0"/>
        <w:autoSpaceDN w:val="0"/>
        <w:adjustRightInd w:val="0"/>
        <w:spacing w:before="120"/>
        <w:ind w:left="1134" w:hanging="567"/>
        <w:jc w:val="both"/>
        <w:rPr>
          <w:rFonts w:cs="Arial"/>
          <w:szCs w:val="22"/>
          <w:lang w:eastAsia="pl-PL"/>
        </w:rPr>
      </w:pPr>
      <w:r w:rsidRPr="004E21A8">
        <w:rPr>
          <w:rFonts w:cs="Arial"/>
          <w:szCs w:val="22"/>
          <w:lang w:eastAsia="pl-PL"/>
        </w:rPr>
        <w:t xml:space="preserve">W przypadku zawarcia Umowy z wykonawcami wspólnie ubiegającymi się o udzielenie zamówienia </w:t>
      </w:r>
      <w:r w:rsidR="00E60E87">
        <w:rPr>
          <w:rFonts w:cs="Arial"/>
          <w:szCs w:val="22"/>
          <w:lang w:eastAsia="pl-PL"/>
        </w:rPr>
        <w:t xml:space="preserve">Zamawiający </w:t>
      </w:r>
      <w:r w:rsidRPr="004E21A8">
        <w:rPr>
          <w:rFonts w:cs="Arial"/>
          <w:szCs w:val="22"/>
          <w:lang w:eastAsia="pl-PL"/>
        </w:rPr>
        <w:t xml:space="preserve">dopuszcza się </w:t>
      </w:r>
      <w:r w:rsidR="00626981">
        <w:rPr>
          <w:rFonts w:cs="Arial"/>
          <w:szCs w:val="22"/>
          <w:lang w:eastAsia="pl-PL"/>
        </w:rPr>
        <w:t xml:space="preserve">wskazanie </w:t>
      </w:r>
      <w:r w:rsidRPr="004E21A8">
        <w:rPr>
          <w:rFonts w:cs="Arial"/>
          <w:szCs w:val="22"/>
          <w:lang w:eastAsia="pl-PL"/>
        </w:rPr>
        <w:t xml:space="preserve">członka </w:t>
      </w:r>
      <w:r w:rsidR="00626981">
        <w:rPr>
          <w:rFonts w:cs="Arial"/>
          <w:szCs w:val="22"/>
          <w:lang w:eastAsia="pl-PL"/>
        </w:rPr>
        <w:t xml:space="preserve">lub członków </w:t>
      </w:r>
      <w:r w:rsidRPr="004E21A8">
        <w:rPr>
          <w:rFonts w:cs="Arial"/>
          <w:szCs w:val="22"/>
          <w:lang w:eastAsia="pl-PL"/>
        </w:rPr>
        <w:t>konsorcjum upoważnion</w:t>
      </w:r>
      <w:r w:rsidR="00626981">
        <w:rPr>
          <w:rFonts w:cs="Arial"/>
          <w:szCs w:val="22"/>
          <w:lang w:eastAsia="pl-PL"/>
        </w:rPr>
        <w:t xml:space="preserve">ych </w:t>
      </w:r>
      <w:r w:rsidRPr="004E21A8">
        <w:rPr>
          <w:rFonts w:cs="Arial"/>
          <w:szCs w:val="22"/>
          <w:lang w:eastAsia="pl-PL"/>
        </w:rPr>
        <w:t xml:space="preserve">do wystawiania faktur i do odbioru wynagrodzenia. </w:t>
      </w:r>
    </w:p>
    <w:p w:rsidR="004E21A8" w:rsidRPr="004E21A8" w:rsidRDefault="00B6221F" w:rsidP="004E4339">
      <w:pPr>
        <w:numPr>
          <w:ilvl w:val="0"/>
          <w:numId w:val="26"/>
        </w:numPr>
        <w:suppressAutoHyphens w:val="0"/>
        <w:autoSpaceDE w:val="0"/>
        <w:autoSpaceDN w:val="0"/>
        <w:adjustRightInd w:val="0"/>
        <w:spacing w:before="120"/>
        <w:ind w:left="1134" w:hanging="567"/>
        <w:jc w:val="both"/>
        <w:rPr>
          <w:rFonts w:eastAsia="Calibri" w:cs="Verdana"/>
          <w:color w:val="000000"/>
          <w:szCs w:val="22"/>
          <w:lang w:eastAsia="en-US"/>
        </w:rPr>
      </w:pPr>
      <w:r>
        <w:rPr>
          <w:rFonts w:eastAsia="Calibri" w:cs="Verdana"/>
          <w:color w:val="000000"/>
          <w:szCs w:val="22"/>
          <w:lang w:eastAsia="en-US"/>
        </w:rPr>
        <w:t>Zamawiający d</w:t>
      </w:r>
      <w:r w:rsidR="004E21A8" w:rsidRPr="004E21A8">
        <w:rPr>
          <w:rFonts w:eastAsia="Calibri" w:cs="Verdana"/>
          <w:color w:val="000000"/>
          <w:szCs w:val="22"/>
          <w:lang w:eastAsia="en-US"/>
        </w:rPr>
        <w:t xml:space="preserve">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4E21A8" w:rsidRPr="004E21A8" w:rsidRDefault="004E21A8" w:rsidP="004E4339">
      <w:pPr>
        <w:numPr>
          <w:ilvl w:val="0"/>
          <w:numId w:val="26"/>
        </w:numPr>
        <w:suppressAutoHyphens w:val="0"/>
        <w:spacing w:before="120"/>
        <w:ind w:left="1134" w:hanging="567"/>
        <w:jc w:val="both"/>
        <w:rPr>
          <w:rFonts w:cs="Calibri"/>
          <w:szCs w:val="22"/>
          <w:lang w:eastAsia="pl-PL"/>
        </w:rPr>
      </w:pPr>
      <w:r w:rsidRPr="004E21A8">
        <w:rPr>
          <w:rFonts w:cs="Calibri"/>
          <w:bCs/>
          <w:szCs w:val="22"/>
          <w:lang w:eastAsia="pl-PL"/>
        </w:rPr>
        <w:t>Ponadto Zamawiający dopuszcza wprowadzenie zmian w przypadku:</w:t>
      </w:r>
    </w:p>
    <w:p w:rsidR="004E21A8" w:rsidRPr="004E21A8" w:rsidRDefault="007B1D1D" w:rsidP="007B1D1D">
      <w:pPr>
        <w:tabs>
          <w:tab w:val="left" w:pos="1701"/>
        </w:tabs>
        <w:suppressAutoHyphens w:val="0"/>
        <w:spacing w:before="120"/>
        <w:ind w:left="1701" w:hanging="567"/>
        <w:jc w:val="both"/>
        <w:rPr>
          <w:rFonts w:cs="Calibri"/>
          <w:szCs w:val="22"/>
          <w:lang w:eastAsia="pl-PL"/>
        </w:rPr>
      </w:pPr>
      <w:r>
        <w:rPr>
          <w:rFonts w:cs="Calibri"/>
          <w:szCs w:val="22"/>
          <w:lang w:eastAsia="pl-PL"/>
        </w:rPr>
        <w:t>a</w:t>
      </w:r>
      <w:r w:rsidR="00726784">
        <w:rPr>
          <w:rFonts w:cs="Calibri"/>
          <w:szCs w:val="22"/>
          <w:lang w:eastAsia="pl-PL"/>
        </w:rPr>
        <w:t>)</w:t>
      </w:r>
      <w:r w:rsidR="00726784">
        <w:rPr>
          <w:rFonts w:cs="Calibri"/>
          <w:szCs w:val="22"/>
          <w:lang w:eastAsia="pl-PL"/>
        </w:rPr>
        <w:tab/>
      </w:r>
      <w:r w:rsidR="004E21A8" w:rsidRPr="004E21A8">
        <w:rPr>
          <w:rFonts w:cs="Calibri"/>
          <w:szCs w:val="22"/>
          <w:lang w:eastAsia="pl-PL"/>
        </w:rPr>
        <w:t>wystąpienia siły wyższej, co uniemożliwia wykonanie Przedmiotu Umowy zgodnie z SIWZ;</w:t>
      </w:r>
    </w:p>
    <w:p w:rsidR="004E21A8" w:rsidRPr="004E21A8" w:rsidRDefault="007B1D1D" w:rsidP="007B1D1D">
      <w:pPr>
        <w:tabs>
          <w:tab w:val="left" w:pos="1701"/>
        </w:tabs>
        <w:suppressAutoHyphens w:val="0"/>
        <w:spacing w:before="120"/>
        <w:ind w:left="1701" w:hanging="567"/>
        <w:jc w:val="both"/>
        <w:rPr>
          <w:rFonts w:cs="Calibri"/>
          <w:szCs w:val="22"/>
          <w:lang w:eastAsia="pl-PL"/>
        </w:rPr>
      </w:pPr>
      <w:r>
        <w:rPr>
          <w:rFonts w:cs="Calibri"/>
          <w:szCs w:val="22"/>
          <w:lang w:eastAsia="pl-PL"/>
        </w:rPr>
        <w:t>b</w:t>
      </w:r>
      <w:r w:rsidR="00726784">
        <w:rPr>
          <w:rFonts w:cs="Calibri"/>
          <w:szCs w:val="22"/>
          <w:lang w:eastAsia="pl-PL"/>
        </w:rPr>
        <w:t>)</w:t>
      </w:r>
      <w:r w:rsidR="00726784">
        <w:rPr>
          <w:rFonts w:cs="Calibri"/>
          <w:szCs w:val="22"/>
          <w:lang w:eastAsia="pl-PL"/>
        </w:rPr>
        <w:tab/>
      </w:r>
      <w:r w:rsidR="004E21A8" w:rsidRPr="00B63FA9">
        <w:rPr>
          <w:rFonts w:cs="Calibri"/>
          <w:szCs w:val="22"/>
          <w:highlight w:val="yellow"/>
          <w:lang w:eastAsia="pl-PL"/>
          <w:rPrChange w:id="137" w:author="Joanna Drożdżowska" w:date="2020-06-16T14:49:00Z">
            <w:rPr>
              <w:rFonts w:cs="Calibri"/>
              <w:szCs w:val="22"/>
              <w:lang w:eastAsia="pl-PL"/>
            </w:rPr>
          </w:rPrChange>
        </w:rPr>
        <w:t>rezygnacji przez Zamawiającego z realizacji części Przedmiotu Umowy</w:t>
      </w:r>
      <w:r w:rsidR="00F912DE" w:rsidRPr="00B63FA9">
        <w:rPr>
          <w:rFonts w:cs="Calibri"/>
          <w:szCs w:val="22"/>
          <w:highlight w:val="yellow"/>
          <w:lang w:eastAsia="pl-PL"/>
          <w:rPrChange w:id="138" w:author="Joanna Drożdżowska" w:date="2020-06-16T14:49:00Z">
            <w:rPr>
              <w:rFonts w:cs="Calibri"/>
              <w:szCs w:val="22"/>
              <w:lang w:eastAsia="pl-PL"/>
            </w:rPr>
          </w:rPrChange>
        </w:rPr>
        <w:t xml:space="preserve"> ponad zakres wskazany </w:t>
      </w:r>
      <w:r w:rsidR="008F1E0F" w:rsidRPr="00B63FA9">
        <w:rPr>
          <w:rFonts w:cs="Calibri"/>
          <w:szCs w:val="22"/>
          <w:highlight w:val="yellow"/>
          <w:lang w:eastAsia="pl-PL"/>
          <w:rPrChange w:id="139" w:author="Joanna Drożdżowska" w:date="2020-06-16T14:49:00Z">
            <w:rPr>
              <w:rFonts w:cs="Calibri"/>
              <w:szCs w:val="22"/>
              <w:lang w:eastAsia="pl-PL"/>
            </w:rPr>
          </w:rPrChange>
        </w:rPr>
        <w:t>§ 1 ust. 4</w:t>
      </w:r>
      <w:r w:rsidR="004E21A8" w:rsidRPr="00B63FA9">
        <w:rPr>
          <w:rFonts w:cs="Calibri"/>
          <w:szCs w:val="22"/>
          <w:highlight w:val="yellow"/>
          <w:lang w:eastAsia="pl-PL"/>
          <w:rPrChange w:id="140" w:author="Joanna Drożdżowska" w:date="2020-06-16T14:49:00Z">
            <w:rPr>
              <w:rFonts w:cs="Calibri"/>
              <w:szCs w:val="22"/>
              <w:lang w:eastAsia="pl-PL"/>
            </w:rPr>
          </w:rPrChange>
        </w:rPr>
        <w:t>.</w:t>
      </w:r>
      <w:r w:rsidR="004E21A8" w:rsidRPr="004E21A8">
        <w:rPr>
          <w:rFonts w:cs="Calibri"/>
          <w:szCs w:val="22"/>
          <w:lang w:eastAsia="pl-PL"/>
        </w:rPr>
        <w:t xml:space="preserve"> </w:t>
      </w:r>
    </w:p>
    <w:p w:rsidR="00F912DE" w:rsidRPr="004E21A8" w:rsidRDefault="004E21A8" w:rsidP="00375D2F">
      <w:pPr>
        <w:tabs>
          <w:tab w:val="left" w:pos="1134"/>
        </w:tabs>
        <w:suppressAutoHyphens w:val="0"/>
        <w:spacing w:before="120"/>
        <w:ind w:left="1134"/>
        <w:jc w:val="both"/>
        <w:rPr>
          <w:rFonts w:cs="Calibri"/>
          <w:szCs w:val="22"/>
          <w:lang w:eastAsia="pl-PL"/>
        </w:rPr>
      </w:pPr>
      <w:r w:rsidRPr="004E21A8">
        <w:rPr>
          <w:rFonts w:cs="Calibri"/>
          <w:szCs w:val="22"/>
          <w:lang w:eastAsia="pl-PL"/>
        </w:rPr>
        <w:t xml:space="preserve">W takim przypadku </w:t>
      </w:r>
      <w:r w:rsidR="004A7CBC">
        <w:rPr>
          <w:rFonts w:cs="Calibri"/>
          <w:szCs w:val="22"/>
          <w:lang w:eastAsia="pl-PL"/>
        </w:rPr>
        <w:t xml:space="preserve">może zostać zmniejszony zakres Przedmiotu Umowy, a </w:t>
      </w:r>
      <w:r w:rsidRPr="004E21A8">
        <w:rPr>
          <w:rFonts w:cs="Calibri"/>
          <w:szCs w:val="22"/>
          <w:lang w:eastAsia="pl-PL"/>
        </w:rPr>
        <w:t>wynagrodzenie przysługujące Wykonawcy zostanie pomniejszone</w:t>
      </w:r>
      <w:r w:rsidR="004A7CBC">
        <w:rPr>
          <w:rFonts w:cs="Calibri"/>
          <w:szCs w:val="22"/>
          <w:lang w:eastAsia="pl-PL"/>
        </w:rPr>
        <w:t xml:space="preserve"> w oparciu </w:t>
      </w:r>
      <w:r w:rsidR="00B6221F">
        <w:rPr>
          <w:rFonts w:cs="Calibri"/>
          <w:szCs w:val="22"/>
          <w:lang w:eastAsia="pl-PL"/>
        </w:rPr>
        <w:t>ceny</w:t>
      </w:r>
      <w:r w:rsidR="00375D2F">
        <w:rPr>
          <w:rFonts w:cs="Calibri"/>
          <w:szCs w:val="22"/>
          <w:lang w:eastAsia="pl-PL"/>
        </w:rPr>
        <w:t xml:space="preserve"> jednostkowe wskazane w </w:t>
      </w:r>
      <w:r w:rsidR="008F1E0F">
        <w:rPr>
          <w:rFonts w:cs="Calibri"/>
          <w:szCs w:val="22"/>
          <w:lang w:eastAsia="pl-PL"/>
        </w:rPr>
        <w:t xml:space="preserve">kosztorysie ofertowym stanowiącym cześć </w:t>
      </w:r>
      <w:r w:rsidR="00375D2F">
        <w:rPr>
          <w:rFonts w:cs="Calibri"/>
          <w:szCs w:val="22"/>
          <w:lang w:eastAsia="pl-PL"/>
        </w:rPr>
        <w:t>Ofer</w:t>
      </w:r>
      <w:r w:rsidR="008F1E0F">
        <w:rPr>
          <w:rFonts w:cs="Calibri"/>
          <w:szCs w:val="22"/>
          <w:lang w:eastAsia="pl-PL"/>
        </w:rPr>
        <w:t>ty</w:t>
      </w:r>
      <w:r w:rsidRPr="004E21A8">
        <w:rPr>
          <w:rFonts w:cs="Calibri"/>
          <w:szCs w:val="22"/>
          <w:lang w:eastAsia="pl-PL"/>
        </w:rPr>
        <w:t>, przy czym Zamawiający zapłaci za wszystkie spełnione świadczenia.</w:t>
      </w:r>
    </w:p>
    <w:p w:rsidR="004E21A8" w:rsidRPr="004E21A8" w:rsidRDefault="004E21A8" w:rsidP="00F63DE7">
      <w:pPr>
        <w:numPr>
          <w:ilvl w:val="0"/>
          <w:numId w:val="40"/>
        </w:numPr>
        <w:suppressAutoHyphens w:val="0"/>
        <w:spacing w:before="120"/>
        <w:ind w:left="567" w:hanging="567"/>
        <w:jc w:val="both"/>
        <w:rPr>
          <w:rFonts w:cs="Arial"/>
          <w:szCs w:val="22"/>
          <w:lang w:eastAsia="pl-PL"/>
        </w:rPr>
      </w:pPr>
      <w:r w:rsidRPr="004E21A8">
        <w:rPr>
          <w:rFonts w:cs="Arial"/>
          <w:szCs w:val="22"/>
          <w:lang w:eastAsia="pl-PL"/>
        </w:rPr>
        <w:t>Wystąpienie którejkolwiek z okoliczności wskazanych w ust. 1 nie stanowi zobowiązania Stron do wprowadzenia zmiany.</w:t>
      </w:r>
    </w:p>
    <w:p w:rsidR="00F912DE" w:rsidRPr="004E21A8" w:rsidRDefault="00F912DE" w:rsidP="004E21A8">
      <w:pPr>
        <w:suppressAutoHyphens w:val="0"/>
        <w:spacing w:before="120"/>
        <w:jc w:val="center"/>
        <w:rPr>
          <w:rFonts w:cs="Arial"/>
          <w:b/>
          <w:szCs w:val="22"/>
          <w:lang w:eastAsia="pl-PL"/>
        </w:rPr>
      </w:pPr>
    </w:p>
    <w:p w:rsidR="004E21A8" w:rsidRPr="004E21A8" w:rsidRDefault="004E21A8" w:rsidP="00706FE4">
      <w:pPr>
        <w:pStyle w:val="Nagwek1"/>
      </w:pPr>
      <w:r w:rsidRPr="004E21A8">
        <w:lastRenderedPageBreak/>
        <w:t>§ 17</w:t>
      </w:r>
      <w:r w:rsidR="00726784">
        <w:br/>
      </w:r>
      <w:r w:rsidRPr="004E21A8">
        <w:t>Porozumiewanie się Stron</w:t>
      </w:r>
    </w:p>
    <w:p w:rsidR="004E21A8" w:rsidRPr="004E21A8" w:rsidRDefault="004E21A8" w:rsidP="004E4339">
      <w:pPr>
        <w:numPr>
          <w:ilvl w:val="0"/>
          <w:numId w:val="37"/>
        </w:numPr>
        <w:suppressAutoHyphens w:val="0"/>
        <w:overflowPunct w:val="0"/>
        <w:autoSpaceDE w:val="0"/>
        <w:autoSpaceDN w:val="0"/>
        <w:adjustRightInd w:val="0"/>
        <w:spacing w:before="120"/>
        <w:ind w:left="567" w:hanging="567"/>
        <w:jc w:val="both"/>
        <w:textAlignment w:val="baseline"/>
        <w:rPr>
          <w:rFonts w:cs="Arial"/>
          <w:szCs w:val="22"/>
          <w:lang w:eastAsia="en-US"/>
        </w:rPr>
      </w:pPr>
      <w:r w:rsidRPr="004E21A8">
        <w:rPr>
          <w:rFonts w:cs="Arial"/>
          <w:szCs w:val="22"/>
          <w:lang w:eastAsia="en-US"/>
        </w:rPr>
        <w:t>Strony w sprawach dotyczących realizacji Przedmiotu Umowy porozumiewać się będą pisemnie, telefonicznie</w:t>
      </w:r>
      <w:del w:id="141" w:author="Joanna Drożdżowska" w:date="2020-06-16T14:50:00Z">
        <w:r w:rsidRPr="004E21A8" w:rsidDel="00AA58D9">
          <w:rPr>
            <w:rFonts w:cs="Arial"/>
            <w:szCs w:val="22"/>
            <w:lang w:eastAsia="en-US"/>
          </w:rPr>
          <w:delText>,</w:delText>
        </w:r>
      </w:del>
      <w:r w:rsidRPr="004E21A8">
        <w:rPr>
          <w:rFonts w:cs="Arial"/>
          <w:szCs w:val="22"/>
          <w:lang w:eastAsia="en-US"/>
        </w:rPr>
        <w:t xml:space="preserve"> </w:t>
      </w:r>
      <w:ins w:id="142" w:author="Joanna Drożdżowska" w:date="2020-06-16T14:50:00Z">
        <w:r w:rsidR="00AA58D9" w:rsidRPr="004E21A8">
          <w:rPr>
            <w:rFonts w:cs="Arial"/>
            <w:szCs w:val="22"/>
            <w:lang w:eastAsia="en-US"/>
          </w:rPr>
          <w:t xml:space="preserve">lub </w:t>
        </w:r>
      </w:ins>
      <w:r w:rsidRPr="004E21A8">
        <w:rPr>
          <w:rFonts w:cs="Arial"/>
          <w:szCs w:val="22"/>
          <w:lang w:eastAsia="en-US"/>
        </w:rPr>
        <w:t>pocztą elektroniczną</w:t>
      </w:r>
      <w:del w:id="143" w:author="Joanna Drożdżowska" w:date="2020-06-16T14:50:00Z">
        <w:r w:rsidRPr="004E21A8" w:rsidDel="00AA58D9">
          <w:rPr>
            <w:rFonts w:cs="Arial"/>
            <w:szCs w:val="22"/>
            <w:lang w:eastAsia="en-US"/>
          </w:rPr>
          <w:delText xml:space="preserve"> lub faxem</w:delText>
        </w:r>
      </w:del>
      <w:r w:rsidRPr="004E21A8">
        <w:rPr>
          <w:rFonts w:cs="Arial"/>
          <w:szCs w:val="22"/>
          <w:lang w:eastAsia="en-US"/>
        </w:rPr>
        <w:t>, chyba, że Umowa stanowi inaczej. Za datę otrzymania dokumentów</w:t>
      </w:r>
      <w:ins w:id="144" w:author="Joanna Drożdżowska" w:date="2020-06-16T14:50:00Z">
        <w:r w:rsidR="00AA58D9">
          <w:rPr>
            <w:rFonts w:cs="Arial"/>
            <w:szCs w:val="22"/>
            <w:lang w:eastAsia="en-US"/>
          </w:rPr>
          <w:t xml:space="preserve"> drogą elektroniczną </w:t>
        </w:r>
      </w:ins>
      <w:r w:rsidRPr="004E21A8">
        <w:rPr>
          <w:rFonts w:cs="Arial"/>
          <w:szCs w:val="22"/>
          <w:lang w:eastAsia="en-US"/>
        </w:rPr>
        <w:t>, Strony uznają dzień ich przekazania pocztą elektroniczną</w:t>
      </w:r>
      <w:del w:id="145" w:author="Joanna Drożdżowska" w:date="2020-06-16T14:50:00Z">
        <w:r w:rsidRPr="004E21A8" w:rsidDel="00AA58D9">
          <w:rPr>
            <w:rFonts w:cs="Arial"/>
            <w:szCs w:val="22"/>
            <w:lang w:eastAsia="en-US"/>
          </w:rPr>
          <w:delText xml:space="preserve"> lub faksem</w:delText>
        </w:r>
      </w:del>
      <w:r w:rsidRPr="004E21A8">
        <w:rPr>
          <w:rFonts w:cs="Arial"/>
          <w:szCs w:val="22"/>
          <w:lang w:eastAsia="en-US"/>
        </w:rPr>
        <w:t>.</w:t>
      </w:r>
    </w:p>
    <w:p w:rsidR="004E21A8" w:rsidRPr="004E21A8" w:rsidRDefault="004E21A8" w:rsidP="004E4339">
      <w:pPr>
        <w:numPr>
          <w:ilvl w:val="0"/>
          <w:numId w:val="37"/>
        </w:numPr>
        <w:suppressAutoHyphens w:val="0"/>
        <w:overflowPunct w:val="0"/>
        <w:autoSpaceDE w:val="0"/>
        <w:autoSpaceDN w:val="0"/>
        <w:adjustRightInd w:val="0"/>
        <w:spacing w:before="120"/>
        <w:ind w:left="567" w:hanging="567"/>
        <w:jc w:val="both"/>
        <w:textAlignment w:val="baseline"/>
        <w:rPr>
          <w:rFonts w:cs="Arial"/>
          <w:szCs w:val="22"/>
          <w:lang w:eastAsia="en-US"/>
        </w:rPr>
      </w:pPr>
      <w:r w:rsidRPr="004E21A8">
        <w:rPr>
          <w:rFonts w:cs="Arial"/>
          <w:szCs w:val="22"/>
          <w:lang w:eastAsia="en-US"/>
        </w:rPr>
        <w:t>Dane kontaktowe Stron:</w:t>
      </w:r>
    </w:p>
    <w:p w:rsidR="004E21A8" w:rsidRPr="004E21A8" w:rsidRDefault="004E21A8" w:rsidP="004E21A8">
      <w:pPr>
        <w:suppressAutoHyphens w:val="0"/>
        <w:overflowPunct w:val="0"/>
        <w:autoSpaceDE w:val="0"/>
        <w:autoSpaceDN w:val="0"/>
        <w:adjustRightInd w:val="0"/>
        <w:spacing w:before="120"/>
        <w:ind w:left="567"/>
        <w:jc w:val="both"/>
        <w:textAlignment w:val="baseline"/>
        <w:rPr>
          <w:rFonts w:cs="Arial"/>
          <w:szCs w:val="22"/>
          <w:u w:val="single"/>
          <w:lang w:eastAsia="en-US"/>
        </w:rPr>
      </w:pPr>
      <w:r w:rsidRPr="004E21A8">
        <w:rPr>
          <w:rFonts w:cs="Arial"/>
          <w:szCs w:val="22"/>
          <w:u w:val="single"/>
          <w:lang w:eastAsia="en-US"/>
        </w:rPr>
        <w:t>Zamawiający:</w:t>
      </w:r>
    </w:p>
    <w:p w:rsidR="004E21A8" w:rsidRPr="004E21A8" w:rsidRDefault="004E21A8" w:rsidP="004E21A8">
      <w:pPr>
        <w:suppressAutoHyphens w:val="0"/>
        <w:spacing w:before="120"/>
        <w:ind w:left="567"/>
        <w:jc w:val="both"/>
        <w:rPr>
          <w:rFonts w:cs="Arial"/>
          <w:szCs w:val="22"/>
          <w:lang w:eastAsia="pl-PL"/>
        </w:rPr>
      </w:pPr>
      <w:r w:rsidRPr="004E21A8">
        <w:rPr>
          <w:rFonts w:cs="Arial"/>
          <w:szCs w:val="22"/>
          <w:lang w:eastAsia="pl-PL"/>
        </w:rPr>
        <w:t xml:space="preserve">Adres: </w:t>
      </w:r>
      <w:r w:rsidRPr="004E21A8">
        <w:rPr>
          <w:rFonts w:cs="Arial"/>
          <w:szCs w:val="22"/>
          <w:lang w:eastAsia="pl-PL"/>
        </w:rPr>
        <w:tab/>
      </w:r>
      <w:r w:rsidRPr="004E21A8">
        <w:rPr>
          <w:rFonts w:cs="Arial"/>
          <w:szCs w:val="22"/>
          <w:lang w:eastAsia="pl-PL"/>
        </w:rPr>
        <w:tab/>
      </w:r>
      <w:r w:rsidRPr="004E21A8">
        <w:rPr>
          <w:rFonts w:cs="Arial"/>
          <w:szCs w:val="22"/>
          <w:lang w:eastAsia="pl-PL"/>
        </w:rPr>
        <w:tab/>
      </w:r>
      <w:r w:rsidR="00D76D11">
        <w:rPr>
          <w:rFonts w:cs="Arial"/>
          <w:szCs w:val="22"/>
          <w:lang w:eastAsia="pl-PL"/>
        </w:rPr>
        <w:t>ul. Ogledowska 4, 28-200 Staszów</w:t>
      </w:r>
    </w:p>
    <w:p w:rsidR="004E21A8" w:rsidRPr="004E21A8" w:rsidRDefault="004E21A8" w:rsidP="004E21A8">
      <w:pPr>
        <w:suppressAutoHyphens w:val="0"/>
        <w:spacing w:before="120"/>
        <w:ind w:left="567"/>
        <w:jc w:val="both"/>
        <w:rPr>
          <w:rFonts w:cs="Arial"/>
          <w:szCs w:val="22"/>
          <w:lang w:eastAsia="pl-PL"/>
        </w:rPr>
      </w:pPr>
      <w:r w:rsidRPr="004E21A8">
        <w:rPr>
          <w:rFonts w:cs="Arial"/>
          <w:szCs w:val="22"/>
          <w:lang w:eastAsia="pl-PL"/>
        </w:rPr>
        <w:t xml:space="preserve">Telefon:    </w:t>
      </w:r>
      <w:r w:rsidRPr="004E21A8">
        <w:rPr>
          <w:rFonts w:cs="Arial"/>
          <w:szCs w:val="22"/>
          <w:lang w:eastAsia="pl-PL"/>
        </w:rPr>
        <w:tab/>
      </w:r>
      <w:r w:rsidRPr="004E21A8">
        <w:rPr>
          <w:rFonts w:cs="Arial"/>
          <w:szCs w:val="22"/>
          <w:lang w:eastAsia="pl-PL"/>
        </w:rPr>
        <w:tab/>
      </w:r>
      <w:r w:rsidR="00D76D11">
        <w:rPr>
          <w:rFonts w:cs="Arial"/>
          <w:szCs w:val="22"/>
          <w:lang w:eastAsia="pl-PL"/>
        </w:rPr>
        <w:t>15 864 68 20</w:t>
      </w:r>
    </w:p>
    <w:p w:rsidR="004E21A8" w:rsidRPr="004E21A8" w:rsidDel="00AA58D9" w:rsidRDefault="004E21A8" w:rsidP="004E21A8">
      <w:pPr>
        <w:suppressAutoHyphens w:val="0"/>
        <w:spacing w:before="120"/>
        <w:ind w:left="567"/>
        <w:jc w:val="both"/>
        <w:rPr>
          <w:del w:id="146" w:author="Joanna Drożdżowska" w:date="2020-06-16T14:50:00Z"/>
          <w:rFonts w:cs="Arial"/>
          <w:szCs w:val="22"/>
          <w:lang w:eastAsia="pl-PL"/>
        </w:rPr>
      </w:pPr>
      <w:del w:id="147" w:author="Joanna Drożdżowska" w:date="2020-06-16T14:50:00Z">
        <w:r w:rsidRPr="004E21A8" w:rsidDel="00AA58D9">
          <w:rPr>
            <w:rFonts w:cs="Arial"/>
            <w:szCs w:val="22"/>
            <w:lang w:eastAsia="pl-PL"/>
          </w:rPr>
          <w:delText xml:space="preserve">Fax:    </w:delText>
        </w:r>
        <w:r w:rsidRPr="004E21A8" w:rsidDel="00AA58D9">
          <w:rPr>
            <w:rFonts w:cs="Arial"/>
            <w:szCs w:val="22"/>
            <w:lang w:eastAsia="pl-PL"/>
          </w:rPr>
          <w:tab/>
        </w:r>
        <w:r w:rsidRPr="004E21A8" w:rsidDel="00AA58D9">
          <w:rPr>
            <w:rFonts w:cs="Arial"/>
            <w:szCs w:val="22"/>
            <w:lang w:eastAsia="pl-PL"/>
          </w:rPr>
          <w:tab/>
        </w:r>
        <w:r w:rsidRPr="004E21A8" w:rsidDel="00AA58D9">
          <w:rPr>
            <w:rFonts w:cs="Arial"/>
            <w:szCs w:val="22"/>
            <w:lang w:eastAsia="pl-PL"/>
          </w:rPr>
          <w:tab/>
        </w:r>
        <w:r w:rsidR="00D76D11" w:rsidDel="00AA58D9">
          <w:rPr>
            <w:rFonts w:cs="Arial"/>
            <w:szCs w:val="22"/>
            <w:lang w:eastAsia="pl-PL"/>
          </w:rPr>
          <w:delText>15 864 68 40</w:delText>
        </w:r>
      </w:del>
    </w:p>
    <w:p w:rsidR="00D76D11" w:rsidRDefault="004E21A8" w:rsidP="004E21A8">
      <w:pPr>
        <w:suppressAutoHyphens w:val="0"/>
        <w:spacing w:before="120"/>
        <w:ind w:left="567"/>
        <w:jc w:val="both"/>
        <w:rPr>
          <w:rFonts w:cs="Arial"/>
          <w:szCs w:val="22"/>
          <w:lang w:eastAsia="pl-PL"/>
        </w:rPr>
      </w:pPr>
      <w:r w:rsidRPr="004E21A8">
        <w:rPr>
          <w:rFonts w:cs="Arial"/>
          <w:szCs w:val="22"/>
          <w:lang w:eastAsia="pl-PL"/>
        </w:rPr>
        <w:t xml:space="preserve">e-mail:    </w:t>
      </w:r>
      <w:r w:rsidRPr="004E21A8">
        <w:rPr>
          <w:rFonts w:cs="Arial"/>
          <w:szCs w:val="22"/>
          <w:lang w:eastAsia="pl-PL"/>
        </w:rPr>
        <w:tab/>
      </w:r>
      <w:r w:rsidRPr="004E21A8">
        <w:rPr>
          <w:rFonts w:cs="Arial"/>
          <w:szCs w:val="22"/>
          <w:lang w:eastAsia="pl-PL"/>
        </w:rPr>
        <w:tab/>
      </w:r>
      <w:r w:rsidRPr="004E21A8">
        <w:rPr>
          <w:rFonts w:cs="Arial"/>
          <w:szCs w:val="22"/>
          <w:lang w:eastAsia="pl-PL"/>
        </w:rPr>
        <w:tab/>
      </w:r>
      <w:hyperlink r:id="rId8" w:history="1">
        <w:r w:rsidR="00D76D11" w:rsidRPr="00F93E8B">
          <w:rPr>
            <w:rStyle w:val="Hipercze"/>
            <w:rFonts w:cs="Arial"/>
            <w:szCs w:val="22"/>
            <w:lang w:eastAsia="pl-PL"/>
          </w:rPr>
          <w:t>staszow@radom.lasy.gov.pl</w:t>
        </w:r>
      </w:hyperlink>
      <w:r w:rsidR="00D76D11">
        <w:rPr>
          <w:rFonts w:cs="Arial"/>
          <w:szCs w:val="22"/>
          <w:lang w:eastAsia="pl-PL"/>
        </w:rPr>
        <w:t xml:space="preserve"> </w:t>
      </w:r>
    </w:p>
    <w:p w:rsidR="004E21A8" w:rsidRPr="004E21A8" w:rsidRDefault="00D76D11" w:rsidP="004E21A8">
      <w:pPr>
        <w:suppressAutoHyphens w:val="0"/>
        <w:spacing w:before="120"/>
        <w:ind w:left="567"/>
        <w:jc w:val="both"/>
        <w:rPr>
          <w:rFonts w:cs="Arial"/>
          <w:szCs w:val="22"/>
          <w:lang w:eastAsia="pl-PL"/>
        </w:rPr>
      </w:pPr>
      <w:r>
        <w:rPr>
          <w:rFonts w:cs="Arial"/>
          <w:szCs w:val="22"/>
          <w:lang w:eastAsia="pl-PL"/>
        </w:rPr>
        <w:tab/>
      </w:r>
      <w:r>
        <w:rPr>
          <w:rFonts w:cs="Arial"/>
          <w:szCs w:val="22"/>
          <w:lang w:eastAsia="pl-PL"/>
        </w:rPr>
        <w:tab/>
      </w:r>
      <w:r>
        <w:rPr>
          <w:rFonts w:cs="Arial"/>
          <w:szCs w:val="22"/>
          <w:lang w:eastAsia="pl-PL"/>
        </w:rPr>
        <w:tab/>
      </w:r>
      <w:r>
        <w:rPr>
          <w:rFonts w:cs="Arial"/>
          <w:szCs w:val="22"/>
          <w:lang w:eastAsia="pl-PL"/>
        </w:rPr>
        <w:tab/>
        <w:t>do wiadomości  joanna.drozdzowska@radom.lasy.gov.pl</w:t>
      </w:r>
    </w:p>
    <w:p w:rsidR="004E21A8" w:rsidRPr="004E21A8" w:rsidRDefault="004E21A8" w:rsidP="004E21A8">
      <w:pPr>
        <w:keepNext/>
        <w:suppressAutoHyphens w:val="0"/>
        <w:spacing w:before="120"/>
        <w:ind w:left="567"/>
        <w:jc w:val="both"/>
        <w:rPr>
          <w:rFonts w:cs="Arial"/>
          <w:szCs w:val="22"/>
          <w:u w:val="single"/>
          <w:lang w:eastAsia="pl-PL"/>
        </w:rPr>
      </w:pPr>
      <w:r w:rsidRPr="004E21A8">
        <w:rPr>
          <w:rFonts w:cs="Arial"/>
          <w:szCs w:val="22"/>
          <w:u w:val="single"/>
          <w:lang w:eastAsia="pl-PL"/>
        </w:rPr>
        <w:t>Wykonawca:</w:t>
      </w:r>
    </w:p>
    <w:p w:rsidR="004E21A8" w:rsidRPr="004E21A8" w:rsidRDefault="004E21A8" w:rsidP="004E21A8">
      <w:pPr>
        <w:suppressAutoHyphens w:val="0"/>
        <w:spacing w:before="120"/>
        <w:ind w:left="567"/>
        <w:jc w:val="both"/>
        <w:rPr>
          <w:rFonts w:cs="Arial"/>
          <w:szCs w:val="22"/>
          <w:lang w:eastAsia="pl-PL"/>
        </w:rPr>
      </w:pPr>
      <w:r w:rsidRPr="004E21A8">
        <w:rPr>
          <w:rFonts w:cs="Arial"/>
          <w:szCs w:val="22"/>
          <w:lang w:eastAsia="pl-PL"/>
        </w:rPr>
        <w:t>Imię i Nazwisko</w:t>
      </w:r>
      <w:r w:rsidRPr="004E21A8">
        <w:rPr>
          <w:rFonts w:cs="Arial"/>
          <w:szCs w:val="22"/>
          <w:lang w:eastAsia="pl-PL"/>
        </w:rPr>
        <w:tab/>
      </w:r>
      <w:r w:rsidRPr="004E21A8">
        <w:rPr>
          <w:rFonts w:cs="Arial"/>
          <w:szCs w:val="22"/>
          <w:lang w:eastAsia="pl-PL"/>
        </w:rPr>
        <w:tab/>
        <w:t>_______________________________________________________</w:t>
      </w:r>
    </w:p>
    <w:p w:rsidR="004E21A8" w:rsidRPr="004E21A8" w:rsidRDefault="004E21A8" w:rsidP="004E21A8">
      <w:pPr>
        <w:suppressAutoHyphens w:val="0"/>
        <w:spacing w:before="120"/>
        <w:ind w:left="567"/>
        <w:jc w:val="both"/>
        <w:rPr>
          <w:rFonts w:cs="Arial"/>
          <w:szCs w:val="22"/>
          <w:lang w:eastAsia="pl-PL"/>
        </w:rPr>
      </w:pPr>
      <w:r w:rsidRPr="004E21A8">
        <w:rPr>
          <w:rFonts w:cs="Arial"/>
          <w:szCs w:val="22"/>
          <w:lang w:eastAsia="pl-PL"/>
        </w:rPr>
        <w:t xml:space="preserve">Adres:  </w:t>
      </w:r>
      <w:r w:rsidRPr="004E21A8">
        <w:rPr>
          <w:rFonts w:cs="Arial"/>
          <w:szCs w:val="22"/>
          <w:lang w:eastAsia="pl-PL"/>
        </w:rPr>
        <w:tab/>
      </w:r>
      <w:r w:rsidRPr="004E21A8">
        <w:rPr>
          <w:rFonts w:cs="Arial"/>
          <w:szCs w:val="22"/>
          <w:lang w:eastAsia="pl-PL"/>
        </w:rPr>
        <w:tab/>
      </w:r>
      <w:r w:rsidRPr="004E21A8">
        <w:rPr>
          <w:rFonts w:cs="Arial"/>
          <w:szCs w:val="22"/>
          <w:lang w:eastAsia="pl-PL"/>
        </w:rPr>
        <w:tab/>
        <w:t>_______________________________________________________</w:t>
      </w:r>
    </w:p>
    <w:p w:rsidR="004E21A8" w:rsidRPr="004E21A8" w:rsidRDefault="004E21A8" w:rsidP="004E21A8">
      <w:pPr>
        <w:suppressAutoHyphens w:val="0"/>
        <w:spacing w:before="120"/>
        <w:ind w:left="567"/>
        <w:jc w:val="both"/>
        <w:rPr>
          <w:rFonts w:cs="Arial"/>
          <w:szCs w:val="22"/>
          <w:lang w:eastAsia="pl-PL"/>
        </w:rPr>
      </w:pPr>
      <w:r w:rsidRPr="004E21A8">
        <w:rPr>
          <w:rFonts w:cs="Arial"/>
          <w:szCs w:val="22"/>
          <w:lang w:eastAsia="pl-PL"/>
        </w:rPr>
        <w:t>Telefon:</w:t>
      </w:r>
      <w:r w:rsidRPr="004E21A8">
        <w:rPr>
          <w:rFonts w:cs="Arial"/>
          <w:szCs w:val="22"/>
          <w:lang w:eastAsia="pl-PL"/>
        </w:rPr>
        <w:tab/>
      </w:r>
      <w:r w:rsidRPr="004E21A8">
        <w:rPr>
          <w:rFonts w:cs="Arial"/>
          <w:szCs w:val="22"/>
          <w:lang w:eastAsia="pl-PL"/>
        </w:rPr>
        <w:tab/>
      </w:r>
      <w:r w:rsidRPr="004E21A8">
        <w:rPr>
          <w:rFonts w:cs="Arial"/>
          <w:szCs w:val="22"/>
          <w:lang w:eastAsia="pl-PL"/>
        </w:rPr>
        <w:tab/>
        <w:t>_______________________________________________________</w:t>
      </w:r>
    </w:p>
    <w:p w:rsidR="004E21A8" w:rsidRPr="004E21A8" w:rsidDel="00AA58D9" w:rsidRDefault="004E21A8" w:rsidP="004E21A8">
      <w:pPr>
        <w:suppressAutoHyphens w:val="0"/>
        <w:spacing w:before="120"/>
        <w:ind w:left="567"/>
        <w:jc w:val="both"/>
        <w:rPr>
          <w:del w:id="148" w:author="Joanna Drożdżowska" w:date="2020-06-16T14:50:00Z"/>
          <w:rFonts w:cs="Arial"/>
          <w:szCs w:val="22"/>
          <w:lang w:eastAsia="pl-PL"/>
        </w:rPr>
      </w:pPr>
      <w:del w:id="149" w:author="Joanna Drożdżowska" w:date="2020-06-16T14:50:00Z">
        <w:r w:rsidRPr="004E21A8" w:rsidDel="00AA58D9">
          <w:rPr>
            <w:rFonts w:cs="Arial"/>
            <w:szCs w:val="22"/>
            <w:lang w:eastAsia="pl-PL"/>
          </w:rPr>
          <w:delText>Fax:</w:delText>
        </w:r>
        <w:r w:rsidRPr="004E21A8" w:rsidDel="00AA58D9">
          <w:rPr>
            <w:rFonts w:cs="Arial"/>
            <w:szCs w:val="22"/>
            <w:lang w:eastAsia="pl-PL"/>
          </w:rPr>
          <w:tab/>
        </w:r>
        <w:r w:rsidRPr="004E21A8" w:rsidDel="00AA58D9">
          <w:rPr>
            <w:rFonts w:cs="Arial"/>
            <w:szCs w:val="22"/>
            <w:lang w:eastAsia="pl-PL"/>
          </w:rPr>
          <w:tab/>
        </w:r>
        <w:r w:rsidRPr="004E21A8" w:rsidDel="00AA58D9">
          <w:rPr>
            <w:rFonts w:cs="Arial"/>
            <w:szCs w:val="22"/>
            <w:lang w:eastAsia="pl-PL"/>
          </w:rPr>
          <w:tab/>
          <w:delText>_______________________________________________________</w:delText>
        </w:r>
      </w:del>
    </w:p>
    <w:p w:rsidR="004E21A8" w:rsidRPr="004E21A8" w:rsidRDefault="004E21A8" w:rsidP="004E21A8">
      <w:pPr>
        <w:suppressAutoHyphens w:val="0"/>
        <w:spacing w:before="120"/>
        <w:ind w:left="567"/>
        <w:jc w:val="both"/>
        <w:rPr>
          <w:rFonts w:cs="Arial"/>
          <w:szCs w:val="22"/>
          <w:lang w:eastAsia="pl-PL"/>
        </w:rPr>
      </w:pPr>
      <w:r w:rsidRPr="004E21A8">
        <w:rPr>
          <w:rFonts w:cs="Arial"/>
          <w:szCs w:val="22"/>
          <w:lang w:eastAsia="pl-PL"/>
        </w:rPr>
        <w:t>e-mail:</w:t>
      </w:r>
      <w:r w:rsidRPr="004E21A8">
        <w:rPr>
          <w:rFonts w:cs="Arial"/>
          <w:szCs w:val="22"/>
          <w:lang w:eastAsia="pl-PL"/>
        </w:rPr>
        <w:tab/>
      </w:r>
      <w:r w:rsidRPr="004E21A8">
        <w:rPr>
          <w:rFonts w:cs="Arial"/>
          <w:szCs w:val="22"/>
          <w:lang w:eastAsia="pl-PL"/>
        </w:rPr>
        <w:tab/>
      </w:r>
      <w:r w:rsidRPr="004E21A8">
        <w:rPr>
          <w:rFonts w:cs="Arial"/>
          <w:szCs w:val="22"/>
          <w:lang w:eastAsia="pl-PL"/>
        </w:rPr>
        <w:tab/>
        <w:t>_______________________________________________________</w:t>
      </w:r>
    </w:p>
    <w:p w:rsidR="004E21A8" w:rsidRPr="004E21A8" w:rsidRDefault="004E21A8" w:rsidP="004E4339">
      <w:pPr>
        <w:numPr>
          <w:ilvl w:val="0"/>
          <w:numId w:val="37"/>
        </w:numPr>
        <w:suppressAutoHyphens w:val="0"/>
        <w:overflowPunct w:val="0"/>
        <w:autoSpaceDE w:val="0"/>
        <w:autoSpaceDN w:val="0"/>
        <w:adjustRightInd w:val="0"/>
        <w:spacing w:before="120"/>
        <w:ind w:left="567" w:hanging="567"/>
        <w:jc w:val="both"/>
        <w:textAlignment w:val="baseline"/>
        <w:rPr>
          <w:rFonts w:cs="Arial"/>
          <w:szCs w:val="22"/>
          <w:lang w:eastAsia="en-US"/>
        </w:rPr>
      </w:pPr>
      <w:r w:rsidRPr="004E21A8">
        <w:rPr>
          <w:rFonts w:cs="Arial"/>
          <w:szCs w:val="22"/>
          <w:lang w:eastAsia="en-US"/>
        </w:rPr>
        <w:t>Zmiana danych wskazanych powyżej</w:t>
      </w:r>
      <w:r w:rsidRPr="004E21A8">
        <w:rPr>
          <w:rFonts w:cs="Arial"/>
          <w:color w:val="FF0000"/>
          <w:szCs w:val="22"/>
          <w:lang w:eastAsia="en-US"/>
        </w:rPr>
        <w:t xml:space="preserve"> </w:t>
      </w:r>
      <w:r w:rsidRPr="004E21A8">
        <w:rPr>
          <w:rFonts w:cs="Arial"/>
          <w:szCs w:val="22"/>
          <w:lang w:eastAsia="en-US"/>
        </w:rPr>
        <w:t>w ust. 2 nie stanowi zmiany Umowy i wymaga jedynie pisemnego powiadomienia drugiej Strony.</w:t>
      </w:r>
    </w:p>
    <w:p w:rsidR="004E21A8" w:rsidRPr="004E21A8" w:rsidRDefault="004E21A8" w:rsidP="004E4339">
      <w:pPr>
        <w:numPr>
          <w:ilvl w:val="0"/>
          <w:numId w:val="37"/>
        </w:numPr>
        <w:suppressAutoHyphens w:val="0"/>
        <w:overflowPunct w:val="0"/>
        <w:autoSpaceDE w:val="0"/>
        <w:autoSpaceDN w:val="0"/>
        <w:adjustRightInd w:val="0"/>
        <w:spacing w:before="120"/>
        <w:ind w:left="567" w:hanging="567"/>
        <w:jc w:val="both"/>
        <w:textAlignment w:val="baseline"/>
        <w:rPr>
          <w:rFonts w:cs="Arial"/>
          <w:szCs w:val="22"/>
          <w:lang w:eastAsia="en-US"/>
        </w:rPr>
      </w:pPr>
      <w:r w:rsidRPr="004E21A8">
        <w:rPr>
          <w:rFonts w:cs="Arial"/>
          <w:szCs w:val="22"/>
          <w:lang w:eastAsia="en-US"/>
        </w:rPr>
        <w:t xml:space="preserve">Zamawiający </w:t>
      </w:r>
      <w:r w:rsidR="008F1E0F">
        <w:rPr>
          <w:rFonts w:cs="Arial"/>
          <w:szCs w:val="22"/>
          <w:lang w:eastAsia="en-US"/>
        </w:rPr>
        <w:t xml:space="preserve">niezwłocznie po zawarciu Umowy </w:t>
      </w:r>
      <w:r w:rsidRPr="004E21A8">
        <w:rPr>
          <w:rFonts w:cs="Arial"/>
          <w:szCs w:val="22"/>
          <w:lang w:eastAsia="en-US"/>
        </w:rPr>
        <w:t xml:space="preserve">powiadomi </w:t>
      </w:r>
      <w:r w:rsidR="008F1E0F">
        <w:rPr>
          <w:rFonts w:cs="Arial"/>
          <w:szCs w:val="22"/>
          <w:lang w:eastAsia="en-US"/>
        </w:rPr>
        <w:t xml:space="preserve">Wykonawcę, na adres wskazany w ust. 2, </w:t>
      </w:r>
      <w:r w:rsidRPr="004E21A8">
        <w:rPr>
          <w:rFonts w:cs="Arial"/>
          <w:szCs w:val="22"/>
          <w:lang w:eastAsia="en-US"/>
        </w:rPr>
        <w:t>o osobach uprawnionych z jego strony do zlecania prac, kontroli i nadzoru ich wykonania oraz odbioru prac objętych przedmiotem Zleceń („Przedstawiciel Zamawiającego”). Powiadomienie nastąpi, wedle wyboru Zamawiającego, pisemnie</w:t>
      </w:r>
      <w:del w:id="150" w:author="Joanna Drożdżowska" w:date="2020-06-16T14:51:00Z">
        <w:r w:rsidRPr="004E21A8" w:rsidDel="00AA58D9">
          <w:rPr>
            <w:rFonts w:cs="Arial"/>
            <w:szCs w:val="22"/>
            <w:lang w:eastAsia="en-US"/>
          </w:rPr>
          <w:delText>,</w:delText>
        </w:r>
      </w:del>
      <w:r w:rsidRPr="004E21A8">
        <w:rPr>
          <w:rFonts w:cs="Arial"/>
          <w:szCs w:val="22"/>
          <w:lang w:eastAsia="en-US"/>
        </w:rPr>
        <w:t xml:space="preserve"> </w:t>
      </w:r>
      <w:ins w:id="151" w:author="Joanna Drożdżowska" w:date="2020-06-16T14:51:00Z">
        <w:r w:rsidR="00AA58D9" w:rsidRPr="004E21A8">
          <w:rPr>
            <w:rFonts w:cs="Arial"/>
            <w:szCs w:val="22"/>
            <w:lang w:eastAsia="en-US"/>
          </w:rPr>
          <w:t>lub</w:t>
        </w:r>
        <w:r w:rsidR="00AA58D9" w:rsidRPr="004E21A8">
          <w:rPr>
            <w:rFonts w:cs="Arial"/>
            <w:szCs w:val="22"/>
            <w:lang w:eastAsia="en-US"/>
          </w:rPr>
          <w:t xml:space="preserve"> </w:t>
        </w:r>
      </w:ins>
      <w:r w:rsidRPr="004E21A8">
        <w:rPr>
          <w:rFonts w:cs="Arial"/>
          <w:szCs w:val="22"/>
          <w:lang w:eastAsia="en-US"/>
        </w:rPr>
        <w:t>pocztą elektroniczną</w:t>
      </w:r>
      <w:del w:id="152" w:author="Joanna Drożdżowska" w:date="2020-06-16T14:51:00Z">
        <w:r w:rsidRPr="004E21A8" w:rsidDel="00AA58D9">
          <w:rPr>
            <w:rFonts w:cs="Arial"/>
            <w:szCs w:val="22"/>
            <w:lang w:eastAsia="en-US"/>
          </w:rPr>
          <w:delText xml:space="preserve"> lub faxem</w:delText>
        </w:r>
      </w:del>
      <w:r w:rsidRPr="004E21A8">
        <w:rPr>
          <w:rFonts w:cs="Arial"/>
          <w:szCs w:val="22"/>
          <w:lang w:eastAsia="en-US"/>
        </w:rPr>
        <w:t>.</w:t>
      </w:r>
    </w:p>
    <w:p w:rsidR="004E21A8" w:rsidRPr="004E21A8" w:rsidRDefault="008F1E0F" w:rsidP="009F60DE">
      <w:pPr>
        <w:numPr>
          <w:ilvl w:val="0"/>
          <w:numId w:val="37"/>
        </w:numPr>
        <w:suppressAutoHyphens w:val="0"/>
        <w:overflowPunct w:val="0"/>
        <w:autoSpaceDE w:val="0"/>
        <w:autoSpaceDN w:val="0"/>
        <w:adjustRightInd w:val="0"/>
        <w:spacing w:before="120"/>
        <w:ind w:left="567" w:hanging="567"/>
        <w:jc w:val="both"/>
        <w:textAlignment w:val="baseline"/>
        <w:rPr>
          <w:rFonts w:cs="Arial"/>
          <w:szCs w:val="22"/>
          <w:lang w:eastAsia="en-US"/>
        </w:rPr>
      </w:pPr>
      <w:r>
        <w:rPr>
          <w:rFonts w:cs="Arial"/>
          <w:szCs w:val="22"/>
          <w:lang w:eastAsia="en-US"/>
        </w:rPr>
        <w:t>Wykonawca</w:t>
      </w:r>
      <w:r w:rsidRPr="004E21A8">
        <w:rPr>
          <w:rFonts w:cs="Arial"/>
          <w:szCs w:val="22"/>
          <w:lang w:eastAsia="en-US"/>
        </w:rPr>
        <w:t xml:space="preserve"> </w:t>
      </w:r>
      <w:r w:rsidRPr="008F1E0F">
        <w:rPr>
          <w:rFonts w:cs="Arial"/>
          <w:szCs w:val="22"/>
          <w:lang w:eastAsia="en-US"/>
        </w:rPr>
        <w:t xml:space="preserve">niezwłocznie po zawarciu Umowy </w:t>
      </w:r>
      <w:r w:rsidRPr="004E21A8">
        <w:rPr>
          <w:rFonts w:cs="Arial"/>
          <w:szCs w:val="22"/>
          <w:lang w:eastAsia="en-US"/>
        </w:rPr>
        <w:t xml:space="preserve">powiadomi </w:t>
      </w:r>
      <w:r>
        <w:rPr>
          <w:rFonts w:cs="Arial"/>
          <w:szCs w:val="22"/>
          <w:lang w:eastAsia="en-US"/>
        </w:rPr>
        <w:t xml:space="preserve">Zamawiającego, na adres wskazany w ust. 2, </w:t>
      </w:r>
      <w:r w:rsidRPr="004E21A8">
        <w:rPr>
          <w:rFonts w:cs="Arial"/>
          <w:szCs w:val="22"/>
          <w:lang w:eastAsia="en-US"/>
        </w:rPr>
        <w:t>o osobach uprawnionych z jego strony</w:t>
      </w:r>
      <w:r w:rsidR="004E21A8" w:rsidRPr="004E21A8">
        <w:rPr>
          <w:rFonts w:cs="Arial"/>
          <w:szCs w:val="22"/>
          <w:lang w:eastAsia="en-US"/>
        </w:rPr>
        <w:t xml:space="preserve"> </w:t>
      </w:r>
      <w:r w:rsidR="005F7FB7">
        <w:rPr>
          <w:rFonts w:cs="Arial"/>
          <w:szCs w:val="22"/>
          <w:lang w:eastAsia="en-US"/>
        </w:rPr>
        <w:t xml:space="preserve">do </w:t>
      </w:r>
      <w:r>
        <w:rPr>
          <w:rFonts w:cs="Arial"/>
          <w:szCs w:val="22"/>
          <w:lang w:eastAsia="en-US"/>
        </w:rPr>
        <w:t xml:space="preserve">reprezentacji przy wszystkich sprawach związanych z wykonywaniem Przedmiotu Umowy, w tym w szczególności </w:t>
      </w:r>
      <w:r w:rsidR="004E21A8" w:rsidRPr="004E21A8">
        <w:rPr>
          <w:rFonts w:cs="Arial"/>
          <w:szCs w:val="22"/>
          <w:lang w:eastAsia="en-US"/>
        </w:rPr>
        <w:t>do potwierdzania przekazania Zlecenia</w:t>
      </w:r>
      <w:r>
        <w:rPr>
          <w:rFonts w:cs="Arial"/>
          <w:szCs w:val="22"/>
          <w:lang w:eastAsia="en-US"/>
        </w:rPr>
        <w:t xml:space="preserve"> i </w:t>
      </w:r>
      <w:r w:rsidR="004E21A8" w:rsidRPr="004E21A8">
        <w:rPr>
          <w:rFonts w:cs="Arial"/>
          <w:szCs w:val="22"/>
          <w:lang w:eastAsia="en-US"/>
        </w:rPr>
        <w:t>uczestnictwa w odbiorach prac</w:t>
      </w:r>
      <w:r>
        <w:rPr>
          <w:rFonts w:cs="Arial"/>
          <w:szCs w:val="22"/>
          <w:lang w:eastAsia="en-US"/>
        </w:rPr>
        <w:t xml:space="preserve"> („Przedstawiciel Wykonawcy”). W przypadk</w:t>
      </w:r>
      <w:r w:rsidR="005F7FB7">
        <w:rPr>
          <w:rFonts w:cs="Arial"/>
          <w:szCs w:val="22"/>
          <w:lang w:eastAsia="en-US"/>
        </w:rPr>
        <w:t>u</w:t>
      </w:r>
      <w:r>
        <w:rPr>
          <w:rFonts w:cs="Arial"/>
          <w:szCs w:val="22"/>
          <w:lang w:eastAsia="en-US"/>
        </w:rPr>
        <w:t xml:space="preserve"> zaniechania tego obowiązku wezwania </w:t>
      </w:r>
      <w:r w:rsidR="00720AAD">
        <w:rPr>
          <w:rFonts w:cs="Arial"/>
          <w:szCs w:val="22"/>
          <w:lang w:eastAsia="en-US"/>
        </w:rPr>
        <w:t xml:space="preserve">do przyjęcia Zlecenia </w:t>
      </w:r>
      <w:r>
        <w:rPr>
          <w:rFonts w:cs="Arial"/>
          <w:szCs w:val="22"/>
          <w:lang w:eastAsia="en-US"/>
        </w:rPr>
        <w:t xml:space="preserve">przekazane przez Zamawiającego na adres </w:t>
      </w:r>
      <w:r w:rsidR="00720AAD">
        <w:rPr>
          <w:rFonts w:cs="Arial"/>
          <w:szCs w:val="22"/>
          <w:lang w:eastAsia="en-US"/>
        </w:rPr>
        <w:t xml:space="preserve">e-mail lub nr faksu Wykonawcy wskazany w ust. 2 będą uważane za przekazane zgodnie z Umową. </w:t>
      </w:r>
      <w:r w:rsidR="009E3FF2">
        <w:rPr>
          <w:rFonts w:cs="Arial"/>
          <w:szCs w:val="22"/>
          <w:lang w:eastAsia="en-US"/>
        </w:rPr>
        <w:t>Przedstawiciel Wykonawcy będzie</w:t>
      </w:r>
      <w:r>
        <w:rPr>
          <w:rFonts w:cs="Arial"/>
          <w:szCs w:val="22"/>
          <w:lang w:eastAsia="en-US"/>
        </w:rPr>
        <w:t xml:space="preserve"> również</w:t>
      </w:r>
      <w:r w:rsidR="009E3FF2">
        <w:rPr>
          <w:rFonts w:cs="Arial"/>
          <w:szCs w:val="22"/>
          <w:lang w:eastAsia="en-US"/>
        </w:rPr>
        <w:t xml:space="preserve"> </w:t>
      </w:r>
      <w:r w:rsidR="009E3FF2" w:rsidRPr="009E3FF2">
        <w:rPr>
          <w:rFonts w:cs="Arial"/>
          <w:szCs w:val="22"/>
          <w:lang w:eastAsia="en-US"/>
        </w:rPr>
        <w:t>prowadz</w:t>
      </w:r>
      <w:r w:rsidR="009E3FF2">
        <w:rPr>
          <w:rFonts w:cs="Arial"/>
          <w:szCs w:val="22"/>
          <w:lang w:eastAsia="en-US"/>
        </w:rPr>
        <w:t xml:space="preserve">ić </w:t>
      </w:r>
      <w:r w:rsidR="009E3FF2" w:rsidRPr="009E3FF2">
        <w:rPr>
          <w:rFonts w:cs="Arial"/>
          <w:szCs w:val="22"/>
          <w:lang w:eastAsia="en-US"/>
        </w:rPr>
        <w:t>nadz</w:t>
      </w:r>
      <w:r w:rsidR="00AE55E8">
        <w:rPr>
          <w:rFonts w:cs="Arial"/>
          <w:szCs w:val="22"/>
          <w:lang w:eastAsia="en-US"/>
        </w:rPr>
        <w:t xml:space="preserve">ór </w:t>
      </w:r>
      <w:r w:rsidR="009E3FF2" w:rsidRPr="009E3FF2">
        <w:rPr>
          <w:rFonts w:cs="Arial"/>
          <w:szCs w:val="22"/>
          <w:lang w:eastAsia="en-US"/>
        </w:rPr>
        <w:t xml:space="preserve">nad realizacją prac w zakresie bezpieczeństwa </w:t>
      </w:r>
      <w:r w:rsidR="009E3FF2">
        <w:rPr>
          <w:rFonts w:cs="Arial"/>
          <w:szCs w:val="22"/>
          <w:lang w:eastAsia="en-US"/>
        </w:rPr>
        <w:t xml:space="preserve">i higieny </w:t>
      </w:r>
      <w:r w:rsidR="009E3FF2" w:rsidRPr="009E3FF2">
        <w:rPr>
          <w:rFonts w:cs="Arial"/>
          <w:szCs w:val="22"/>
          <w:lang w:eastAsia="en-US"/>
        </w:rPr>
        <w:t xml:space="preserve">pracy oraz </w:t>
      </w:r>
      <w:r w:rsidR="00AE55E8">
        <w:rPr>
          <w:rFonts w:cs="Arial"/>
          <w:szCs w:val="22"/>
          <w:lang w:eastAsia="en-US"/>
        </w:rPr>
        <w:t xml:space="preserve">nad </w:t>
      </w:r>
      <w:r w:rsidR="009E3FF2" w:rsidRPr="009E3FF2">
        <w:rPr>
          <w:rFonts w:cs="Arial"/>
          <w:szCs w:val="22"/>
          <w:lang w:eastAsia="en-US"/>
        </w:rPr>
        <w:t>realiza</w:t>
      </w:r>
      <w:r w:rsidR="00AE55E8">
        <w:rPr>
          <w:rFonts w:cs="Arial"/>
          <w:szCs w:val="22"/>
          <w:lang w:eastAsia="en-US"/>
        </w:rPr>
        <w:t>cją</w:t>
      </w:r>
      <w:r w:rsidR="009E3FF2">
        <w:rPr>
          <w:rFonts w:cs="Arial"/>
          <w:szCs w:val="22"/>
          <w:lang w:eastAsia="en-US"/>
        </w:rPr>
        <w:t xml:space="preserve"> P</w:t>
      </w:r>
      <w:r w:rsidR="009E3FF2" w:rsidRPr="009E3FF2">
        <w:rPr>
          <w:rFonts w:cs="Arial"/>
          <w:szCs w:val="22"/>
          <w:lang w:eastAsia="en-US"/>
        </w:rPr>
        <w:t xml:space="preserve">rzedmiotu </w:t>
      </w:r>
      <w:r w:rsidR="009E3FF2">
        <w:rPr>
          <w:rFonts w:cs="Arial"/>
          <w:szCs w:val="22"/>
          <w:lang w:eastAsia="en-US"/>
        </w:rPr>
        <w:t xml:space="preserve">Umowy </w:t>
      </w:r>
      <w:r w:rsidR="009E3FF2" w:rsidRPr="009E3FF2">
        <w:rPr>
          <w:rFonts w:cs="Arial"/>
          <w:szCs w:val="22"/>
          <w:lang w:eastAsia="en-US"/>
        </w:rPr>
        <w:t>zgodnie z opisem przedmiotu zamówienia i przyjętą technologią</w:t>
      </w:r>
      <w:r w:rsidR="009F60DE">
        <w:rPr>
          <w:rFonts w:cs="Arial"/>
          <w:szCs w:val="22"/>
          <w:lang w:eastAsia="en-US"/>
        </w:rPr>
        <w:t xml:space="preserve">. </w:t>
      </w:r>
    </w:p>
    <w:p w:rsidR="009E4F98" w:rsidRDefault="004E21A8" w:rsidP="00F912DE">
      <w:pPr>
        <w:numPr>
          <w:ilvl w:val="0"/>
          <w:numId w:val="37"/>
        </w:numPr>
        <w:suppressAutoHyphens w:val="0"/>
        <w:spacing w:before="120"/>
        <w:ind w:left="567" w:hanging="567"/>
        <w:jc w:val="both"/>
        <w:rPr>
          <w:rFonts w:cs="Arial"/>
          <w:szCs w:val="22"/>
          <w:lang w:eastAsia="pl-PL"/>
        </w:rPr>
      </w:pPr>
      <w:r w:rsidRPr="004E21A8">
        <w:rPr>
          <w:rFonts w:cs="Arial"/>
          <w:szCs w:val="22"/>
          <w:lang w:eastAsia="pl-PL"/>
        </w:rPr>
        <w:t xml:space="preserve">W przypadku zmiany Przedstawiciela Zamawiającego, Zamawiający powiadomi </w:t>
      </w:r>
      <w:r w:rsidR="009E4F98">
        <w:rPr>
          <w:rFonts w:cs="Arial"/>
          <w:szCs w:val="22"/>
          <w:lang w:eastAsia="pl-PL"/>
        </w:rPr>
        <w:t xml:space="preserve">Wykonawcę </w:t>
      </w:r>
      <w:r w:rsidRPr="004E21A8">
        <w:rPr>
          <w:rFonts w:cs="Arial"/>
          <w:szCs w:val="22"/>
          <w:lang w:eastAsia="pl-PL"/>
        </w:rPr>
        <w:t>o ustanowieniu nowego Przedstawiciela Zamawiającego. Powiadomienie nastąpi, wedle wyboru Zamawiającego, pisemnie</w:t>
      </w:r>
      <w:del w:id="153" w:author="Joanna Drożdżowska" w:date="2020-06-16T14:51:00Z">
        <w:r w:rsidRPr="004E21A8" w:rsidDel="00AA58D9">
          <w:rPr>
            <w:rFonts w:cs="Arial"/>
            <w:szCs w:val="22"/>
            <w:lang w:eastAsia="pl-PL"/>
          </w:rPr>
          <w:delText>,</w:delText>
        </w:r>
      </w:del>
      <w:r w:rsidRPr="004E21A8">
        <w:rPr>
          <w:rFonts w:cs="Arial"/>
          <w:szCs w:val="22"/>
          <w:lang w:eastAsia="pl-PL"/>
        </w:rPr>
        <w:t xml:space="preserve"> </w:t>
      </w:r>
      <w:ins w:id="154" w:author="Joanna Drożdżowska" w:date="2020-06-16T14:51:00Z">
        <w:r w:rsidR="00AA58D9" w:rsidRPr="004E21A8">
          <w:rPr>
            <w:rFonts w:cs="Arial"/>
            <w:szCs w:val="22"/>
            <w:lang w:eastAsia="pl-PL"/>
          </w:rPr>
          <w:t>lub</w:t>
        </w:r>
        <w:r w:rsidR="00AA58D9" w:rsidRPr="004E21A8">
          <w:rPr>
            <w:rFonts w:cs="Arial"/>
            <w:szCs w:val="22"/>
            <w:lang w:eastAsia="pl-PL"/>
          </w:rPr>
          <w:t xml:space="preserve"> </w:t>
        </w:r>
      </w:ins>
      <w:r w:rsidRPr="004E21A8">
        <w:rPr>
          <w:rFonts w:cs="Arial"/>
          <w:szCs w:val="22"/>
          <w:lang w:eastAsia="pl-PL"/>
        </w:rPr>
        <w:t>pocztą elektroniczną</w:t>
      </w:r>
      <w:del w:id="155" w:author="Joanna Drożdżowska" w:date="2020-06-16T14:51:00Z">
        <w:r w:rsidRPr="004E21A8" w:rsidDel="00AA58D9">
          <w:rPr>
            <w:rFonts w:cs="Arial"/>
            <w:szCs w:val="22"/>
            <w:lang w:eastAsia="pl-PL"/>
          </w:rPr>
          <w:delText xml:space="preserve"> lub faxem</w:delText>
        </w:r>
      </w:del>
      <w:r w:rsidRPr="004E21A8">
        <w:rPr>
          <w:rFonts w:cs="Arial"/>
          <w:szCs w:val="22"/>
          <w:lang w:eastAsia="pl-PL"/>
        </w:rPr>
        <w:t xml:space="preserve">. </w:t>
      </w:r>
    </w:p>
    <w:p w:rsidR="009E4F98" w:rsidRPr="009E4F98" w:rsidRDefault="009E4F98" w:rsidP="00F912DE">
      <w:pPr>
        <w:numPr>
          <w:ilvl w:val="0"/>
          <w:numId w:val="37"/>
        </w:numPr>
        <w:suppressAutoHyphens w:val="0"/>
        <w:spacing w:before="120"/>
        <w:ind w:left="567" w:hanging="567"/>
        <w:jc w:val="both"/>
        <w:rPr>
          <w:rFonts w:cs="Arial"/>
          <w:szCs w:val="22"/>
          <w:lang w:eastAsia="pl-PL"/>
        </w:rPr>
      </w:pPr>
      <w:r w:rsidRPr="009E4F98">
        <w:rPr>
          <w:rFonts w:cs="Arial"/>
          <w:szCs w:val="22"/>
          <w:lang w:eastAsia="pl-PL"/>
        </w:rPr>
        <w:t xml:space="preserve">W przypadku zmiany Przedstawiciela </w:t>
      </w:r>
      <w:r>
        <w:rPr>
          <w:rFonts w:cs="Arial"/>
          <w:szCs w:val="22"/>
          <w:lang w:eastAsia="pl-PL"/>
        </w:rPr>
        <w:t>Wykonawcy</w:t>
      </w:r>
      <w:r w:rsidRPr="009E4F98">
        <w:rPr>
          <w:rFonts w:cs="Arial"/>
          <w:szCs w:val="22"/>
          <w:lang w:eastAsia="pl-PL"/>
        </w:rPr>
        <w:t xml:space="preserve">, </w:t>
      </w:r>
      <w:r>
        <w:rPr>
          <w:rFonts w:cs="Arial"/>
          <w:szCs w:val="22"/>
          <w:lang w:eastAsia="pl-PL"/>
        </w:rPr>
        <w:t xml:space="preserve">Wykonawca </w:t>
      </w:r>
      <w:r w:rsidRPr="009E4F98">
        <w:rPr>
          <w:rFonts w:cs="Arial"/>
          <w:szCs w:val="22"/>
          <w:lang w:eastAsia="pl-PL"/>
        </w:rPr>
        <w:t xml:space="preserve">powiadomi </w:t>
      </w:r>
      <w:r>
        <w:rPr>
          <w:rFonts w:cs="Arial"/>
          <w:szCs w:val="22"/>
          <w:lang w:eastAsia="pl-PL"/>
        </w:rPr>
        <w:t xml:space="preserve">Zamawiającego </w:t>
      </w:r>
      <w:r w:rsidRPr="009E4F98">
        <w:rPr>
          <w:rFonts w:cs="Arial"/>
          <w:szCs w:val="22"/>
          <w:lang w:eastAsia="pl-PL"/>
        </w:rPr>
        <w:t xml:space="preserve">o ustanowieniu nowego Przedstawiciela </w:t>
      </w:r>
      <w:r>
        <w:rPr>
          <w:rFonts w:cs="Arial"/>
          <w:szCs w:val="22"/>
          <w:lang w:eastAsia="pl-PL"/>
        </w:rPr>
        <w:t>Wykonawcy</w:t>
      </w:r>
      <w:r w:rsidRPr="009E4F98">
        <w:rPr>
          <w:rFonts w:cs="Arial"/>
          <w:szCs w:val="22"/>
          <w:lang w:eastAsia="pl-PL"/>
        </w:rPr>
        <w:t xml:space="preserve">. Powiadomienie nastąpi, wedle wyboru </w:t>
      </w:r>
      <w:r>
        <w:rPr>
          <w:rFonts w:cs="Arial"/>
          <w:szCs w:val="22"/>
          <w:lang w:eastAsia="pl-PL"/>
        </w:rPr>
        <w:t>Wykonawcy</w:t>
      </w:r>
      <w:r w:rsidRPr="009E4F98">
        <w:rPr>
          <w:rFonts w:cs="Arial"/>
          <w:szCs w:val="22"/>
          <w:lang w:eastAsia="pl-PL"/>
        </w:rPr>
        <w:t xml:space="preserve">, pisemnie, pocztą elektroniczną lub faxem. </w:t>
      </w:r>
    </w:p>
    <w:p w:rsidR="009E4F98" w:rsidRPr="004E21A8" w:rsidRDefault="009E4F98" w:rsidP="00F912DE">
      <w:pPr>
        <w:suppressAutoHyphens w:val="0"/>
        <w:spacing w:before="120"/>
        <w:ind w:left="567"/>
        <w:jc w:val="both"/>
        <w:rPr>
          <w:rFonts w:cs="Arial"/>
          <w:szCs w:val="22"/>
          <w:lang w:eastAsia="pl-PL"/>
        </w:rPr>
      </w:pPr>
    </w:p>
    <w:p w:rsidR="004E21A8" w:rsidRPr="004E21A8" w:rsidRDefault="004E21A8" w:rsidP="00706FE4">
      <w:pPr>
        <w:pStyle w:val="Nagwek1"/>
      </w:pPr>
      <w:r w:rsidRPr="004E21A8">
        <w:t>§ 18</w:t>
      </w:r>
      <w:r w:rsidR="00726784">
        <w:br/>
      </w:r>
      <w:r w:rsidRPr="004E21A8">
        <w:t>Rozstrzyganie sporów</w:t>
      </w:r>
    </w:p>
    <w:p w:rsidR="004E21A8" w:rsidRPr="004E21A8" w:rsidRDefault="004E21A8" w:rsidP="004E4339">
      <w:pPr>
        <w:numPr>
          <w:ilvl w:val="0"/>
          <w:numId w:val="38"/>
        </w:numPr>
        <w:suppressAutoHyphens w:val="0"/>
        <w:spacing w:before="120"/>
        <w:ind w:left="567" w:hanging="709"/>
        <w:jc w:val="both"/>
        <w:rPr>
          <w:rFonts w:cs="Arial"/>
          <w:szCs w:val="22"/>
          <w:lang w:eastAsia="pl-PL"/>
        </w:rPr>
      </w:pPr>
      <w:r w:rsidRPr="004E21A8">
        <w:rPr>
          <w:rFonts w:cs="Arial"/>
          <w:szCs w:val="22"/>
          <w:lang w:eastAsia="pl-PL"/>
        </w:rPr>
        <w:t>Zamawiający i Wykonawca podejmą starania, aby rozstrzygnąć ewentualne spory wynikające z Umowy ugodowo poprzez bezpośrednie negocjacje</w:t>
      </w:r>
      <w:r w:rsidR="00720AAD">
        <w:rPr>
          <w:rFonts w:cs="Arial"/>
          <w:szCs w:val="22"/>
          <w:lang w:eastAsia="pl-PL"/>
        </w:rPr>
        <w:t xml:space="preserve"> lub w drodze mediacji, o której mowa w przepisach o postępowaniu cywilnym</w:t>
      </w:r>
      <w:r w:rsidR="005F0C51">
        <w:rPr>
          <w:rFonts w:cs="Arial"/>
          <w:szCs w:val="22"/>
          <w:lang w:eastAsia="pl-PL"/>
        </w:rPr>
        <w:t>.</w:t>
      </w:r>
    </w:p>
    <w:p w:rsidR="004E21A8" w:rsidRDefault="004E21A8" w:rsidP="004E4339">
      <w:pPr>
        <w:numPr>
          <w:ilvl w:val="0"/>
          <w:numId w:val="38"/>
        </w:numPr>
        <w:suppressAutoHyphens w:val="0"/>
        <w:spacing w:before="120"/>
        <w:ind w:left="567" w:hanging="709"/>
        <w:jc w:val="both"/>
        <w:rPr>
          <w:rFonts w:cs="Arial"/>
          <w:szCs w:val="22"/>
          <w:lang w:eastAsia="pl-PL"/>
        </w:rPr>
      </w:pPr>
      <w:r w:rsidRPr="004E21A8">
        <w:rPr>
          <w:rFonts w:cs="Arial"/>
          <w:szCs w:val="22"/>
          <w:lang w:eastAsia="pl-PL"/>
        </w:rPr>
        <w:t xml:space="preserve">Jeżeli Zamawiający i Wykonawca nie będą w stanie rozstrzygnąć sporu ugodowo, </w:t>
      </w:r>
      <w:r w:rsidR="00720AAD">
        <w:rPr>
          <w:rFonts w:cs="Arial"/>
          <w:szCs w:val="22"/>
          <w:lang w:eastAsia="pl-PL"/>
        </w:rPr>
        <w:t xml:space="preserve">wszelkie spory związane z Umową rozstrzygać będzie </w:t>
      </w:r>
      <w:r w:rsidR="00720AAD" w:rsidRPr="004E21A8">
        <w:rPr>
          <w:rFonts w:cs="Arial"/>
          <w:szCs w:val="22"/>
          <w:lang w:eastAsia="pl-PL"/>
        </w:rPr>
        <w:t xml:space="preserve">sąd </w:t>
      </w:r>
      <w:r w:rsidR="00720AAD">
        <w:rPr>
          <w:rFonts w:cs="Arial"/>
          <w:szCs w:val="22"/>
          <w:lang w:eastAsia="pl-PL"/>
        </w:rPr>
        <w:t xml:space="preserve">powszechny </w:t>
      </w:r>
      <w:r w:rsidRPr="004E21A8">
        <w:rPr>
          <w:rFonts w:cs="Arial"/>
          <w:szCs w:val="22"/>
          <w:lang w:eastAsia="pl-PL"/>
        </w:rPr>
        <w:t>właściwy miejscowo dla siedziby Zamawiającego.</w:t>
      </w:r>
    </w:p>
    <w:p w:rsidR="00706FE4" w:rsidRDefault="00706FE4" w:rsidP="00706FE4">
      <w:pPr>
        <w:suppressAutoHyphens w:val="0"/>
        <w:spacing w:before="120"/>
        <w:ind w:left="-142"/>
        <w:jc w:val="both"/>
        <w:rPr>
          <w:rFonts w:cs="Arial"/>
          <w:szCs w:val="22"/>
          <w:lang w:eastAsia="pl-PL"/>
        </w:rPr>
      </w:pPr>
    </w:p>
    <w:p w:rsidR="004E21A8" w:rsidRPr="004E21A8" w:rsidRDefault="004E21A8" w:rsidP="007B1D1D">
      <w:pPr>
        <w:keepNext/>
        <w:suppressAutoHyphens w:val="0"/>
        <w:spacing w:before="120"/>
        <w:jc w:val="center"/>
        <w:outlineLvl w:val="0"/>
        <w:rPr>
          <w:rFonts w:cs="Arial"/>
          <w:b/>
          <w:bCs/>
          <w:szCs w:val="22"/>
          <w:lang w:eastAsia="pl-PL"/>
        </w:rPr>
      </w:pPr>
      <w:r w:rsidRPr="004E21A8">
        <w:rPr>
          <w:rFonts w:cs="Arial"/>
          <w:b/>
          <w:bCs/>
          <w:kern w:val="32"/>
          <w:szCs w:val="22"/>
          <w:lang w:eastAsia="pl-PL"/>
        </w:rPr>
        <w:lastRenderedPageBreak/>
        <w:t>§ 19</w:t>
      </w:r>
      <w:r w:rsidR="00726784">
        <w:rPr>
          <w:rFonts w:cs="Arial"/>
          <w:b/>
          <w:bCs/>
          <w:szCs w:val="22"/>
          <w:lang w:eastAsia="pl-PL"/>
        </w:rPr>
        <w:br/>
      </w:r>
      <w:r w:rsidRPr="004E21A8">
        <w:rPr>
          <w:rFonts w:cs="Arial"/>
          <w:b/>
          <w:bCs/>
          <w:szCs w:val="22"/>
          <w:lang w:eastAsia="pl-PL"/>
        </w:rPr>
        <w:t>Postanowienia końcowe</w:t>
      </w:r>
    </w:p>
    <w:p w:rsidR="004E21A8" w:rsidRPr="004E21A8" w:rsidRDefault="004E21A8" w:rsidP="004E4339">
      <w:pPr>
        <w:numPr>
          <w:ilvl w:val="0"/>
          <w:numId w:val="39"/>
        </w:numPr>
        <w:suppressAutoHyphens w:val="0"/>
        <w:spacing w:before="120"/>
        <w:ind w:left="567" w:hanging="567"/>
        <w:jc w:val="both"/>
        <w:rPr>
          <w:rFonts w:cs="Arial"/>
          <w:szCs w:val="22"/>
          <w:lang w:eastAsia="pl-PL"/>
        </w:rPr>
      </w:pPr>
      <w:r w:rsidRPr="004E21A8">
        <w:rPr>
          <w:rFonts w:cs="Arial"/>
          <w:szCs w:val="22"/>
          <w:lang w:eastAsia="pl-PL"/>
        </w:rPr>
        <w:t xml:space="preserve">W sprawach nieuregulowanych Umową mają zastosowanie właściwe przepisy prawa Rzeczypospolitej Polskiej. </w:t>
      </w:r>
    </w:p>
    <w:p w:rsidR="004E21A8" w:rsidRPr="004E21A8" w:rsidRDefault="004E21A8" w:rsidP="004E4339">
      <w:pPr>
        <w:numPr>
          <w:ilvl w:val="0"/>
          <w:numId w:val="39"/>
        </w:numPr>
        <w:suppressAutoHyphens w:val="0"/>
        <w:spacing w:before="120"/>
        <w:ind w:left="567" w:hanging="567"/>
        <w:jc w:val="both"/>
        <w:rPr>
          <w:rFonts w:cs="Arial"/>
          <w:szCs w:val="22"/>
          <w:lang w:eastAsia="pl-PL"/>
        </w:rPr>
      </w:pPr>
      <w:r w:rsidRPr="004E21A8">
        <w:rPr>
          <w:rFonts w:cs="Arial"/>
          <w:szCs w:val="22"/>
          <w:lang w:eastAsia="pl-PL"/>
        </w:rPr>
        <w:t xml:space="preserve">Umowę zawarto w formie </w:t>
      </w:r>
      <w:r w:rsidRPr="00AA58D9">
        <w:rPr>
          <w:rFonts w:cs="Arial"/>
          <w:szCs w:val="22"/>
          <w:highlight w:val="yellow"/>
          <w:lang w:eastAsia="pl-PL"/>
          <w:rPrChange w:id="156" w:author="Joanna Drożdżowska" w:date="2020-06-16T14:52:00Z">
            <w:rPr>
              <w:rFonts w:cs="Arial"/>
              <w:szCs w:val="22"/>
              <w:lang w:eastAsia="pl-PL"/>
            </w:rPr>
          </w:rPrChange>
        </w:rPr>
        <w:t>pisemnej pod rygorem nieważności.</w:t>
      </w:r>
      <w:r w:rsidRPr="004E21A8">
        <w:rPr>
          <w:rFonts w:cs="Arial"/>
          <w:szCs w:val="22"/>
          <w:lang w:eastAsia="pl-PL"/>
        </w:rPr>
        <w:t xml:space="preserve"> Wszelkie zmiany lub uzupełnienia Umowy wymagają dla swojej ważności zachowania formy, o której mowa w zdaniu poprzednim.</w:t>
      </w:r>
    </w:p>
    <w:p w:rsidR="004E21A8" w:rsidRPr="004E21A8" w:rsidRDefault="004E21A8" w:rsidP="004E4339">
      <w:pPr>
        <w:numPr>
          <w:ilvl w:val="0"/>
          <w:numId w:val="39"/>
        </w:numPr>
        <w:suppressAutoHyphens w:val="0"/>
        <w:spacing w:before="120"/>
        <w:ind w:left="567" w:hanging="567"/>
        <w:jc w:val="both"/>
        <w:rPr>
          <w:rFonts w:cs="Arial"/>
          <w:szCs w:val="22"/>
          <w:lang w:eastAsia="pl-PL"/>
        </w:rPr>
      </w:pPr>
      <w:r w:rsidRPr="004E21A8">
        <w:rPr>
          <w:rFonts w:cs="Arial"/>
          <w:szCs w:val="22"/>
          <w:lang w:eastAsia="pl-PL"/>
        </w:rPr>
        <w:t xml:space="preserve">Umowę sporządzono w 2 jednobrzmiących egzemplarzach, po jednym dla każdej ze Stron. </w:t>
      </w:r>
    </w:p>
    <w:p w:rsidR="004E21A8" w:rsidRPr="004E21A8" w:rsidRDefault="004E21A8" w:rsidP="004E4339">
      <w:pPr>
        <w:numPr>
          <w:ilvl w:val="0"/>
          <w:numId w:val="39"/>
        </w:numPr>
        <w:tabs>
          <w:tab w:val="left" w:pos="567"/>
          <w:tab w:val="left" w:pos="851"/>
        </w:tabs>
        <w:suppressAutoHyphens w:val="0"/>
        <w:spacing w:before="120"/>
        <w:ind w:left="567" w:hanging="567"/>
        <w:jc w:val="both"/>
        <w:rPr>
          <w:rFonts w:cs="Arial"/>
          <w:szCs w:val="22"/>
          <w:lang w:eastAsia="pl-PL"/>
        </w:rPr>
      </w:pPr>
      <w:r w:rsidRPr="004E21A8">
        <w:rPr>
          <w:rFonts w:cs="Arial"/>
          <w:szCs w:val="22"/>
          <w:lang w:eastAsia="pl-PL"/>
        </w:rPr>
        <w:t>Następujące załączniki do Umowy stanowią jej integralną część:</w:t>
      </w:r>
    </w:p>
    <w:p w:rsidR="004E21A8" w:rsidRPr="004E21A8" w:rsidRDefault="004E21A8" w:rsidP="004E4339">
      <w:pPr>
        <w:numPr>
          <w:ilvl w:val="1"/>
          <w:numId w:val="41"/>
        </w:numPr>
        <w:tabs>
          <w:tab w:val="left" w:pos="1134"/>
        </w:tabs>
        <w:suppressAutoHyphens w:val="0"/>
        <w:spacing w:before="120"/>
        <w:ind w:left="1134" w:hanging="560"/>
        <w:jc w:val="both"/>
        <w:rPr>
          <w:rFonts w:cs="Arial"/>
          <w:szCs w:val="22"/>
          <w:lang w:eastAsia="pl-PL"/>
        </w:rPr>
      </w:pPr>
      <w:r w:rsidRPr="004E21A8">
        <w:rPr>
          <w:rFonts w:cs="Arial"/>
          <w:szCs w:val="22"/>
          <w:lang w:eastAsia="pl-PL"/>
        </w:rPr>
        <w:t>Załącznik nr 1 –SIWZ</w:t>
      </w:r>
      <w:r w:rsidR="003150AF">
        <w:rPr>
          <w:rFonts w:cs="Arial"/>
          <w:szCs w:val="22"/>
          <w:lang w:eastAsia="pl-PL"/>
        </w:rPr>
        <w:t xml:space="preserve"> (wraz ze wszystkimi załącznikami)</w:t>
      </w:r>
      <w:r w:rsidRPr="004E21A8">
        <w:rPr>
          <w:rFonts w:cs="Arial"/>
          <w:szCs w:val="22"/>
          <w:lang w:eastAsia="pl-PL"/>
        </w:rPr>
        <w:t>;</w:t>
      </w:r>
    </w:p>
    <w:p w:rsidR="004E21A8" w:rsidRPr="004E21A8" w:rsidRDefault="004E21A8" w:rsidP="004E4339">
      <w:pPr>
        <w:numPr>
          <w:ilvl w:val="1"/>
          <w:numId w:val="41"/>
        </w:numPr>
        <w:tabs>
          <w:tab w:val="left" w:pos="1134"/>
        </w:tabs>
        <w:suppressAutoHyphens w:val="0"/>
        <w:spacing w:before="120"/>
        <w:ind w:left="1134" w:hanging="560"/>
        <w:jc w:val="both"/>
        <w:rPr>
          <w:rFonts w:cs="Arial"/>
          <w:szCs w:val="22"/>
          <w:lang w:eastAsia="pl-PL"/>
        </w:rPr>
      </w:pPr>
      <w:r w:rsidRPr="004E21A8">
        <w:rPr>
          <w:rFonts w:cs="Arial"/>
          <w:szCs w:val="22"/>
          <w:lang w:eastAsia="pl-PL"/>
        </w:rPr>
        <w:t xml:space="preserve">Załącznik nr 2 – Wykaz zagrożeń występujących na </w:t>
      </w:r>
      <w:r w:rsidR="00E11323">
        <w:rPr>
          <w:rFonts w:cs="Arial"/>
          <w:szCs w:val="22"/>
          <w:lang w:eastAsia="pl-PL"/>
        </w:rPr>
        <w:t>Obszarze Realizacji</w:t>
      </w:r>
      <w:r w:rsidR="00AD19FC">
        <w:rPr>
          <w:rFonts w:cs="Arial"/>
          <w:szCs w:val="22"/>
          <w:lang w:eastAsia="pl-PL"/>
        </w:rPr>
        <w:t xml:space="preserve"> Pakietu</w:t>
      </w:r>
      <w:r w:rsidRPr="004E21A8">
        <w:rPr>
          <w:rFonts w:cs="Arial"/>
          <w:szCs w:val="22"/>
          <w:lang w:eastAsia="pl-PL"/>
        </w:rPr>
        <w:t>;</w:t>
      </w:r>
    </w:p>
    <w:p w:rsidR="004E21A8" w:rsidRPr="004E21A8" w:rsidRDefault="004E21A8" w:rsidP="004E4339">
      <w:pPr>
        <w:numPr>
          <w:ilvl w:val="1"/>
          <w:numId w:val="41"/>
        </w:numPr>
        <w:tabs>
          <w:tab w:val="left" w:pos="1134"/>
        </w:tabs>
        <w:suppressAutoHyphens w:val="0"/>
        <w:spacing w:before="120"/>
        <w:ind w:left="1134" w:hanging="560"/>
        <w:jc w:val="both"/>
        <w:rPr>
          <w:rFonts w:cs="Arial"/>
          <w:szCs w:val="22"/>
          <w:lang w:eastAsia="pl-PL"/>
        </w:rPr>
      </w:pPr>
      <w:r w:rsidRPr="004E21A8">
        <w:rPr>
          <w:rFonts w:cs="Arial"/>
          <w:szCs w:val="22"/>
          <w:lang w:eastAsia="pl-PL"/>
        </w:rPr>
        <w:t>Załącznik nr 3 - Oferta;</w:t>
      </w:r>
    </w:p>
    <w:p w:rsidR="00720AAD" w:rsidRPr="00450C99" w:rsidRDefault="00720AAD" w:rsidP="004E4339">
      <w:pPr>
        <w:numPr>
          <w:ilvl w:val="1"/>
          <w:numId w:val="41"/>
        </w:numPr>
        <w:tabs>
          <w:tab w:val="left" w:pos="1134"/>
        </w:tabs>
        <w:suppressAutoHyphens w:val="0"/>
        <w:spacing w:before="120"/>
        <w:ind w:left="1134" w:hanging="560"/>
        <w:jc w:val="both"/>
        <w:rPr>
          <w:rFonts w:cs="Arial"/>
          <w:bCs/>
          <w:szCs w:val="22"/>
        </w:rPr>
      </w:pPr>
      <w:r>
        <w:rPr>
          <w:rFonts w:cs="Arial"/>
          <w:color w:val="000000"/>
          <w:szCs w:val="22"/>
          <w:lang w:eastAsia="pl-PL"/>
        </w:rPr>
        <w:t xml:space="preserve">Załącznik nr </w:t>
      </w:r>
      <w:r w:rsidR="00D76D11">
        <w:rPr>
          <w:rFonts w:cs="Arial"/>
          <w:color w:val="000000"/>
          <w:szCs w:val="22"/>
          <w:lang w:eastAsia="pl-PL"/>
        </w:rPr>
        <w:t xml:space="preserve">4 </w:t>
      </w:r>
      <w:r>
        <w:rPr>
          <w:rFonts w:cs="Arial"/>
          <w:color w:val="000000"/>
          <w:szCs w:val="22"/>
          <w:lang w:eastAsia="pl-PL"/>
        </w:rPr>
        <w:t xml:space="preserve">– Wzór Protokołu Odbioru Robót; </w:t>
      </w:r>
    </w:p>
    <w:p w:rsidR="00450C99" w:rsidRPr="00706FE4" w:rsidDel="00AA58D9" w:rsidRDefault="0001156C" w:rsidP="004F2D3A">
      <w:pPr>
        <w:numPr>
          <w:ilvl w:val="1"/>
          <w:numId w:val="41"/>
        </w:numPr>
        <w:tabs>
          <w:tab w:val="left" w:pos="1134"/>
        </w:tabs>
        <w:suppressAutoHyphens w:val="0"/>
        <w:spacing w:before="120"/>
        <w:ind w:left="1134" w:hanging="560"/>
        <w:jc w:val="both"/>
        <w:rPr>
          <w:del w:id="157" w:author="Joanna Drożdżowska" w:date="2020-06-16T14:52:00Z"/>
          <w:rFonts w:cs="Arial"/>
          <w:bCs/>
          <w:szCs w:val="22"/>
        </w:rPr>
      </w:pPr>
      <w:del w:id="158" w:author="Joanna Drożdżowska" w:date="2020-06-16T14:52:00Z">
        <w:r w:rsidDel="00AA58D9">
          <w:rPr>
            <w:rFonts w:cs="Arial"/>
            <w:color w:val="000000"/>
            <w:szCs w:val="22"/>
            <w:lang w:eastAsia="pl-PL"/>
          </w:rPr>
          <w:delText xml:space="preserve">Załącznik nr </w:delText>
        </w:r>
        <w:r w:rsidR="00D76D11" w:rsidDel="00AA58D9">
          <w:rPr>
            <w:rFonts w:cs="Arial"/>
            <w:color w:val="000000"/>
            <w:szCs w:val="22"/>
            <w:lang w:eastAsia="pl-PL"/>
          </w:rPr>
          <w:delText xml:space="preserve">5 </w:delText>
        </w:r>
        <w:r w:rsidDel="00AA58D9">
          <w:rPr>
            <w:rFonts w:cs="Arial"/>
            <w:color w:val="000000"/>
            <w:szCs w:val="22"/>
            <w:lang w:eastAsia="pl-PL"/>
          </w:rPr>
          <w:delText xml:space="preserve">– </w:delText>
        </w:r>
        <w:r w:rsidR="00944652" w:rsidDel="00AA58D9">
          <w:rPr>
            <w:rFonts w:cs="Arial"/>
            <w:color w:val="000000"/>
            <w:szCs w:val="22"/>
            <w:lang w:eastAsia="pl-PL"/>
          </w:rPr>
          <w:delText>W</w:delText>
        </w:r>
        <w:r w:rsidDel="00AA58D9">
          <w:rPr>
            <w:rFonts w:cs="Arial"/>
            <w:color w:val="000000"/>
            <w:szCs w:val="22"/>
            <w:lang w:eastAsia="pl-PL"/>
          </w:rPr>
          <w:delText xml:space="preserve">zór </w:delText>
        </w:r>
        <w:r w:rsidR="00944652" w:rsidDel="00AA58D9">
          <w:rPr>
            <w:rFonts w:cs="Arial"/>
            <w:color w:val="000000"/>
            <w:szCs w:val="22"/>
            <w:lang w:eastAsia="pl-PL"/>
          </w:rPr>
          <w:delText>P</w:delText>
        </w:r>
        <w:r w:rsidDel="00AA58D9">
          <w:rPr>
            <w:rFonts w:cs="Arial"/>
            <w:color w:val="000000"/>
            <w:szCs w:val="22"/>
            <w:lang w:eastAsia="pl-PL"/>
          </w:rPr>
          <w:delText xml:space="preserve">rotokołu </w:delText>
        </w:r>
        <w:r w:rsidR="00944652" w:rsidDel="00AA58D9">
          <w:rPr>
            <w:rFonts w:cs="Arial"/>
            <w:color w:val="000000"/>
            <w:szCs w:val="22"/>
            <w:lang w:eastAsia="pl-PL"/>
          </w:rPr>
          <w:delText>Zwrotu</w:delText>
        </w:r>
        <w:r w:rsidDel="00AA58D9">
          <w:rPr>
            <w:rFonts w:cs="Arial"/>
            <w:color w:val="000000"/>
            <w:szCs w:val="22"/>
            <w:lang w:eastAsia="pl-PL"/>
          </w:rPr>
          <w:delText xml:space="preserve"> </w:delText>
        </w:r>
        <w:r w:rsidR="00944652" w:rsidDel="00AA58D9">
          <w:rPr>
            <w:rFonts w:cs="Arial"/>
            <w:color w:val="000000"/>
            <w:szCs w:val="22"/>
            <w:lang w:eastAsia="pl-PL"/>
          </w:rPr>
          <w:delText>Powierzchni</w:delText>
        </w:r>
        <w:r w:rsidDel="00AA58D9">
          <w:rPr>
            <w:rFonts w:cs="Arial"/>
            <w:color w:val="000000"/>
            <w:szCs w:val="22"/>
            <w:lang w:eastAsia="pl-PL"/>
          </w:rPr>
          <w:delText xml:space="preserve">. </w:delText>
        </w:r>
      </w:del>
    </w:p>
    <w:p w:rsidR="00B22248" w:rsidRPr="007D5B05" w:rsidRDefault="00C72A3A" w:rsidP="00D76D11">
      <w:pPr>
        <w:tabs>
          <w:tab w:val="left" w:pos="1134"/>
        </w:tabs>
        <w:suppressAutoHyphens w:val="0"/>
        <w:spacing w:before="120"/>
        <w:jc w:val="right"/>
        <w:rPr>
          <w:rFonts w:cs="Arial"/>
          <w:b/>
          <w:color w:val="000000"/>
          <w:szCs w:val="22"/>
          <w:lang w:eastAsia="pl-PL"/>
        </w:rPr>
      </w:pPr>
      <w:r>
        <w:rPr>
          <w:rFonts w:cs="Arial"/>
          <w:color w:val="000000"/>
          <w:szCs w:val="22"/>
          <w:lang w:eastAsia="pl-PL"/>
        </w:rPr>
        <w:br w:type="page"/>
      </w:r>
      <w:r w:rsidR="00B22248" w:rsidRPr="007D5B05">
        <w:rPr>
          <w:rFonts w:cs="Arial"/>
          <w:b/>
          <w:color w:val="000000"/>
          <w:szCs w:val="22"/>
          <w:lang w:eastAsia="pl-PL"/>
        </w:rPr>
        <w:lastRenderedPageBreak/>
        <w:t xml:space="preserve">Załącznik nr </w:t>
      </w:r>
      <w:r w:rsidR="00B22248">
        <w:rPr>
          <w:rFonts w:cs="Arial"/>
          <w:b/>
          <w:color w:val="000000"/>
          <w:szCs w:val="22"/>
          <w:lang w:eastAsia="pl-PL"/>
        </w:rPr>
        <w:t>5</w:t>
      </w:r>
      <w:r w:rsidR="00B22248" w:rsidRPr="007D5B05">
        <w:rPr>
          <w:rFonts w:cs="Arial"/>
          <w:b/>
          <w:color w:val="000000"/>
          <w:szCs w:val="22"/>
          <w:lang w:eastAsia="pl-PL"/>
        </w:rPr>
        <w:t xml:space="preserve"> </w:t>
      </w:r>
      <w:r w:rsidR="00B22248">
        <w:rPr>
          <w:rFonts w:cs="Arial"/>
          <w:b/>
          <w:color w:val="000000"/>
          <w:szCs w:val="22"/>
          <w:lang w:eastAsia="pl-PL"/>
        </w:rPr>
        <w:t>do Umowy</w:t>
      </w:r>
    </w:p>
    <w:p w:rsidR="00B22248" w:rsidRDefault="00B22248" w:rsidP="00B22248">
      <w:pPr>
        <w:tabs>
          <w:tab w:val="left" w:pos="1134"/>
        </w:tabs>
        <w:suppressAutoHyphens w:val="0"/>
        <w:spacing w:before="120"/>
        <w:jc w:val="center"/>
        <w:rPr>
          <w:rFonts w:cs="Arial"/>
          <w:b/>
          <w:color w:val="000000"/>
          <w:szCs w:val="22"/>
          <w:lang w:eastAsia="pl-PL"/>
        </w:rPr>
      </w:pPr>
    </w:p>
    <w:p w:rsidR="00B22248" w:rsidRPr="004F2D3A" w:rsidRDefault="00B22248" w:rsidP="00706FE4">
      <w:pPr>
        <w:pStyle w:val="Nagwek1"/>
      </w:pPr>
      <w:r w:rsidRPr="004F2D3A">
        <w:t xml:space="preserve">Wzór Protokołu </w:t>
      </w:r>
      <w:r>
        <w:t>Odbioru Robót</w:t>
      </w:r>
    </w:p>
    <w:p w:rsidR="00B22248" w:rsidRPr="004F2D3A" w:rsidRDefault="00B22248" w:rsidP="00B22248">
      <w:pPr>
        <w:tabs>
          <w:tab w:val="left" w:pos="1134"/>
        </w:tabs>
        <w:suppressAutoHyphens w:val="0"/>
        <w:spacing w:before="120"/>
        <w:jc w:val="both"/>
        <w:rPr>
          <w:rFonts w:cs="Arial"/>
          <w:b/>
          <w:color w:val="000000"/>
          <w:szCs w:val="22"/>
          <w:lang w:eastAsia="pl-PL"/>
        </w:rPr>
      </w:pPr>
    </w:p>
    <w:p w:rsidR="00B22248" w:rsidRDefault="00B22248" w:rsidP="00B22248">
      <w:pPr>
        <w:tabs>
          <w:tab w:val="left" w:pos="1134"/>
        </w:tabs>
        <w:suppressAutoHyphens w:val="0"/>
        <w:spacing w:before="120"/>
        <w:jc w:val="both"/>
        <w:rPr>
          <w:rFonts w:cs="Arial"/>
          <w:color w:val="000000"/>
          <w:szCs w:val="22"/>
          <w:lang w:eastAsia="pl-PL"/>
        </w:rPr>
      </w:pPr>
    </w:p>
    <w:p w:rsidR="00B22248" w:rsidDel="00AA58D9" w:rsidRDefault="00993206" w:rsidP="00E12EC8">
      <w:pPr>
        <w:tabs>
          <w:tab w:val="left" w:pos="1134"/>
        </w:tabs>
        <w:suppressAutoHyphens w:val="0"/>
        <w:spacing w:before="120"/>
        <w:jc w:val="right"/>
        <w:rPr>
          <w:del w:id="159" w:author="Joanna Drożdżowska" w:date="2020-06-16T14:52:00Z"/>
          <w:rFonts w:cs="Arial"/>
          <w:b/>
          <w:color w:val="000000"/>
          <w:szCs w:val="22"/>
          <w:lang w:eastAsia="pl-PL"/>
        </w:rPr>
      </w:pPr>
      <w:del w:id="160" w:author="Joanna Drożdżowska" w:date="2020-06-16T14:52:00Z">
        <w:r w:rsidRPr="008F23B9" w:rsidDel="00AA58D9">
          <w:rPr>
            <w:noProof/>
            <w:lang w:eastAsia="pl-PL"/>
          </w:rPr>
          <w:drawing>
            <wp:inline distT="0" distB="0" distL="0" distR="0">
              <wp:extent cx="5596890" cy="7211695"/>
              <wp:effectExtent l="0" t="0" r="0" b="0"/>
              <wp:docPr id="1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6890" cy="7211695"/>
                      </a:xfrm>
                      <a:prstGeom prst="rect">
                        <a:avLst/>
                      </a:prstGeom>
                      <a:noFill/>
                      <a:ln>
                        <a:noFill/>
                      </a:ln>
                    </pic:spPr>
                  </pic:pic>
                </a:graphicData>
              </a:graphic>
            </wp:inline>
          </w:drawing>
        </w:r>
      </w:del>
    </w:p>
    <w:p w:rsidR="008E0C38" w:rsidDel="00AA58D9" w:rsidRDefault="008E0C38" w:rsidP="00E12EC8">
      <w:pPr>
        <w:tabs>
          <w:tab w:val="left" w:pos="1134"/>
        </w:tabs>
        <w:suppressAutoHyphens w:val="0"/>
        <w:spacing w:before="120"/>
        <w:jc w:val="right"/>
        <w:rPr>
          <w:del w:id="161" w:author="Joanna Drożdżowska" w:date="2020-06-16T14:52:00Z"/>
          <w:rFonts w:cs="Arial"/>
          <w:b/>
          <w:color w:val="000000"/>
          <w:szCs w:val="22"/>
          <w:lang w:eastAsia="pl-PL"/>
        </w:rPr>
      </w:pPr>
      <w:del w:id="162" w:author="Joanna Drożdżowska" w:date="2020-06-16T14:52:00Z">
        <w:r w:rsidDel="00AA58D9">
          <w:rPr>
            <w:rFonts w:cs="Arial"/>
            <w:b/>
            <w:color w:val="000000"/>
            <w:szCs w:val="22"/>
            <w:lang w:eastAsia="pl-PL"/>
          </w:rPr>
          <w:br w:type="page"/>
        </w:r>
        <w:r w:rsidR="00993206" w:rsidRPr="008F23B9" w:rsidDel="00AA58D9">
          <w:rPr>
            <w:noProof/>
            <w:lang w:eastAsia="pl-PL"/>
          </w:rPr>
          <w:drawing>
            <wp:inline distT="0" distB="0" distL="0" distR="0">
              <wp:extent cx="5655310" cy="6997700"/>
              <wp:effectExtent l="0" t="0" r="2540" b="0"/>
              <wp:docPr id="1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5310" cy="6997700"/>
                      </a:xfrm>
                      <a:prstGeom prst="rect">
                        <a:avLst/>
                      </a:prstGeom>
                      <a:noFill/>
                      <a:ln>
                        <a:noFill/>
                      </a:ln>
                    </pic:spPr>
                  </pic:pic>
                </a:graphicData>
              </a:graphic>
            </wp:inline>
          </w:drawing>
        </w:r>
      </w:del>
    </w:p>
    <w:p w:rsidR="008E0C38" w:rsidRDefault="008E0C38" w:rsidP="00AA58D9">
      <w:pPr>
        <w:tabs>
          <w:tab w:val="left" w:pos="1134"/>
        </w:tabs>
        <w:suppressAutoHyphens w:val="0"/>
        <w:spacing w:before="120"/>
        <w:jc w:val="right"/>
        <w:rPr>
          <w:rFonts w:cs="Arial"/>
          <w:b/>
          <w:color w:val="000000"/>
          <w:szCs w:val="22"/>
          <w:lang w:eastAsia="pl-PL"/>
        </w:rPr>
        <w:pPrChange w:id="163" w:author="Joanna Drożdżowska" w:date="2020-06-16T14:52:00Z">
          <w:pPr>
            <w:tabs>
              <w:tab w:val="left" w:pos="1134"/>
            </w:tabs>
            <w:suppressAutoHyphens w:val="0"/>
            <w:spacing w:before="120"/>
          </w:pPr>
        </w:pPrChange>
      </w:pPr>
      <w:del w:id="164" w:author="Joanna Drożdżowska" w:date="2020-06-16T14:52:00Z">
        <w:r w:rsidDel="00AA58D9">
          <w:rPr>
            <w:rFonts w:cs="Arial"/>
            <w:b/>
            <w:color w:val="000000"/>
            <w:szCs w:val="22"/>
            <w:lang w:eastAsia="pl-PL"/>
          </w:rPr>
          <w:br w:type="page"/>
        </w:r>
      </w:del>
      <w:bookmarkStart w:id="165" w:name="_GoBack"/>
      <w:bookmarkEnd w:id="165"/>
      <w:r w:rsidR="00993206" w:rsidRPr="008F23B9">
        <w:rPr>
          <w:noProof/>
          <w:lang w:eastAsia="pl-PL"/>
        </w:rPr>
        <w:drawing>
          <wp:inline distT="0" distB="0" distL="0" distR="0">
            <wp:extent cx="5622290" cy="6595110"/>
            <wp:effectExtent l="0" t="0" r="0" b="0"/>
            <wp:docPr id="1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2290" cy="6595110"/>
                    </a:xfrm>
                    <a:prstGeom prst="rect">
                      <a:avLst/>
                    </a:prstGeom>
                    <a:noFill/>
                    <a:ln>
                      <a:noFill/>
                    </a:ln>
                  </pic:spPr>
                </pic:pic>
              </a:graphicData>
            </a:graphic>
          </wp:inline>
        </w:drawing>
      </w:r>
    </w:p>
    <w:p w:rsidR="008E0C38" w:rsidRDefault="008E0C38" w:rsidP="000740C8">
      <w:pPr>
        <w:tabs>
          <w:tab w:val="left" w:pos="1134"/>
        </w:tabs>
        <w:suppressAutoHyphens w:val="0"/>
        <w:spacing w:before="120"/>
        <w:rPr>
          <w:rFonts w:cs="Arial"/>
          <w:b/>
          <w:color w:val="000000"/>
          <w:szCs w:val="22"/>
          <w:lang w:eastAsia="pl-PL"/>
        </w:rPr>
      </w:pPr>
    </w:p>
    <w:p w:rsidR="007D5B05" w:rsidRPr="007D5B05" w:rsidRDefault="007D5B05" w:rsidP="007258A1">
      <w:pPr>
        <w:tabs>
          <w:tab w:val="left" w:pos="1134"/>
        </w:tabs>
        <w:suppressAutoHyphens w:val="0"/>
        <w:spacing w:before="120"/>
        <w:jc w:val="right"/>
        <w:rPr>
          <w:rFonts w:cs="Arial"/>
          <w:b/>
          <w:color w:val="000000"/>
          <w:szCs w:val="22"/>
          <w:lang w:eastAsia="pl-PL"/>
        </w:rPr>
      </w:pPr>
      <w:r>
        <w:rPr>
          <w:rFonts w:cs="Arial"/>
          <w:b/>
          <w:color w:val="000000"/>
          <w:szCs w:val="22"/>
          <w:lang w:eastAsia="pl-PL"/>
        </w:rPr>
        <w:br w:type="page"/>
      </w:r>
    </w:p>
    <w:p w:rsidR="00944652" w:rsidRPr="00944652" w:rsidRDefault="00944652" w:rsidP="00263F7E">
      <w:pPr>
        <w:tabs>
          <w:tab w:val="left" w:pos="1134"/>
        </w:tabs>
        <w:suppressAutoHyphens w:val="0"/>
        <w:spacing w:before="120"/>
        <w:jc w:val="center"/>
        <w:rPr>
          <w:rFonts w:cs="Arial"/>
          <w:bCs/>
          <w:szCs w:val="22"/>
        </w:rPr>
      </w:pPr>
    </w:p>
    <w:sectPr w:rsidR="00944652" w:rsidRPr="00944652" w:rsidSect="007A06B3">
      <w:footerReference w:type="default" r:id="rId12"/>
      <w:pgSz w:w="11905" w:h="16837"/>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657" w:rsidRDefault="006B6657">
      <w:r>
        <w:separator/>
      </w:r>
    </w:p>
  </w:endnote>
  <w:endnote w:type="continuationSeparator" w:id="0">
    <w:p w:rsidR="006B6657" w:rsidRDefault="006B6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8D0" w:rsidRDefault="003C38D0" w:rsidP="00726784">
    <w:pPr>
      <w:pStyle w:val="Stopka"/>
      <w:pBdr>
        <w:top w:val="single" w:sz="4" w:space="1" w:color="D9D9D9"/>
      </w:pBdr>
      <w:jc w:val="right"/>
    </w:pPr>
  </w:p>
  <w:p w:rsidR="003C38D0" w:rsidRDefault="003C38D0" w:rsidP="00726784">
    <w:pPr>
      <w:pStyle w:val="Stopka"/>
      <w:pBdr>
        <w:top w:val="single" w:sz="4" w:space="1" w:color="D9D9D9"/>
      </w:pBdr>
      <w:jc w:val="right"/>
      <w:rPr>
        <w:color w:val="7F7F7F"/>
        <w:spacing w:val="60"/>
      </w:rPr>
    </w:pPr>
    <w:r w:rsidRPr="004F2D3A">
      <w:fldChar w:fldCharType="begin"/>
    </w:r>
    <w:r w:rsidRPr="004F2D3A">
      <w:instrText>PAGE   \* MERGEFORMAT</w:instrText>
    </w:r>
    <w:r w:rsidRPr="004F2D3A">
      <w:fldChar w:fldCharType="separate"/>
    </w:r>
    <w:r w:rsidR="00AA58D9">
      <w:rPr>
        <w:noProof/>
      </w:rPr>
      <w:t>18</w:t>
    </w:r>
    <w:r w:rsidRPr="004F2D3A">
      <w:fldChar w:fldCharType="end"/>
    </w:r>
    <w:r w:rsidRPr="004F2D3A">
      <w:t xml:space="preserve"> | </w:t>
    </w:r>
    <w:r w:rsidRPr="004F2D3A">
      <w:rPr>
        <w:color w:val="7F7F7F"/>
        <w:spacing w:val="60"/>
      </w:rPr>
      <w:t>Strona</w:t>
    </w:r>
  </w:p>
  <w:p w:rsidR="003C38D0" w:rsidRPr="004F2D3A" w:rsidRDefault="003C38D0" w:rsidP="00726784">
    <w:pPr>
      <w:pStyle w:val="Stopka"/>
      <w:pBdr>
        <w:top w:val="single" w:sz="4" w:space="1" w:color="D9D9D9"/>
      </w:pBd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657" w:rsidRDefault="006B6657">
      <w:r>
        <w:separator/>
      </w:r>
    </w:p>
  </w:footnote>
  <w:footnote w:type="continuationSeparator" w:id="0">
    <w:p w:rsidR="006B6657" w:rsidRDefault="006B66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1F"/>
    <w:multiLevelType w:val="singleLevel"/>
    <w:tmpl w:val="0000001F"/>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1" w15:restartNumberingAfterBreak="0">
    <w:nsid w:val="0000002B"/>
    <w:multiLevelType w:val="singleLevel"/>
    <w:tmpl w:val="0000002B"/>
    <w:lvl w:ilvl="0">
      <w:start w:val="1"/>
      <w:numFmt w:val="decimal"/>
      <w:lvlText w:val="%1."/>
      <w:lvlJc w:val="left"/>
      <w:pPr>
        <w:tabs>
          <w:tab w:val="num" w:pos="0"/>
        </w:tabs>
        <w:ind w:left="720" w:hanging="360"/>
      </w:pPr>
      <w:rPr>
        <w:rFonts w:hint="default"/>
      </w:rPr>
    </w:lvl>
  </w:abstractNum>
  <w:abstractNum w:abstractNumId="32" w15:restartNumberingAfterBreak="0">
    <w:nsid w:val="0000002D"/>
    <w:multiLevelType w:val="singleLevel"/>
    <w:tmpl w:val="0000002D"/>
    <w:lvl w:ilvl="0">
      <w:start w:val="1"/>
      <w:numFmt w:val="decimal"/>
      <w:lvlText w:val="%1."/>
      <w:lvlJc w:val="left"/>
      <w:pPr>
        <w:tabs>
          <w:tab w:val="num" w:pos="0"/>
        </w:tabs>
        <w:ind w:left="394" w:hanging="360"/>
      </w:pPr>
      <w:rPr>
        <w:rFonts w:hint="default"/>
      </w:rPr>
    </w:lvl>
  </w:abstractNum>
  <w:abstractNum w:abstractNumId="33" w15:restartNumberingAfterBreak="0">
    <w:nsid w:val="0000002E"/>
    <w:multiLevelType w:val="singleLevel"/>
    <w:tmpl w:val="0000002E"/>
    <w:lvl w:ilvl="0">
      <w:start w:val="1"/>
      <w:numFmt w:val="decimal"/>
      <w:lvlText w:val="%1."/>
      <w:lvlJc w:val="left"/>
      <w:pPr>
        <w:tabs>
          <w:tab w:val="num" w:pos="0"/>
        </w:tabs>
        <w:ind w:left="720" w:hanging="360"/>
      </w:pPr>
      <w:rPr>
        <w:rFonts w:ascii="Verdana" w:hAnsi="Verdana" w:cs="Verdana" w:hint="default"/>
        <w:color w:val="auto"/>
        <w:sz w:val="20"/>
        <w:szCs w:val="20"/>
      </w:rPr>
    </w:lvl>
  </w:abstractNum>
  <w:abstractNum w:abstractNumId="34" w15:restartNumberingAfterBreak="0">
    <w:nsid w:val="0000002F"/>
    <w:multiLevelType w:val="singleLevel"/>
    <w:tmpl w:val="0000002F"/>
    <w:lvl w:ilvl="0">
      <w:start w:val="1"/>
      <w:numFmt w:val="decimal"/>
      <w:lvlText w:val="%1."/>
      <w:lvlJc w:val="left"/>
      <w:pPr>
        <w:tabs>
          <w:tab w:val="num" w:pos="0"/>
        </w:tabs>
        <w:ind w:left="720" w:hanging="360"/>
      </w:pPr>
      <w:rPr>
        <w:rFonts w:ascii="Verdana" w:hAnsi="Verdana" w:cs="Arial" w:hint="default"/>
        <w:color w:val="auto"/>
        <w:sz w:val="20"/>
        <w:szCs w:val="20"/>
      </w:rPr>
    </w:lvl>
  </w:abstractNum>
  <w:abstractNum w:abstractNumId="3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7E19AE"/>
    <w:multiLevelType w:val="multilevel"/>
    <w:tmpl w:val="0415001D"/>
    <w:lvl w:ilvl="0">
      <w:start w:val="1"/>
      <w:numFmt w:val="decimal"/>
      <w:lvlText w:val="%1)"/>
      <w:lvlJc w:val="left"/>
      <w:pPr>
        <w:ind w:left="8866" w:hanging="360"/>
      </w:pPr>
    </w:lvl>
    <w:lvl w:ilvl="1">
      <w:start w:val="1"/>
      <w:numFmt w:val="lowerLetter"/>
      <w:lvlText w:val="%2)"/>
      <w:lvlJc w:val="left"/>
      <w:pPr>
        <w:ind w:left="9226" w:hanging="360"/>
      </w:p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37"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03BC6F6B"/>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4BC4D17"/>
    <w:multiLevelType w:val="multilevel"/>
    <w:tmpl w:val="84180C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058D1AC4"/>
    <w:multiLevelType w:val="multilevel"/>
    <w:tmpl w:val="07B62128"/>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062A2802"/>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06407083"/>
    <w:multiLevelType w:val="hybridMultilevel"/>
    <w:tmpl w:val="5602E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45" w15:restartNumberingAfterBreak="0">
    <w:nsid w:val="084611B8"/>
    <w:multiLevelType w:val="multilevel"/>
    <w:tmpl w:val="442EEFE2"/>
    <w:lvl w:ilvl="0">
      <w:start w:val="2"/>
      <w:numFmt w:val="decimal"/>
      <w:lvlText w:val="%1"/>
      <w:lvlJc w:val="left"/>
      <w:pPr>
        <w:ind w:left="405" w:hanging="405"/>
      </w:pPr>
      <w:rPr>
        <w:rFonts w:hint="default"/>
      </w:rPr>
    </w:lvl>
    <w:lvl w:ilvl="1">
      <w:start w:val="1"/>
      <w:numFmt w:val="decimal"/>
      <w:lvlText w:val="%1.%2"/>
      <w:lvlJc w:val="left"/>
      <w:pPr>
        <w:ind w:left="1440" w:hanging="720"/>
      </w:pPr>
      <w:rPr>
        <w:rFonts w:hint="default"/>
        <w:sz w:val="20"/>
        <w:szCs w:val="20"/>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6" w15:restartNumberingAfterBreak="0">
    <w:nsid w:val="09425884"/>
    <w:multiLevelType w:val="hybridMultilevel"/>
    <w:tmpl w:val="9A4039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D256D7E"/>
    <w:multiLevelType w:val="hybridMultilevel"/>
    <w:tmpl w:val="F3001298"/>
    <w:lvl w:ilvl="0" w:tplc="7B2A991A">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0F2775C1"/>
    <w:multiLevelType w:val="hybridMultilevel"/>
    <w:tmpl w:val="07187E16"/>
    <w:lvl w:ilvl="0" w:tplc="B57272BE">
      <w:start w:val="1"/>
      <w:numFmt w:val="decimal"/>
      <w:lvlText w:val="%1)"/>
      <w:lvlJc w:val="left"/>
      <w:pPr>
        <w:ind w:left="1038" w:hanging="360"/>
      </w:pPr>
      <w:rPr>
        <w:rFonts w:ascii="Verdana" w:eastAsia="Times New Roman" w:hAnsi="Verdana" w:cs="Arial"/>
        <w:b w:val="0"/>
        <w:i w:val="0"/>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51" w15:restartNumberingAfterBreak="0">
    <w:nsid w:val="10734ABF"/>
    <w:multiLevelType w:val="hybridMultilevel"/>
    <w:tmpl w:val="4C0CBB38"/>
    <w:lvl w:ilvl="0" w:tplc="04150017">
      <w:start w:val="1"/>
      <w:numFmt w:val="lowerLetter"/>
      <w:lvlText w:val="%1)"/>
      <w:lvlJc w:val="left"/>
      <w:pPr>
        <w:ind w:left="1569" w:hanging="360"/>
      </w:pPr>
      <w:rPr>
        <w:rFonts w:hint="default"/>
      </w:rPr>
    </w:lvl>
    <w:lvl w:ilvl="1" w:tplc="04150017">
      <w:start w:val="1"/>
      <w:numFmt w:val="lowerLetter"/>
      <w:lvlText w:val="%2)"/>
      <w:lvlJc w:val="left"/>
      <w:pPr>
        <w:ind w:left="2487" w:hanging="360"/>
      </w:pPr>
      <w:rPr>
        <w:rFonts w:hint="default"/>
      </w:r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abstractNum w:abstractNumId="52" w15:restartNumberingAfterBreak="0">
    <w:nsid w:val="11337D2A"/>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122B3146"/>
    <w:multiLevelType w:val="hybridMultilevel"/>
    <w:tmpl w:val="C0EA6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93C3EF0"/>
    <w:multiLevelType w:val="hybridMultilevel"/>
    <w:tmpl w:val="92124C7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1AE45171"/>
    <w:multiLevelType w:val="multilevel"/>
    <w:tmpl w:val="31D07F7C"/>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7" w15:restartNumberingAfterBreak="0">
    <w:nsid w:val="1B833026"/>
    <w:multiLevelType w:val="hybridMultilevel"/>
    <w:tmpl w:val="9306E584"/>
    <w:lvl w:ilvl="0" w:tplc="98405CD4">
      <w:start w:val="1"/>
      <w:numFmt w:val="lowerLetter"/>
      <w:lvlText w:val="%1)"/>
      <w:lvlJc w:val="left"/>
      <w:pPr>
        <w:ind w:left="4742" w:hanging="360"/>
      </w:pPr>
      <w:rPr>
        <w:rFonts w:hint="default"/>
      </w:rPr>
    </w:lvl>
    <w:lvl w:ilvl="1" w:tplc="04150019" w:tentative="1">
      <w:start w:val="1"/>
      <w:numFmt w:val="lowerLetter"/>
      <w:lvlText w:val="%2."/>
      <w:lvlJc w:val="left"/>
      <w:pPr>
        <w:ind w:left="5462" w:hanging="360"/>
      </w:pPr>
    </w:lvl>
    <w:lvl w:ilvl="2" w:tplc="0415001B" w:tentative="1">
      <w:start w:val="1"/>
      <w:numFmt w:val="lowerRoman"/>
      <w:lvlText w:val="%3."/>
      <w:lvlJc w:val="right"/>
      <w:pPr>
        <w:ind w:left="6182" w:hanging="180"/>
      </w:pPr>
    </w:lvl>
    <w:lvl w:ilvl="3" w:tplc="0415000F" w:tentative="1">
      <w:start w:val="1"/>
      <w:numFmt w:val="decimal"/>
      <w:lvlText w:val="%4."/>
      <w:lvlJc w:val="left"/>
      <w:pPr>
        <w:ind w:left="6902" w:hanging="360"/>
      </w:pPr>
    </w:lvl>
    <w:lvl w:ilvl="4" w:tplc="04150019" w:tentative="1">
      <w:start w:val="1"/>
      <w:numFmt w:val="lowerLetter"/>
      <w:lvlText w:val="%5."/>
      <w:lvlJc w:val="left"/>
      <w:pPr>
        <w:ind w:left="7622" w:hanging="360"/>
      </w:pPr>
    </w:lvl>
    <w:lvl w:ilvl="5" w:tplc="0415001B" w:tentative="1">
      <w:start w:val="1"/>
      <w:numFmt w:val="lowerRoman"/>
      <w:lvlText w:val="%6."/>
      <w:lvlJc w:val="right"/>
      <w:pPr>
        <w:ind w:left="8342" w:hanging="180"/>
      </w:pPr>
    </w:lvl>
    <w:lvl w:ilvl="6" w:tplc="0415000F" w:tentative="1">
      <w:start w:val="1"/>
      <w:numFmt w:val="decimal"/>
      <w:lvlText w:val="%7."/>
      <w:lvlJc w:val="left"/>
      <w:pPr>
        <w:ind w:left="9062" w:hanging="360"/>
      </w:pPr>
    </w:lvl>
    <w:lvl w:ilvl="7" w:tplc="04150019" w:tentative="1">
      <w:start w:val="1"/>
      <w:numFmt w:val="lowerLetter"/>
      <w:lvlText w:val="%8."/>
      <w:lvlJc w:val="left"/>
      <w:pPr>
        <w:ind w:left="9782" w:hanging="360"/>
      </w:pPr>
    </w:lvl>
    <w:lvl w:ilvl="8" w:tplc="0415001B" w:tentative="1">
      <w:start w:val="1"/>
      <w:numFmt w:val="lowerRoman"/>
      <w:lvlText w:val="%9."/>
      <w:lvlJc w:val="right"/>
      <w:pPr>
        <w:ind w:left="10502" w:hanging="180"/>
      </w:pPr>
    </w:lvl>
  </w:abstractNum>
  <w:abstractNum w:abstractNumId="58"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E5F640D"/>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FC629F5"/>
    <w:multiLevelType w:val="multilevel"/>
    <w:tmpl w:val="A0B490DA"/>
    <w:lvl w:ilvl="0">
      <w:start w:val="11"/>
      <w:numFmt w:val="decimal"/>
      <w:lvlText w:val="%1"/>
      <w:lvlJc w:val="left"/>
      <w:pPr>
        <w:tabs>
          <w:tab w:val="num" w:pos="600"/>
        </w:tabs>
        <w:ind w:left="600" w:hanging="600"/>
      </w:pPr>
      <w:rPr>
        <w:rFonts w:hint="default"/>
        <w:b/>
      </w:rPr>
    </w:lvl>
    <w:lvl w:ilvl="1">
      <w:start w:val="10"/>
      <w:numFmt w:val="decimal"/>
      <w:lvlText w:val="%1.%2"/>
      <w:lvlJc w:val="left"/>
      <w:pPr>
        <w:tabs>
          <w:tab w:val="num" w:pos="390"/>
        </w:tabs>
        <w:ind w:left="390" w:hanging="600"/>
      </w:pPr>
      <w:rPr>
        <w:rFonts w:hint="default"/>
        <w:b/>
      </w:rPr>
    </w:lvl>
    <w:lvl w:ilvl="2">
      <w:start w:val="1"/>
      <w:numFmt w:val="decimal"/>
      <w:lvlText w:val="%1.%2.%3"/>
      <w:lvlJc w:val="left"/>
      <w:pPr>
        <w:tabs>
          <w:tab w:val="num" w:pos="300"/>
        </w:tabs>
        <w:ind w:left="300" w:hanging="720"/>
      </w:pPr>
      <w:rPr>
        <w:rFonts w:hint="default"/>
        <w:b/>
      </w:rPr>
    </w:lvl>
    <w:lvl w:ilvl="3">
      <w:start w:val="1"/>
      <w:numFmt w:val="decimal"/>
      <w:lvlText w:val="%1.%2.%3.%4"/>
      <w:lvlJc w:val="left"/>
      <w:pPr>
        <w:tabs>
          <w:tab w:val="num" w:pos="450"/>
        </w:tabs>
        <w:ind w:left="450" w:hanging="1080"/>
      </w:pPr>
      <w:rPr>
        <w:rFonts w:hint="default"/>
        <w:b/>
      </w:rPr>
    </w:lvl>
    <w:lvl w:ilvl="4">
      <w:start w:val="1"/>
      <w:numFmt w:val="decimal"/>
      <w:lvlText w:val="%1.%2.%3.%4.%5"/>
      <w:lvlJc w:val="left"/>
      <w:pPr>
        <w:tabs>
          <w:tab w:val="num" w:pos="240"/>
        </w:tabs>
        <w:ind w:left="240" w:hanging="1080"/>
      </w:pPr>
      <w:rPr>
        <w:rFonts w:hint="default"/>
        <w:b/>
      </w:rPr>
    </w:lvl>
    <w:lvl w:ilvl="5">
      <w:start w:val="1"/>
      <w:numFmt w:val="decimal"/>
      <w:lvlText w:val="%1.%2.%3.%4.%5.%6"/>
      <w:lvlJc w:val="left"/>
      <w:pPr>
        <w:tabs>
          <w:tab w:val="num" w:pos="390"/>
        </w:tabs>
        <w:ind w:left="390" w:hanging="1440"/>
      </w:pPr>
      <w:rPr>
        <w:rFonts w:hint="default"/>
        <w:b/>
      </w:rPr>
    </w:lvl>
    <w:lvl w:ilvl="6">
      <w:start w:val="1"/>
      <w:numFmt w:val="decimal"/>
      <w:lvlText w:val="%1.%2.%3.%4.%5.%6.%7"/>
      <w:lvlJc w:val="left"/>
      <w:pPr>
        <w:tabs>
          <w:tab w:val="num" w:pos="180"/>
        </w:tabs>
        <w:ind w:left="180" w:hanging="1440"/>
      </w:pPr>
      <w:rPr>
        <w:rFonts w:hint="default"/>
        <w:b/>
      </w:rPr>
    </w:lvl>
    <w:lvl w:ilvl="7">
      <w:start w:val="1"/>
      <w:numFmt w:val="decimal"/>
      <w:lvlText w:val="%1.%2.%3.%4.%5.%6.%7.%8"/>
      <w:lvlJc w:val="left"/>
      <w:pPr>
        <w:tabs>
          <w:tab w:val="num" w:pos="330"/>
        </w:tabs>
        <w:ind w:left="330" w:hanging="1800"/>
      </w:pPr>
      <w:rPr>
        <w:rFonts w:hint="default"/>
        <w:b/>
      </w:rPr>
    </w:lvl>
    <w:lvl w:ilvl="8">
      <w:start w:val="1"/>
      <w:numFmt w:val="decimal"/>
      <w:lvlText w:val="%1.%2.%3.%4.%5.%6.%7.%8.%9"/>
      <w:lvlJc w:val="left"/>
      <w:pPr>
        <w:tabs>
          <w:tab w:val="num" w:pos="120"/>
        </w:tabs>
        <w:ind w:left="120" w:hanging="1800"/>
      </w:pPr>
      <w:rPr>
        <w:rFonts w:hint="default"/>
        <w:b/>
      </w:rPr>
    </w:lvl>
  </w:abstractNum>
  <w:abstractNum w:abstractNumId="6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23D721F8"/>
    <w:multiLevelType w:val="hybridMultilevel"/>
    <w:tmpl w:val="5C6022E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6C45713"/>
    <w:multiLevelType w:val="multilevel"/>
    <w:tmpl w:val="90685DEC"/>
    <w:lvl w:ilvl="0">
      <w:start w:val="14"/>
      <w:numFmt w:val="decimal"/>
      <w:lvlText w:val="%1."/>
      <w:lvlJc w:val="left"/>
      <w:pPr>
        <w:tabs>
          <w:tab w:val="num" w:pos="525"/>
        </w:tabs>
        <w:ind w:left="525" w:hanging="52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4" w15:restartNumberingAfterBreak="0">
    <w:nsid w:val="2737301D"/>
    <w:multiLevelType w:val="multilevel"/>
    <w:tmpl w:val="09A2FC4C"/>
    <w:lvl w:ilvl="0">
      <w:start w:val="2"/>
      <w:numFmt w:val="decimal"/>
      <w:lvlText w:val="%1"/>
      <w:lvlJc w:val="left"/>
      <w:pPr>
        <w:ind w:left="360" w:hanging="360"/>
      </w:pPr>
      <w:rPr>
        <w:rFonts w:hint="default"/>
        <w:b/>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760" w:hanging="144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720" w:hanging="2160"/>
      </w:pPr>
      <w:rPr>
        <w:rFonts w:hint="default"/>
        <w:b/>
      </w:rPr>
    </w:lvl>
    <w:lvl w:ilvl="8">
      <w:start w:val="1"/>
      <w:numFmt w:val="decimal"/>
      <w:lvlText w:val="%1.%2.%3.%4.%5.%6.%7.%8.%9"/>
      <w:lvlJc w:val="left"/>
      <w:pPr>
        <w:ind w:left="10800" w:hanging="2160"/>
      </w:pPr>
      <w:rPr>
        <w:rFonts w:hint="default"/>
        <w:b/>
      </w:rPr>
    </w:lvl>
  </w:abstractNum>
  <w:abstractNum w:abstractNumId="65" w15:restartNumberingAfterBreak="0">
    <w:nsid w:val="29821FA1"/>
    <w:multiLevelType w:val="hybridMultilevel"/>
    <w:tmpl w:val="22AA28E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9AF57D9"/>
    <w:multiLevelType w:val="multilevel"/>
    <w:tmpl w:val="00365484"/>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67" w15:restartNumberingAfterBreak="0">
    <w:nsid w:val="2A4566EF"/>
    <w:multiLevelType w:val="multilevel"/>
    <w:tmpl w:val="FB0A37D4"/>
    <w:lvl w:ilvl="0">
      <w:start w:val="1"/>
      <w:numFmt w:val="decimal"/>
      <w:lvlText w:val="%1"/>
      <w:lvlJc w:val="left"/>
      <w:pPr>
        <w:ind w:left="360" w:hanging="360"/>
      </w:pPr>
      <w:rPr>
        <w:rFonts w:hint="default"/>
        <w:b/>
      </w:rPr>
    </w:lvl>
    <w:lvl w:ilvl="1">
      <w:start w:val="1"/>
      <w:numFmt w:val="decimal"/>
      <w:lvlText w:val="%1.%2"/>
      <w:lvlJc w:val="left"/>
      <w:pPr>
        <w:ind w:left="2260" w:hanging="720"/>
      </w:pPr>
      <w:rPr>
        <w:rFonts w:hint="default"/>
        <w:b/>
      </w:rPr>
    </w:lvl>
    <w:lvl w:ilvl="2">
      <w:start w:val="1"/>
      <w:numFmt w:val="decimal"/>
      <w:lvlText w:val="%1.%2.%3"/>
      <w:lvlJc w:val="left"/>
      <w:pPr>
        <w:ind w:left="3800" w:hanging="720"/>
      </w:pPr>
      <w:rPr>
        <w:rFonts w:hint="default"/>
        <w:b/>
      </w:rPr>
    </w:lvl>
    <w:lvl w:ilvl="3">
      <w:start w:val="1"/>
      <w:numFmt w:val="decimal"/>
      <w:lvlText w:val="%1.%2.%3.%4"/>
      <w:lvlJc w:val="left"/>
      <w:pPr>
        <w:ind w:left="5700" w:hanging="1080"/>
      </w:pPr>
      <w:rPr>
        <w:rFonts w:hint="default"/>
        <w:b/>
      </w:rPr>
    </w:lvl>
    <w:lvl w:ilvl="4">
      <w:start w:val="1"/>
      <w:numFmt w:val="decimal"/>
      <w:lvlText w:val="%1.%2.%3.%4.%5"/>
      <w:lvlJc w:val="left"/>
      <w:pPr>
        <w:ind w:left="7600" w:hanging="1440"/>
      </w:pPr>
      <w:rPr>
        <w:rFonts w:hint="default"/>
        <w:b/>
      </w:rPr>
    </w:lvl>
    <w:lvl w:ilvl="5">
      <w:start w:val="1"/>
      <w:numFmt w:val="decimal"/>
      <w:lvlText w:val="%1.%2.%3.%4.%5.%6"/>
      <w:lvlJc w:val="left"/>
      <w:pPr>
        <w:ind w:left="9140" w:hanging="1440"/>
      </w:pPr>
      <w:rPr>
        <w:rFonts w:hint="default"/>
        <w:b/>
      </w:rPr>
    </w:lvl>
    <w:lvl w:ilvl="6">
      <w:start w:val="1"/>
      <w:numFmt w:val="decimal"/>
      <w:lvlText w:val="%1.%2.%3.%4.%5.%6.%7"/>
      <w:lvlJc w:val="left"/>
      <w:pPr>
        <w:ind w:left="11040" w:hanging="1800"/>
      </w:pPr>
      <w:rPr>
        <w:rFonts w:hint="default"/>
        <w:b/>
      </w:rPr>
    </w:lvl>
    <w:lvl w:ilvl="7">
      <w:start w:val="1"/>
      <w:numFmt w:val="decimal"/>
      <w:lvlText w:val="%1.%2.%3.%4.%5.%6.%7.%8"/>
      <w:lvlJc w:val="left"/>
      <w:pPr>
        <w:ind w:left="12940" w:hanging="2160"/>
      </w:pPr>
      <w:rPr>
        <w:rFonts w:hint="default"/>
        <w:b/>
      </w:rPr>
    </w:lvl>
    <w:lvl w:ilvl="8">
      <w:start w:val="1"/>
      <w:numFmt w:val="decimal"/>
      <w:lvlText w:val="%1.%2.%3.%4.%5.%6.%7.%8.%9"/>
      <w:lvlJc w:val="left"/>
      <w:pPr>
        <w:ind w:left="14480" w:hanging="2160"/>
      </w:pPr>
      <w:rPr>
        <w:rFonts w:hint="default"/>
        <w:b/>
      </w:rPr>
    </w:lvl>
  </w:abstractNum>
  <w:abstractNum w:abstractNumId="68" w15:restartNumberingAfterBreak="0">
    <w:nsid w:val="2A6B753B"/>
    <w:multiLevelType w:val="singleLevel"/>
    <w:tmpl w:val="00000019"/>
    <w:lvl w:ilvl="0">
      <w:start w:val="1"/>
      <w:numFmt w:val="decimal"/>
      <w:lvlText w:val="%1)"/>
      <w:lvlJc w:val="left"/>
      <w:pPr>
        <w:tabs>
          <w:tab w:val="num" w:pos="0"/>
        </w:tabs>
        <w:ind w:left="927" w:hanging="360"/>
      </w:pPr>
      <w:rPr>
        <w:rFonts w:ascii="Verdana" w:hAnsi="Verdana" w:cs="Arial"/>
        <w:bCs/>
        <w:i w:val="0"/>
        <w:color w:val="auto"/>
        <w:sz w:val="20"/>
        <w:szCs w:val="20"/>
      </w:rPr>
    </w:lvl>
  </w:abstractNum>
  <w:abstractNum w:abstractNumId="69"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2CFD321D"/>
    <w:multiLevelType w:val="hybridMultilevel"/>
    <w:tmpl w:val="8CA068C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3" w15:restartNumberingAfterBreak="0">
    <w:nsid w:val="31054065"/>
    <w:multiLevelType w:val="hybridMultilevel"/>
    <w:tmpl w:val="362E107C"/>
    <w:lvl w:ilvl="0" w:tplc="8FCABB3C">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15E144C"/>
    <w:multiLevelType w:val="multilevel"/>
    <w:tmpl w:val="C51AF72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5" w15:restartNumberingAfterBreak="0">
    <w:nsid w:val="31C45F49"/>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2BB7631"/>
    <w:multiLevelType w:val="hybridMultilevel"/>
    <w:tmpl w:val="2B6C12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85562E1"/>
    <w:multiLevelType w:val="multilevel"/>
    <w:tmpl w:val="2AC4EAD4"/>
    <w:lvl w:ilvl="0">
      <w:start w:val="4"/>
      <w:numFmt w:val="decimal"/>
      <w:lvlText w:val="%1"/>
      <w:lvlJc w:val="left"/>
      <w:pPr>
        <w:ind w:left="360" w:hanging="360"/>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none"/>
      </w:rPr>
    </w:lvl>
    <w:lvl w:ilvl="3">
      <w:start w:val="1"/>
      <w:numFmt w:val="decimal"/>
      <w:lvlText w:val="%1.%2.%3.%4"/>
      <w:lvlJc w:val="left"/>
      <w:pPr>
        <w:ind w:left="2160" w:hanging="1080"/>
      </w:pPr>
      <w:rPr>
        <w:rFonts w:hint="default"/>
        <w:b/>
        <w:u w:val="none"/>
      </w:rPr>
    </w:lvl>
    <w:lvl w:ilvl="4">
      <w:start w:val="1"/>
      <w:numFmt w:val="decimal"/>
      <w:lvlText w:val="%1.%2.%3.%4.%5"/>
      <w:lvlJc w:val="left"/>
      <w:pPr>
        <w:ind w:left="2880" w:hanging="1440"/>
      </w:pPr>
      <w:rPr>
        <w:rFonts w:hint="default"/>
        <w:b/>
        <w:u w:val="none"/>
      </w:rPr>
    </w:lvl>
    <w:lvl w:ilvl="5">
      <w:start w:val="1"/>
      <w:numFmt w:val="decimal"/>
      <w:lvlText w:val="%1.%2.%3.%4.%5.%6"/>
      <w:lvlJc w:val="left"/>
      <w:pPr>
        <w:ind w:left="3240" w:hanging="1440"/>
      </w:pPr>
      <w:rPr>
        <w:rFonts w:hint="default"/>
        <w:b/>
        <w:u w:val="none"/>
      </w:rPr>
    </w:lvl>
    <w:lvl w:ilvl="6">
      <w:start w:val="1"/>
      <w:numFmt w:val="decimal"/>
      <w:lvlText w:val="%1.%2.%3.%4.%5.%6.%7"/>
      <w:lvlJc w:val="left"/>
      <w:pPr>
        <w:ind w:left="3960" w:hanging="1800"/>
      </w:pPr>
      <w:rPr>
        <w:rFonts w:hint="default"/>
        <w:b/>
        <w:u w:val="none"/>
      </w:rPr>
    </w:lvl>
    <w:lvl w:ilvl="7">
      <w:start w:val="1"/>
      <w:numFmt w:val="decimal"/>
      <w:lvlText w:val="%1.%2.%3.%4.%5.%6.%7.%8"/>
      <w:lvlJc w:val="left"/>
      <w:pPr>
        <w:ind w:left="4680" w:hanging="2160"/>
      </w:pPr>
      <w:rPr>
        <w:rFonts w:hint="default"/>
        <w:b/>
        <w:u w:val="none"/>
      </w:rPr>
    </w:lvl>
    <w:lvl w:ilvl="8">
      <w:start w:val="1"/>
      <w:numFmt w:val="decimal"/>
      <w:lvlText w:val="%1.%2.%3.%4.%5.%6.%7.%8.%9"/>
      <w:lvlJc w:val="left"/>
      <w:pPr>
        <w:ind w:left="5040" w:hanging="2160"/>
      </w:pPr>
      <w:rPr>
        <w:rFonts w:hint="default"/>
        <w:b/>
        <w:u w:val="none"/>
      </w:rPr>
    </w:lvl>
  </w:abstractNum>
  <w:abstractNum w:abstractNumId="80"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82" w15:restartNumberingAfterBreak="0">
    <w:nsid w:val="39DF55D0"/>
    <w:multiLevelType w:val="multilevel"/>
    <w:tmpl w:val="A93623B2"/>
    <w:lvl w:ilvl="0">
      <w:start w:val="4"/>
      <w:numFmt w:val="decimal"/>
      <w:lvlText w:val="%1."/>
      <w:lvlJc w:val="left"/>
      <w:pPr>
        <w:ind w:left="420" w:hanging="420"/>
      </w:pPr>
      <w:rPr>
        <w:rFonts w:hint="default"/>
        <w:b/>
        <w:u w:val="none"/>
      </w:rPr>
    </w:lvl>
    <w:lvl w:ilvl="1">
      <w:start w:val="2"/>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none"/>
      </w:rPr>
    </w:lvl>
    <w:lvl w:ilvl="3">
      <w:start w:val="1"/>
      <w:numFmt w:val="decimal"/>
      <w:lvlText w:val="%1.%2.%3.%4."/>
      <w:lvlJc w:val="left"/>
      <w:pPr>
        <w:ind w:left="2160" w:hanging="1080"/>
      </w:pPr>
      <w:rPr>
        <w:rFonts w:hint="default"/>
        <w:b/>
        <w:u w:val="none"/>
      </w:rPr>
    </w:lvl>
    <w:lvl w:ilvl="4">
      <w:start w:val="1"/>
      <w:numFmt w:val="decimal"/>
      <w:lvlText w:val="%1.%2.%3.%4.%5."/>
      <w:lvlJc w:val="left"/>
      <w:pPr>
        <w:ind w:left="2880" w:hanging="1440"/>
      </w:pPr>
      <w:rPr>
        <w:rFonts w:hint="default"/>
        <w:b/>
        <w:u w:val="none"/>
      </w:rPr>
    </w:lvl>
    <w:lvl w:ilvl="5">
      <w:start w:val="1"/>
      <w:numFmt w:val="decimal"/>
      <w:lvlText w:val="%1.%2.%3.%4.%5.%6."/>
      <w:lvlJc w:val="left"/>
      <w:pPr>
        <w:ind w:left="3240" w:hanging="1440"/>
      </w:pPr>
      <w:rPr>
        <w:rFonts w:hint="default"/>
        <w:b/>
        <w:u w:val="none"/>
      </w:rPr>
    </w:lvl>
    <w:lvl w:ilvl="6">
      <w:start w:val="1"/>
      <w:numFmt w:val="decimal"/>
      <w:lvlText w:val="%1.%2.%3.%4.%5.%6.%7."/>
      <w:lvlJc w:val="left"/>
      <w:pPr>
        <w:ind w:left="3960" w:hanging="1800"/>
      </w:pPr>
      <w:rPr>
        <w:rFonts w:hint="default"/>
        <w:b/>
        <w:u w:val="none"/>
      </w:rPr>
    </w:lvl>
    <w:lvl w:ilvl="7">
      <w:start w:val="1"/>
      <w:numFmt w:val="decimal"/>
      <w:lvlText w:val="%1.%2.%3.%4.%5.%6.%7.%8."/>
      <w:lvlJc w:val="left"/>
      <w:pPr>
        <w:ind w:left="4680" w:hanging="2160"/>
      </w:pPr>
      <w:rPr>
        <w:rFonts w:hint="default"/>
        <w:b/>
        <w:u w:val="none"/>
      </w:rPr>
    </w:lvl>
    <w:lvl w:ilvl="8">
      <w:start w:val="1"/>
      <w:numFmt w:val="decimal"/>
      <w:lvlText w:val="%1.%2.%3.%4.%5.%6.%7.%8.%9."/>
      <w:lvlJc w:val="left"/>
      <w:pPr>
        <w:ind w:left="5040" w:hanging="2160"/>
      </w:pPr>
      <w:rPr>
        <w:rFonts w:hint="default"/>
        <w:b/>
        <w:u w:val="none"/>
      </w:rPr>
    </w:lvl>
  </w:abstractNum>
  <w:abstractNum w:abstractNumId="83" w15:restartNumberingAfterBreak="0">
    <w:nsid w:val="3A8D7A05"/>
    <w:multiLevelType w:val="hybridMultilevel"/>
    <w:tmpl w:val="ABE85A08"/>
    <w:lvl w:ilvl="0" w:tplc="7C14801C">
      <w:start w:val="1"/>
      <w:numFmt w:val="bullet"/>
      <w:lvlText w:val="•"/>
      <w:lvlJc w:val="left"/>
      <w:pPr>
        <w:tabs>
          <w:tab w:val="num" w:pos="720"/>
        </w:tabs>
        <w:ind w:left="720" w:hanging="360"/>
      </w:pPr>
      <w:rPr>
        <w:rFonts w:ascii="Times New Roman" w:hAnsi="Times New Roman" w:cs="Times New Roman" w:hint="default"/>
      </w:rPr>
    </w:lvl>
    <w:lvl w:ilvl="1" w:tplc="4EA8E67C">
      <w:start w:val="1"/>
      <w:numFmt w:val="bullet"/>
      <w:lvlText w:val="•"/>
      <w:lvlJc w:val="left"/>
      <w:pPr>
        <w:tabs>
          <w:tab w:val="num" w:pos="1440"/>
        </w:tabs>
        <w:ind w:left="1440" w:hanging="360"/>
      </w:pPr>
      <w:rPr>
        <w:rFonts w:ascii="Times New Roman" w:hAnsi="Times New Roman" w:cs="Times New Roman" w:hint="default"/>
      </w:rPr>
    </w:lvl>
    <w:lvl w:ilvl="2" w:tplc="E326DA14">
      <w:start w:val="1"/>
      <w:numFmt w:val="bullet"/>
      <w:lvlText w:val="•"/>
      <w:lvlJc w:val="left"/>
      <w:pPr>
        <w:tabs>
          <w:tab w:val="num" w:pos="2160"/>
        </w:tabs>
        <w:ind w:left="2160" w:hanging="360"/>
      </w:pPr>
      <w:rPr>
        <w:rFonts w:ascii="Times New Roman" w:hAnsi="Times New Roman" w:cs="Times New Roman" w:hint="default"/>
      </w:rPr>
    </w:lvl>
    <w:lvl w:ilvl="3" w:tplc="B308B2A8">
      <w:start w:val="1"/>
      <w:numFmt w:val="bullet"/>
      <w:lvlText w:val="•"/>
      <w:lvlJc w:val="left"/>
      <w:pPr>
        <w:tabs>
          <w:tab w:val="num" w:pos="2880"/>
        </w:tabs>
        <w:ind w:left="2880" w:hanging="360"/>
      </w:pPr>
      <w:rPr>
        <w:rFonts w:ascii="Times New Roman" w:hAnsi="Times New Roman" w:cs="Times New Roman" w:hint="default"/>
      </w:rPr>
    </w:lvl>
    <w:lvl w:ilvl="4" w:tplc="74A2DFBC">
      <w:start w:val="1"/>
      <w:numFmt w:val="bullet"/>
      <w:lvlText w:val="•"/>
      <w:lvlJc w:val="left"/>
      <w:pPr>
        <w:tabs>
          <w:tab w:val="num" w:pos="3600"/>
        </w:tabs>
        <w:ind w:left="3600" w:hanging="360"/>
      </w:pPr>
      <w:rPr>
        <w:rFonts w:ascii="Times New Roman" w:hAnsi="Times New Roman" w:cs="Times New Roman" w:hint="default"/>
      </w:rPr>
    </w:lvl>
    <w:lvl w:ilvl="5" w:tplc="F2843BAC">
      <w:start w:val="1"/>
      <w:numFmt w:val="bullet"/>
      <w:lvlText w:val="•"/>
      <w:lvlJc w:val="left"/>
      <w:pPr>
        <w:tabs>
          <w:tab w:val="num" w:pos="4320"/>
        </w:tabs>
        <w:ind w:left="4320" w:hanging="360"/>
      </w:pPr>
      <w:rPr>
        <w:rFonts w:ascii="Times New Roman" w:hAnsi="Times New Roman" w:cs="Times New Roman" w:hint="default"/>
      </w:rPr>
    </w:lvl>
    <w:lvl w:ilvl="6" w:tplc="8E5E2F2E">
      <w:start w:val="1"/>
      <w:numFmt w:val="bullet"/>
      <w:lvlText w:val="•"/>
      <w:lvlJc w:val="left"/>
      <w:pPr>
        <w:tabs>
          <w:tab w:val="num" w:pos="5040"/>
        </w:tabs>
        <w:ind w:left="5040" w:hanging="360"/>
      </w:pPr>
      <w:rPr>
        <w:rFonts w:ascii="Times New Roman" w:hAnsi="Times New Roman" w:cs="Times New Roman" w:hint="default"/>
      </w:rPr>
    </w:lvl>
    <w:lvl w:ilvl="7" w:tplc="676E6ED2">
      <w:start w:val="1"/>
      <w:numFmt w:val="bullet"/>
      <w:lvlText w:val="•"/>
      <w:lvlJc w:val="left"/>
      <w:pPr>
        <w:tabs>
          <w:tab w:val="num" w:pos="5760"/>
        </w:tabs>
        <w:ind w:left="5760" w:hanging="360"/>
      </w:pPr>
      <w:rPr>
        <w:rFonts w:ascii="Times New Roman" w:hAnsi="Times New Roman" w:cs="Times New Roman" w:hint="default"/>
      </w:rPr>
    </w:lvl>
    <w:lvl w:ilvl="8" w:tplc="08C0F25C">
      <w:start w:val="1"/>
      <w:numFmt w:val="bullet"/>
      <w:lvlText w:val="•"/>
      <w:lvlJc w:val="left"/>
      <w:pPr>
        <w:tabs>
          <w:tab w:val="num" w:pos="6480"/>
        </w:tabs>
        <w:ind w:left="6480" w:hanging="360"/>
      </w:pPr>
      <w:rPr>
        <w:rFonts w:ascii="Times New Roman" w:hAnsi="Times New Roman" w:cs="Times New Roman" w:hint="default"/>
      </w:rPr>
    </w:lvl>
  </w:abstractNum>
  <w:abstractNum w:abstractNumId="84" w15:restartNumberingAfterBreak="0">
    <w:nsid w:val="3B283247"/>
    <w:multiLevelType w:val="hybridMultilevel"/>
    <w:tmpl w:val="22F2FB3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3DE52DFD"/>
    <w:multiLevelType w:val="hybridMultilevel"/>
    <w:tmpl w:val="16D07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8" w15:restartNumberingAfterBreak="0">
    <w:nsid w:val="42B854B4"/>
    <w:multiLevelType w:val="multilevel"/>
    <w:tmpl w:val="742E91CA"/>
    <w:lvl w:ilvl="0">
      <w:start w:val="12"/>
      <w:numFmt w:val="decimal"/>
      <w:lvlText w:val="%1."/>
      <w:lvlJc w:val="left"/>
      <w:pPr>
        <w:tabs>
          <w:tab w:val="num" w:pos="525"/>
        </w:tabs>
        <w:ind w:left="525" w:hanging="52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89" w15:restartNumberingAfterBreak="0">
    <w:nsid w:val="42CD7348"/>
    <w:multiLevelType w:val="hybridMultilevel"/>
    <w:tmpl w:val="9D5085DA"/>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90" w15:restartNumberingAfterBreak="0">
    <w:nsid w:val="43DC1CAB"/>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91" w15:restartNumberingAfterBreak="0">
    <w:nsid w:val="44DC7F12"/>
    <w:multiLevelType w:val="multilevel"/>
    <w:tmpl w:val="A97474D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93" w15:restartNumberingAfterBreak="0">
    <w:nsid w:val="453378C3"/>
    <w:multiLevelType w:val="hybridMultilevel"/>
    <w:tmpl w:val="3954A668"/>
    <w:lvl w:ilvl="0" w:tplc="0415000F">
      <w:start w:val="1"/>
      <w:numFmt w:val="decimal"/>
      <w:lvlText w:val="%1."/>
      <w:lvlJc w:val="left"/>
      <w:pPr>
        <w:ind w:left="6" w:hanging="360"/>
      </w:pPr>
    </w:lvl>
    <w:lvl w:ilvl="1" w:tplc="04150019">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94" w15:restartNumberingAfterBreak="0">
    <w:nsid w:val="45807D8A"/>
    <w:multiLevelType w:val="multilevel"/>
    <w:tmpl w:val="306ACF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5"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4768342F"/>
    <w:multiLevelType w:val="hybridMultilevel"/>
    <w:tmpl w:val="5CCEC4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97D109E"/>
    <w:multiLevelType w:val="multilevel"/>
    <w:tmpl w:val="56B02DAE"/>
    <w:lvl w:ilvl="0">
      <w:start w:val="1"/>
      <w:numFmt w:val="decimal"/>
      <w:lvlText w:val="%1"/>
      <w:lvlJc w:val="left"/>
      <w:pPr>
        <w:ind w:left="360" w:hanging="360"/>
      </w:pPr>
      <w:rPr>
        <w:rFonts w:hint="default"/>
        <w:b/>
      </w:rPr>
    </w:lvl>
    <w:lvl w:ilvl="1">
      <w:start w:val="1"/>
      <w:numFmt w:val="decimal"/>
      <w:lvlText w:val="%1.%2"/>
      <w:lvlJc w:val="left"/>
      <w:pPr>
        <w:ind w:left="1900" w:hanging="720"/>
      </w:pPr>
      <w:rPr>
        <w:rFonts w:hint="default"/>
        <w:b/>
      </w:rPr>
    </w:lvl>
    <w:lvl w:ilvl="2">
      <w:start w:val="1"/>
      <w:numFmt w:val="decimal"/>
      <w:lvlText w:val="%1.%2.%3"/>
      <w:lvlJc w:val="left"/>
      <w:pPr>
        <w:ind w:left="3080" w:hanging="720"/>
      </w:pPr>
      <w:rPr>
        <w:rFonts w:hint="default"/>
        <w:b/>
      </w:rPr>
    </w:lvl>
    <w:lvl w:ilvl="3">
      <w:start w:val="1"/>
      <w:numFmt w:val="decimal"/>
      <w:lvlText w:val="%1.%2.%3.%4"/>
      <w:lvlJc w:val="left"/>
      <w:pPr>
        <w:ind w:left="4620" w:hanging="1080"/>
      </w:pPr>
      <w:rPr>
        <w:rFonts w:hint="default"/>
        <w:b/>
      </w:rPr>
    </w:lvl>
    <w:lvl w:ilvl="4">
      <w:start w:val="1"/>
      <w:numFmt w:val="decimal"/>
      <w:lvlText w:val="%1.%2.%3.%4.%5"/>
      <w:lvlJc w:val="left"/>
      <w:pPr>
        <w:ind w:left="6160" w:hanging="1440"/>
      </w:pPr>
      <w:rPr>
        <w:rFonts w:hint="default"/>
        <w:b/>
      </w:rPr>
    </w:lvl>
    <w:lvl w:ilvl="5">
      <w:start w:val="1"/>
      <w:numFmt w:val="decimal"/>
      <w:lvlText w:val="%1.%2.%3.%4.%5.%6"/>
      <w:lvlJc w:val="left"/>
      <w:pPr>
        <w:ind w:left="7340" w:hanging="1440"/>
      </w:pPr>
      <w:rPr>
        <w:rFonts w:hint="default"/>
        <w:b/>
      </w:rPr>
    </w:lvl>
    <w:lvl w:ilvl="6">
      <w:start w:val="1"/>
      <w:numFmt w:val="decimal"/>
      <w:lvlText w:val="%1.%2.%3.%4.%5.%6.%7"/>
      <w:lvlJc w:val="left"/>
      <w:pPr>
        <w:ind w:left="8880" w:hanging="1800"/>
      </w:pPr>
      <w:rPr>
        <w:rFonts w:hint="default"/>
        <w:b/>
      </w:rPr>
    </w:lvl>
    <w:lvl w:ilvl="7">
      <w:start w:val="1"/>
      <w:numFmt w:val="decimal"/>
      <w:lvlText w:val="%1.%2.%3.%4.%5.%6.%7.%8"/>
      <w:lvlJc w:val="left"/>
      <w:pPr>
        <w:ind w:left="10420" w:hanging="2160"/>
      </w:pPr>
      <w:rPr>
        <w:rFonts w:hint="default"/>
        <w:b/>
      </w:rPr>
    </w:lvl>
    <w:lvl w:ilvl="8">
      <w:start w:val="1"/>
      <w:numFmt w:val="decimal"/>
      <w:lvlText w:val="%1.%2.%3.%4.%5.%6.%7.%8.%9"/>
      <w:lvlJc w:val="left"/>
      <w:pPr>
        <w:ind w:left="11600" w:hanging="2160"/>
      </w:pPr>
      <w:rPr>
        <w:rFonts w:hint="default"/>
        <w:b/>
      </w:rPr>
    </w:lvl>
  </w:abstractNum>
  <w:abstractNum w:abstractNumId="98" w15:restartNumberingAfterBreak="0">
    <w:nsid w:val="4B5F4CD8"/>
    <w:multiLevelType w:val="multilevel"/>
    <w:tmpl w:val="4274BB20"/>
    <w:lvl w:ilvl="0">
      <w:start w:val="1"/>
      <w:numFmt w:val="decimal"/>
      <w:lvlText w:val="%1."/>
      <w:lvlJc w:val="left"/>
      <w:pPr>
        <w:ind w:left="1274" w:hanging="360"/>
      </w:pPr>
      <w:rPr>
        <w:rFonts w:hint="default"/>
      </w:rPr>
    </w:lvl>
    <w:lvl w:ilvl="1">
      <w:start w:val="1"/>
      <w:numFmt w:val="decimal"/>
      <w:isLgl/>
      <w:lvlText w:val="%1.%2"/>
      <w:lvlJc w:val="left"/>
      <w:pPr>
        <w:ind w:left="1900" w:hanging="720"/>
      </w:pPr>
      <w:rPr>
        <w:rFonts w:hint="default"/>
        <w:b/>
        <w:i w:val="0"/>
      </w:rPr>
    </w:lvl>
    <w:lvl w:ilvl="2">
      <w:start w:val="1"/>
      <w:numFmt w:val="decimal"/>
      <w:isLgl/>
      <w:lvlText w:val="%1.%2.%3"/>
      <w:lvlJc w:val="left"/>
      <w:pPr>
        <w:ind w:left="2166" w:hanging="720"/>
      </w:pPr>
      <w:rPr>
        <w:rFonts w:hint="default"/>
        <w:b/>
      </w:rPr>
    </w:lvl>
    <w:lvl w:ilvl="3">
      <w:start w:val="1"/>
      <w:numFmt w:val="decimal"/>
      <w:isLgl/>
      <w:lvlText w:val="%1.%2.%3.%4"/>
      <w:lvlJc w:val="left"/>
      <w:pPr>
        <w:ind w:left="2792" w:hanging="1080"/>
      </w:pPr>
      <w:rPr>
        <w:rFonts w:hint="default"/>
        <w:b/>
      </w:rPr>
    </w:lvl>
    <w:lvl w:ilvl="4">
      <w:start w:val="1"/>
      <w:numFmt w:val="decimal"/>
      <w:isLgl/>
      <w:lvlText w:val="%1.%2.%3.%4.%5"/>
      <w:lvlJc w:val="left"/>
      <w:pPr>
        <w:ind w:left="3418" w:hanging="1440"/>
      </w:pPr>
      <w:rPr>
        <w:rFonts w:hint="default"/>
        <w:b/>
      </w:rPr>
    </w:lvl>
    <w:lvl w:ilvl="5">
      <w:start w:val="1"/>
      <w:numFmt w:val="decimal"/>
      <w:isLgl/>
      <w:lvlText w:val="%1.%2.%3.%4.%5.%6"/>
      <w:lvlJc w:val="left"/>
      <w:pPr>
        <w:ind w:left="3684" w:hanging="1440"/>
      </w:pPr>
      <w:rPr>
        <w:rFonts w:hint="default"/>
        <w:b/>
      </w:rPr>
    </w:lvl>
    <w:lvl w:ilvl="6">
      <w:start w:val="1"/>
      <w:numFmt w:val="decimal"/>
      <w:isLgl/>
      <w:lvlText w:val="%1.%2.%3.%4.%5.%6.%7"/>
      <w:lvlJc w:val="left"/>
      <w:pPr>
        <w:ind w:left="4310" w:hanging="1800"/>
      </w:pPr>
      <w:rPr>
        <w:rFonts w:hint="default"/>
        <w:b/>
      </w:rPr>
    </w:lvl>
    <w:lvl w:ilvl="7">
      <w:start w:val="1"/>
      <w:numFmt w:val="decimal"/>
      <w:isLgl/>
      <w:lvlText w:val="%1.%2.%3.%4.%5.%6.%7.%8"/>
      <w:lvlJc w:val="left"/>
      <w:pPr>
        <w:ind w:left="4936" w:hanging="2160"/>
      </w:pPr>
      <w:rPr>
        <w:rFonts w:hint="default"/>
        <w:b/>
      </w:rPr>
    </w:lvl>
    <w:lvl w:ilvl="8">
      <w:start w:val="1"/>
      <w:numFmt w:val="decimal"/>
      <w:isLgl/>
      <w:lvlText w:val="%1.%2.%3.%4.%5.%6.%7.%8.%9"/>
      <w:lvlJc w:val="left"/>
      <w:pPr>
        <w:ind w:left="5202" w:hanging="2160"/>
      </w:pPr>
      <w:rPr>
        <w:rFonts w:hint="default"/>
        <w:b/>
      </w:rPr>
    </w:lvl>
  </w:abstractNum>
  <w:abstractNum w:abstractNumId="99" w15:restartNumberingAfterBreak="0">
    <w:nsid w:val="4BA35FF1"/>
    <w:multiLevelType w:val="hybridMultilevel"/>
    <w:tmpl w:val="52C23CB2"/>
    <w:lvl w:ilvl="0" w:tplc="3676B3D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0"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1" w15:restartNumberingAfterBreak="0">
    <w:nsid w:val="4D074124"/>
    <w:multiLevelType w:val="hybridMultilevel"/>
    <w:tmpl w:val="CBA649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1D34D09"/>
    <w:multiLevelType w:val="hybridMultilevel"/>
    <w:tmpl w:val="32BE21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52A67D4C"/>
    <w:multiLevelType w:val="hybridMultilevel"/>
    <w:tmpl w:val="F8A21F10"/>
    <w:lvl w:ilvl="0" w:tplc="85CEA792">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5" w15:restartNumberingAfterBreak="0">
    <w:nsid w:val="52FF4AC0"/>
    <w:multiLevelType w:val="hybridMultilevel"/>
    <w:tmpl w:val="DAEC1E34"/>
    <w:lvl w:ilvl="0" w:tplc="B99E616A">
      <w:start w:val="1"/>
      <w:numFmt w:val="bullet"/>
      <w:lvlText w:val="-"/>
      <w:lvlJc w:val="left"/>
      <w:pPr>
        <w:ind w:left="2136" w:hanging="360"/>
      </w:pPr>
      <w:rPr>
        <w:rFonts w:ascii="Cambria" w:eastAsia="Times New Roman" w:hAnsi="Cambria" w:cs="Aria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6" w15:restartNumberingAfterBreak="0">
    <w:nsid w:val="544D5856"/>
    <w:multiLevelType w:val="singleLevel"/>
    <w:tmpl w:val="00000004"/>
    <w:lvl w:ilvl="0">
      <w:start w:val="1"/>
      <w:numFmt w:val="decimal"/>
      <w:lvlText w:val="%1."/>
      <w:lvlJc w:val="left"/>
      <w:pPr>
        <w:tabs>
          <w:tab w:val="num" w:pos="0"/>
        </w:tabs>
        <w:ind w:left="720" w:hanging="360"/>
      </w:pPr>
      <w:rPr>
        <w:rFonts w:ascii="Verdana" w:hAnsi="Verdana" w:cs="Arial" w:hint="default"/>
        <w:szCs w:val="20"/>
      </w:rPr>
    </w:lvl>
  </w:abstractNum>
  <w:abstractNum w:abstractNumId="107"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9" w15:restartNumberingAfterBreak="0">
    <w:nsid w:val="577331EF"/>
    <w:multiLevelType w:val="singleLevel"/>
    <w:tmpl w:val="0000001F"/>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110"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15:restartNumberingAfterBreak="0">
    <w:nsid w:val="5918368A"/>
    <w:multiLevelType w:val="multilevel"/>
    <w:tmpl w:val="2EFA8340"/>
    <w:lvl w:ilvl="0">
      <w:start w:val="1"/>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59211595"/>
    <w:multiLevelType w:val="hybridMultilevel"/>
    <w:tmpl w:val="2E98E5E6"/>
    <w:lvl w:ilvl="0" w:tplc="0CB4CD62">
      <w:start w:val="1"/>
      <w:numFmt w:val="bullet"/>
      <w:lvlText w:val="-"/>
      <w:lvlJc w:val="left"/>
      <w:pPr>
        <w:ind w:left="1972" w:hanging="360"/>
      </w:pPr>
      <w:rPr>
        <w:rFonts w:ascii="Arial" w:hAnsi="Arial" w:hint="default"/>
        <w:b w:val="0"/>
        <w:i w:val="0"/>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11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4" w15:restartNumberingAfterBreak="0">
    <w:nsid w:val="5E552BBA"/>
    <w:multiLevelType w:val="hybridMultilevel"/>
    <w:tmpl w:val="E60872DC"/>
    <w:lvl w:ilvl="0" w:tplc="04150011">
      <w:start w:val="1"/>
      <w:numFmt w:val="decimal"/>
      <w:lvlText w:val="%1)"/>
      <w:lvlJc w:val="left"/>
      <w:pPr>
        <w:ind w:left="849" w:hanging="360"/>
      </w:pPr>
      <w:rPr>
        <w:rFonts w:hint="default"/>
        <w:b w:val="0"/>
        <w:i w:val="0"/>
      </w:rPr>
    </w:lvl>
    <w:lvl w:ilvl="1" w:tplc="04150017">
      <w:start w:val="1"/>
      <w:numFmt w:val="lowerLetter"/>
      <w:lvlText w:val="%2)"/>
      <w:lvlJc w:val="left"/>
      <w:pPr>
        <w:ind w:left="1569" w:hanging="360"/>
      </w:pPr>
      <w:rPr>
        <w:rFonts w:hint="default"/>
      </w:rPr>
    </w:lvl>
    <w:lvl w:ilvl="2" w:tplc="04150005" w:tentative="1">
      <w:start w:val="1"/>
      <w:numFmt w:val="bullet"/>
      <w:lvlText w:val=""/>
      <w:lvlJc w:val="left"/>
      <w:pPr>
        <w:ind w:left="2289" w:hanging="360"/>
      </w:pPr>
      <w:rPr>
        <w:rFonts w:ascii="Wingdings" w:hAnsi="Wingdings" w:hint="default"/>
      </w:rPr>
    </w:lvl>
    <w:lvl w:ilvl="3" w:tplc="04150001" w:tentative="1">
      <w:start w:val="1"/>
      <w:numFmt w:val="bullet"/>
      <w:lvlText w:val=""/>
      <w:lvlJc w:val="left"/>
      <w:pPr>
        <w:ind w:left="3009" w:hanging="360"/>
      </w:pPr>
      <w:rPr>
        <w:rFonts w:ascii="Symbol" w:hAnsi="Symbol" w:hint="default"/>
      </w:rPr>
    </w:lvl>
    <w:lvl w:ilvl="4" w:tplc="04150003" w:tentative="1">
      <w:start w:val="1"/>
      <w:numFmt w:val="bullet"/>
      <w:lvlText w:val="o"/>
      <w:lvlJc w:val="left"/>
      <w:pPr>
        <w:ind w:left="3729" w:hanging="360"/>
      </w:pPr>
      <w:rPr>
        <w:rFonts w:ascii="Courier New" w:hAnsi="Courier New" w:cs="Courier New" w:hint="default"/>
      </w:rPr>
    </w:lvl>
    <w:lvl w:ilvl="5" w:tplc="04150005" w:tentative="1">
      <w:start w:val="1"/>
      <w:numFmt w:val="bullet"/>
      <w:lvlText w:val=""/>
      <w:lvlJc w:val="left"/>
      <w:pPr>
        <w:ind w:left="4449" w:hanging="360"/>
      </w:pPr>
      <w:rPr>
        <w:rFonts w:ascii="Wingdings" w:hAnsi="Wingdings" w:hint="default"/>
      </w:rPr>
    </w:lvl>
    <w:lvl w:ilvl="6" w:tplc="04150001" w:tentative="1">
      <w:start w:val="1"/>
      <w:numFmt w:val="bullet"/>
      <w:lvlText w:val=""/>
      <w:lvlJc w:val="left"/>
      <w:pPr>
        <w:ind w:left="5169" w:hanging="360"/>
      </w:pPr>
      <w:rPr>
        <w:rFonts w:ascii="Symbol" w:hAnsi="Symbol" w:hint="default"/>
      </w:rPr>
    </w:lvl>
    <w:lvl w:ilvl="7" w:tplc="04150003" w:tentative="1">
      <w:start w:val="1"/>
      <w:numFmt w:val="bullet"/>
      <w:lvlText w:val="o"/>
      <w:lvlJc w:val="left"/>
      <w:pPr>
        <w:ind w:left="5889" w:hanging="360"/>
      </w:pPr>
      <w:rPr>
        <w:rFonts w:ascii="Courier New" w:hAnsi="Courier New" w:cs="Courier New" w:hint="default"/>
      </w:rPr>
    </w:lvl>
    <w:lvl w:ilvl="8" w:tplc="04150005" w:tentative="1">
      <w:start w:val="1"/>
      <w:numFmt w:val="bullet"/>
      <w:lvlText w:val=""/>
      <w:lvlJc w:val="left"/>
      <w:pPr>
        <w:ind w:left="6609" w:hanging="360"/>
      </w:pPr>
      <w:rPr>
        <w:rFonts w:ascii="Wingdings" w:hAnsi="Wingdings" w:hint="default"/>
      </w:rPr>
    </w:lvl>
  </w:abstractNum>
  <w:abstractNum w:abstractNumId="115" w15:restartNumberingAfterBreak="0">
    <w:nsid w:val="5FA219FB"/>
    <w:multiLevelType w:val="multilevel"/>
    <w:tmpl w:val="949E064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5FDB1823"/>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06E2E08"/>
    <w:multiLevelType w:val="hybridMultilevel"/>
    <w:tmpl w:val="394C97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249608B"/>
    <w:multiLevelType w:val="hybridMultilevel"/>
    <w:tmpl w:val="C792E3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2837CB4"/>
    <w:multiLevelType w:val="multilevel"/>
    <w:tmpl w:val="B8345BD0"/>
    <w:lvl w:ilvl="0">
      <w:start w:val="6"/>
      <w:numFmt w:val="decimal"/>
      <w:lvlText w:val="%1"/>
      <w:lvlJc w:val="left"/>
      <w:pPr>
        <w:ind w:left="360" w:hanging="360"/>
      </w:pPr>
      <w:rPr>
        <w:rFonts w:hint="default"/>
        <w:b/>
      </w:rPr>
    </w:lvl>
    <w:lvl w:ilvl="1">
      <w:start w:val="1"/>
      <w:numFmt w:val="decimal"/>
      <w:lvlText w:val="%1.%2"/>
      <w:lvlJc w:val="left"/>
      <w:pPr>
        <w:ind w:left="1180" w:hanging="720"/>
      </w:pPr>
      <w:rPr>
        <w:rFonts w:hint="default"/>
        <w:b/>
      </w:rPr>
    </w:lvl>
    <w:lvl w:ilvl="2">
      <w:start w:val="1"/>
      <w:numFmt w:val="decimal"/>
      <w:lvlText w:val="%1.%2.%3"/>
      <w:lvlJc w:val="left"/>
      <w:pPr>
        <w:ind w:left="1640" w:hanging="720"/>
      </w:pPr>
      <w:rPr>
        <w:rFonts w:hint="default"/>
        <w:b/>
      </w:rPr>
    </w:lvl>
    <w:lvl w:ilvl="3">
      <w:start w:val="1"/>
      <w:numFmt w:val="decimal"/>
      <w:lvlText w:val="%1.%2.%3.%4"/>
      <w:lvlJc w:val="left"/>
      <w:pPr>
        <w:ind w:left="2460" w:hanging="1080"/>
      </w:pPr>
      <w:rPr>
        <w:rFonts w:hint="default"/>
        <w:b/>
      </w:rPr>
    </w:lvl>
    <w:lvl w:ilvl="4">
      <w:start w:val="1"/>
      <w:numFmt w:val="decimal"/>
      <w:lvlText w:val="%1.%2.%3.%4.%5"/>
      <w:lvlJc w:val="left"/>
      <w:pPr>
        <w:ind w:left="3280" w:hanging="1440"/>
      </w:pPr>
      <w:rPr>
        <w:rFonts w:hint="default"/>
        <w:b/>
      </w:rPr>
    </w:lvl>
    <w:lvl w:ilvl="5">
      <w:start w:val="1"/>
      <w:numFmt w:val="decimal"/>
      <w:lvlText w:val="%1.%2.%3.%4.%5.%6"/>
      <w:lvlJc w:val="left"/>
      <w:pPr>
        <w:ind w:left="3740" w:hanging="1440"/>
      </w:pPr>
      <w:rPr>
        <w:rFonts w:hint="default"/>
        <w:b/>
      </w:rPr>
    </w:lvl>
    <w:lvl w:ilvl="6">
      <w:start w:val="1"/>
      <w:numFmt w:val="decimal"/>
      <w:lvlText w:val="%1.%2.%3.%4.%5.%6.%7"/>
      <w:lvlJc w:val="left"/>
      <w:pPr>
        <w:ind w:left="4560" w:hanging="1800"/>
      </w:pPr>
      <w:rPr>
        <w:rFonts w:hint="default"/>
        <w:b/>
      </w:rPr>
    </w:lvl>
    <w:lvl w:ilvl="7">
      <w:start w:val="1"/>
      <w:numFmt w:val="decimal"/>
      <w:lvlText w:val="%1.%2.%3.%4.%5.%6.%7.%8"/>
      <w:lvlJc w:val="left"/>
      <w:pPr>
        <w:ind w:left="5380" w:hanging="2160"/>
      </w:pPr>
      <w:rPr>
        <w:rFonts w:hint="default"/>
        <w:b/>
      </w:rPr>
    </w:lvl>
    <w:lvl w:ilvl="8">
      <w:start w:val="1"/>
      <w:numFmt w:val="decimal"/>
      <w:lvlText w:val="%1.%2.%3.%4.%5.%6.%7.%8.%9"/>
      <w:lvlJc w:val="left"/>
      <w:pPr>
        <w:ind w:left="5840" w:hanging="2160"/>
      </w:pPr>
      <w:rPr>
        <w:rFonts w:hint="default"/>
        <w:b/>
      </w:rPr>
    </w:lvl>
  </w:abstractNum>
  <w:abstractNum w:abstractNumId="120"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1" w15:restartNumberingAfterBreak="0">
    <w:nsid w:val="64C768D7"/>
    <w:multiLevelType w:val="multilevel"/>
    <w:tmpl w:val="6F4641F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64FB2BBB"/>
    <w:multiLevelType w:val="multilevel"/>
    <w:tmpl w:val="FDA89ACC"/>
    <w:lvl w:ilvl="0">
      <w:start w:val="11"/>
      <w:numFmt w:val="decimal"/>
      <w:lvlText w:val="%1"/>
      <w:lvlJc w:val="left"/>
      <w:pPr>
        <w:tabs>
          <w:tab w:val="num" w:pos="465"/>
        </w:tabs>
        <w:ind w:left="465" w:hanging="465"/>
      </w:pPr>
      <w:rPr>
        <w:rFonts w:hint="default"/>
        <w:b/>
      </w:rPr>
    </w:lvl>
    <w:lvl w:ilvl="1">
      <w:start w:val="2"/>
      <w:numFmt w:val="decimal"/>
      <w:lvlText w:val="%1.%2"/>
      <w:lvlJc w:val="left"/>
      <w:pPr>
        <w:tabs>
          <w:tab w:val="num" w:pos="465"/>
        </w:tabs>
        <w:ind w:left="465" w:hanging="465"/>
      </w:pPr>
      <w:rPr>
        <w:rFonts w:hint="default"/>
        <w:b/>
        <w:strike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3"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6DF5505"/>
    <w:multiLevelType w:val="hybridMultilevel"/>
    <w:tmpl w:val="FE442A0A"/>
    <w:lvl w:ilvl="0" w:tplc="67EEA9A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26" w15:restartNumberingAfterBreak="0">
    <w:nsid w:val="67F85D68"/>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27"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8" w15:restartNumberingAfterBreak="0">
    <w:nsid w:val="69AF2D5B"/>
    <w:multiLevelType w:val="hybridMultilevel"/>
    <w:tmpl w:val="3BEE91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C9B39C2"/>
    <w:multiLevelType w:val="hybridMultilevel"/>
    <w:tmpl w:val="EE8899AA"/>
    <w:lvl w:ilvl="0" w:tplc="A1EA386E">
      <w:start w:val="1"/>
      <w:numFmt w:val="decimal"/>
      <w:lvlText w:val="%1)"/>
      <w:lvlJc w:val="left"/>
      <w:pPr>
        <w:ind w:left="849" w:hanging="360"/>
      </w:pPr>
      <w:rPr>
        <w:rFonts w:hint="default"/>
        <w:b w:val="0"/>
        <w:i w:val="0"/>
      </w:rPr>
    </w:lvl>
    <w:lvl w:ilvl="1" w:tplc="D730E4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D232885"/>
    <w:multiLevelType w:val="multilevel"/>
    <w:tmpl w:val="CBC86222"/>
    <w:lvl w:ilvl="0">
      <w:start w:val="1"/>
      <w:numFmt w:val="decimal"/>
      <w:lvlText w:val="%1."/>
      <w:lvlJc w:val="left"/>
      <w:pPr>
        <w:ind w:left="1038" w:hanging="360"/>
      </w:pPr>
    </w:lvl>
    <w:lvl w:ilvl="1">
      <w:start w:val="1"/>
      <w:numFmt w:val="decimal"/>
      <w:isLgl/>
      <w:lvlText w:val="%1.%2"/>
      <w:lvlJc w:val="left"/>
      <w:pPr>
        <w:ind w:left="1398" w:hanging="720"/>
      </w:pPr>
      <w:rPr>
        <w:rFonts w:hint="default"/>
      </w:rPr>
    </w:lvl>
    <w:lvl w:ilvl="2">
      <w:start w:val="1"/>
      <w:numFmt w:val="decimal"/>
      <w:isLgl/>
      <w:lvlText w:val="%1.%2.%3"/>
      <w:lvlJc w:val="left"/>
      <w:pPr>
        <w:ind w:left="1398" w:hanging="720"/>
      </w:pPr>
      <w:rPr>
        <w:rFonts w:hint="default"/>
      </w:rPr>
    </w:lvl>
    <w:lvl w:ilvl="3">
      <w:start w:val="1"/>
      <w:numFmt w:val="decimal"/>
      <w:isLgl/>
      <w:lvlText w:val="%1.%2.%3.%4"/>
      <w:lvlJc w:val="left"/>
      <w:pPr>
        <w:ind w:left="1758" w:hanging="1080"/>
      </w:pPr>
      <w:rPr>
        <w:rFonts w:hint="default"/>
      </w:rPr>
    </w:lvl>
    <w:lvl w:ilvl="4">
      <w:start w:val="1"/>
      <w:numFmt w:val="decimal"/>
      <w:isLgl/>
      <w:lvlText w:val="%1.%2.%3.%4.%5"/>
      <w:lvlJc w:val="left"/>
      <w:pPr>
        <w:ind w:left="2118" w:hanging="1440"/>
      </w:pPr>
      <w:rPr>
        <w:rFonts w:hint="default"/>
      </w:rPr>
    </w:lvl>
    <w:lvl w:ilvl="5">
      <w:start w:val="1"/>
      <w:numFmt w:val="decimal"/>
      <w:isLgl/>
      <w:lvlText w:val="%1.%2.%3.%4.%5.%6"/>
      <w:lvlJc w:val="left"/>
      <w:pPr>
        <w:ind w:left="2118" w:hanging="1440"/>
      </w:pPr>
      <w:rPr>
        <w:rFonts w:hint="default"/>
      </w:rPr>
    </w:lvl>
    <w:lvl w:ilvl="6">
      <w:start w:val="1"/>
      <w:numFmt w:val="decimal"/>
      <w:isLgl/>
      <w:lvlText w:val="%1.%2.%3.%4.%5.%6.%7"/>
      <w:lvlJc w:val="left"/>
      <w:pPr>
        <w:ind w:left="2478" w:hanging="1800"/>
      </w:pPr>
      <w:rPr>
        <w:rFonts w:hint="default"/>
      </w:rPr>
    </w:lvl>
    <w:lvl w:ilvl="7">
      <w:start w:val="1"/>
      <w:numFmt w:val="decimal"/>
      <w:isLgl/>
      <w:lvlText w:val="%1.%2.%3.%4.%5.%6.%7.%8"/>
      <w:lvlJc w:val="left"/>
      <w:pPr>
        <w:ind w:left="2838" w:hanging="2160"/>
      </w:pPr>
      <w:rPr>
        <w:rFonts w:hint="default"/>
      </w:rPr>
    </w:lvl>
    <w:lvl w:ilvl="8">
      <w:start w:val="1"/>
      <w:numFmt w:val="decimal"/>
      <w:isLgl/>
      <w:lvlText w:val="%1.%2.%3.%4.%5.%6.%7.%8.%9"/>
      <w:lvlJc w:val="left"/>
      <w:pPr>
        <w:ind w:left="2838" w:hanging="2160"/>
      </w:pPr>
      <w:rPr>
        <w:rFonts w:hint="default"/>
      </w:rPr>
    </w:lvl>
  </w:abstractNum>
  <w:abstractNum w:abstractNumId="131" w15:restartNumberingAfterBreak="0">
    <w:nsid w:val="70194259"/>
    <w:multiLevelType w:val="hybridMultilevel"/>
    <w:tmpl w:val="DB945C6E"/>
    <w:lvl w:ilvl="0" w:tplc="1598BEB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2" w15:restartNumberingAfterBreak="0">
    <w:nsid w:val="72127CED"/>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33"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4" w15:restartNumberingAfterBreak="0">
    <w:nsid w:val="74831B45"/>
    <w:multiLevelType w:val="multilevel"/>
    <w:tmpl w:val="F6A0DF06"/>
    <w:lvl w:ilvl="0">
      <w:start w:val="10"/>
      <w:numFmt w:val="decimal"/>
      <w:lvlText w:val="%1"/>
      <w:lvlJc w:val="left"/>
      <w:pPr>
        <w:ind w:left="465" w:hanging="465"/>
      </w:pPr>
      <w:rPr>
        <w:rFonts w:hint="default"/>
      </w:rPr>
    </w:lvl>
    <w:lvl w:ilvl="1">
      <w:start w:val="2"/>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755463BE"/>
    <w:multiLevelType w:val="hybridMultilevel"/>
    <w:tmpl w:val="052CE7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137" w15:restartNumberingAfterBreak="0">
    <w:nsid w:val="772E75BF"/>
    <w:multiLevelType w:val="hybridMultilevel"/>
    <w:tmpl w:val="FE98B9D8"/>
    <w:lvl w:ilvl="0" w:tplc="3EACC7EC">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8" w15:restartNumberingAfterBreak="0">
    <w:nsid w:val="77A9503D"/>
    <w:multiLevelType w:val="hybridMultilevel"/>
    <w:tmpl w:val="6382EF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0"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1" w15:restartNumberingAfterBreak="0">
    <w:nsid w:val="798E0912"/>
    <w:multiLevelType w:val="hybridMultilevel"/>
    <w:tmpl w:val="B35A3B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A23638A"/>
    <w:multiLevelType w:val="hybridMultilevel"/>
    <w:tmpl w:val="020827A6"/>
    <w:lvl w:ilvl="0" w:tplc="0CB4CD62">
      <w:start w:val="1"/>
      <w:numFmt w:val="bullet"/>
      <w:lvlText w:val="-"/>
      <w:lvlJc w:val="left"/>
      <w:pPr>
        <w:ind w:left="861" w:hanging="360"/>
      </w:pPr>
      <w:rPr>
        <w:rFonts w:ascii="Arial" w:hAnsi="Arial" w:hint="default"/>
        <w:b w:val="0"/>
        <w:i w:val="0"/>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143" w15:restartNumberingAfterBreak="0">
    <w:nsid w:val="7AE43E07"/>
    <w:multiLevelType w:val="multilevel"/>
    <w:tmpl w:val="EFA4E87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15:restartNumberingAfterBreak="0">
    <w:nsid w:val="7B007BAF"/>
    <w:multiLevelType w:val="multilevel"/>
    <w:tmpl w:val="CD78FD1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15:restartNumberingAfterBreak="0">
    <w:nsid w:val="7BC87868"/>
    <w:multiLevelType w:val="multilevel"/>
    <w:tmpl w:val="299C9AC6"/>
    <w:lvl w:ilvl="0">
      <w:start w:val="2"/>
      <w:numFmt w:val="decimal"/>
      <w:lvlText w:val="%1."/>
      <w:lvlJc w:val="left"/>
      <w:pPr>
        <w:ind w:left="360" w:hanging="360"/>
      </w:pPr>
      <w:rPr>
        <w:rFonts w:hint="default"/>
      </w:rPr>
    </w:lvl>
    <w:lvl w:ilvl="1">
      <w:start w:val="1"/>
      <w:numFmt w:val="decimal"/>
      <w:lvlText w:val="2.%2"/>
      <w:lvlJc w:val="left"/>
      <w:pPr>
        <w:ind w:left="574"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6" w15:restartNumberingAfterBreak="0">
    <w:nsid w:val="7C3014E3"/>
    <w:multiLevelType w:val="hybridMultilevel"/>
    <w:tmpl w:val="E4507C56"/>
    <w:lvl w:ilvl="0" w:tplc="B2DE7F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D9812F1"/>
    <w:multiLevelType w:val="multilevel"/>
    <w:tmpl w:val="99C00ABC"/>
    <w:lvl w:ilvl="0">
      <w:start w:val="1"/>
      <w:numFmt w:val="decimal"/>
      <w:lvlText w:val="%1"/>
      <w:lvlJc w:val="left"/>
      <w:pPr>
        <w:ind w:left="360" w:hanging="360"/>
      </w:pPr>
      <w:rPr>
        <w:rFonts w:hint="default"/>
        <w:b/>
      </w:rPr>
    </w:lvl>
    <w:lvl w:ilvl="1">
      <w:start w:val="1"/>
      <w:numFmt w:val="decimal"/>
      <w:lvlText w:val="%1.%2"/>
      <w:lvlJc w:val="left"/>
      <w:pPr>
        <w:ind w:left="1180" w:hanging="720"/>
      </w:pPr>
      <w:rPr>
        <w:rFonts w:hint="default"/>
        <w:b/>
      </w:rPr>
    </w:lvl>
    <w:lvl w:ilvl="2">
      <w:start w:val="1"/>
      <w:numFmt w:val="decimal"/>
      <w:lvlText w:val="%1.%2.%3"/>
      <w:lvlJc w:val="left"/>
      <w:pPr>
        <w:ind w:left="1640" w:hanging="720"/>
      </w:pPr>
      <w:rPr>
        <w:rFonts w:hint="default"/>
        <w:b/>
      </w:rPr>
    </w:lvl>
    <w:lvl w:ilvl="3">
      <w:start w:val="1"/>
      <w:numFmt w:val="decimal"/>
      <w:lvlText w:val="%1.%2.%3.%4"/>
      <w:lvlJc w:val="left"/>
      <w:pPr>
        <w:ind w:left="2460" w:hanging="1080"/>
      </w:pPr>
      <w:rPr>
        <w:rFonts w:hint="default"/>
        <w:b/>
      </w:rPr>
    </w:lvl>
    <w:lvl w:ilvl="4">
      <w:start w:val="1"/>
      <w:numFmt w:val="decimal"/>
      <w:lvlText w:val="%1.%2.%3.%4.%5"/>
      <w:lvlJc w:val="left"/>
      <w:pPr>
        <w:ind w:left="3280" w:hanging="1440"/>
      </w:pPr>
      <w:rPr>
        <w:rFonts w:hint="default"/>
        <w:b/>
      </w:rPr>
    </w:lvl>
    <w:lvl w:ilvl="5">
      <w:start w:val="1"/>
      <w:numFmt w:val="decimal"/>
      <w:lvlText w:val="%1.%2.%3.%4.%5.%6"/>
      <w:lvlJc w:val="left"/>
      <w:pPr>
        <w:ind w:left="3740" w:hanging="1440"/>
      </w:pPr>
      <w:rPr>
        <w:rFonts w:hint="default"/>
        <w:b/>
      </w:rPr>
    </w:lvl>
    <w:lvl w:ilvl="6">
      <w:start w:val="1"/>
      <w:numFmt w:val="decimal"/>
      <w:lvlText w:val="%1.%2.%3.%4.%5.%6.%7"/>
      <w:lvlJc w:val="left"/>
      <w:pPr>
        <w:ind w:left="4560" w:hanging="1800"/>
      </w:pPr>
      <w:rPr>
        <w:rFonts w:hint="default"/>
        <w:b/>
      </w:rPr>
    </w:lvl>
    <w:lvl w:ilvl="7">
      <w:start w:val="1"/>
      <w:numFmt w:val="decimal"/>
      <w:lvlText w:val="%1.%2.%3.%4.%5.%6.%7.%8"/>
      <w:lvlJc w:val="left"/>
      <w:pPr>
        <w:ind w:left="5380" w:hanging="2160"/>
      </w:pPr>
      <w:rPr>
        <w:rFonts w:hint="default"/>
        <w:b/>
      </w:rPr>
    </w:lvl>
    <w:lvl w:ilvl="8">
      <w:start w:val="1"/>
      <w:numFmt w:val="decimal"/>
      <w:lvlText w:val="%1.%2.%3.%4.%5.%6.%7.%8.%9"/>
      <w:lvlJc w:val="left"/>
      <w:pPr>
        <w:ind w:left="5840" w:hanging="2160"/>
      </w:pPr>
      <w:rPr>
        <w:rFonts w:hint="default"/>
        <w:b/>
      </w:rPr>
    </w:lvl>
  </w:abstractNum>
  <w:abstractNum w:abstractNumId="148"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9"/>
  </w:num>
  <w:num w:numId="3">
    <w:abstractNumId w:val="10"/>
  </w:num>
  <w:num w:numId="4">
    <w:abstractNumId w:val="134"/>
  </w:num>
  <w:num w:numId="5">
    <w:abstractNumId w:val="111"/>
  </w:num>
  <w:num w:numId="6">
    <w:abstractNumId w:val="122"/>
  </w:num>
  <w:num w:numId="7">
    <w:abstractNumId w:val="60"/>
  </w:num>
  <w:num w:numId="8">
    <w:abstractNumId w:val="88"/>
  </w:num>
  <w:num w:numId="9">
    <w:abstractNumId w:val="63"/>
  </w:num>
  <w:num w:numId="10">
    <w:abstractNumId w:val="0"/>
  </w:num>
  <w:num w:numId="11">
    <w:abstractNumId w:val="91"/>
  </w:num>
  <w:num w:numId="12">
    <w:abstractNumId w:val="84"/>
  </w:num>
  <w:num w:numId="1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5"/>
    <w:lvlOverride w:ilvl="0">
      <w:startOverride w:val="1"/>
    </w:lvlOverride>
  </w:num>
  <w:num w:numId="15">
    <w:abstractNumId w:val="113"/>
    <w:lvlOverride w:ilvl="0">
      <w:startOverride w:val="1"/>
    </w:lvlOverride>
  </w:num>
  <w:num w:numId="16">
    <w:abstractNumId w:val="87"/>
    <w:lvlOverride w:ilvl="0">
      <w:startOverride w:val="1"/>
    </w:lvlOverride>
  </w:num>
  <w:num w:numId="17">
    <w:abstractNumId w:val="113"/>
  </w:num>
  <w:num w:numId="18">
    <w:abstractNumId w:val="87"/>
  </w:num>
  <w:num w:numId="19">
    <w:abstractNumId w:val="57"/>
  </w:num>
  <w:num w:numId="20">
    <w:abstractNumId w:val="105"/>
  </w:num>
  <w:num w:numId="21">
    <w:abstractNumId w:val="41"/>
  </w:num>
  <w:num w:numId="22">
    <w:abstractNumId w:val="69"/>
  </w:num>
  <w:num w:numId="23">
    <w:abstractNumId w:val="58"/>
  </w:num>
  <w:num w:numId="24">
    <w:abstractNumId w:val="108"/>
  </w:num>
  <w:num w:numId="25">
    <w:abstractNumId w:val="127"/>
  </w:num>
  <w:num w:numId="26">
    <w:abstractNumId w:val="36"/>
  </w:num>
  <w:num w:numId="27">
    <w:abstractNumId w:val="95"/>
  </w:num>
  <w:num w:numId="28">
    <w:abstractNumId w:val="39"/>
  </w:num>
  <w:num w:numId="29">
    <w:abstractNumId w:val="120"/>
  </w:num>
  <w:num w:numId="30">
    <w:abstractNumId w:val="110"/>
  </w:num>
  <w:num w:numId="31">
    <w:abstractNumId w:val="115"/>
  </w:num>
  <w:num w:numId="32">
    <w:abstractNumId w:val="85"/>
  </w:num>
  <w:num w:numId="33">
    <w:abstractNumId w:val="78"/>
  </w:num>
  <w:num w:numId="34">
    <w:abstractNumId w:val="100"/>
  </w:num>
  <w:num w:numId="35">
    <w:abstractNumId w:val="71"/>
  </w:num>
  <w:num w:numId="36">
    <w:abstractNumId w:val="148"/>
  </w:num>
  <w:num w:numId="37">
    <w:abstractNumId w:val="77"/>
  </w:num>
  <w:num w:numId="38">
    <w:abstractNumId w:val="37"/>
  </w:num>
  <w:num w:numId="39">
    <w:abstractNumId w:val="139"/>
  </w:num>
  <w:num w:numId="40">
    <w:abstractNumId w:val="133"/>
  </w:num>
  <w:num w:numId="41">
    <w:abstractNumId w:val="123"/>
  </w:num>
  <w:num w:numId="42">
    <w:abstractNumId w:val="49"/>
  </w:num>
  <w:num w:numId="43">
    <w:abstractNumId w:val="80"/>
  </w:num>
  <w:num w:numId="44">
    <w:abstractNumId w:val="55"/>
  </w:num>
  <w:num w:numId="45">
    <w:abstractNumId w:val="140"/>
  </w:num>
  <w:num w:numId="46">
    <w:abstractNumId w:val="8"/>
  </w:num>
  <w:num w:numId="47">
    <w:abstractNumId w:val="11"/>
  </w:num>
  <w:num w:numId="48">
    <w:abstractNumId w:val="12"/>
  </w:num>
  <w:num w:numId="49">
    <w:abstractNumId w:val="15"/>
  </w:num>
  <w:num w:numId="50">
    <w:abstractNumId w:val="18"/>
  </w:num>
  <w:num w:numId="51">
    <w:abstractNumId w:val="20"/>
  </w:num>
  <w:num w:numId="52">
    <w:abstractNumId w:val="21"/>
  </w:num>
  <w:num w:numId="53">
    <w:abstractNumId w:val="24"/>
  </w:num>
  <w:num w:numId="54">
    <w:abstractNumId w:val="25"/>
  </w:num>
  <w:num w:numId="55">
    <w:abstractNumId w:val="26"/>
  </w:num>
  <w:num w:numId="56">
    <w:abstractNumId w:val="27"/>
  </w:num>
  <w:num w:numId="57">
    <w:abstractNumId w:val="28"/>
  </w:num>
  <w:num w:numId="58">
    <w:abstractNumId w:val="29"/>
  </w:num>
  <w:num w:numId="59">
    <w:abstractNumId w:val="30"/>
  </w:num>
  <w:num w:numId="60">
    <w:abstractNumId w:val="31"/>
  </w:num>
  <w:num w:numId="61">
    <w:abstractNumId w:val="32"/>
  </w:num>
  <w:num w:numId="62">
    <w:abstractNumId w:val="33"/>
  </w:num>
  <w:num w:numId="63">
    <w:abstractNumId w:val="34"/>
  </w:num>
  <w:num w:numId="64">
    <w:abstractNumId w:val="106"/>
  </w:num>
  <w:num w:numId="65">
    <w:abstractNumId w:val="68"/>
  </w:num>
  <w:num w:numId="66">
    <w:abstractNumId w:val="72"/>
  </w:num>
  <w:num w:numId="67">
    <w:abstractNumId w:val="109"/>
  </w:num>
  <w:num w:numId="68">
    <w:abstractNumId w:val="47"/>
  </w:num>
  <w:num w:numId="69">
    <w:abstractNumId w:val="145"/>
  </w:num>
  <w:num w:numId="70">
    <w:abstractNumId w:val="144"/>
  </w:num>
  <w:num w:numId="71">
    <w:abstractNumId w:val="89"/>
  </w:num>
  <w:num w:numId="72">
    <w:abstractNumId w:val="79"/>
  </w:num>
  <w:num w:numId="73">
    <w:abstractNumId w:val="82"/>
  </w:num>
  <w:num w:numId="74">
    <w:abstractNumId w:val="65"/>
  </w:num>
  <w:num w:numId="75">
    <w:abstractNumId w:val="70"/>
  </w:num>
  <w:num w:numId="76">
    <w:abstractNumId w:val="119"/>
  </w:num>
  <w:num w:numId="77">
    <w:abstractNumId w:val="98"/>
  </w:num>
  <w:num w:numId="78">
    <w:abstractNumId w:val="147"/>
  </w:num>
  <w:num w:numId="79">
    <w:abstractNumId w:val="136"/>
  </w:num>
  <w:num w:numId="80">
    <w:abstractNumId w:val="112"/>
  </w:num>
  <w:num w:numId="81">
    <w:abstractNumId w:val="121"/>
  </w:num>
  <w:num w:numId="82">
    <w:abstractNumId w:val="146"/>
  </w:num>
  <w:num w:numId="83">
    <w:abstractNumId w:val="81"/>
  </w:num>
  <w:num w:numId="84">
    <w:abstractNumId w:val="107"/>
  </w:num>
  <w:num w:numId="85">
    <w:abstractNumId w:val="94"/>
  </w:num>
  <w:num w:numId="86">
    <w:abstractNumId w:val="92"/>
  </w:num>
  <w:num w:numId="87">
    <w:abstractNumId w:val="142"/>
  </w:num>
  <w:num w:numId="88">
    <w:abstractNumId w:val="54"/>
  </w:num>
  <w:num w:numId="89">
    <w:abstractNumId w:val="67"/>
  </w:num>
  <w:num w:numId="90">
    <w:abstractNumId w:val="97"/>
  </w:num>
  <w:num w:numId="91">
    <w:abstractNumId w:val="56"/>
  </w:num>
  <w:num w:numId="92">
    <w:abstractNumId w:val="74"/>
  </w:num>
  <w:num w:numId="93">
    <w:abstractNumId w:val="64"/>
  </w:num>
  <w:num w:numId="94">
    <w:abstractNumId w:val="40"/>
  </w:num>
  <w:num w:numId="95">
    <w:abstractNumId w:val="130"/>
  </w:num>
  <w:num w:numId="96">
    <w:abstractNumId w:val="114"/>
  </w:num>
  <w:num w:numId="97">
    <w:abstractNumId w:val="73"/>
  </w:num>
  <w:num w:numId="98">
    <w:abstractNumId w:val="59"/>
  </w:num>
  <w:num w:numId="99">
    <w:abstractNumId w:val="75"/>
  </w:num>
  <w:num w:numId="100">
    <w:abstractNumId w:val="129"/>
  </w:num>
  <w:num w:numId="101">
    <w:abstractNumId w:val="143"/>
  </w:num>
  <w:num w:numId="102">
    <w:abstractNumId w:val="126"/>
  </w:num>
  <w:num w:numId="103">
    <w:abstractNumId w:val="118"/>
  </w:num>
  <w:num w:numId="104">
    <w:abstractNumId w:val="90"/>
  </w:num>
  <w:num w:numId="105">
    <w:abstractNumId w:val="48"/>
  </w:num>
  <w:num w:numId="106">
    <w:abstractNumId w:val="116"/>
  </w:num>
  <w:num w:numId="107">
    <w:abstractNumId w:val="38"/>
  </w:num>
  <w:num w:numId="108">
    <w:abstractNumId w:val="52"/>
  </w:num>
  <w:num w:numId="109">
    <w:abstractNumId w:val="42"/>
  </w:num>
  <w:num w:numId="110">
    <w:abstractNumId w:val="141"/>
  </w:num>
  <w:num w:numId="111">
    <w:abstractNumId w:val="101"/>
  </w:num>
  <w:num w:numId="112">
    <w:abstractNumId w:val="62"/>
  </w:num>
  <w:num w:numId="113">
    <w:abstractNumId w:val="117"/>
  </w:num>
  <w:num w:numId="114">
    <w:abstractNumId w:val="132"/>
  </w:num>
  <w:num w:numId="115">
    <w:abstractNumId w:val="46"/>
  </w:num>
  <w:num w:numId="116">
    <w:abstractNumId w:val="102"/>
  </w:num>
  <w:num w:numId="117">
    <w:abstractNumId w:val="44"/>
  </w:num>
  <w:num w:numId="118">
    <w:abstractNumId w:val="137"/>
  </w:num>
  <w:num w:numId="119">
    <w:abstractNumId w:val="51"/>
  </w:num>
  <w:num w:numId="120">
    <w:abstractNumId w:val="1"/>
  </w:num>
  <w:num w:numId="121">
    <w:abstractNumId w:val="3"/>
  </w:num>
  <w:num w:numId="122">
    <w:abstractNumId w:val="83"/>
  </w:num>
  <w:num w:numId="123">
    <w:abstractNumId w:val="86"/>
  </w:num>
  <w:num w:numId="124">
    <w:abstractNumId w:val="138"/>
  </w:num>
  <w:num w:numId="125">
    <w:abstractNumId w:val="53"/>
  </w:num>
  <w:num w:numId="126">
    <w:abstractNumId w:val="43"/>
  </w:num>
  <w:num w:numId="127">
    <w:abstractNumId w:val="50"/>
  </w:num>
  <w:num w:numId="128">
    <w:abstractNumId w:val="66"/>
  </w:num>
  <w:num w:numId="129">
    <w:abstractNumId w:val="45"/>
  </w:num>
  <w:num w:numId="130">
    <w:abstractNumId w:val="135"/>
  </w:num>
  <w:num w:numId="131">
    <w:abstractNumId w:val="128"/>
  </w:num>
  <w:num w:numId="132">
    <w:abstractNumId w:val="96"/>
  </w:num>
  <w:num w:numId="133">
    <w:abstractNumId w:val="76"/>
  </w:num>
  <w:num w:numId="134">
    <w:abstractNumId w:val="23"/>
    <w:lvlOverride w:ilvl="0">
      <w:startOverride w:val="2"/>
    </w:lvlOverride>
  </w:num>
  <w:num w:numId="135">
    <w:abstractNumId w:val="124"/>
  </w:num>
  <w:num w:numId="136">
    <w:abstractNumId w:val="131"/>
  </w:num>
  <w:num w:numId="137">
    <w:abstractNumId w:val="99"/>
  </w:num>
  <w:num w:numId="138">
    <w:abstractNumId w:val="104"/>
  </w:num>
  <w:num w:numId="139">
    <w:abstractNumId w:val="103"/>
  </w:num>
  <w:num w:numId="140">
    <w:abstractNumId w:val="93"/>
  </w:num>
  <w:num w:numId="141">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Drożdżowska">
    <w15:presenceInfo w15:providerId="AD" w15:userId="S-1-5-21-1258824510-3303949563-3469234235-50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4046F"/>
    <w:rsid w:val="0004242A"/>
    <w:rsid w:val="00044100"/>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4111"/>
    <w:rsid w:val="00084DF2"/>
    <w:rsid w:val="00084E71"/>
    <w:rsid w:val="00085ED1"/>
    <w:rsid w:val="000865A9"/>
    <w:rsid w:val="0009111C"/>
    <w:rsid w:val="00091245"/>
    <w:rsid w:val="00091AD2"/>
    <w:rsid w:val="000956FA"/>
    <w:rsid w:val="00095983"/>
    <w:rsid w:val="000A0E0B"/>
    <w:rsid w:val="000A4391"/>
    <w:rsid w:val="000A61E6"/>
    <w:rsid w:val="000A68E5"/>
    <w:rsid w:val="000B1038"/>
    <w:rsid w:val="000B17D4"/>
    <w:rsid w:val="000B285B"/>
    <w:rsid w:val="000B33D6"/>
    <w:rsid w:val="000B658C"/>
    <w:rsid w:val="000B6AD3"/>
    <w:rsid w:val="000B7C21"/>
    <w:rsid w:val="000C1D2D"/>
    <w:rsid w:val="000C2B75"/>
    <w:rsid w:val="000C3C7A"/>
    <w:rsid w:val="000C4CDF"/>
    <w:rsid w:val="000C55A6"/>
    <w:rsid w:val="000C5993"/>
    <w:rsid w:val="000C7379"/>
    <w:rsid w:val="000D0B9D"/>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183"/>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FA0"/>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4E66"/>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752F"/>
    <w:rsid w:val="001C05C9"/>
    <w:rsid w:val="001C0C6E"/>
    <w:rsid w:val="001C204A"/>
    <w:rsid w:val="001C208E"/>
    <w:rsid w:val="001C2F87"/>
    <w:rsid w:val="001C3D38"/>
    <w:rsid w:val="001C3DD1"/>
    <w:rsid w:val="001C769C"/>
    <w:rsid w:val="001C7FF2"/>
    <w:rsid w:val="001D172C"/>
    <w:rsid w:val="001D225F"/>
    <w:rsid w:val="001D605F"/>
    <w:rsid w:val="001D7446"/>
    <w:rsid w:val="001E0209"/>
    <w:rsid w:val="001E0ADF"/>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F8"/>
    <w:rsid w:val="0023015B"/>
    <w:rsid w:val="00230609"/>
    <w:rsid w:val="00232661"/>
    <w:rsid w:val="00232662"/>
    <w:rsid w:val="002333A0"/>
    <w:rsid w:val="00234C12"/>
    <w:rsid w:val="00236C58"/>
    <w:rsid w:val="0024139B"/>
    <w:rsid w:val="002415B5"/>
    <w:rsid w:val="00241E19"/>
    <w:rsid w:val="00241FAC"/>
    <w:rsid w:val="0024497F"/>
    <w:rsid w:val="00246C20"/>
    <w:rsid w:val="002500FC"/>
    <w:rsid w:val="00250524"/>
    <w:rsid w:val="00253B1B"/>
    <w:rsid w:val="00255209"/>
    <w:rsid w:val="00255873"/>
    <w:rsid w:val="00256514"/>
    <w:rsid w:val="002603CC"/>
    <w:rsid w:val="00260570"/>
    <w:rsid w:val="00261699"/>
    <w:rsid w:val="002625B6"/>
    <w:rsid w:val="002631AA"/>
    <w:rsid w:val="00263AFD"/>
    <w:rsid w:val="00263F7E"/>
    <w:rsid w:val="00264292"/>
    <w:rsid w:val="0026494F"/>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4CC"/>
    <w:rsid w:val="002B4E7F"/>
    <w:rsid w:val="002B554E"/>
    <w:rsid w:val="002B7B51"/>
    <w:rsid w:val="002C3D39"/>
    <w:rsid w:val="002C409C"/>
    <w:rsid w:val="002C41F8"/>
    <w:rsid w:val="002C61DF"/>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5C9D"/>
    <w:rsid w:val="003263A9"/>
    <w:rsid w:val="00327468"/>
    <w:rsid w:val="00333E5C"/>
    <w:rsid w:val="00333E7A"/>
    <w:rsid w:val="003358F3"/>
    <w:rsid w:val="00336101"/>
    <w:rsid w:val="00336F69"/>
    <w:rsid w:val="00347082"/>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16C0"/>
    <w:rsid w:val="00382DDB"/>
    <w:rsid w:val="00383FAF"/>
    <w:rsid w:val="00384708"/>
    <w:rsid w:val="0038630B"/>
    <w:rsid w:val="0038748A"/>
    <w:rsid w:val="00387771"/>
    <w:rsid w:val="003923AA"/>
    <w:rsid w:val="00394846"/>
    <w:rsid w:val="0039598F"/>
    <w:rsid w:val="003A1567"/>
    <w:rsid w:val="003A188D"/>
    <w:rsid w:val="003A2397"/>
    <w:rsid w:val="003A2FE9"/>
    <w:rsid w:val="003B0127"/>
    <w:rsid w:val="003B1B0D"/>
    <w:rsid w:val="003B1C89"/>
    <w:rsid w:val="003B22F2"/>
    <w:rsid w:val="003B28B1"/>
    <w:rsid w:val="003B2A6C"/>
    <w:rsid w:val="003B314C"/>
    <w:rsid w:val="003B61A7"/>
    <w:rsid w:val="003C1610"/>
    <w:rsid w:val="003C2C03"/>
    <w:rsid w:val="003C38D0"/>
    <w:rsid w:val="003C425C"/>
    <w:rsid w:val="003C4BAD"/>
    <w:rsid w:val="003C61B6"/>
    <w:rsid w:val="003D132E"/>
    <w:rsid w:val="003D141C"/>
    <w:rsid w:val="003D1E3B"/>
    <w:rsid w:val="003D2AE5"/>
    <w:rsid w:val="003D5D33"/>
    <w:rsid w:val="003D6213"/>
    <w:rsid w:val="003E0BAF"/>
    <w:rsid w:val="003E0C22"/>
    <w:rsid w:val="003E0E7D"/>
    <w:rsid w:val="003E17BD"/>
    <w:rsid w:val="003E493D"/>
    <w:rsid w:val="003E76B5"/>
    <w:rsid w:val="003F2856"/>
    <w:rsid w:val="003F2DB7"/>
    <w:rsid w:val="003F383B"/>
    <w:rsid w:val="003F3D25"/>
    <w:rsid w:val="003F3E54"/>
    <w:rsid w:val="003F508F"/>
    <w:rsid w:val="00400DF7"/>
    <w:rsid w:val="00402AC2"/>
    <w:rsid w:val="00403F42"/>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202"/>
    <w:rsid w:val="00454F11"/>
    <w:rsid w:val="00455AFF"/>
    <w:rsid w:val="004564EC"/>
    <w:rsid w:val="0046056B"/>
    <w:rsid w:val="00462831"/>
    <w:rsid w:val="004653F9"/>
    <w:rsid w:val="00466CF3"/>
    <w:rsid w:val="0047030B"/>
    <w:rsid w:val="00470ADE"/>
    <w:rsid w:val="00470BAF"/>
    <w:rsid w:val="00471194"/>
    <w:rsid w:val="00471B10"/>
    <w:rsid w:val="004720A7"/>
    <w:rsid w:val="0047504B"/>
    <w:rsid w:val="004774AC"/>
    <w:rsid w:val="00477DC7"/>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0DDC"/>
    <w:rsid w:val="004B2FB6"/>
    <w:rsid w:val="004B31A6"/>
    <w:rsid w:val="004C092F"/>
    <w:rsid w:val="004C099B"/>
    <w:rsid w:val="004C1B87"/>
    <w:rsid w:val="004C704E"/>
    <w:rsid w:val="004C7600"/>
    <w:rsid w:val="004C7A3C"/>
    <w:rsid w:val="004D1C23"/>
    <w:rsid w:val="004D3716"/>
    <w:rsid w:val="004D491A"/>
    <w:rsid w:val="004D6E5C"/>
    <w:rsid w:val="004D7193"/>
    <w:rsid w:val="004D7227"/>
    <w:rsid w:val="004D7AB6"/>
    <w:rsid w:val="004D7CDD"/>
    <w:rsid w:val="004E0C25"/>
    <w:rsid w:val="004E1240"/>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1815"/>
    <w:rsid w:val="005138EE"/>
    <w:rsid w:val="00514A3A"/>
    <w:rsid w:val="0051535E"/>
    <w:rsid w:val="00515F89"/>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763"/>
    <w:rsid w:val="00571AC3"/>
    <w:rsid w:val="005722A1"/>
    <w:rsid w:val="005728D9"/>
    <w:rsid w:val="00573C0B"/>
    <w:rsid w:val="00573DE7"/>
    <w:rsid w:val="005755D5"/>
    <w:rsid w:val="005833D6"/>
    <w:rsid w:val="005839A0"/>
    <w:rsid w:val="00584942"/>
    <w:rsid w:val="00584BA0"/>
    <w:rsid w:val="005901E2"/>
    <w:rsid w:val="00590EA1"/>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09BF"/>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0C51"/>
    <w:rsid w:val="005F11B7"/>
    <w:rsid w:val="005F18D0"/>
    <w:rsid w:val="005F1E91"/>
    <w:rsid w:val="005F2C5C"/>
    <w:rsid w:val="005F3F35"/>
    <w:rsid w:val="005F72E9"/>
    <w:rsid w:val="005F761B"/>
    <w:rsid w:val="005F7FB7"/>
    <w:rsid w:val="00600B7A"/>
    <w:rsid w:val="00602933"/>
    <w:rsid w:val="00602B3B"/>
    <w:rsid w:val="0060398C"/>
    <w:rsid w:val="00603D30"/>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FA0"/>
    <w:rsid w:val="00625EC0"/>
    <w:rsid w:val="00626981"/>
    <w:rsid w:val="00627EA4"/>
    <w:rsid w:val="0063078D"/>
    <w:rsid w:val="00633D2F"/>
    <w:rsid w:val="0063483B"/>
    <w:rsid w:val="00640E39"/>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40D9"/>
    <w:rsid w:val="0069476D"/>
    <w:rsid w:val="006963E7"/>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6657"/>
    <w:rsid w:val="006B7367"/>
    <w:rsid w:val="006B7412"/>
    <w:rsid w:val="006B7C9C"/>
    <w:rsid w:val="006C00E7"/>
    <w:rsid w:val="006C117D"/>
    <w:rsid w:val="006C1C50"/>
    <w:rsid w:val="006C1E57"/>
    <w:rsid w:val="006C26F9"/>
    <w:rsid w:val="006C32B4"/>
    <w:rsid w:val="006C72A4"/>
    <w:rsid w:val="006C7883"/>
    <w:rsid w:val="006D076E"/>
    <w:rsid w:val="006D0D73"/>
    <w:rsid w:val="006D1BC4"/>
    <w:rsid w:val="006D2026"/>
    <w:rsid w:val="006D3AA7"/>
    <w:rsid w:val="006D3FD1"/>
    <w:rsid w:val="006D4AEE"/>
    <w:rsid w:val="006D51AB"/>
    <w:rsid w:val="006D6FEF"/>
    <w:rsid w:val="006D706C"/>
    <w:rsid w:val="006E00B9"/>
    <w:rsid w:val="006E147D"/>
    <w:rsid w:val="006E27C3"/>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6FE4"/>
    <w:rsid w:val="00707F9F"/>
    <w:rsid w:val="00712B9D"/>
    <w:rsid w:val="00714053"/>
    <w:rsid w:val="00714513"/>
    <w:rsid w:val="007203E1"/>
    <w:rsid w:val="00720AAD"/>
    <w:rsid w:val="00721626"/>
    <w:rsid w:val="007217B2"/>
    <w:rsid w:val="007218A9"/>
    <w:rsid w:val="007221AB"/>
    <w:rsid w:val="00723C7F"/>
    <w:rsid w:val="00724122"/>
    <w:rsid w:val="007258A1"/>
    <w:rsid w:val="00725C30"/>
    <w:rsid w:val="00726784"/>
    <w:rsid w:val="007307DB"/>
    <w:rsid w:val="00730C1C"/>
    <w:rsid w:val="0073244D"/>
    <w:rsid w:val="00732F6C"/>
    <w:rsid w:val="00733E35"/>
    <w:rsid w:val="007413CC"/>
    <w:rsid w:val="00747A02"/>
    <w:rsid w:val="00750438"/>
    <w:rsid w:val="0075068C"/>
    <w:rsid w:val="00751047"/>
    <w:rsid w:val="0075113B"/>
    <w:rsid w:val="00751894"/>
    <w:rsid w:val="00751E51"/>
    <w:rsid w:val="007539CA"/>
    <w:rsid w:val="00755229"/>
    <w:rsid w:val="0075571C"/>
    <w:rsid w:val="00755CB5"/>
    <w:rsid w:val="00756AE0"/>
    <w:rsid w:val="007611F4"/>
    <w:rsid w:val="00763044"/>
    <w:rsid w:val="007631C7"/>
    <w:rsid w:val="007645FC"/>
    <w:rsid w:val="007652FB"/>
    <w:rsid w:val="00766A10"/>
    <w:rsid w:val="00771E88"/>
    <w:rsid w:val="007731AD"/>
    <w:rsid w:val="007741B1"/>
    <w:rsid w:val="007757F6"/>
    <w:rsid w:val="00775E5D"/>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06B3"/>
    <w:rsid w:val="007A2E53"/>
    <w:rsid w:val="007A307E"/>
    <w:rsid w:val="007A34AE"/>
    <w:rsid w:val="007A50FF"/>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741C"/>
    <w:rsid w:val="007F22A1"/>
    <w:rsid w:val="007F2C30"/>
    <w:rsid w:val="007F2E0A"/>
    <w:rsid w:val="007F53B8"/>
    <w:rsid w:val="007F53F1"/>
    <w:rsid w:val="007F577F"/>
    <w:rsid w:val="007F57E1"/>
    <w:rsid w:val="007F5824"/>
    <w:rsid w:val="00802D60"/>
    <w:rsid w:val="00804805"/>
    <w:rsid w:val="00805A81"/>
    <w:rsid w:val="0080669F"/>
    <w:rsid w:val="00806FD6"/>
    <w:rsid w:val="0081039D"/>
    <w:rsid w:val="00812D81"/>
    <w:rsid w:val="008131BD"/>
    <w:rsid w:val="00813C78"/>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746F"/>
    <w:rsid w:val="0083776A"/>
    <w:rsid w:val="0084315D"/>
    <w:rsid w:val="00852D07"/>
    <w:rsid w:val="008556B5"/>
    <w:rsid w:val="00855995"/>
    <w:rsid w:val="00862CBB"/>
    <w:rsid w:val="00863534"/>
    <w:rsid w:val="00865AFD"/>
    <w:rsid w:val="00866222"/>
    <w:rsid w:val="008669EA"/>
    <w:rsid w:val="00866F26"/>
    <w:rsid w:val="00867957"/>
    <w:rsid w:val="00870084"/>
    <w:rsid w:val="008701D5"/>
    <w:rsid w:val="00870A49"/>
    <w:rsid w:val="0087114C"/>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BD4"/>
    <w:rsid w:val="00893DB0"/>
    <w:rsid w:val="00893E93"/>
    <w:rsid w:val="008946E7"/>
    <w:rsid w:val="0089474F"/>
    <w:rsid w:val="00894B0D"/>
    <w:rsid w:val="00894D39"/>
    <w:rsid w:val="00895240"/>
    <w:rsid w:val="0089543C"/>
    <w:rsid w:val="00896201"/>
    <w:rsid w:val="008962BA"/>
    <w:rsid w:val="00896433"/>
    <w:rsid w:val="008A0E00"/>
    <w:rsid w:val="008B11C0"/>
    <w:rsid w:val="008B1785"/>
    <w:rsid w:val="008B3F9E"/>
    <w:rsid w:val="008B58AB"/>
    <w:rsid w:val="008B59EA"/>
    <w:rsid w:val="008B7A0D"/>
    <w:rsid w:val="008B7D6B"/>
    <w:rsid w:val="008B7FE9"/>
    <w:rsid w:val="008C0FC8"/>
    <w:rsid w:val="008C339C"/>
    <w:rsid w:val="008C716F"/>
    <w:rsid w:val="008D0586"/>
    <w:rsid w:val="008D07D3"/>
    <w:rsid w:val="008D234E"/>
    <w:rsid w:val="008D26B1"/>
    <w:rsid w:val="008D3466"/>
    <w:rsid w:val="008D4478"/>
    <w:rsid w:val="008D533A"/>
    <w:rsid w:val="008D5E50"/>
    <w:rsid w:val="008E0C38"/>
    <w:rsid w:val="008E179D"/>
    <w:rsid w:val="008E4439"/>
    <w:rsid w:val="008E6D0D"/>
    <w:rsid w:val="008F0B20"/>
    <w:rsid w:val="008F1E0F"/>
    <w:rsid w:val="008F22B6"/>
    <w:rsid w:val="008F2C3C"/>
    <w:rsid w:val="009018D6"/>
    <w:rsid w:val="00903584"/>
    <w:rsid w:val="009109B6"/>
    <w:rsid w:val="00911E5C"/>
    <w:rsid w:val="00912787"/>
    <w:rsid w:val="00912B79"/>
    <w:rsid w:val="00912C8F"/>
    <w:rsid w:val="009132F0"/>
    <w:rsid w:val="00914294"/>
    <w:rsid w:val="00916821"/>
    <w:rsid w:val="0091720D"/>
    <w:rsid w:val="0091770A"/>
    <w:rsid w:val="0092099B"/>
    <w:rsid w:val="0092247B"/>
    <w:rsid w:val="00922622"/>
    <w:rsid w:val="009228BB"/>
    <w:rsid w:val="009234C8"/>
    <w:rsid w:val="00925D1D"/>
    <w:rsid w:val="00927712"/>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46E5"/>
    <w:rsid w:val="00955FBA"/>
    <w:rsid w:val="00956463"/>
    <w:rsid w:val="00957022"/>
    <w:rsid w:val="00957A6E"/>
    <w:rsid w:val="009605F8"/>
    <w:rsid w:val="009618D7"/>
    <w:rsid w:val="009618EE"/>
    <w:rsid w:val="009633B8"/>
    <w:rsid w:val="00964B4B"/>
    <w:rsid w:val="00965592"/>
    <w:rsid w:val="009663BC"/>
    <w:rsid w:val="00966618"/>
    <w:rsid w:val="00967E90"/>
    <w:rsid w:val="00973BE5"/>
    <w:rsid w:val="00974959"/>
    <w:rsid w:val="00974FC1"/>
    <w:rsid w:val="0097568F"/>
    <w:rsid w:val="00975BBB"/>
    <w:rsid w:val="009806E0"/>
    <w:rsid w:val="00982138"/>
    <w:rsid w:val="00982F9D"/>
    <w:rsid w:val="00983873"/>
    <w:rsid w:val="009859CE"/>
    <w:rsid w:val="00986210"/>
    <w:rsid w:val="00991790"/>
    <w:rsid w:val="00993206"/>
    <w:rsid w:val="00993368"/>
    <w:rsid w:val="0099465E"/>
    <w:rsid w:val="0099696C"/>
    <w:rsid w:val="009A217D"/>
    <w:rsid w:val="009A2364"/>
    <w:rsid w:val="009A42CB"/>
    <w:rsid w:val="009A69DA"/>
    <w:rsid w:val="009B2886"/>
    <w:rsid w:val="009B2F6B"/>
    <w:rsid w:val="009B3A35"/>
    <w:rsid w:val="009B52FC"/>
    <w:rsid w:val="009C08E7"/>
    <w:rsid w:val="009C0CCC"/>
    <w:rsid w:val="009C63FD"/>
    <w:rsid w:val="009D25DD"/>
    <w:rsid w:val="009D39D0"/>
    <w:rsid w:val="009D3A68"/>
    <w:rsid w:val="009D3ED5"/>
    <w:rsid w:val="009D5E96"/>
    <w:rsid w:val="009D5FE4"/>
    <w:rsid w:val="009D6B98"/>
    <w:rsid w:val="009D7FED"/>
    <w:rsid w:val="009E08E3"/>
    <w:rsid w:val="009E3FF2"/>
    <w:rsid w:val="009E4F98"/>
    <w:rsid w:val="009F0CB1"/>
    <w:rsid w:val="009F10C3"/>
    <w:rsid w:val="009F39F1"/>
    <w:rsid w:val="009F54FC"/>
    <w:rsid w:val="009F60DE"/>
    <w:rsid w:val="00A0223A"/>
    <w:rsid w:val="00A0492F"/>
    <w:rsid w:val="00A05268"/>
    <w:rsid w:val="00A060F5"/>
    <w:rsid w:val="00A0743B"/>
    <w:rsid w:val="00A12108"/>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243B"/>
    <w:rsid w:val="00A82A05"/>
    <w:rsid w:val="00A85F90"/>
    <w:rsid w:val="00A85FCE"/>
    <w:rsid w:val="00A9326F"/>
    <w:rsid w:val="00A9561C"/>
    <w:rsid w:val="00A95D2D"/>
    <w:rsid w:val="00AA3E41"/>
    <w:rsid w:val="00AA58D9"/>
    <w:rsid w:val="00AB05FA"/>
    <w:rsid w:val="00AB0C55"/>
    <w:rsid w:val="00AB47F1"/>
    <w:rsid w:val="00AB5F27"/>
    <w:rsid w:val="00AB62C4"/>
    <w:rsid w:val="00AB75E4"/>
    <w:rsid w:val="00AB7DE9"/>
    <w:rsid w:val="00AC1693"/>
    <w:rsid w:val="00AC46D5"/>
    <w:rsid w:val="00AC4AC9"/>
    <w:rsid w:val="00AC4EB1"/>
    <w:rsid w:val="00AC562D"/>
    <w:rsid w:val="00AC7E35"/>
    <w:rsid w:val="00AC7FEF"/>
    <w:rsid w:val="00AD1541"/>
    <w:rsid w:val="00AD1626"/>
    <w:rsid w:val="00AD19FC"/>
    <w:rsid w:val="00AD44A9"/>
    <w:rsid w:val="00AD5724"/>
    <w:rsid w:val="00AD744E"/>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254"/>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4714"/>
    <w:rsid w:val="00B35D85"/>
    <w:rsid w:val="00B36B8D"/>
    <w:rsid w:val="00B40316"/>
    <w:rsid w:val="00B440DF"/>
    <w:rsid w:val="00B44177"/>
    <w:rsid w:val="00B44276"/>
    <w:rsid w:val="00B4645F"/>
    <w:rsid w:val="00B46AEC"/>
    <w:rsid w:val="00B5048D"/>
    <w:rsid w:val="00B51EEA"/>
    <w:rsid w:val="00B60043"/>
    <w:rsid w:val="00B60066"/>
    <w:rsid w:val="00B6221F"/>
    <w:rsid w:val="00B626C7"/>
    <w:rsid w:val="00B63FA9"/>
    <w:rsid w:val="00B641C4"/>
    <w:rsid w:val="00B6495A"/>
    <w:rsid w:val="00B64CF3"/>
    <w:rsid w:val="00B66226"/>
    <w:rsid w:val="00B676D3"/>
    <w:rsid w:val="00B712C5"/>
    <w:rsid w:val="00B7184D"/>
    <w:rsid w:val="00B73F4D"/>
    <w:rsid w:val="00B74957"/>
    <w:rsid w:val="00B75185"/>
    <w:rsid w:val="00B76BE6"/>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13A6"/>
    <w:rsid w:val="00BB2403"/>
    <w:rsid w:val="00BB3924"/>
    <w:rsid w:val="00BB4E59"/>
    <w:rsid w:val="00BB687E"/>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57EC"/>
    <w:rsid w:val="00C062FD"/>
    <w:rsid w:val="00C0720A"/>
    <w:rsid w:val="00C106E4"/>
    <w:rsid w:val="00C128DF"/>
    <w:rsid w:val="00C13415"/>
    <w:rsid w:val="00C13433"/>
    <w:rsid w:val="00C15AAA"/>
    <w:rsid w:val="00C16891"/>
    <w:rsid w:val="00C17CF8"/>
    <w:rsid w:val="00C22380"/>
    <w:rsid w:val="00C25F13"/>
    <w:rsid w:val="00C26C36"/>
    <w:rsid w:val="00C27D66"/>
    <w:rsid w:val="00C3149A"/>
    <w:rsid w:val="00C31572"/>
    <w:rsid w:val="00C35E3C"/>
    <w:rsid w:val="00C40BFA"/>
    <w:rsid w:val="00C410E1"/>
    <w:rsid w:val="00C43176"/>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3D58"/>
    <w:rsid w:val="00C943F4"/>
    <w:rsid w:val="00C947C9"/>
    <w:rsid w:val="00C95132"/>
    <w:rsid w:val="00C95287"/>
    <w:rsid w:val="00C97A3C"/>
    <w:rsid w:val="00CA0C66"/>
    <w:rsid w:val="00CA1768"/>
    <w:rsid w:val="00CA1F54"/>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C4F20"/>
    <w:rsid w:val="00CD1033"/>
    <w:rsid w:val="00CD1651"/>
    <w:rsid w:val="00CD1FB7"/>
    <w:rsid w:val="00CD3EDA"/>
    <w:rsid w:val="00CD46EE"/>
    <w:rsid w:val="00CD487F"/>
    <w:rsid w:val="00CD4B08"/>
    <w:rsid w:val="00CD4F21"/>
    <w:rsid w:val="00CD592B"/>
    <w:rsid w:val="00CD6AFF"/>
    <w:rsid w:val="00CD6E41"/>
    <w:rsid w:val="00CE0076"/>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2EF"/>
    <w:rsid w:val="00D04806"/>
    <w:rsid w:val="00D052C2"/>
    <w:rsid w:val="00D0750E"/>
    <w:rsid w:val="00D10335"/>
    <w:rsid w:val="00D10384"/>
    <w:rsid w:val="00D11176"/>
    <w:rsid w:val="00D111ED"/>
    <w:rsid w:val="00D123BF"/>
    <w:rsid w:val="00D13DF0"/>
    <w:rsid w:val="00D14A42"/>
    <w:rsid w:val="00D15E08"/>
    <w:rsid w:val="00D16B15"/>
    <w:rsid w:val="00D16E52"/>
    <w:rsid w:val="00D209ED"/>
    <w:rsid w:val="00D221A1"/>
    <w:rsid w:val="00D233A0"/>
    <w:rsid w:val="00D240E6"/>
    <w:rsid w:val="00D25066"/>
    <w:rsid w:val="00D254F6"/>
    <w:rsid w:val="00D272E7"/>
    <w:rsid w:val="00D30365"/>
    <w:rsid w:val="00D30FAB"/>
    <w:rsid w:val="00D31503"/>
    <w:rsid w:val="00D31FFE"/>
    <w:rsid w:val="00D32DE9"/>
    <w:rsid w:val="00D343BF"/>
    <w:rsid w:val="00D364F8"/>
    <w:rsid w:val="00D406D2"/>
    <w:rsid w:val="00D40F7B"/>
    <w:rsid w:val="00D441A2"/>
    <w:rsid w:val="00D441AB"/>
    <w:rsid w:val="00D451E0"/>
    <w:rsid w:val="00D45980"/>
    <w:rsid w:val="00D47A42"/>
    <w:rsid w:val="00D55D27"/>
    <w:rsid w:val="00D60038"/>
    <w:rsid w:val="00D61342"/>
    <w:rsid w:val="00D613DE"/>
    <w:rsid w:val="00D61DB8"/>
    <w:rsid w:val="00D62F9B"/>
    <w:rsid w:val="00D630B3"/>
    <w:rsid w:val="00D64C87"/>
    <w:rsid w:val="00D66774"/>
    <w:rsid w:val="00D70852"/>
    <w:rsid w:val="00D70A6E"/>
    <w:rsid w:val="00D74124"/>
    <w:rsid w:val="00D74E29"/>
    <w:rsid w:val="00D750C8"/>
    <w:rsid w:val="00D761E3"/>
    <w:rsid w:val="00D76588"/>
    <w:rsid w:val="00D76D11"/>
    <w:rsid w:val="00D77831"/>
    <w:rsid w:val="00D77903"/>
    <w:rsid w:val="00D8130E"/>
    <w:rsid w:val="00D83357"/>
    <w:rsid w:val="00D835C0"/>
    <w:rsid w:val="00D84AC8"/>
    <w:rsid w:val="00D84AD3"/>
    <w:rsid w:val="00D861F0"/>
    <w:rsid w:val="00D9243B"/>
    <w:rsid w:val="00D92B14"/>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2D25"/>
    <w:rsid w:val="00DE3ADD"/>
    <w:rsid w:val="00DE597B"/>
    <w:rsid w:val="00DE5FEE"/>
    <w:rsid w:val="00DE7188"/>
    <w:rsid w:val="00DF034D"/>
    <w:rsid w:val="00DF14F8"/>
    <w:rsid w:val="00DF2639"/>
    <w:rsid w:val="00DF41FD"/>
    <w:rsid w:val="00DF46A0"/>
    <w:rsid w:val="00DF659D"/>
    <w:rsid w:val="00DF6C30"/>
    <w:rsid w:val="00DF76A6"/>
    <w:rsid w:val="00E02E5E"/>
    <w:rsid w:val="00E036D1"/>
    <w:rsid w:val="00E0419C"/>
    <w:rsid w:val="00E06572"/>
    <w:rsid w:val="00E07216"/>
    <w:rsid w:val="00E07860"/>
    <w:rsid w:val="00E1000E"/>
    <w:rsid w:val="00E104DB"/>
    <w:rsid w:val="00E10CE2"/>
    <w:rsid w:val="00E11323"/>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724"/>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20BB"/>
    <w:rsid w:val="00ED29F7"/>
    <w:rsid w:val="00ED2BC3"/>
    <w:rsid w:val="00ED63FA"/>
    <w:rsid w:val="00ED7A92"/>
    <w:rsid w:val="00EE09C7"/>
    <w:rsid w:val="00EE1E61"/>
    <w:rsid w:val="00EE3A6B"/>
    <w:rsid w:val="00EE531D"/>
    <w:rsid w:val="00EE5D03"/>
    <w:rsid w:val="00EF0254"/>
    <w:rsid w:val="00EF07A6"/>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48A1"/>
    <w:rsid w:val="00F34B99"/>
    <w:rsid w:val="00F35EB3"/>
    <w:rsid w:val="00F40796"/>
    <w:rsid w:val="00F40D83"/>
    <w:rsid w:val="00F418F5"/>
    <w:rsid w:val="00F44635"/>
    <w:rsid w:val="00F478C6"/>
    <w:rsid w:val="00F503B8"/>
    <w:rsid w:val="00F542AE"/>
    <w:rsid w:val="00F549E9"/>
    <w:rsid w:val="00F56C0B"/>
    <w:rsid w:val="00F6148F"/>
    <w:rsid w:val="00F61C2D"/>
    <w:rsid w:val="00F63DE7"/>
    <w:rsid w:val="00F64CDC"/>
    <w:rsid w:val="00F66651"/>
    <w:rsid w:val="00F6748A"/>
    <w:rsid w:val="00F677FD"/>
    <w:rsid w:val="00F704E6"/>
    <w:rsid w:val="00F705CD"/>
    <w:rsid w:val="00F732F8"/>
    <w:rsid w:val="00F73C73"/>
    <w:rsid w:val="00F75AF0"/>
    <w:rsid w:val="00F76DA3"/>
    <w:rsid w:val="00F774C4"/>
    <w:rsid w:val="00F80659"/>
    <w:rsid w:val="00F8361F"/>
    <w:rsid w:val="00F909FA"/>
    <w:rsid w:val="00F912DE"/>
    <w:rsid w:val="00F9178D"/>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20A1"/>
    <w:rsid w:val="00FC6E46"/>
    <w:rsid w:val="00FC7143"/>
    <w:rsid w:val="00FD24C4"/>
    <w:rsid w:val="00FD2D4F"/>
    <w:rsid w:val="00FD3D22"/>
    <w:rsid w:val="00FD7993"/>
    <w:rsid w:val="00FE01F4"/>
    <w:rsid w:val="00FE1EA7"/>
    <w:rsid w:val="00FE227E"/>
    <w:rsid w:val="00FE27DF"/>
    <w:rsid w:val="00FE295B"/>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0CDEED9-E83A-431B-93DC-A94B32B70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40724"/>
    <w:pPr>
      <w:suppressAutoHyphens/>
    </w:pPr>
    <w:rPr>
      <w:rFonts w:ascii="Cambria" w:hAnsi="Cambria"/>
      <w:sz w:val="22"/>
      <w:lang w:eastAsia="ar-SA"/>
    </w:rPr>
  </w:style>
  <w:style w:type="paragraph" w:styleId="Nagwek1">
    <w:name w:val="heading 1"/>
    <w:basedOn w:val="Normalny"/>
    <w:next w:val="Normalny"/>
    <w:link w:val="Nagwek1Znak"/>
    <w:autoRedefine/>
    <w:uiPriority w:val="99"/>
    <w:qFormat/>
    <w:rsid w:val="007A06B3"/>
    <w:pPr>
      <w:keepNext/>
      <w:keepLines/>
      <w:spacing w:before="240"/>
      <w:jc w:val="center"/>
      <w:outlineLvl w:val="0"/>
    </w:pPr>
    <w:rPr>
      <w:b/>
      <w:sz w:val="24"/>
      <w:szCs w:val="32"/>
      <w:lang w:eastAsia="pl-PL"/>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15"/>
      </w:numPr>
    </w:pPr>
  </w:style>
  <w:style w:type="paragraph" w:customStyle="1" w:styleId="Tiret1">
    <w:name w:val="Tiret 1"/>
    <w:basedOn w:val="Point1"/>
    <w:rsid w:val="00DA184F"/>
    <w:pPr>
      <w:numPr>
        <w:numId w:val="16"/>
      </w:numPr>
    </w:pPr>
  </w:style>
  <w:style w:type="paragraph" w:customStyle="1" w:styleId="Tiret2">
    <w:name w:val="Tiret 2"/>
    <w:basedOn w:val="Point2"/>
    <w:rsid w:val="00DA184F"/>
    <w:pPr>
      <w:numPr>
        <w:numId w:val="14"/>
      </w:numPr>
    </w:pPr>
  </w:style>
  <w:style w:type="paragraph" w:customStyle="1" w:styleId="NumPar1">
    <w:name w:val="NumPar 1"/>
    <w:basedOn w:val="Normalny"/>
    <w:next w:val="Text1"/>
    <w:rsid w:val="00DA184F"/>
    <w:pPr>
      <w:numPr>
        <w:numId w:val="13"/>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3"/>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3"/>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3"/>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7A06B3"/>
    <w:rPr>
      <w:rFonts w:ascii="Cambria" w:hAnsi="Cambria"/>
      <w:b/>
      <w:sz w:val="24"/>
      <w:szCs w:val="32"/>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104238">
      <w:bodyDiv w:val="1"/>
      <w:marLeft w:val="0"/>
      <w:marRight w:val="0"/>
      <w:marTop w:val="0"/>
      <w:marBottom w:val="0"/>
      <w:divBdr>
        <w:top w:val="none" w:sz="0" w:space="0" w:color="auto"/>
        <w:left w:val="none" w:sz="0" w:space="0" w:color="auto"/>
        <w:bottom w:val="none" w:sz="0" w:space="0" w:color="auto"/>
        <w:right w:val="none" w:sz="0" w:space="0" w:color="auto"/>
      </w:divBdr>
    </w:div>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784348846">
      <w:bodyDiv w:val="1"/>
      <w:marLeft w:val="0"/>
      <w:marRight w:val="0"/>
      <w:marTop w:val="0"/>
      <w:marBottom w:val="0"/>
      <w:divBdr>
        <w:top w:val="none" w:sz="0" w:space="0" w:color="auto"/>
        <w:left w:val="none" w:sz="0" w:space="0" w:color="auto"/>
        <w:bottom w:val="none" w:sz="0" w:space="0" w:color="auto"/>
        <w:right w:val="none" w:sz="0" w:space="0" w:color="auto"/>
      </w:divBdr>
    </w:div>
    <w:div w:id="1789202655">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szow@radom.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8576B-A564-465D-AD67-7E65F230F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8328</Words>
  <Characters>49969</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58181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Drożdżowska</cp:lastModifiedBy>
  <cp:revision>2</cp:revision>
  <cp:lastPrinted>2019-10-30T08:55:00Z</cp:lastPrinted>
  <dcterms:created xsi:type="dcterms:W3CDTF">2020-06-16T12:53:00Z</dcterms:created>
  <dcterms:modified xsi:type="dcterms:W3CDTF">2020-06-16T12:53:00Z</dcterms:modified>
</cp:coreProperties>
</file>