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B16AA3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74DC1">
        <w:rPr>
          <w:rFonts w:ascii="Cambria" w:eastAsia="Times New Roman" w:hAnsi="Cambria" w:cs="Arial"/>
          <w:bCs/>
          <w:lang w:eastAsia="pl-PL"/>
        </w:rPr>
        <w:t>Mrągowo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E74DC1">
        <w:rPr>
          <w:rFonts w:ascii="Cambria" w:eastAsia="Times New Roman" w:hAnsi="Cambria" w:cs="Arial"/>
          <w:bCs/>
          <w:lang w:eastAsia="pl-PL"/>
        </w:rPr>
        <w:t>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7F0AD" w14:textId="77777777" w:rsidR="004F20A1" w:rsidRDefault="004F20A1" w:rsidP="00473719">
      <w:pPr>
        <w:spacing w:after="0" w:line="240" w:lineRule="auto"/>
      </w:pPr>
      <w:r>
        <w:separator/>
      </w:r>
    </w:p>
  </w:endnote>
  <w:endnote w:type="continuationSeparator" w:id="0">
    <w:p w14:paraId="5152A038" w14:textId="77777777" w:rsidR="004F20A1" w:rsidRDefault="004F20A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4F2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4F20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F20A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4F2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DD14A" w14:textId="77777777" w:rsidR="004F20A1" w:rsidRDefault="004F20A1" w:rsidP="00473719">
      <w:pPr>
        <w:spacing w:after="0" w:line="240" w:lineRule="auto"/>
      </w:pPr>
      <w:r>
        <w:separator/>
      </w:r>
    </w:p>
  </w:footnote>
  <w:footnote w:type="continuationSeparator" w:id="0">
    <w:p w14:paraId="7546AE93" w14:textId="77777777" w:rsidR="004F20A1" w:rsidRDefault="004F20A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4F2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F20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4F2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F20A1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E7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N.Mrągowo Paweł Ulewicz</cp:lastModifiedBy>
  <cp:revision>6</cp:revision>
  <dcterms:created xsi:type="dcterms:W3CDTF">2022-06-26T18:22:00Z</dcterms:created>
  <dcterms:modified xsi:type="dcterms:W3CDTF">2023-11-08T13:38:00Z</dcterms:modified>
</cp:coreProperties>
</file>