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Pr="00C80C83" w:rsidRDefault="00B37849" w:rsidP="00F04280">
      <w:pPr>
        <w:spacing w:after="0" w:line="480" w:lineRule="auto"/>
        <w:ind w:left="5246" w:firstLine="708"/>
        <w:rPr>
          <w:rFonts w:cs="Arial"/>
          <w:b/>
          <w:sz w:val="21"/>
          <w:szCs w:val="21"/>
        </w:rPr>
      </w:pPr>
    </w:p>
    <w:p w14:paraId="2F9FAA06" w14:textId="77777777" w:rsidR="00C4103F" w:rsidRPr="00C80C83" w:rsidRDefault="007118F0" w:rsidP="00F04280">
      <w:pPr>
        <w:spacing w:after="0" w:line="480" w:lineRule="auto"/>
        <w:rPr>
          <w:rFonts w:cs="Arial"/>
          <w:b/>
          <w:sz w:val="21"/>
          <w:szCs w:val="21"/>
        </w:rPr>
      </w:pPr>
      <w:r w:rsidRPr="00C80C83">
        <w:rPr>
          <w:rFonts w:cs="Arial"/>
          <w:b/>
          <w:sz w:val="21"/>
          <w:szCs w:val="21"/>
        </w:rPr>
        <w:t>Wykonawca</w:t>
      </w:r>
      <w:r w:rsidR="007936D6" w:rsidRPr="00C80C83">
        <w:rPr>
          <w:rFonts w:cs="Arial"/>
          <w:b/>
          <w:sz w:val="21"/>
          <w:szCs w:val="21"/>
        </w:rPr>
        <w:t>:</w:t>
      </w:r>
    </w:p>
    <w:p w14:paraId="1B4A786E" w14:textId="48414C1E" w:rsidR="007118F0" w:rsidRPr="00C80C83" w:rsidRDefault="007118F0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>……………………………………</w:t>
      </w:r>
    </w:p>
    <w:p w14:paraId="12FADC0C" w14:textId="77777777" w:rsidR="007118F0" w:rsidRPr="00C80C83" w:rsidRDefault="007118F0" w:rsidP="007936D6">
      <w:pPr>
        <w:ind w:right="5953"/>
        <w:rPr>
          <w:rFonts w:cs="Arial"/>
          <w:i/>
          <w:sz w:val="16"/>
          <w:szCs w:val="16"/>
        </w:rPr>
      </w:pPr>
      <w:r w:rsidRPr="00C80C83">
        <w:rPr>
          <w:rFonts w:cs="Arial"/>
          <w:i/>
          <w:sz w:val="16"/>
          <w:szCs w:val="16"/>
        </w:rPr>
        <w:t>(pełna nazwa/firma, adres</w:t>
      </w:r>
      <w:r w:rsidR="00BB0C3C" w:rsidRPr="00C80C83">
        <w:rPr>
          <w:rFonts w:cs="Arial"/>
          <w:i/>
          <w:sz w:val="16"/>
          <w:szCs w:val="16"/>
        </w:rPr>
        <w:t xml:space="preserve">, w zależności od podmiotu: NIP/PESEL, </w:t>
      </w:r>
      <w:r w:rsidRPr="00C80C83">
        <w:rPr>
          <w:rFonts w:cs="Arial"/>
          <w:i/>
          <w:sz w:val="16"/>
          <w:szCs w:val="16"/>
        </w:rPr>
        <w:t>KRS/</w:t>
      </w:r>
      <w:proofErr w:type="spellStart"/>
      <w:r w:rsidRPr="00C80C83">
        <w:rPr>
          <w:rFonts w:cs="Arial"/>
          <w:i/>
          <w:sz w:val="16"/>
          <w:szCs w:val="16"/>
        </w:rPr>
        <w:t>CEiDG</w:t>
      </w:r>
      <w:proofErr w:type="spellEnd"/>
      <w:r w:rsidRPr="00C80C83">
        <w:rPr>
          <w:rFonts w:cs="Arial"/>
          <w:i/>
          <w:sz w:val="16"/>
          <w:szCs w:val="16"/>
        </w:rPr>
        <w:t>)</w:t>
      </w:r>
    </w:p>
    <w:p w14:paraId="3CD861CC" w14:textId="77777777" w:rsidR="007118F0" w:rsidRPr="00C80C83" w:rsidRDefault="007936D6" w:rsidP="00F04280">
      <w:pPr>
        <w:spacing w:after="0" w:line="480" w:lineRule="auto"/>
        <w:rPr>
          <w:rFonts w:cs="Arial"/>
          <w:sz w:val="21"/>
          <w:szCs w:val="21"/>
          <w:u w:val="single"/>
        </w:rPr>
      </w:pPr>
      <w:r w:rsidRPr="00C80C83">
        <w:rPr>
          <w:rFonts w:cs="Arial"/>
          <w:sz w:val="21"/>
          <w:szCs w:val="21"/>
          <w:u w:val="single"/>
        </w:rPr>
        <w:t>reprezentowany przez:</w:t>
      </w:r>
    </w:p>
    <w:p w14:paraId="542C93BE" w14:textId="14B9E5D5" w:rsidR="00C4103F" w:rsidRPr="00C80C83" w:rsidRDefault="007936D6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Pr="00C80C83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C80C83" w:rsidRDefault="00C4103F" w:rsidP="00262D61">
      <w:pPr>
        <w:spacing w:after="120" w:line="360" w:lineRule="auto"/>
        <w:jc w:val="center"/>
        <w:rPr>
          <w:rFonts w:cs="Arial"/>
          <w:b/>
          <w:u w:val="single"/>
        </w:rPr>
      </w:pPr>
      <w:r w:rsidRPr="00C80C83">
        <w:rPr>
          <w:rFonts w:cs="Arial"/>
          <w:b/>
          <w:u w:val="single"/>
        </w:rPr>
        <w:t>Oświadczeni</w:t>
      </w:r>
      <w:r w:rsidR="002459B2" w:rsidRPr="00C80C83">
        <w:rPr>
          <w:rFonts w:cs="Arial"/>
          <w:b/>
          <w:u w:val="single"/>
        </w:rPr>
        <w:t>a</w:t>
      </w:r>
      <w:r w:rsidRPr="00C80C83">
        <w:rPr>
          <w:rFonts w:cs="Arial"/>
          <w:b/>
          <w:u w:val="single"/>
        </w:rPr>
        <w:t xml:space="preserve"> </w:t>
      </w:r>
      <w:r w:rsidR="00C00DDD" w:rsidRPr="00C80C83">
        <w:rPr>
          <w:rFonts w:cs="Arial"/>
          <w:b/>
          <w:u w:val="single"/>
        </w:rPr>
        <w:t>wykonawcy</w:t>
      </w:r>
      <w:r w:rsidR="001542CB" w:rsidRPr="00C80C83">
        <w:rPr>
          <w:rFonts w:cs="Arial"/>
          <w:b/>
          <w:u w:val="single"/>
        </w:rPr>
        <w:t>/wykonawcy wspólnie ubiegając</w:t>
      </w:r>
      <w:r w:rsidR="009024CA" w:rsidRPr="00C80C83">
        <w:rPr>
          <w:rFonts w:cs="Arial"/>
          <w:b/>
          <w:u w:val="single"/>
        </w:rPr>
        <w:t>ego</w:t>
      </w:r>
      <w:r w:rsidR="001542CB" w:rsidRPr="00C80C83">
        <w:rPr>
          <w:rFonts w:cs="Arial"/>
          <w:b/>
          <w:u w:val="single"/>
        </w:rPr>
        <w:t xml:space="preserve"> się o udzielenie zamówienia</w:t>
      </w:r>
    </w:p>
    <w:p w14:paraId="10710D14" w14:textId="2C922629" w:rsidR="006D4168" w:rsidRPr="00C80C83" w:rsidRDefault="006D4168" w:rsidP="006D4168">
      <w:pPr>
        <w:spacing w:after="120" w:line="360" w:lineRule="auto"/>
        <w:jc w:val="center"/>
        <w:rPr>
          <w:rFonts w:cs="Arial"/>
          <w:b/>
          <w:caps/>
          <w:u w:val="single"/>
        </w:rPr>
      </w:pPr>
      <w:r w:rsidRPr="00C80C83">
        <w:rPr>
          <w:rFonts w:cs="Arial"/>
          <w:b/>
          <w:u w:val="single"/>
        </w:rPr>
        <w:t xml:space="preserve">UWZGLĘDNIAJĄCE PRZESŁANKI WYKLUCZENIA Z ART. 7 UST. 1 USTAWY </w:t>
      </w:r>
      <w:r w:rsidRPr="00C80C83">
        <w:rPr>
          <w:rFonts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80C83" w:rsidRDefault="00520174" w:rsidP="007749F8">
      <w:pPr>
        <w:spacing w:after="0" w:line="360" w:lineRule="auto"/>
        <w:jc w:val="center"/>
        <w:rPr>
          <w:rFonts w:cs="Arial"/>
          <w:b/>
        </w:rPr>
      </w:pPr>
      <w:r w:rsidRPr="00C80C83">
        <w:rPr>
          <w:rFonts w:cs="Arial"/>
          <w:b/>
        </w:rPr>
        <w:t>s</w:t>
      </w:r>
      <w:r w:rsidR="00C4103F" w:rsidRPr="00C80C83">
        <w:rPr>
          <w:rFonts w:cs="Arial"/>
          <w:b/>
        </w:rPr>
        <w:t>kładane na pod</w:t>
      </w:r>
      <w:r w:rsidR="00804F07" w:rsidRPr="00C80C83">
        <w:rPr>
          <w:rFonts w:cs="Arial"/>
          <w:b/>
        </w:rPr>
        <w:t xml:space="preserve">stawie art. </w:t>
      </w:r>
      <w:r w:rsidR="00CC5C97" w:rsidRPr="00C80C83">
        <w:rPr>
          <w:rFonts w:cs="Arial"/>
          <w:b/>
        </w:rPr>
        <w:t>1</w:t>
      </w:r>
      <w:r w:rsidR="00804F07" w:rsidRPr="00C80C83">
        <w:rPr>
          <w:rFonts w:cs="Arial"/>
          <w:b/>
        </w:rPr>
        <w:t>25 ust. 1 ust</w:t>
      </w:r>
      <w:r w:rsidR="00262D61" w:rsidRPr="00C80C83">
        <w:rPr>
          <w:rFonts w:cs="Arial"/>
          <w:b/>
        </w:rPr>
        <w:t xml:space="preserve">awy </w:t>
      </w:r>
      <w:proofErr w:type="spellStart"/>
      <w:r w:rsidR="007749F8" w:rsidRPr="00C80C83">
        <w:rPr>
          <w:rFonts w:cs="Arial"/>
          <w:b/>
        </w:rPr>
        <w:t>Pzp</w:t>
      </w:r>
      <w:proofErr w:type="spellEnd"/>
      <w:r w:rsidR="007749F8" w:rsidRPr="00C80C83">
        <w:rPr>
          <w:rFonts w:cs="Arial"/>
          <w:b/>
        </w:rPr>
        <w:t xml:space="preserve"> </w:t>
      </w:r>
    </w:p>
    <w:p w14:paraId="3BF310CA" w14:textId="77777777" w:rsidR="004C4854" w:rsidRPr="00C80C83" w:rsidRDefault="004C4854" w:rsidP="004C4854">
      <w:pPr>
        <w:spacing w:after="0"/>
        <w:jc w:val="both"/>
        <w:rPr>
          <w:rFonts w:cs="Arial"/>
          <w:sz w:val="21"/>
          <w:szCs w:val="21"/>
        </w:rPr>
      </w:pPr>
    </w:p>
    <w:p w14:paraId="51F072AF" w14:textId="57C3D777" w:rsidR="00B0088C" w:rsidRPr="00C80C83" w:rsidRDefault="001F027E" w:rsidP="00AE63A9">
      <w:pPr>
        <w:pStyle w:val="Tekstpodstawowy"/>
        <w:tabs>
          <w:tab w:val="left" w:pos="426"/>
        </w:tabs>
        <w:jc w:val="both"/>
        <w:rPr>
          <w:rFonts w:asciiTheme="minorHAnsi" w:hAnsiTheme="minorHAnsi" w:cs="Arial"/>
          <w:sz w:val="22"/>
          <w:szCs w:val="22"/>
        </w:rPr>
      </w:pPr>
      <w:r w:rsidRPr="00C80C83">
        <w:rPr>
          <w:rFonts w:asciiTheme="minorHAnsi" w:hAnsiTheme="minorHAnsi" w:cs="Arial"/>
          <w:sz w:val="22"/>
          <w:szCs w:val="22"/>
        </w:rPr>
        <w:t>Na potrzeby postę</w:t>
      </w:r>
      <w:r w:rsidR="008D0487" w:rsidRPr="00C80C83">
        <w:rPr>
          <w:rFonts w:asciiTheme="minorHAnsi" w:hAnsiTheme="minorHAnsi" w:cs="Arial"/>
          <w:sz w:val="22"/>
          <w:szCs w:val="22"/>
        </w:rPr>
        <w:t xml:space="preserve">powania o udzielenie </w:t>
      </w:r>
      <w:r w:rsidR="007936D6" w:rsidRPr="00C80C83">
        <w:rPr>
          <w:rFonts w:asciiTheme="minorHAnsi" w:hAnsiTheme="minorHAnsi" w:cs="Arial"/>
          <w:sz w:val="22"/>
          <w:szCs w:val="22"/>
        </w:rPr>
        <w:t>zamówienia publicznego</w:t>
      </w:r>
      <w:r w:rsidR="002168A8" w:rsidRPr="00C80C83">
        <w:rPr>
          <w:rFonts w:asciiTheme="minorHAnsi" w:hAnsiTheme="minorHAnsi" w:cs="Arial"/>
          <w:sz w:val="22"/>
          <w:szCs w:val="22"/>
        </w:rPr>
        <w:br/>
        <w:t xml:space="preserve">pn. </w:t>
      </w:r>
      <w:bookmarkStart w:id="0" w:name="_GoBack"/>
      <w:r w:rsidR="00C80C83" w:rsidRPr="00C80C83">
        <w:rPr>
          <w:rFonts w:asciiTheme="minorHAnsi" w:hAnsiTheme="minorHAnsi" w:cs="Arial"/>
          <w:b/>
          <w:bCs/>
          <w:i/>
          <w:snapToGrid w:val="0"/>
          <w:sz w:val="22"/>
          <w:szCs w:val="22"/>
        </w:rPr>
        <w:t>Przebudowa bazy psów służbowych KMP we Wrocławiu realizowana w trybie zaprojektuj i wybuduj</w:t>
      </w:r>
      <w:bookmarkEnd w:id="0"/>
      <w:r w:rsidR="00B71D05" w:rsidRPr="00C80C83">
        <w:rPr>
          <w:rFonts w:asciiTheme="minorHAnsi" w:hAnsiTheme="minorHAnsi" w:cs="Arial"/>
          <w:b/>
          <w:bCs/>
          <w:i/>
          <w:snapToGrid w:val="0"/>
          <w:sz w:val="22"/>
          <w:szCs w:val="22"/>
        </w:rPr>
        <w:t xml:space="preserve">, </w:t>
      </w:r>
      <w:r w:rsidR="008D0487" w:rsidRPr="00C80C83">
        <w:rPr>
          <w:rFonts w:asciiTheme="minorHAnsi" w:hAnsiTheme="minorHAnsi" w:cs="Arial"/>
          <w:sz w:val="22"/>
          <w:szCs w:val="22"/>
        </w:rPr>
        <w:t xml:space="preserve"> prowadzonego przez </w:t>
      </w:r>
      <w:r w:rsidR="00DA3FF2" w:rsidRPr="00C80C83">
        <w:rPr>
          <w:rFonts w:asciiTheme="minorHAnsi" w:hAnsiTheme="minorHAnsi" w:cs="Arial"/>
          <w:sz w:val="22"/>
          <w:szCs w:val="22"/>
        </w:rPr>
        <w:t>Komendę Wojewódzk</w:t>
      </w:r>
      <w:r w:rsidR="00EC6A40" w:rsidRPr="00C80C83">
        <w:rPr>
          <w:rFonts w:asciiTheme="minorHAnsi" w:hAnsiTheme="minorHAnsi" w:cs="Arial"/>
          <w:sz w:val="22"/>
          <w:szCs w:val="22"/>
          <w:lang w:val="pl-PL"/>
        </w:rPr>
        <w:t>ą</w:t>
      </w:r>
      <w:r w:rsidR="00DA3FF2" w:rsidRPr="00C80C83">
        <w:rPr>
          <w:rFonts w:asciiTheme="minorHAnsi" w:hAnsiTheme="minorHAnsi" w:cs="Arial"/>
          <w:sz w:val="22"/>
          <w:szCs w:val="22"/>
        </w:rPr>
        <w:t xml:space="preserve"> Policji we Wrocławiu</w:t>
      </w:r>
      <w:r w:rsidR="00DA3FF2" w:rsidRPr="00C80C83">
        <w:rPr>
          <w:rFonts w:asciiTheme="minorHAnsi" w:hAnsiTheme="minorHAnsi" w:cs="Arial"/>
          <w:i/>
          <w:sz w:val="22"/>
          <w:szCs w:val="22"/>
        </w:rPr>
        <w:t xml:space="preserve">, </w:t>
      </w:r>
      <w:r w:rsidR="00DA3FF2" w:rsidRPr="00C80C83">
        <w:rPr>
          <w:rFonts w:asciiTheme="minorHAnsi" w:hAnsiTheme="minorHAnsi" w:cs="Arial"/>
          <w:sz w:val="22"/>
          <w:szCs w:val="22"/>
        </w:rPr>
        <w:t>oświadczam, co następuje:</w:t>
      </w:r>
    </w:p>
    <w:p w14:paraId="3DC851A0" w14:textId="77777777" w:rsidR="00AE63A9" w:rsidRPr="00C80C83" w:rsidRDefault="00AE63A9" w:rsidP="00AE63A9">
      <w:pPr>
        <w:pStyle w:val="Tekstpodstawowy"/>
        <w:tabs>
          <w:tab w:val="left" w:pos="426"/>
        </w:tabs>
        <w:jc w:val="both"/>
        <w:rPr>
          <w:rFonts w:asciiTheme="minorHAnsi" w:hAnsiTheme="minorHAnsi" w:cs="Arial"/>
          <w:b/>
          <w:bCs/>
          <w:snapToGrid w:val="0"/>
          <w:sz w:val="20"/>
          <w:szCs w:val="20"/>
        </w:rPr>
      </w:pPr>
    </w:p>
    <w:p w14:paraId="106C898E" w14:textId="77777777" w:rsidR="00B5040B" w:rsidRPr="00C80C83" w:rsidRDefault="00B5040B" w:rsidP="00B5040B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1"/>
          <w:szCs w:val="21"/>
        </w:rPr>
      </w:pPr>
      <w:r w:rsidRPr="00C80C83">
        <w:rPr>
          <w:rFonts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C80C83" w:rsidRDefault="00B5040B" w:rsidP="00B5040B">
      <w:pPr>
        <w:pStyle w:val="Akapitzlist"/>
        <w:spacing w:after="0" w:line="360" w:lineRule="auto"/>
        <w:jc w:val="both"/>
        <w:rPr>
          <w:rFonts w:cs="Arial"/>
        </w:rPr>
      </w:pPr>
    </w:p>
    <w:p w14:paraId="403F4963" w14:textId="319284B0" w:rsidR="00B5040B" w:rsidRPr="00C80C83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C80C83">
        <w:rPr>
          <w:rFonts w:cs="Arial"/>
          <w:sz w:val="21"/>
          <w:szCs w:val="21"/>
        </w:rPr>
        <w:br/>
        <w:t>art. 108 ust</w:t>
      </w:r>
      <w:r w:rsidR="007B426C" w:rsidRPr="00C80C83">
        <w:rPr>
          <w:rFonts w:cs="Arial"/>
          <w:sz w:val="21"/>
          <w:szCs w:val="21"/>
        </w:rPr>
        <w:t>.</w:t>
      </w:r>
      <w:r w:rsidRPr="00C80C83">
        <w:rPr>
          <w:rFonts w:cs="Arial"/>
          <w:sz w:val="21"/>
          <w:szCs w:val="21"/>
        </w:rPr>
        <w:t xml:space="preserve"> 1 ustawy </w:t>
      </w:r>
      <w:proofErr w:type="spellStart"/>
      <w:r w:rsidRPr="00C80C83">
        <w:rPr>
          <w:rFonts w:cs="Arial"/>
          <w:sz w:val="21"/>
          <w:szCs w:val="21"/>
        </w:rPr>
        <w:t>Pzp</w:t>
      </w:r>
      <w:proofErr w:type="spellEnd"/>
      <w:r w:rsidRPr="00C80C83">
        <w:rPr>
          <w:rFonts w:cs="Arial"/>
          <w:sz w:val="21"/>
          <w:szCs w:val="21"/>
        </w:rPr>
        <w:t>.</w:t>
      </w:r>
    </w:p>
    <w:p w14:paraId="2DD1AD84" w14:textId="77777777" w:rsidR="00D128C5" w:rsidRPr="00C80C83" w:rsidRDefault="00D128C5" w:rsidP="00D128C5">
      <w:pPr>
        <w:pStyle w:val="Akapitzlist"/>
        <w:spacing w:line="240" w:lineRule="auto"/>
        <w:jc w:val="both"/>
        <w:rPr>
          <w:rFonts w:cs="Arial"/>
          <w:i/>
          <w:sz w:val="20"/>
          <w:szCs w:val="20"/>
          <w:u w:val="single"/>
        </w:rPr>
      </w:pPr>
    </w:p>
    <w:p w14:paraId="39EADD5A" w14:textId="77777777" w:rsidR="00D128C5" w:rsidRPr="00C80C83" w:rsidRDefault="00D128C5" w:rsidP="00D128C5">
      <w:pPr>
        <w:pStyle w:val="Akapitzlist"/>
        <w:spacing w:line="240" w:lineRule="auto"/>
        <w:jc w:val="both"/>
        <w:rPr>
          <w:rFonts w:cs="Arial"/>
          <w:i/>
          <w:sz w:val="20"/>
          <w:szCs w:val="20"/>
          <w:u w:val="single"/>
        </w:rPr>
      </w:pPr>
      <w:r w:rsidRPr="00C80C83">
        <w:rPr>
          <w:rFonts w:cs="Arial"/>
          <w:i/>
          <w:sz w:val="20"/>
          <w:szCs w:val="20"/>
          <w:u w:val="single"/>
        </w:rPr>
        <w:t xml:space="preserve">poniższe należy wypełnić Jeżeli dotyczy </w:t>
      </w:r>
    </w:p>
    <w:p w14:paraId="023A8FBB" w14:textId="77777777" w:rsidR="00D128C5" w:rsidRPr="00C80C83" w:rsidRDefault="00D128C5" w:rsidP="00D128C5">
      <w:pPr>
        <w:pStyle w:val="Bezodstpw"/>
        <w:ind w:left="720"/>
        <w:jc w:val="both"/>
        <w:rPr>
          <w:rFonts w:cs="Arial"/>
          <w:sz w:val="20"/>
          <w:szCs w:val="20"/>
        </w:rPr>
      </w:pPr>
      <w:r w:rsidRPr="00C80C83">
        <w:rPr>
          <w:rFonts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C80C83">
        <w:rPr>
          <w:rFonts w:cs="Arial"/>
          <w:sz w:val="20"/>
          <w:szCs w:val="20"/>
        </w:rPr>
        <w:t>Pzp</w:t>
      </w:r>
      <w:proofErr w:type="spellEnd"/>
      <w:r w:rsidRPr="00C80C83">
        <w:rPr>
          <w:rFonts w:cs="Arial"/>
          <w:sz w:val="20"/>
          <w:szCs w:val="20"/>
        </w:rPr>
        <w:t xml:space="preserve"> </w:t>
      </w:r>
      <w:r w:rsidRPr="00C80C83">
        <w:rPr>
          <w:rFonts w:cs="Arial"/>
          <w:i/>
          <w:sz w:val="20"/>
          <w:szCs w:val="20"/>
        </w:rPr>
        <w:t>(podać mającą zastosowanie podstawę wykluczenia spośród wymienionych w art. 108 ust. 1 pkt. 1, 2, 5)</w:t>
      </w:r>
      <w:r w:rsidRPr="00C80C83">
        <w:rPr>
          <w:rFonts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C80C83">
        <w:rPr>
          <w:rFonts w:cs="Arial"/>
          <w:sz w:val="20"/>
          <w:szCs w:val="20"/>
        </w:rPr>
        <w:t>Pzp</w:t>
      </w:r>
      <w:proofErr w:type="spellEnd"/>
      <w:r w:rsidRPr="00C80C83">
        <w:rPr>
          <w:rFonts w:cs="Arial"/>
          <w:sz w:val="20"/>
          <w:szCs w:val="20"/>
        </w:rPr>
        <w:t xml:space="preserve"> podjąłem następujące środki naprawcze: </w:t>
      </w:r>
    </w:p>
    <w:p w14:paraId="3FEE7427" w14:textId="0D6BB524" w:rsidR="00D128C5" w:rsidRPr="00C80C83" w:rsidRDefault="00D128C5" w:rsidP="00D128C5">
      <w:pPr>
        <w:pStyle w:val="Bezodstpw"/>
        <w:ind w:left="360"/>
        <w:jc w:val="both"/>
        <w:rPr>
          <w:rFonts w:cs="Arial"/>
          <w:sz w:val="20"/>
          <w:szCs w:val="20"/>
        </w:rPr>
      </w:pPr>
      <w:r w:rsidRPr="00C80C83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C2BA49" w14:textId="77777777" w:rsidR="00D128C5" w:rsidRPr="00C80C83" w:rsidRDefault="00D128C5" w:rsidP="00D128C5">
      <w:pPr>
        <w:pStyle w:val="Bezodstpw"/>
        <w:ind w:left="360"/>
        <w:jc w:val="both"/>
        <w:rPr>
          <w:rFonts w:cs="Arial"/>
          <w:sz w:val="21"/>
          <w:szCs w:val="21"/>
        </w:rPr>
      </w:pPr>
    </w:p>
    <w:p w14:paraId="40055052" w14:textId="4F213336" w:rsidR="00752593" w:rsidRPr="00C80C8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1"/>
          <w:szCs w:val="21"/>
        </w:rPr>
      </w:pPr>
      <w:r w:rsidRPr="00C80C83">
        <w:rPr>
          <w:rFonts w:asciiTheme="minorHAnsi" w:hAnsiTheme="minorHAnsi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C80C83">
        <w:rPr>
          <w:rFonts w:asciiTheme="minorHAnsi" w:eastAsia="Times New Roman" w:hAnsiTheme="minorHAnsi" w:cs="Arial"/>
          <w:sz w:val="21"/>
          <w:szCs w:val="21"/>
          <w:lang w:eastAsia="pl-PL"/>
        </w:rPr>
        <w:t xml:space="preserve">7 ust. 1 ustawy </w:t>
      </w:r>
      <w:r w:rsidR="00DD59F0" w:rsidRPr="00C80C83">
        <w:rPr>
          <w:rFonts w:asciiTheme="minorHAnsi" w:hAnsiTheme="minorHAnsi" w:cs="Arial"/>
          <w:sz w:val="21"/>
          <w:szCs w:val="21"/>
        </w:rPr>
        <w:t>z dnia 13 kwietnia 2022 r.</w:t>
      </w:r>
      <w:r w:rsidR="00DD59F0" w:rsidRPr="00C80C83">
        <w:rPr>
          <w:rFonts w:asciiTheme="minorHAnsi" w:hAnsiTheme="minorHAnsi" w:cs="Arial"/>
          <w:i/>
          <w:iCs/>
          <w:sz w:val="21"/>
          <w:szCs w:val="21"/>
        </w:rPr>
        <w:t xml:space="preserve"> </w:t>
      </w:r>
      <w:r w:rsidR="00DD59F0" w:rsidRPr="00C80C83">
        <w:rPr>
          <w:rFonts w:asciiTheme="minorHAnsi" w:hAnsiTheme="minorHAnsi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80C83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>(</w:t>
      </w:r>
      <w:proofErr w:type="spellStart"/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>t.j</w:t>
      </w:r>
      <w:proofErr w:type="spellEnd"/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. 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Dz. U. </w:t>
      </w:r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z 2023, 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poz. </w:t>
      </w:r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>129 ze zm.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>)</w:t>
      </w:r>
      <w:r w:rsidR="00413F83" w:rsidRPr="00C80C83">
        <w:rPr>
          <w:rStyle w:val="Odwoanieprzypisudolnego"/>
          <w:rFonts w:asciiTheme="minorHAnsi" w:hAnsiTheme="minorHAnsi" w:cs="Arial"/>
          <w:i/>
          <w:iCs/>
          <w:color w:val="222222"/>
          <w:sz w:val="21"/>
          <w:szCs w:val="21"/>
        </w:rPr>
        <w:footnoteReference w:id="1"/>
      </w:r>
      <w:r w:rsidR="00DD59F0" w:rsidRPr="00C80C83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59F0" w:rsidRPr="00C80C83">
        <w:rPr>
          <w:rFonts w:asciiTheme="minorHAnsi" w:hAnsiTheme="minorHAnsi" w:cs="Arial"/>
          <w:color w:val="222222"/>
          <w:sz w:val="21"/>
          <w:szCs w:val="21"/>
        </w:rPr>
        <w:t xml:space="preserve"> </w:t>
      </w:r>
    </w:p>
    <w:p w14:paraId="23ED5E9D" w14:textId="01DAF587" w:rsidR="00A276E4" w:rsidRPr="00C80C83" w:rsidRDefault="00A276E4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14:paraId="762A9EA5" w14:textId="77777777" w:rsidR="00634311" w:rsidRPr="00C80C83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1" w:name="_Hlk99009560"/>
      <w:r w:rsidRPr="00C80C83">
        <w:rPr>
          <w:rFonts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Pr="00C80C83" w:rsidRDefault="00D23F3D" w:rsidP="002E0E61">
      <w:pPr>
        <w:spacing w:after="120" w:line="360" w:lineRule="auto"/>
        <w:jc w:val="both"/>
      </w:pPr>
      <w:r w:rsidRPr="00C80C83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C80C83">
        <w:rPr>
          <w:rFonts w:cs="Arial"/>
          <w:sz w:val="21"/>
          <w:szCs w:val="21"/>
        </w:rPr>
        <w:br/>
      </w:r>
      <w:r w:rsidRPr="00C80C83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80C83">
        <w:t xml:space="preserve"> </w:t>
      </w:r>
    </w:p>
    <w:p w14:paraId="7721D9AC" w14:textId="68A8856E" w:rsidR="00520F90" w:rsidRPr="00C80C83" w:rsidRDefault="00520F90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4CC32AE3" w14:textId="77777777" w:rsidR="00520F90" w:rsidRPr="00C80C83" w:rsidRDefault="00520F90" w:rsidP="00520F90">
      <w:pPr>
        <w:spacing w:line="360" w:lineRule="auto"/>
        <w:jc w:val="both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C80C83" w:rsidRDefault="00520F90" w:rsidP="00AE6FF2">
      <w:pPr>
        <w:spacing w:line="360" w:lineRule="auto"/>
        <w:jc w:val="both"/>
        <w:rPr>
          <w:rFonts w:cs="Arial"/>
          <w:i/>
          <w:sz w:val="16"/>
          <w:szCs w:val="16"/>
        </w:rPr>
      </w:pP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i/>
          <w:sz w:val="21"/>
          <w:szCs w:val="21"/>
        </w:rPr>
        <w:tab/>
      </w:r>
      <w:r w:rsidRPr="00C80C83">
        <w:rPr>
          <w:rFonts w:cs="Arial"/>
          <w:i/>
          <w:sz w:val="16"/>
          <w:szCs w:val="16"/>
        </w:rPr>
        <w:t xml:space="preserve">Data; </w:t>
      </w:r>
      <w:r w:rsidR="006677DF" w:rsidRPr="00C80C83">
        <w:rPr>
          <w:rFonts w:cs="Arial"/>
          <w:i/>
          <w:sz w:val="16"/>
          <w:szCs w:val="16"/>
        </w:rPr>
        <w:t>k</w:t>
      </w:r>
      <w:r w:rsidRPr="00C80C83">
        <w:rPr>
          <w:rFonts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C80C83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949C9C" w14:textId="77777777" w:rsidR="003D252F" w:rsidRDefault="003D252F" w:rsidP="0038231F">
      <w:pPr>
        <w:spacing w:after="0" w:line="240" w:lineRule="auto"/>
      </w:pPr>
      <w:r>
        <w:separator/>
      </w:r>
    </w:p>
  </w:endnote>
  <w:endnote w:type="continuationSeparator" w:id="0">
    <w:p w14:paraId="71A26901" w14:textId="77777777" w:rsidR="003D252F" w:rsidRDefault="003D25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EAA6EB" w14:textId="77777777" w:rsidR="003D252F" w:rsidRDefault="003D252F" w:rsidP="0038231F">
      <w:pPr>
        <w:spacing w:after="0" w:line="240" w:lineRule="auto"/>
      </w:pPr>
      <w:r>
        <w:separator/>
      </w:r>
    </w:p>
  </w:footnote>
  <w:footnote w:type="continuationSeparator" w:id="0">
    <w:p w14:paraId="2AD0C65C" w14:textId="77777777" w:rsidR="003D252F" w:rsidRDefault="003D252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3BC45858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6517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74BD469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65178F" w:rsidRPr="006517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65178F" w:rsidRPr="006517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 U. z 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4D2C9BB2" w:rsidR="008338BA" w:rsidRDefault="008338BA">
    <w:pPr>
      <w:pStyle w:val="Nagwek"/>
    </w:pPr>
    <w:r>
      <w:t xml:space="preserve">Załącznik nr </w:t>
    </w:r>
    <w:r w:rsidR="00EC6A40">
      <w:t>4</w:t>
    </w:r>
    <w:r>
      <w:t xml:space="preserve"> do SWZ, spr</w:t>
    </w:r>
    <w:r w:rsidR="00B71D05">
      <w:t>awa numer PUZ-2380-</w:t>
    </w:r>
    <w:r w:rsidR="00C80C83">
      <w:t>113-084-113/2024</w:t>
    </w:r>
    <w:r w:rsidR="0054218B">
      <w:t>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06CEE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8231F"/>
    <w:rsid w:val="00393007"/>
    <w:rsid w:val="003A2DCF"/>
    <w:rsid w:val="003B2070"/>
    <w:rsid w:val="003B214C"/>
    <w:rsid w:val="003B7238"/>
    <w:rsid w:val="003C3B64"/>
    <w:rsid w:val="003D252F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218B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6091"/>
    <w:rsid w:val="00633724"/>
    <w:rsid w:val="0063384A"/>
    <w:rsid w:val="00633E88"/>
    <w:rsid w:val="00634311"/>
    <w:rsid w:val="006458A9"/>
    <w:rsid w:val="0065178F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3C6D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7C5"/>
    <w:rsid w:val="00A65145"/>
    <w:rsid w:val="00A678B3"/>
    <w:rsid w:val="00A80583"/>
    <w:rsid w:val="00A82964"/>
    <w:rsid w:val="00A834D8"/>
    <w:rsid w:val="00A86C23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1D05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0C83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45E82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6A40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33B0B-76E5-4229-93AD-8646CF4D4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Lenik</cp:lastModifiedBy>
  <cp:revision>18</cp:revision>
  <cp:lastPrinted>2022-06-03T12:52:00Z</cp:lastPrinted>
  <dcterms:created xsi:type="dcterms:W3CDTF">2022-05-06T13:11:00Z</dcterms:created>
  <dcterms:modified xsi:type="dcterms:W3CDTF">2024-09-05T10:02:00Z</dcterms:modified>
</cp:coreProperties>
</file>