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7DFEA" w14:textId="017E9EF0" w:rsidR="008F37FA" w:rsidRDefault="008F37FA" w:rsidP="008F37FA">
      <w:r>
        <w:t xml:space="preserve">Znak sprawy </w:t>
      </w:r>
      <w:r w:rsidR="005E1C2D">
        <w:t>KBZ</w:t>
      </w:r>
      <w:r w:rsidR="00295EAC">
        <w:t>.271.2.</w:t>
      </w:r>
      <w:r w:rsidR="00C914D4">
        <w:t>1</w:t>
      </w:r>
      <w:r w:rsidR="000E536A">
        <w:t>9</w:t>
      </w:r>
      <w:r w:rsidR="00295EAC">
        <w:t>.2021</w:t>
      </w:r>
    </w:p>
    <w:p w14:paraId="4E75D259" w14:textId="77777777" w:rsidR="008F37FA" w:rsidRDefault="008F37FA" w:rsidP="008F37FA"/>
    <w:p w14:paraId="19137EF8" w14:textId="77777777" w:rsidR="008F37FA" w:rsidRDefault="008F37FA" w:rsidP="008F37FA">
      <w:pPr>
        <w:pStyle w:val="Tytu"/>
      </w:pPr>
      <w:r>
        <w:t xml:space="preserve">Specyfikacja </w:t>
      </w:r>
    </w:p>
    <w:p w14:paraId="1BFAB362" w14:textId="77777777" w:rsidR="008F37FA" w:rsidRPr="00580E7B" w:rsidRDefault="008F37FA" w:rsidP="008F37FA">
      <w:pPr>
        <w:pStyle w:val="Tytu"/>
      </w:pPr>
      <w:r w:rsidRPr="00580E7B">
        <w:t>Warunków Zamówienia na</w:t>
      </w:r>
    </w:p>
    <w:p w14:paraId="0B3F9910" w14:textId="58966594" w:rsidR="008F37FA" w:rsidRDefault="008F37FA" w:rsidP="00E06AE4">
      <w:pPr>
        <w:rPr>
          <w:rFonts w:asciiTheme="majorHAnsi" w:eastAsiaTheme="majorEastAsia" w:hAnsiTheme="majorHAnsi" w:cstheme="majorBidi"/>
          <w:b/>
          <w:bCs/>
          <w:spacing w:val="-10"/>
          <w:kern w:val="28"/>
          <w:sz w:val="56"/>
          <w:szCs w:val="56"/>
        </w:rPr>
      </w:pPr>
    </w:p>
    <w:p w14:paraId="1CC3C771" w14:textId="2D6E2A53" w:rsidR="000A4C78" w:rsidRPr="00E06AE4" w:rsidRDefault="000E536A" w:rsidP="00E06AE4">
      <w:pPr>
        <w:rPr>
          <w:b/>
          <w:bCs/>
        </w:rPr>
      </w:pPr>
      <w:bookmarkStart w:id="0" w:name="_Hlk78270764"/>
      <w:r>
        <w:rPr>
          <w:rFonts w:asciiTheme="majorHAnsi" w:eastAsiaTheme="majorEastAsia" w:hAnsiTheme="majorHAnsi" w:cstheme="majorBidi"/>
          <w:b/>
          <w:bCs/>
          <w:spacing w:val="-10"/>
          <w:kern w:val="28"/>
          <w:sz w:val="56"/>
          <w:szCs w:val="56"/>
        </w:rPr>
        <w:t xml:space="preserve">Adaptacja ruin zamku w Rabsztynie dla zwiedzających – prace wykończeniowe </w:t>
      </w:r>
      <w:r w:rsidR="00093850">
        <w:rPr>
          <w:rFonts w:asciiTheme="majorHAnsi" w:eastAsiaTheme="majorEastAsia" w:hAnsiTheme="majorHAnsi" w:cstheme="majorBidi"/>
          <w:b/>
          <w:bCs/>
          <w:spacing w:val="-10"/>
          <w:kern w:val="28"/>
          <w:sz w:val="56"/>
          <w:szCs w:val="56"/>
        </w:rPr>
        <w:t xml:space="preserve">                 </w:t>
      </w:r>
      <w:r>
        <w:rPr>
          <w:rFonts w:asciiTheme="majorHAnsi" w:eastAsiaTheme="majorEastAsia" w:hAnsiTheme="majorHAnsi" w:cstheme="majorBidi"/>
          <w:b/>
          <w:bCs/>
          <w:spacing w:val="-10"/>
          <w:kern w:val="28"/>
          <w:sz w:val="56"/>
          <w:szCs w:val="56"/>
        </w:rPr>
        <w:t xml:space="preserve">w pawilonie zamku średniego </w:t>
      </w:r>
      <w:r w:rsidR="000A4C78">
        <w:rPr>
          <w:rFonts w:asciiTheme="majorHAnsi" w:eastAsiaTheme="majorEastAsia" w:hAnsiTheme="majorHAnsi" w:cstheme="majorBidi"/>
          <w:b/>
          <w:bCs/>
          <w:spacing w:val="-10"/>
          <w:kern w:val="28"/>
          <w:sz w:val="56"/>
          <w:szCs w:val="56"/>
        </w:rPr>
        <w:t xml:space="preserve"> </w:t>
      </w:r>
    </w:p>
    <w:bookmarkEnd w:id="0"/>
    <w:p w14:paraId="6C80B1D3" w14:textId="2032D202" w:rsidR="008F37FA" w:rsidRDefault="008F37FA" w:rsidP="008F37FA"/>
    <w:p w14:paraId="03727129" w14:textId="586BD496" w:rsidR="008F37FA" w:rsidRDefault="008F37FA" w:rsidP="008F37FA"/>
    <w:p w14:paraId="3BC75C27" w14:textId="6A271FF4" w:rsidR="008F37FA" w:rsidRDefault="008F37FA" w:rsidP="008F37FA"/>
    <w:p w14:paraId="0CCFD3DF" w14:textId="77777777" w:rsidR="008F37FA" w:rsidRPr="00773D17" w:rsidRDefault="008F37FA" w:rsidP="008F37FA">
      <w:pPr>
        <w:rPr>
          <w:rFonts w:asciiTheme="majorHAnsi" w:eastAsiaTheme="majorEastAsia" w:hAnsiTheme="majorHAnsi" w:cs="Arial"/>
          <w:b/>
        </w:rPr>
      </w:pPr>
      <w:r w:rsidRPr="00773D17">
        <w:rPr>
          <w:rFonts w:asciiTheme="majorHAnsi" w:eastAsiaTheme="majorEastAsia" w:hAnsiTheme="majorHAnsi" w:cs="Arial"/>
          <w:b/>
        </w:rPr>
        <w:t>ZAMAWIAJĄCY</w:t>
      </w:r>
    </w:p>
    <w:p w14:paraId="41A0B78B" w14:textId="4018787B" w:rsidR="008F37FA" w:rsidRPr="008F37FA" w:rsidRDefault="008F37FA" w:rsidP="008F37FA">
      <w:pPr>
        <w:outlineLvl w:val="5"/>
        <w:rPr>
          <w:rFonts w:asciiTheme="majorHAnsi" w:eastAsiaTheme="majorEastAsia" w:hAnsiTheme="majorHAnsi" w:cs="Arial"/>
          <w:i/>
          <w:caps/>
          <w:spacing w:val="10"/>
        </w:rPr>
      </w:pPr>
      <w:r w:rsidRPr="008F37FA">
        <w:rPr>
          <w:rFonts w:asciiTheme="majorHAnsi" w:eastAsiaTheme="majorEastAsia" w:hAnsiTheme="majorHAnsi" w:cs="Arial"/>
          <w:caps/>
          <w:spacing w:val="10"/>
        </w:rPr>
        <w:t>Miasto i gmina olkusz</w:t>
      </w:r>
    </w:p>
    <w:p w14:paraId="41F488B6" w14:textId="7A82585C" w:rsidR="008F37FA" w:rsidRPr="008F37FA" w:rsidRDefault="008F37FA" w:rsidP="008F37FA">
      <w:pPr>
        <w:outlineLvl w:val="5"/>
        <w:rPr>
          <w:rFonts w:asciiTheme="majorHAnsi" w:eastAsiaTheme="majorEastAsia" w:hAnsiTheme="majorHAnsi" w:cs="Arial"/>
          <w:i/>
          <w:caps/>
          <w:spacing w:val="10"/>
        </w:rPr>
      </w:pPr>
      <w:r w:rsidRPr="008F37FA">
        <w:rPr>
          <w:rFonts w:asciiTheme="majorHAnsi" w:eastAsiaTheme="majorEastAsia" w:hAnsiTheme="majorHAnsi" w:cs="Arial"/>
          <w:caps/>
          <w:spacing w:val="10"/>
        </w:rPr>
        <w:t>rynek 1, 32-300 olkusz</w:t>
      </w:r>
    </w:p>
    <w:p w14:paraId="5D2D77D8" w14:textId="1178099B" w:rsidR="008F37FA" w:rsidRPr="00773D17" w:rsidRDefault="008F37FA" w:rsidP="008F37FA">
      <w:pPr>
        <w:rPr>
          <w:rFonts w:asciiTheme="majorHAnsi" w:eastAsiaTheme="majorEastAsia" w:hAnsiTheme="majorHAnsi" w:cs="Arial"/>
          <w:b/>
        </w:rPr>
      </w:pPr>
      <w:r w:rsidRPr="00773D17">
        <w:rPr>
          <w:rFonts w:asciiTheme="majorHAnsi" w:eastAsiaTheme="majorEastAsia" w:hAnsiTheme="majorHAnsi" w:cs="Arial"/>
          <w:b/>
        </w:rPr>
        <w:t xml:space="preserve">tel.: </w:t>
      </w:r>
      <w:r>
        <w:t>/032/ 626 01 00</w:t>
      </w:r>
      <w:r w:rsidRPr="00773D17">
        <w:rPr>
          <w:rFonts w:asciiTheme="majorHAnsi" w:eastAsiaTheme="majorEastAsia" w:hAnsiTheme="majorHAnsi" w:cs="Arial"/>
          <w:b/>
        </w:rPr>
        <w:t xml:space="preserve"> faks: </w:t>
      </w:r>
      <w:r>
        <w:t>/0-32/ 626 02 17</w:t>
      </w:r>
    </w:p>
    <w:p w14:paraId="345B8F7B" w14:textId="0C418543" w:rsidR="008F37FA" w:rsidRPr="00773D17" w:rsidRDefault="008F37FA" w:rsidP="008F37FA">
      <w:pPr>
        <w:rPr>
          <w:rFonts w:asciiTheme="majorHAnsi" w:eastAsiaTheme="majorEastAsia" w:hAnsiTheme="majorHAnsi" w:cs="Arial"/>
        </w:rPr>
      </w:pPr>
      <w:r w:rsidRPr="00773D17">
        <w:rPr>
          <w:rFonts w:asciiTheme="majorHAnsi" w:eastAsiaTheme="majorEastAsia" w:hAnsiTheme="majorHAnsi" w:cs="Arial"/>
          <w:b/>
        </w:rPr>
        <w:t>R</w:t>
      </w:r>
      <w:r>
        <w:rPr>
          <w:rFonts w:asciiTheme="majorHAnsi" w:eastAsiaTheme="majorEastAsia" w:hAnsiTheme="majorHAnsi" w:cs="Arial"/>
          <w:b/>
        </w:rPr>
        <w:t>EGON</w:t>
      </w:r>
      <w:r w:rsidRPr="00773D17">
        <w:rPr>
          <w:rFonts w:asciiTheme="majorHAnsi" w:eastAsiaTheme="majorEastAsia" w:hAnsiTheme="majorHAnsi" w:cs="Arial"/>
          <w:b/>
        </w:rPr>
        <w:t xml:space="preserve">: </w:t>
      </w:r>
      <w:r>
        <w:rPr>
          <w:rFonts w:asciiTheme="majorHAnsi" w:eastAsiaTheme="majorEastAsia" w:hAnsiTheme="majorHAnsi" w:cs="Arial"/>
        </w:rPr>
        <w:t>276258010</w:t>
      </w:r>
      <w:r w:rsidRPr="00773D17">
        <w:rPr>
          <w:rFonts w:asciiTheme="majorHAnsi" w:eastAsiaTheme="majorEastAsia" w:hAnsiTheme="majorHAnsi" w:cs="Arial"/>
          <w:b/>
        </w:rPr>
        <w:t xml:space="preserve"> NIP: </w:t>
      </w:r>
      <w:r>
        <w:rPr>
          <w:rFonts w:asciiTheme="majorHAnsi" w:eastAsiaTheme="majorEastAsia" w:hAnsiTheme="majorHAnsi" w:cs="Arial"/>
        </w:rPr>
        <w:t>637 19 98 042</w:t>
      </w:r>
    </w:p>
    <w:p w14:paraId="379C3EBF" w14:textId="61706109" w:rsidR="008F37FA" w:rsidRPr="00773D17" w:rsidRDefault="008F37FA" w:rsidP="008F37FA">
      <w:pPr>
        <w:rPr>
          <w:rFonts w:asciiTheme="majorHAnsi" w:eastAsiaTheme="majorEastAsia" w:hAnsiTheme="majorHAnsi" w:cs="Arial"/>
        </w:rPr>
      </w:pPr>
      <w:r w:rsidRPr="00773D17">
        <w:rPr>
          <w:rFonts w:asciiTheme="majorHAnsi" w:eastAsiaTheme="majorEastAsia" w:hAnsiTheme="majorHAnsi" w:cs="Arial"/>
          <w:b/>
        </w:rPr>
        <w:t xml:space="preserve">Godziny pracy: </w:t>
      </w:r>
      <w:r>
        <w:rPr>
          <w:rFonts w:asciiTheme="majorHAnsi" w:eastAsiaTheme="majorEastAsia" w:hAnsiTheme="majorHAnsi" w:cs="Arial"/>
        </w:rPr>
        <w:t>7:00-15:00</w:t>
      </w:r>
    </w:p>
    <w:p w14:paraId="001FEFCB" w14:textId="0B07578B" w:rsidR="008F37FA" w:rsidRPr="00773D17" w:rsidRDefault="008F37FA" w:rsidP="008F37FA">
      <w:pPr>
        <w:rPr>
          <w:rFonts w:asciiTheme="majorHAnsi" w:eastAsiaTheme="majorEastAsia" w:hAnsiTheme="majorHAnsi" w:cs="Arial"/>
          <w:b/>
        </w:rPr>
      </w:pPr>
      <w:r w:rsidRPr="00773D17">
        <w:rPr>
          <w:rFonts w:asciiTheme="majorHAnsi" w:eastAsiaTheme="majorEastAsia" w:hAnsiTheme="majorHAnsi" w:cs="Arial"/>
          <w:b/>
        </w:rPr>
        <w:t xml:space="preserve">Adres strony internetowej prowadzonego postępowania: </w:t>
      </w:r>
      <w:hyperlink r:id="rId8" w:history="1">
        <w:r>
          <w:rPr>
            <w:rStyle w:val="Hipercze"/>
          </w:rPr>
          <w:t>https://platformazakupowa.pl/pn/olkusz</w:t>
        </w:r>
      </w:hyperlink>
    </w:p>
    <w:p w14:paraId="643F0062" w14:textId="77777777" w:rsidR="008F37FA" w:rsidRPr="00773D17" w:rsidRDefault="008F37FA" w:rsidP="008F37FA">
      <w:pPr>
        <w:rPr>
          <w:rFonts w:asciiTheme="majorHAnsi" w:hAnsiTheme="majorHAnsi"/>
          <w:color w:val="333333"/>
          <w:shd w:val="clear" w:color="auto" w:fill="FFFFFF"/>
        </w:rPr>
      </w:pPr>
      <w:r w:rsidRPr="00773D17">
        <w:rPr>
          <w:rFonts w:asciiTheme="majorHAnsi" w:hAnsiTheme="majorHAnsi"/>
          <w:color w:val="333333"/>
          <w:shd w:val="clear" w:color="auto" w:fill="FFFFFF"/>
        </w:rPr>
        <w:t>Na tej stronie udostępniane będą zmiany i wyjaśnienia treści SWZ oraz inne dokumenty zamówienia bezpośrednio związane z postępowaniem o udzielenie zamówienia</w:t>
      </w:r>
    </w:p>
    <w:p w14:paraId="5FFE8DF0" w14:textId="7F42C0AD" w:rsidR="008F37FA" w:rsidRPr="00773D17" w:rsidRDefault="008F37FA" w:rsidP="008F37FA">
      <w:pPr>
        <w:rPr>
          <w:rFonts w:asciiTheme="majorHAnsi" w:eastAsiaTheme="majorEastAsia" w:hAnsiTheme="majorHAnsi" w:cs="Arial"/>
          <w:b/>
          <w:u w:val="single"/>
        </w:rPr>
      </w:pPr>
      <w:r w:rsidRPr="00773D17">
        <w:rPr>
          <w:rFonts w:asciiTheme="majorHAnsi" w:eastAsiaTheme="majorEastAsia" w:hAnsiTheme="majorHAnsi" w:cs="Arial"/>
          <w:b/>
        </w:rPr>
        <w:t xml:space="preserve">Adres poczty elektronicznej: </w:t>
      </w:r>
      <w:hyperlink r:id="rId9" w:history="1">
        <w:r w:rsidRPr="00446884">
          <w:rPr>
            <w:rStyle w:val="Hipercze"/>
          </w:rPr>
          <w:t>przetarg@umig.olkusz.pl</w:t>
        </w:r>
      </w:hyperlink>
    </w:p>
    <w:p w14:paraId="355763DA" w14:textId="77777777" w:rsidR="008F37FA" w:rsidRPr="00773D17" w:rsidRDefault="008F37FA" w:rsidP="008F37FA">
      <w:pPr>
        <w:rPr>
          <w:rFonts w:asciiTheme="majorHAnsi" w:eastAsiaTheme="majorEastAsia" w:hAnsiTheme="majorHAnsi" w:cs="Arial"/>
          <w:b/>
          <w:color w:val="002060"/>
        </w:rPr>
      </w:pPr>
    </w:p>
    <w:p w14:paraId="7A01C108" w14:textId="3057579A" w:rsidR="008F37FA" w:rsidRDefault="008F37FA" w:rsidP="008F37FA"/>
    <w:p w14:paraId="0AEC0FCE" w14:textId="77777777" w:rsidR="008F37FA" w:rsidRDefault="008F37FA" w:rsidP="008F37FA">
      <w:r>
        <w:t>Zatwierdził: ....................................................</w:t>
      </w:r>
    </w:p>
    <w:p w14:paraId="1D26FF8B" w14:textId="77777777" w:rsidR="008F37FA" w:rsidRDefault="008F37FA" w:rsidP="008F37FA"/>
    <w:p w14:paraId="0DA16A51" w14:textId="443BA60B" w:rsidR="008F37FA" w:rsidRDefault="008F37FA" w:rsidP="008F37FA">
      <w:r>
        <w:t>Olkusz, dnia  …….............................................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51145300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CF7B301" w14:textId="3D8D4CA6" w:rsidR="00A7581C" w:rsidRDefault="00A7581C">
          <w:pPr>
            <w:pStyle w:val="Nagwekspisutreci"/>
          </w:pPr>
          <w:r>
            <w:t>Spis treści</w:t>
          </w:r>
        </w:p>
        <w:p w14:paraId="1114DADB" w14:textId="47DFA285" w:rsidR="00894C64" w:rsidRDefault="00A7581C">
          <w:pPr>
            <w:pStyle w:val="Spistreci1"/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2234861" w:history="1">
            <w:r w:rsidR="00894C64" w:rsidRPr="00A90CEF">
              <w:rPr>
                <w:rStyle w:val="Hipercze"/>
                <w:noProof/>
              </w:rPr>
              <w:t>Rozdział I – Informacje ogólne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_Toc72234861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650A59">
              <w:rPr>
                <w:noProof/>
                <w:webHidden/>
              </w:rPr>
              <w:t>4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681CB2E9" w14:textId="1C812546" w:rsidR="00894C64" w:rsidRDefault="00967EAE" w:rsidP="00E06AE4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62" w:history="1">
            <w:r w:rsidR="00894C64" w:rsidRPr="00A90CEF">
              <w:rPr>
                <w:rStyle w:val="Hipercze"/>
                <w:noProof/>
              </w:rPr>
              <w:t>1.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Tryb udzielenia zamówienia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_Toc72234862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650A59">
              <w:rPr>
                <w:noProof/>
                <w:webHidden/>
              </w:rPr>
              <w:t>4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30088D0E" w14:textId="39CEE34E" w:rsidR="00894C64" w:rsidRDefault="00967EAE" w:rsidP="00E06AE4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63" w:history="1">
            <w:r w:rsidR="00894C64" w:rsidRPr="00A90CEF">
              <w:rPr>
                <w:rStyle w:val="Hipercze"/>
                <w:noProof/>
              </w:rPr>
              <w:t>2.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Wykonawcy/podwykonawcy/podmioty trzecie udostępniające wykonawcy swój potencjał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_Toc72234863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650A59">
              <w:rPr>
                <w:noProof/>
                <w:webHidden/>
              </w:rPr>
              <w:t>4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531827F4" w14:textId="15728DAB" w:rsidR="00894C64" w:rsidRDefault="00967EAE" w:rsidP="00E06AE4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64" w:history="1">
            <w:r w:rsidR="00894C64" w:rsidRPr="00A90CEF">
              <w:rPr>
                <w:rStyle w:val="Hipercze"/>
                <w:noProof/>
              </w:rPr>
              <w:t>3.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Komunikacja w postępowaniu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_Toc72234864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650A59">
              <w:rPr>
                <w:noProof/>
                <w:webHidden/>
              </w:rPr>
              <w:t>5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60C19B9F" w14:textId="4770D877" w:rsidR="00894C64" w:rsidRDefault="00967EAE" w:rsidP="00E06AE4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65" w:history="1">
            <w:r w:rsidR="00894C64" w:rsidRPr="00A90CEF">
              <w:rPr>
                <w:rStyle w:val="Hipercze"/>
                <w:noProof/>
              </w:rPr>
              <w:t>4.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Wizja lokalna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_Toc72234865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650A59">
              <w:rPr>
                <w:noProof/>
                <w:webHidden/>
              </w:rPr>
              <w:t>5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7E7C16BF" w14:textId="12C7C923" w:rsidR="00894C64" w:rsidRDefault="00967EAE" w:rsidP="00E06AE4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66" w:history="1">
            <w:r w:rsidR="00894C64" w:rsidRPr="00A90CEF">
              <w:rPr>
                <w:rStyle w:val="Hipercze"/>
                <w:noProof/>
              </w:rPr>
              <w:t>5.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Podział zamówienia na części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_Toc72234866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650A59">
              <w:rPr>
                <w:noProof/>
                <w:webHidden/>
              </w:rPr>
              <w:t>5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7981A47B" w14:textId="4F6DC87B" w:rsidR="00894C64" w:rsidRDefault="00967EAE" w:rsidP="00E06AE4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67" w:history="1">
            <w:r w:rsidR="00894C64" w:rsidRPr="00A90CEF">
              <w:rPr>
                <w:rStyle w:val="Hipercze"/>
                <w:noProof/>
              </w:rPr>
              <w:t>6.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Oferty wariantowe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_Toc72234867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650A59">
              <w:rPr>
                <w:noProof/>
                <w:webHidden/>
              </w:rPr>
              <w:t>5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7D8FEFB3" w14:textId="3DDCA146" w:rsidR="00894C64" w:rsidRDefault="00967EAE" w:rsidP="00E06AE4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68" w:history="1">
            <w:r w:rsidR="00894C64" w:rsidRPr="00A90CEF">
              <w:rPr>
                <w:rStyle w:val="Hipercze"/>
                <w:noProof/>
              </w:rPr>
              <w:t>7.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Katalogi elektroniczne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_Toc72234868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650A59">
              <w:rPr>
                <w:noProof/>
                <w:webHidden/>
              </w:rPr>
              <w:t>5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15EBB152" w14:textId="7A93AF44" w:rsidR="00894C64" w:rsidRDefault="00967EAE" w:rsidP="00E06AE4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69" w:history="1">
            <w:r w:rsidR="00894C64" w:rsidRPr="00A90CEF">
              <w:rPr>
                <w:rStyle w:val="Hipercze"/>
                <w:noProof/>
              </w:rPr>
              <w:t>8.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Umowa ramowa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_Toc72234869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650A59">
              <w:rPr>
                <w:noProof/>
                <w:webHidden/>
              </w:rPr>
              <w:t>5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0DFE640B" w14:textId="38FDA2F6" w:rsidR="00894C64" w:rsidRDefault="00967EAE" w:rsidP="00E06AE4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70" w:history="1">
            <w:r w:rsidR="00894C64" w:rsidRPr="00A90CEF">
              <w:rPr>
                <w:rStyle w:val="Hipercze"/>
                <w:noProof/>
              </w:rPr>
              <w:t>9.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Aukcja elektroniczna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_Toc72234870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650A59">
              <w:rPr>
                <w:noProof/>
                <w:webHidden/>
              </w:rPr>
              <w:t>5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7350B7E2" w14:textId="7E25D6E7" w:rsidR="00894C64" w:rsidRDefault="00967EAE" w:rsidP="00E06AE4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71" w:history="1">
            <w:r w:rsidR="00894C64" w:rsidRPr="00A90CEF">
              <w:rPr>
                <w:rStyle w:val="Hipercze"/>
                <w:noProof/>
              </w:rPr>
              <w:t>10.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Zamówienia, o których mowa w art. 214 ust. 1 pkt 7 i 8 ustawy Pzp</w:t>
            </w:r>
            <w:r w:rsidR="00894C64">
              <w:rPr>
                <w:noProof/>
                <w:webHidden/>
              </w:rPr>
              <w:tab/>
            </w:r>
          </w:hyperlink>
          <w:r w:rsidR="001764DA">
            <w:rPr>
              <w:noProof/>
            </w:rPr>
            <w:t>5</w:t>
          </w:r>
        </w:p>
        <w:p w14:paraId="7AAB5AA6" w14:textId="383530A5" w:rsidR="00894C64" w:rsidRDefault="00967EAE" w:rsidP="00E06AE4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72" w:history="1">
            <w:r w:rsidR="00894C64" w:rsidRPr="00A90CEF">
              <w:rPr>
                <w:rStyle w:val="Hipercze"/>
                <w:noProof/>
              </w:rPr>
              <w:t>11.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Rozliczenia w walutach obcych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_Toc72234872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650A59">
              <w:rPr>
                <w:noProof/>
                <w:webHidden/>
              </w:rPr>
              <w:t>5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1AC194C2" w14:textId="42CD1635" w:rsidR="00894C64" w:rsidRDefault="00967EAE" w:rsidP="00E06AE4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73" w:history="1">
            <w:r w:rsidR="00894C64" w:rsidRPr="00A90CEF">
              <w:rPr>
                <w:rStyle w:val="Hipercze"/>
                <w:noProof/>
              </w:rPr>
              <w:t>12.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Zwrot kosztów udziału w postępowaniu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_Toc72234873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650A59">
              <w:rPr>
                <w:noProof/>
                <w:webHidden/>
              </w:rPr>
              <w:t>5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0F749319" w14:textId="4C947FF2" w:rsidR="00894C64" w:rsidRDefault="00967EAE" w:rsidP="00E06AE4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74" w:history="1">
            <w:r w:rsidR="00894C64" w:rsidRPr="00A90CEF">
              <w:rPr>
                <w:rStyle w:val="Hipercze"/>
                <w:noProof/>
              </w:rPr>
              <w:t>13.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Zaliczki na poczet udzielenia zamówienia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_Toc72234874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650A59">
              <w:rPr>
                <w:noProof/>
                <w:webHidden/>
              </w:rPr>
              <w:t>5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063BD78A" w14:textId="4828CF1D" w:rsidR="00894C64" w:rsidRDefault="00967EAE" w:rsidP="00E06AE4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75" w:history="1">
            <w:r w:rsidR="00894C64" w:rsidRPr="00A90CEF">
              <w:rPr>
                <w:rStyle w:val="Hipercze"/>
                <w:noProof/>
              </w:rPr>
              <w:t>14.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Unieważnienie postępowania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_Toc72234875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650A59">
              <w:rPr>
                <w:noProof/>
                <w:webHidden/>
              </w:rPr>
              <w:t>6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40C8781D" w14:textId="39D74C33" w:rsidR="00894C64" w:rsidRDefault="00967EAE" w:rsidP="00E06AE4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76" w:history="1">
            <w:r w:rsidR="00894C64" w:rsidRPr="00A90CEF">
              <w:rPr>
                <w:rStyle w:val="Hipercze"/>
                <w:noProof/>
              </w:rPr>
              <w:t>15.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Pouczenie o środkach ochrony prawnej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_Toc72234876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650A59">
              <w:rPr>
                <w:noProof/>
                <w:webHidden/>
              </w:rPr>
              <w:t>6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65B4C61A" w14:textId="0D059E39" w:rsidR="00894C64" w:rsidRDefault="00967EAE" w:rsidP="00E06AE4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77" w:history="1">
            <w:r w:rsidR="00894C64" w:rsidRPr="00A90CEF">
              <w:rPr>
                <w:rStyle w:val="Hipercze"/>
                <w:noProof/>
              </w:rPr>
              <w:t>16.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Ochrona danych osobowych zebranych przez zamawiającego w toku postępowania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_Toc72234877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650A59">
              <w:rPr>
                <w:noProof/>
                <w:webHidden/>
              </w:rPr>
              <w:t>6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6320BDEB" w14:textId="57FD888A" w:rsidR="00894C64" w:rsidRDefault="00967EAE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234878" w:history="1">
            <w:r w:rsidR="00894C64" w:rsidRPr="00A90CEF">
              <w:rPr>
                <w:rStyle w:val="Hipercze"/>
                <w:noProof/>
              </w:rPr>
              <w:t>Rozdział II – Wymagania stawiane wykonawcy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_Toc72234878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650A59">
              <w:rPr>
                <w:noProof/>
                <w:webHidden/>
              </w:rPr>
              <w:t>7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7A22BE7A" w14:textId="30378336" w:rsidR="00894C64" w:rsidRDefault="00967EAE" w:rsidP="00E06AE4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79" w:history="1">
            <w:r w:rsidR="00894C64" w:rsidRPr="00A90CEF">
              <w:rPr>
                <w:rStyle w:val="Hipercze"/>
                <w:noProof/>
              </w:rPr>
              <w:t>1.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Przedmiot zamówienia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_Toc72234879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650A59">
              <w:rPr>
                <w:noProof/>
                <w:webHidden/>
              </w:rPr>
              <w:t>7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21F253EB" w14:textId="1F0F61BC" w:rsidR="00894C64" w:rsidRDefault="00967EAE" w:rsidP="00E06AE4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80" w:history="1">
            <w:r w:rsidR="00894C64" w:rsidRPr="00A90CEF">
              <w:rPr>
                <w:rStyle w:val="Hipercze"/>
                <w:noProof/>
              </w:rPr>
              <w:t>2.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Rozwiązania równoważne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_Toc72234880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650A59">
              <w:rPr>
                <w:noProof/>
                <w:webHidden/>
              </w:rPr>
              <w:t>8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688A331D" w14:textId="27F2DC69" w:rsidR="00894C64" w:rsidRDefault="00967EAE" w:rsidP="00E06AE4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81" w:history="1">
            <w:r w:rsidR="00894C64" w:rsidRPr="00A90CEF">
              <w:rPr>
                <w:rStyle w:val="Hipercze"/>
                <w:noProof/>
              </w:rPr>
              <w:t>3.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Wymagania w zakresie zatrudniania przez wykonawcę lub podwykonawcę osób na podstawie stosunku pracy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_Toc72234881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650A59">
              <w:rPr>
                <w:noProof/>
                <w:webHidden/>
              </w:rPr>
              <w:t>8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18D7CA16" w14:textId="00FB7027" w:rsidR="00894C64" w:rsidRDefault="00967EAE" w:rsidP="00E06AE4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82" w:history="1">
            <w:r w:rsidR="00894C64" w:rsidRPr="00A90CEF">
              <w:rPr>
                <w:rStyle w:val="Hipercze"/>
                <w:noProof/>
              </w:rPr>
              <w:t>4.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Wymagania w zakresie zatrudnienia osób, o których mowa w art. 96 ust. 2 pkt 2 ustawy Pzp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_Toc72234882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650A59">
              <w:rPr>
                <w:noProof/>
                <w:webHidden/>
              </w:rPr>
              <w:t>9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29706CB5" w14:textId="2A2BA8C5" w:rsidR="00894C64" w:rsidRDefault="00967EAE" w:rsidP="00E06AE4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83" w:history="1">
            <w:r w:rsidR="00894C64" w:rsidRPr="00A90CEF">
              <w:rPr>
                <w:rStyle w:val="Hipercze"/>
                <w:noProof/>
              </w:rPr>
              <w:t>5.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Informacja o przedmiotowych środkach dowodowych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_Toc72234883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650A59">
              <w:rPr>
                <w:noProof/>
                <w:webHidden/>
              </w:rPr>
              <w:t>10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590736DE" w14:textId="6FD35604" w:rsidR="00894C64" w:rsidRDefault="00967EAE" w:rsidP="00E06AE4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84" w:history="1">
            <w:r w:rsidR="00894C64" w:rsidRPr="00A90CEF">
              <w:rPr>
                <w:rStyle w:val="Hipercze"/>
                <w:noProof/>
              </w:rPr>
              <w:t>6.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Termin wykonania zamówienia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_Toc72234884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650A59">
              <w:rPr>
                <w:noProof/>
                <w:webHidden/>
              </w:rPr>
              <w:t>10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04D0B7B2" w14:textId="6E845905" w:rsidR="00894C64" w:rsidRDefault="00967EAE" w:rsidP="00E06AE4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85" w:history="1">
            <w:r w:rsidR="00894C64" w:rsidRPr="00A90CEF">
              <w:rPr>
                <w:rStyle w:val="Hipercze"/>
                <w:noProof/>
              </w:rPr>
              <w:t>7.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Informacja o warunkach udziału w postępowaniu o udzielenie zamówienia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_Toc72234885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650A59">
              <w:rPr>
                <w:noProof/>
                <w:webHidden/>
              </w:rPr>
              <w:t>10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5623E15C" w14:textId="57CD04F2" w:rsidR="00894C64" w:rsidRDefault="00967EAE" w:rsidP="00E06AE4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86" w:history="1">
            <w:r w:rsidR="00894C64" w:rsidRPr="00A90CEF">
              <w:rPr>
                <w:rStyle w:val="Hipercze"/>
                <w:noProof/>
              </w:rPr>
              <w:t>8.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Podstawy wykluczenia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_Toc72234886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650A59">
              <w:rPr>
                <w:noProof/>
                <w:webHidden/>
              </w:rPr>
              <w:t>11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39895B04" w14:textId="0F07819B" w:rsidR="00894C64" w:rsidRDefault="00967EAE" w:rsidP="00E06AE4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87" w:history="1">
            <w:r w:rsidR="00894C64" w:rsidRPr="00A90CEF">
              <w:rPr>
                <w:rStyle w:val="Hipercze"/>
                <w:noProof/>
              </w:rPr>
              <w:t>9.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Wykaz podmiotowych środków dowodowych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_Toc72234887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650A59">
              <w:rPr>
                <w:noProof/>
                <w:webHidden/>
              </w:rPr>
              <w:t>12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65758510" w14:textId="649DFAA3" w:rsidR="00894C64" w:rsidRDefault="00967EAE" w:rsidP="00E06AE4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88" w:history="1">
            <w:r w:rsidR="00894C64" w:rsidRPr="00A90CEF">
              <w:rPr>
                <w:rStyle w:val="Hipercze"/>
                <w:noProof/>
              </w:rPr>
              <w:t>10.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Wymagania dotyczące wadium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_Toc72234888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650A59">
              <w:rPr>
                <w:noProof/>
                <w:webHidden/>
              </w:rPr>
              <w:t>15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687EA421" w14:textId="27CA7F3E" w:rsidR="00894C64" w:rsidRDefault="00967EAE" w:rsidP="00E06AE4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89" w:history="1">
            <w:r w:rsidR="00894C64" w:rsidRPr="00A90CEF">
              <w:rPr>
                <w:rStyle w:val="Hipercze"/>
                <w:noProof/>
              </w:rPr>
              <w:t>11.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Sposób przygotowania ofert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_Toc72234889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650A59">
              <w:rPr>
                <w:noProof/>
                <w:webHidden/>
              </w:rPr>
              <w:t>15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5D6B86B7" w14:textId="37B4E9AF" w:rsidR="00894C64" w:rsidRDefault="00967EAE" w:rsidP="00E06AE4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90" w:history="1">
            <w:r w:rsidR="00894C64" w:rsidRPr="00A90CEF">
              <w:rPr>
                <w:rStyle w:val="Hipercze"/>
                <w:noProof/>
              </w:rPr>
              <w:t>12.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Opis sposobu obliczenia ceny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_Toc72234890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650A59">
              <w:rPr>
                <w:noProof/>
                <w:webHidden/>
              </w:rPr>
              <w:t>17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011BF692" w14:textId="6AB77A97" w:rsidR="00894C64" w:rsidRDefault="00967EAE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234891" w:history="1">
            <w:r w:rsidR="00894C64" w:rsidRPr="00A90CEF">
              <w:rPr>
                <w:rStyle w:val="Hipercze"/>
                <w:noProof/>
              </w:rPr>
              <w:t>Rozdział III – Informacje o przebiegu postępowania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_Toc72234891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650A59">
              <w:rPr>
                <w:noProof/>
                <w:webHidden/>
              </w:rPr>
              <w:t>17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28CEFB95" w14:textId="02754140" w:rsidR="00894C64" w:rsidRDefault="00967EAE" w:rsidP="00E06AE4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92" w:history="1">
            <w:r w:rsidR="00894C64" w:rsidRPr="00A90CEF">
              <w:rPr>
                <w:rStyle w:val="Hipercze"/>
                <w:noProof/>
              </w:rPr>
              <w:t>1.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Sposób porozumiewania się zamawiającego z wykonawcami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_Toc72234892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650A59">
              <w:rPr>
                <w:noProof/>
                <w:webHidden/>
              </w:rPr>
              <w:t>18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279653FB" w14:textId="4025126B" w:rsidR="00894C64" w:rsidRDefault="00967EAE" w:rsidP="00E06AE4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93" w:history="1">
            <w:r w:rsidR="00894C64" w:rsidRPr="00A90CEF">
              <w:rPr>
                <w:rStyle w:val="Hipercze"/>
                <w:noProof/>
              </w:rPr>
              <w:t>2.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Sposób oraz termin składania ofert. Termin otwarcia ofert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_Toc72234893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650A59">
              <w:rPr>
                <w:noProof/>
                <w:webHidden/>
              </w:rPr>
              <w:t>20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4D2082C9" w14:textId="644759F0" w:rsidR="00894C64" w:rsidRDefault="00967EAE" w:rsidP="00E06AE4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94" w:history="1">
            <w:r w:rsidR="00894C64" w:rsidRPr="00A90CEF">
              <w:rPr>
                <w:rStyle w:val="Hipercze"/>
                <w:noProof/>
              </w:rPr>
              <w:t>3.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Termin związania ofertą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_Toc72234894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650A59">
              <w:rPr>
                <w:noProof/>
                <w:webHidden/>
              </w:rPr>
              <w:t>21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73463CDC" w14:textId="0E6F1F58" w:rsidR="00894C64" w:rsidRDefault="00967EAE" w:rsidP="00E06AE4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95" w:history="1">
            <w:r w:rsidR="00894C64" w:rsidRPr="00A90CEF">
              <w:rPr>
                <w:rStyle w:val="Hipercze"/>
                <w:noProof/>
              </w:rPr>
              <w:t>4.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Opis kryteriów oceny ofert wraz z podaniem wag tych kryteriów i sposobu oceny ofert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_Toc72234895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650A59">
              <w:rPr>
                <w:noProof/>
                <w:webHidden/>
              </w:rPr>
              <w:t>21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6899B25D" w14:textId="49B32819" w:rsidR="00894C64" w:rsidRDefault="00967EAE" w:rsidP="00E06AE4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96" w:history="1">
            <w:r w:rsidR="00894C64" w:rsidRPr="00A90CEF">
              <w:rPr>
                <w:rStyle w:val="Hipercze"/>
                <w:noProof/>
              </w:rPr>
              <w:t>5.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Projektowane postanowienia umowy w sprawie zamówienia publicznego, które zostaną wprowadzone do umowy w sprawie zamówienia publicznego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_Toc72234896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650A59">
              <w:rPr>
                <w:noProof/>
                <w:webHidden/>
              </w:rPr>
              <w:t>22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6B5C9018" w14:textId="5FB4FE05" w:rsidR="00894C64" w:rsidRDefault="00967EAE" w:rsidP="00E06AE4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97" w:history="1">
            <w:r w:rsidR="00894C64" w:rsidRPr="00A90CEF">
              <w:rPr>
                <w:rStyle w:val="Hipercze"/>
                <w:noProof/>
              </w:rPr>
              <w:t>6.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Zabezpieczenie należytego wykonania umowy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_Toc72234897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650A59">
              <w:rPr>
                <w:noProof/>
                <w:webHidden/>
              </w:rPr>
              <w:t>22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5910E1A7" w14:textId="3B2BB92B" w:rsidR="00894C64" w:rsidRDefault="00967EAE" w:rsidP="00E06AE4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98" w:history="1">
            <w:r w:rsidR="00894C64" w:rsidRPr="00A90CEF">
              <w:rPr>
                <w:rStyle w:val="Hipercze"/>
                <w:noProof/>
              </w:rPr>
              <w:t>7.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Prowadzenie procedury wraz z negocjacjami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_Toc72234898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650A59">
              <w:rPr>
                <w:noProof/>
                <w:webHidden/>
              </w:rPr>
              <w:t>22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77ADA419" w14:textId="11968744" w:rsidR="00894C64" w:rsidRDefault="00967EAE" w:rsidP="00E06AE4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99" w:history="1">
            <w:r w:rsidR="00894C64" w:rsidRPr="00A90CEF">
              <w:rPr>
                <w:rStyle w:val="Hipercze"/>
                <w:noProof/>
              </w:rPr>
              <w:t>8.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Informacje o formalnościach, jakie muszą zostać dopełnione po wyborze oferty w celu zawarcia umowy w sprawie zamówienia publicznego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_Toc72234899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650A59">
              <w:rPr>
                <w:noProof/>
                <w:webHidden/>
              </w:rPr>
              <w:t>23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259B0901" w14:textId="5B7D4A84" w:rsidR="00A7581C" w:rsidRDefault="00A7581C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047B7F87" w14:textId="77777777" w:rsidR="00A7581C" w:rsidRDefault="00A7581C">
      <w:pPr>
        <w:spacing w:line="259" w:lineRule="auto"/>
        <w:rPr>
          <w:b/>
          <w:bCs/>
        </w:rPr>
      </w:pPr>
      <w:r>
        <w:rPr>
          <w:b/>
          <w:bCs/>
        </w:rPr>
        <w:br w:type="page"/>
      </w:r>
    </w:p>
    <w:p w14:paraId="1AA0A8F1" w14:textId="7EAA8916" w:rsidR="008F37FA" w:rsidRDefault="008F37FA" w:rsidP="008F37FA">
      <w:pPr>
        <w:pStyle w:val="Nagwek1"/>
      </w:pPr>
      <w:bookmarkStart w:id="1" w:name="_Toc72234861"/>
      <w:r w:rsidRPr="008F37FA">
        <w:lastRenderedPageBreak/>
        <w:t>Rozdział I – Informacje ogólne</w:t>
      </w:r>
      <w:bookmarkEnd w:id="1"/>
    </w:p>
    <w:p w14:paraId="6F5A1517" w14:textId="513E96FE" w:rsidR="008F37FA" w:rsidRDefault="0052440C" w:rsidP="008F37FA">
      <w:pPr>
        <w:pStyle w:val="Nagwek2"/>
        <w:numPr>
          <w:ilvl w:val="0"/>
          <w:numId w:val="1"/>
        </w:numPr>
      </w:pPr>
      <w:r>
        <w:t xml:space="preserve"> </w:t>
      </w:r>
      <w:bookmarkStart w:id="2" w:name="_Toc72234862"/>
      <w:r w:rsidR="008F37FA" w:rsidRPr="008F37FA">
        <w:t>Tryb udzielenia zamówienia</w:t>
      </w:r>
      <w:bookmarkEnd w:id="2"/>
    </w:p>
    <w:p w14:paraId="77EDD1A5" w14:textId="479F4318" w:rsidR="00A7581C" w:rsidRPr="00E56A2D" w:rsidRDefault="00A7581C" w:rsidP="00201573">
      <w:pPr>
        <w:spacing w:line="276" w:lineRule="auto"/>
        <w:rPr>
          <w:rFonts w:eastAsiaTheme="majorEastAsia" w:cstheme="minorHAnsi"/>
        </w:rPr>
      </w:pPr>
      <w:r w:rsidRPr="00E56A2D">
        <w:rPr>
          <w:rFonts w:eastAsiaTheme="majorEastAsia" w:cstheme="minorHAnsi"/>
          <w:bCs/>
        </w:rPr>
        <w:t xml:space="preserve">Wartość zamówienia </w:t>
      </w:r>
      <w:r w:rsidRPr="00E56A2D">
        <w:rPr>
          <w:rFonts w:eastAsiaTheme="majorEastAsia" w:cstheme="minorHAnsi"/>
          <w:b/>
        </w:rPr>
        <w:t>nie przekracza</w:t>
      </w:r>
      <w:r w:rsidRPr="00E56A2D">
        <w:rPr>
          <w:rFonts w:eastAsiaTheme="majorEastAsia" w:cstheme="minorHAnsi"/>
        </w:rPr>
        <w:t xml:space="preserve"> progów unijnych określonych na podstawie art. 3  ustawy z 11 września 2019 r. – Prawo zamówień publicznych (Dz.U.</w:t>
      </w:r>
      <w:r w:rsidR="00D92F5D">
        <w:rPr>
          <w:rFonts w:eastAsiaTheme="majorEastAsia" w:cstheme="minorHAnsi"/>
        </w:rPr>
        <w:t xml:space="preserve"> z 20</w:t>
      </w:r>
      <w:r w:rsidR="009D4DEA">
        <w:rPr>
          <w:rFonts w:eastAsiaTheme="majorEastAsia" w:cstheme="minorHAnsi"/>
        </w:rPr>
        <w:t xml:space="preserve">21 </w:t>
      </w:r>
      <w:r w:rsidR="007F41C0">
        <w:rPr>
          <w:rFonts w:eastAsiaTheme="majorEastAsia" w:cstheme="minorHAnsi"/>
        </w:rPr>
        <w:t>r.</w:t>
      </w:r>
      <w:r w:rsidRPr="00E56A2D">
        <w:rPr>
          <w:rFonts w:eastAsiaTheme="majorEastAsia" w:cstheme="minorHAnsi"/>
        </w:rPr>
        <w:t xml:space="preserve"> poz. </w:t>
      </w:r>
      <w:r w:rsidR="009D4DEA">
        <w:rPr>
          <w:rFonts w:eastAsiaTheme="majorEastAsia" w:cstheme="minorHAnsi"/>
        </w:rPr>
        <w:t xml:space="preserve">1129 </w:t>
      </w:r>
      <w:r w:rsidRPr="00E56A2D">
        <w:rPr>
          <w:rFonts w:eastAsiaTheme="majorEastAsia" w:cstheme="minorHAnsi"/>
        </w:rPr>
        <w:t xml:space="preserve">ze zm.) zwanej dalej ustawą </w:t>
      </w:r>
      <w:proofErr w:type="spellStart"/>
      <w:r w:rsidRPr="00E56A2D">
        <w:rPr>
          <w:rFonts w:eastAsiaTheme="majorEastAsia" w:cstheme="minorHAnsi"/>
        </w:rPr>
        <w:t>Pzp</w:t>
      </w:r>
      <w:proofErr w:type="spellEnd"/>
      <w:r w:rsidRPr="00E56A2D">
        <w:rPr>
          <w:rFonts w:eastAsiaTheme="majorEastAsia" w:cstheme="minorHAnsi"/>
        </w:rPr>
        <w:t xml:space="preserve"> lub ustawą.</w:t>
      </w:r>
    </w:p>
    <w:p w14:paraId="47AB0DA1" w14:textId="380E8D43" w:rsidR="00A7581C" w:rsidRPr="00E56A2D" w:rsidRDefault="00A7581C" w:rsidP="00201573">
      <w:pPr>
        <w:spacing w:line="276" w:lineRule="auto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 xml:space="preserve">Zamówienie udzielone zostanie w wyniku przeprowadzonego postępowania w trybie podstawowym na </w:t>
      </w:r>
      <w:r w:rsidRPr="00580E7B">
        <w:rPr>
          <w:rFonts w:eastAsiaTheme="majorEastAsia" w:cstheme="minorHAnsi"/>
        </w:rPr>
        <w:t xml:space="preserve">podstawie art. 275 pkt. 2 ustawy </w:t>
      </w:r>
      <w:proofErr w:type="spellStart"/>
      <w:r w:rsidRPr="00580E7B">
        <w:rPr>
          <w:rFonts w:eastAsiaTheme="majorEastAsia" w:cstheme="minorHAnsi"/>
        </w:rPr>
        <w:t>Pzp</w:t>
      </w:r>
      <w:proofErr w:type="spellEnd"/>
      <w:r w:rsidRPr="00580E7B">
        <w:rPr>
          <w:rFonts w:eastAsiaTheme="majorEastAsia" w:cstheme="minorHAnsi"/>
        </w:rPr>
        <w:t xml:space="preserve">. </w:t>
      </w:r>
    </w:p>
    <w:p w14:paraId="414C7D23" w14:textId="3AD6E939" w:rsidR="00D35569" w:rsidRPr="00E56A2D" w:rsidRDefault="00A7581C" w:rsidP="00201573">
      <w:pPr>
        <w:spacing w:line="276" w:lineRule="auto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>Zamawiający przewiduje możliwość przeprowadzenia negocjacji w celu ulepszenia treści ofert przed wyborem najkorzystniejszej oferty.</w:t>
      </w:r>
    </w:p>
    <w:p w14:paraId="0243E842" w14:textId="24B47B33" w:rsidR="008F37FA" w:rsidRDefault="008F37FA" w:rsidP="00D35569">
      <w:pPr>
        <w:pStyle w:val="Nagwek2"/>
        <w:numPr>
          <w:ilvl w:val="0"/>
          <w:numId w:val="1"/>
        </w:numPr>
      </w:pPr>
      <w:bookmarkStart w:id="3" w:name="_Toc72234863"/>
      <w:r w:rsidRPr="008F37FA">
        <w:t>Wykonawcy/podwykonawcy/podmioty trzecie udostępniające wykonawcy swój potencjał</w:t>
      </w:r>
      <w:bookmarkEnd w:id="3"/>
    </w:p>
    <w:p w14:paraId="2EB2A14E" w14:textId="77777777" w:rsidR="00A7581C" w:rsidRPr="00E56A2D" w:rsidRDefault="00A7581C" w:rsidP="00226766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eastAsiaTheme="majorEastAsia" w:cstheme="minorHAnsi"/>
        </w:rPr>
      </w:pPr>
      <w:r w:rsidRPr="00E56A2D">
        <w:rPr>
          <w:rFonts w:eastAsiaTheme="majorEastAsia" w:cstheme="minorHAnsi"/>
          <w:b/>
        </w:rPr>
        <w:t xml:space="preserve">Wykonawcą </w:t>
      </w:r>
      <w:r w:rsidRPr="00E56A2D">
        <w:rPr>
          <w:rFonts w:eastAsiaTheme="majorEastAsia" w:cstheme="minorHAnsi"/>
          <w:bCs/>
        </w:rPr>
        <w:t>jest</w:t>
      </w:r>
      <w:r w:rsidRPr="00E56A2D">
        <w:rPr>
          <w:rFonts w:eastAsiaTheme="majorEastAsia" w:cstheme="minorHAnsi"/>
        </w:rPr>
        <w:t xml:space="preserve"> osoba fizyczna, osoba prawna albo jednostka organizacyjna nieposiadająca osobowości prawnej, która oferuje na rynku wykonanie robót budowlanych lub obiektu budowlanego, dostawę produktów lub świadczenie usług lub ubiega się o udzielenie zamówienia, złożyła ofertę lub zawarła umowę w sprawie zamówienia publicznego.</w:t>
      </w:r>
    </w:p>
    <w:p w14:paraId="3923F9CC" w14:textId="77777777" w:rsidR="00A7581C" w:rsidRPr="00E56A2D" w:rsidRDefault="00A7581C" w:rsidP="00226766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 xml:space="preserve">Zamawiający </w:t>
      </w:r>
      <w:r w:rsidRPr="00E56A2D">
        <w:rPr>
          <w:rFonts w:eastAsiaTheme="majorEastAsia" w:cstheme="minorHAnsi"/>
          <w:u w:val="single"/>
        </w:rPr>
        <w:t>nie zastrzega</w:t>
      </w:r>
      <w:r w:rsidRPr="00E56A2D">
        <w:rPr>
          <w:rFonts w:eastAsiaTheme="majorEastAsia" w:cstheme="minorHAnsi"/>
        </w:rPr>
        <w:t xml:space="preserve"> możliwości ubiegania się o udzielenie zamówienia wyłącznie przez wykonawców, o których mowa w art. 94 ustawy </w:t>
      </w:r>
      <w:proofErr w:type="spellStart"/>
      <w:r w:rsidRPr="00E56A2D">
        <w:rPr>
          <w:rFonts w:eastAsiaTheme="majorEastAsia" w:cstheme="minorHAnsi"/>
        </w:rPr>
        <w:t>Pzp</w:t>
      </w:r>
      <w:proofErr w:type="spellEnd"/>
      <w:r w:rsidRPr="00E56A2D">
        <w:rPr>
          <w:rFonts w:eastAsiaTheme="majorEastAsia" w:cstheme="minorHAnsi"/>
        </w:rPr>
        <w:t>, tj. mających status zakładu pracy chronionej, spółdzielnie socjalne oraz innych wykonawców, których głównym celem lub głównym celem działalności ich wyodrębnionych organizacyjnie jednostek, które będą realizowały zamówienie, jest społeczna i zawodowa integracja osób społecznie marginalizowanych.</w:t>
      </w:r>
    </w:p>
    <w:p w14:paraId="0999C059" w14:textId="74FA15D1" w:rsidR="00A7581C" w:rsidRPr="00E56A2D" w:rsidRDefault="00A7581C" w:rsidP="00226766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>Zamówienie może zostać udzielone wykonawcy, który:</w:t>
      </w:r>
    </w:p>
    <w:p w14:paraId="6A74D21F" w14:textId="781B8E53" w:rsidR="00A7581C" w:rsidRPr="00E56A2D" w:rsidRDefault="00A7581C" w:rsidP="00226766">
      <w:pPr>
        <w:pStyle w:val="Akapitzlist"/>
        <w:numPr>
          <w:ilvl w:val="0"/>
          <w:numId w:val="5"/>
        </w:numPr>
        <w:spacing w:line="276" w:lineRule="auto"/>
        <w:ind w:left="709"/>
        <w:jc w:val="both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 xml:space="preserve">spełnia warunki udziału w postępowaniu opisane w rozdziale II podrozdziale 7 SWZ, </w:t>
      </w:r>
    </w:p>
    <w:p w14:paraId="180AF37C" w14:textId="27B4C31D" w:rsidR="00A7581C" w:rsidRPr="00E56A2D" w:rsidRDefault="00A7581C" w:rsidP="00226766">
      <w:pPr>
        <w:pStyle w:val="Akapitzlist"/>
        <w:numPr>
          <w:ilvl w:val="0"/>
          <w:numId w:val="5"/>
        </w:numPr>
        <w:autoSpaceDE w:val="0"/>
        <w:autoSpaceDN w:val="0"/>
        <w:spacing w:line="276" w:lineRule="auto"/>
        <w:ind w:left="709"/>
        <w:jc w:val="both"/>
        <w:rPr>
          <w:rFonts w:cstheme="minorHAnsi"/>
          <w:i/>
          <w:color w:val="C00000"/>
          <w:u w:val="single"/>
        </w:rPr>
      </w:pPr>
      <w:r w:rsidRPr="00E56A2D">
        <w:rPr>
          <w:rFonts w:eastAsiaTheme="majorEastAsia" w:cstheme="minorHAnsi"/>
        </w:rPr>
        <w:t xml:space="preserve">nie podlega wykluczeniu na podstawie art. 108 ust. 1 ustawy </w:t>
      </w:r>
      <w:proofErr w:type="spellStart"/>
      <w:r w:rsidRPr="00E56A2D">
        <w:rPr>
          <w:rFonts w:eastAsiaTheme="majorEastAsia" w:cstheme="minorHAnsi"/>
        </w:rPr>
        <w:t>Pzp</w:t>
      </w:r>
      <w:proofErr w:type="spellEnd"/>
      <w:r w:rsidR="0025401C" w:rsidRPr="00E56A2D">
        <w:rPr>
          <w:rFonts w:eastAsiaTheme="majorEastAsia" w:cstheme="minorHAnsi"/>
        </w:rPr>
        <w:t xml:space="preserve"> oraz art. 109 ust. 1 pkt 4, 5, 7, 8 i 10 ustawy </w:t>
      </w:r>
      <w:proofErr w:type="spellStart"/>
      <w:r w:rsidR="0025401C" w:rsidRPr="00E56A2D">
        <w:rPr>
          <w:rFonts w:eastAsiaTheme="majorEastAsia" w:cstheme="minorHAnsi"/>
        </w:rPr>
        <w:t>Pzp</w:t>
      </w:r>
      <w:proofErr w:type="spellEnd"/>
      <w:r w:rsidRPr="00E56A2D">
        <w:rPr>
          <w:rFonts w:eastAsiaTheme="majorEastAsia" w:cstheme="minorHAnsi"/>
        </w:rPr>
        <w:t xml:space="preserve">, </w:t>
      </w:r>
    </w:p>
    <w:p w14:paraId="30AEB334" w14:textId="1DD2C84F" w:rsidR="00690702" w:rsidRPr="00E56A2D" w:rsidRDefault="00690702" w:rsidP="00226766">
      <w:pPr>
        <w:pStyle w:val="Akapitzlist"/>
        <w:numPr>
          <w:ilvl w:val="0"/>
          <w:numId w:val="5"/>
        </w:numPr>
        <w:autoSpaceDE w:val="0"/>
        <w:autoSpaceDN w:val="0"/>
        <w:spacing w:line="276" w:lineRule="auto"/>
        <w:ind w:left="709"/>
        <w:jc w:val="both"/>
        <w:rPr>
          <w:rFonts w:cstheme="minorHAnsi"/>
          <w:iCs/>
        </w:rPr>
      </w:pPr>
      <w:r w:rsidRPr="00E56A2D">
        <w:rPr>
          <w:rFonts w:cstheme="minorHAnsi"/>
          <w:iCs/>
        </w:rPr>
        <w:t xml:space="preserve">złożył ofertę niepodlegającą odrzuceniu na podstawie art. 226 ust. 1 ustawy </w:t>
      </w:r>
      <w:proofErr w:type="spellStart"/>
      <w:r w:rsidRPr="00E56A2D">
        <w:rPr>
          <w:rFonts w:cstheme="minorHAnsi"/>
          <w:iCs/>
        </w:rPr>
        <w:t>Pzp</w:t>
      </w:r>
      <w:proofErr w:type="spellEnd"/>
      <w:r w:rsidRPr="00E56A2D">
        <w:rPr>
          <w:rFonts w:cstheme="minorHAnsi"/>
          <w:iCs/>
        </w:rPr>
        <w:t>.</w:t>
      </w:r>
    </w:p>
    <w:p w14:paraId="789029A5" w14:textId="0C751F99" w:rsidR="00690702" w:rsidRPr="00E56A2D" w:rsidRDefault="00690702" w:rsidP="00226766">
      <w:pPr>
        <w:pStyle w:val="Akapitzlist"/>
        <w:numPr>
          <w:ilvl w:val="0"/>
          <w:numId w:val="4"/>
        </w:numPr>
        <w:spacing w:line="276" w:lineRule="auto"/>
        <w:ind w:left="426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 xml:space="preserve">Wykonawcy mogą wspólnie ubiegać się o udzielenie zamówienia. </w:t>
      </w:r>
    </w:p>
    <w:p w14:paraId="5D851475" w14:textId="77777777" w:rsidR="00690702" w:rsidRPr="00E56A2D" w:rsidRDefault="00690702" w:rsidP="00201573">
      <w:pPr>
        <w:pStyle w:val="Akapitzlist"/>
        <w:spacing w:line="276" w:lineRule="auto"/>
        <w:ind w:left="426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>W takim przypadku:</w:t>
      </w:r>
    </w:p>
    <w:p w14:paraId="556EB720" w14:textId="268D3C63" w:rsidR="00690702" w:rsidRPr="00E56A2D" w:rsidRDefault="00690702" w:rsidP="00226766">
      <w:pPr>
        <w:pStyle w:val="Akapitzlist"/>
        <w:numPr>
          <w:ilvl w:val="1"/>
          <w:numId w:val="6"/>
        </w:numPr>
        <w:spacing w:line="276" w:lineRule="auto"/>
        <w:ind w:left="709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>Wykonawcy występujący wspólnie są zobowiązani do ustanowienia pełnomocnika do reprezentowania ich w postępowaniu albo do reprezentowania ich w postępowaniu i zawarcia umowy w sprawie przedmiotowego zamówienia publicznego.</w:t>
      </w:r>
    </w:p>
    <w:p w14:paraId="0449DF1E" w14:textId="10BE31B4" w:rsidR="00690702" w:rsidRPr="00E56A2D" w:rsidRDefault="00690702" w:rsidP="00226766">
      <w:pPr>
        <w:pStyle w:val="Akapitzlist"/>
        <w:numPr>
          <w:ilvl w:val="1"/>
          <w:numId w:val="6"/>
        </w:numPr>
        <w:spacing w:line="276" w:lineRule="auto"/>
        <w:ind w:left="709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>Wszelka korespondencja będzie prowadzona przez zamawiającego wyłącznie z pełnomocnikiem.</w:t>
      </w:r>
    </w:p>
    <w:p w14:paraId="7DEA564D" w14:textId="77777777" w:rsidR="00690702" w:rsidRPr="00E56A2D" w:rsidRDefault="00690702" w:rsidP="00226766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eastAsiaTheme="majorEastAsia" w:cstheme="minorHAnsi"/>
          <w:bCs/>
        </w:rPr>
      </w:pPr>
      <w:r w:rsidRPr="00E56A2D">
        <w:rPr>
          <w:rFonts w:eastAsiaTheme="majorEastAsia" w:cstheme="minorHAnsi"/>
          <w:bCs/>
        </w:rPr>
        <w:t xml:space="preserve">Potencjał podmiotu trzeciego </w:t>
      </w:r>
    </w:p>
    <w:p w14:paraId="7954FE95" w14:textId="7C2A5313" w:rsidR="00690702" w:rsidRPr="00E56A2D" w:rsidRDefault="00690702" w:rsidP="00201573">
      <w:pPr>
        <w:pStyle w:val="Akapitzlist"/>
        <w:spacing w:line="276" w:lineRule="auto"/>
        <w:ind w:left="426"/>
        <w:jc w:val="both"/>
        <w:rPr>
          <w:rFonts w:eastAsiaTheme="majorEastAsia" w:cstheme="minorHAnsi"/>
          <w:b/>
        </w:rPr>
      </w:pPr>
      <w:r w:rsidRPr="00E56A2D">
        <w:rPr>
          <w:rFonts w:eastAsiaTheme="majorEastAsia" w:cstheme="minorHAnsi"/>
        </w:rPr>
        <w:t xml:space="preserve">W celu potwierdzenia spełnienia warunków udziału w postępowaniu, wykonawca może polegać na potencjale podmiotu trzeciego na zasadach opisanych w art. 118–123 ustawy </w:t>
      </w:r>
      <w:proofErr w:type="spellStart"/>
      <w:r w:rsidRPr="00E56A2D">
        <w:rPr>
          <w:rFonts w:eastAsiaTheme="majorEastAsia" w:cstheme="minorHAnsi"/>
        </w:rPr>
        <w:t>Pzp</w:t>
      </w:r>
      <w:proofErr w:type="spellEnd"/>
      <w:r w:rsidRPr="00E56A2D">
        <w:rPr>
          <w:rFonts w:eastAsiaTheme="majorEastAsia" w:cstheme="minorHAnsi"/>
        </w:rPr>
        <w:t xml:space="preserve">. Podmiot trzeci, na potencjał którego wykonawca powołuje się w celu wykazania spełnienia warunków udziału w postępowaniu, nie może podlegać wykluczeniu na podstawie art. 108 ust. 1 oraz </w:t>
      </w:r>
      <w:r w:rsidR="00552A26" w:rsidRPr="00E56A2D">
        <w:rPr>
          <w:rFonts w:eastAsiaTheme="majorEastAsia" w:cstheme="minorHAnsi"/>
        </w:rPr>
        <w:t xml:space="preserve">art. 109 ust. 1 pkt 4, 5, 7, 8 i 10 </w:t>
      </w:r>
      <w:r w:rsidRPr="00E56A2D">
        <w:rPr>
          <w:rFonts w:eastAsiaTheme="majorEastAsia" w:cstheme="minorHAnsi"/>
        </w:rPr>
        <w:t xml:space="preserve">ustawy </w:t>
      </w:r>
      <w:proofErr w:type="spellStart"/>
      <w:r w:rsidRPr="00E56A2D">
        <w:rPr>
          <w:rFonts w:eastAsiaTheme="majorEastAsia" w:cstheme="minorHAnsi"/>
        </w:rPr>
        <w:t>Pzp</w:t>
      </w:r>
      <w:proofErr w:type="spellEnd"/>
      <w:r w:rsidR="00552A26" w:rsidRPr="00E56A2D">
        <w:rPr>
          <w:rFonts w:eastAsiaTheme="majorEastAsia" w:cstheme="minorHAnsi"/>
        </w:rPr>
        <w:t>.</w:t>
      </w:r>
    </w:p>
    <w:p w14:paraId="7D380320" w14:textId="4EE565AC" w:rsidR="00690702" w:rsidRPr="00E56A2D" w:rsidRDefault="00690702" w:rsidP="00226766">
      <w:pPr>
        <w:pStyle w:val="Akapitzlist"/>
        <w:numPr>
          <w:ilvl w:val="0"/>
          <w:numId w:val="4"/>
        </w:numPr>
        <w:spacing w:line="276" w:lineRule="auto"/>
        <w:ind w:left="426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>Podwykonawstwo</w:t>
      </w:r>
    </w:p>
    <w:p w14:paraId="517A5392" w14:textId="78CAEE41" w:rsidR="00690702" w:rsidRPr="00E56A2D" w:rsidRDefault="00690702" w:rsidP="00201573">
      <w:pPr>
        <w:pStyle w:val="Akapitzlist"/>
        <w:spacing w:line="276" w:lineRule="auto"/>
        <w:ind w:left="426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>Zamawiający nie zastrzega obowiązku osobistego wykonania przez wykonawcę kluczowych zadań.</w:t>
      </w:r>
    </w:p>
    <w:p w14:paraId="3AE71F48" w14:textId="2B37B4E7" w:rsidR="00A7581C" w:rsidRPr="00E56A2D" w:rsidRDefault="00690702" w:rsidP="00201573">
      <w:pPr>
        <w:pStyle w:val="Akapitzlist"/>
        <w:spacing w:line="276" w:lineRule="auto"/>
        <w:ind w:left="426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lastRenderedPageBreak/>
        <w:t>W przypadku, gdy Wykonawca planuje powierzyć wykonanie części zamówienia podwykonawcy, jest on zobowiązany wskazać w ofercie części zamówienia których wykonanie zamierza powierzyć podwykonawcom i podać firmy podwykonawców, o ile są już znane.</w:t>
      </w:r>
    </w:p>
    <w:p w14:paraId="35489C20" w14:textId="053E8EA9" w:rsidR="00D35569" w:rsidRDefault="00D35569" w:rsidP="00D35569">
      <w:pPr>
        <w:pStyle w:val="Nagwek2"/>
        <w:numPr>
          <w:ilvl w:val="0"/>
          <w:numId w:val="1"/>
        </w:numPr>
      </w:pPr>
      <w:bookmarkStart w:id="4" w:name="_Toc72234864"/>
      <w:r w:rsidRPr="00D35569">
        <w:t>Komunikacja w postępowaniu</w:t>
      </w:r>
      <w:bookmarkEnd w:id="4"/>
    </w:p>
    <w:p w14:paraId="4BF39E25" w14:textId="5CFC66A2" w:rsidR="00A502DA" w:rsidRDefault="00A502DA" w:rsidP="00201573">
      <w:pPr>
        <w:spacing w:line="276" w:lineRule="auto"/>
      </w:pPr>
      <w:r w:rsidRPr="00A502DA">
        <w:t xml:space="preserve">Komunikacja w postępowaniu o udzielenie zamówienia odbywa się przy użyciu środków komunikacji elektronicznej, za pośrednictwem platformy zakupowej pod adresem </w:t>
      </w:r>
      <w:hyperlink r:id="rId10" w:history="1">
        <w:r>
          <w:rPr>
            <w:rStyle w:val="Hipercze"/>
          </w:rPr>
          <w:t>https://platformazakupowa.pl/pn/olkusz</w:t>
        </w:r>
      </w:hyperlink>
      <w:r w:rsidRPr="00A502DA">
        <w:t xml:space="preserve"> zwanej dalej Platformą. Szczegółowe informacje dotyczące przyjętego w postępowaniu sposobu komunikacji, znajdują się w rozdziale III podrozdziale 1 niniejszej SWZ.</w:t>
      </w:r>
    </w:p>
    <w:p w14:paraId="128F43EF" w14:textId="329733E6" w:rsidR="00D35569" w:rsidRDefault="00D35569" w:rsidP="00D35569">
      <w:pPr>
        <w:pStyle w:val="Nagwek2"/>
        <w:numPr>
          <w:ilvl w:val="0"/>
          <w:numId w:val="1"/>
        </w:numPr>
      </w:pPr>
      <w:bookmarkStart w:id="5" w:name="_Toc72234865"/>
      <w:r w:rsidRPr="00D35569">
        <w:t>Wizja lokalna</w:t>
      </w:r>
      <w:bookmarkEnd w:id="5"/>
    </w:p>
    <w:p w14:paraId="6DAEBBCE" w14:textId="2BABA985" w:rsidR="00A502DA" w:rsidRDefault="00A502DA" w:rsidP="00201573">
      <w:pPr>
        <w:spacing w:line="276" w:lineRule="auto"/>
      </w:pPr>
      <w:r w:rsidRPr="00D73833">
        <w:t xml:space="preserve">Zamawiający </w:t>
      </w:r>
      <w:r w:rsidR="00C914D4">
        <w:t>zaleca</w:t>
      </w:r>
      <w:r w:rsidR="000E536A">
        <w:t>, aby Wykonawca we własnym zakresie zapoznał się z terenem inwestycji oraz zagospodarowaniem otoczenia (dojazd, dojście)</w:t>
      </w:r>
      <w:r w:rsidR="001B3C85">
        <w:t>.</w:t>
      </w:r>
      <w:r w:rsidR="00C914D4">
        <w:t xml:space="preserve"> </w:t>
      </w:r>
    </w:p>
    <w:p w14:paraId="5FB610B6" w14:textId="263D2F90" w:rsidR="00D35569" w:rsidRDefault="00D35569" w:rsidP="00D35569">
      <w:pPr>
        <w:pStyle w:val="Nagwek2"/>
        <w:numPr>
          <w:ilvl w:val="0"/>
          <w:numId w:val="1"/>
        </w:numPr>
      </w:pPr>
      <w:bookmarkStart w:id="6" w:name="_Toc72234866"/>
      <w:r w:rsidRPr="00D35569">
        <w:t>Podział zamówienia na części</w:t>
      </w:r>
      <w:bookmarkEnd w:id="6"/>
    </w:p>
    <w:p w14:paraId="145680C8" w14:textId="1B7A2E52" w:rsidR="00A502DA" w:rsidRDefault="00A502DA" w:rsidP="00201573">
      <w:pPr>
        <w:spacing w:line="276" w:lineRule="auto"/>
      </w:pPr>
      <w:r w:rsidRPr="00A502DA">
        <w:t xml:space="preserve">Zamawiający </w:t>
      </w:r>
      <w:r w:rsidR="009C4B13">
        <w:t xml:space="preserve">dokonuje podziału </w:t>
      </w:r>
      <w:r w:rsidR="009C4B13" w:rsidRPr="00504742">
        <w:t xml:space="preserve">zamówienia na </w:t>
      </w:r>
      <w:r w:rsidR="001B3C85">
        <w:t>dwie</w:t>
      </w:r>
      <w:r w:rsidR="00DF0F2F" w:rsidRPr="00504742">
        <w:t xml:space="preserve"> </w:t>
      </w:r>
      <w:r w:rsidR="009C4B13" w:rsidRPr="00504742">
        <w:t>części.</w:t>
      </w:r>
      <w:r w:rsidRPr="00504742">
        <w:t xml:space="preserve"> </w:t>
      </w:r>
      <w:r w:rsidRPr="00A502DA">
        <w:t xml:space="preserve">Tym samym zamawiający dopuszcza </w:t>
      </w:r>
      <w:r w:rsidR="009C4B13">
        <w:t xml:space="preserve">możliwość </w:t>
      </w:r>
      <w:r w:rsidRPr="00A502DA">
        <w:t>składania ofert częściowych</w:t>
      </w:r>
      <w:r>
        <w:t>.</w:t>
      </w:r>
      <w:r w:rsidRPr="00A502DA">
        <w:t xml:space="preserve"> </w:t>
      </w:r>
      <w:r w:rsidR="007F6F4E">
        <w:t xml:space="preserve">Wykonawca może złożyć </w:t>
      </w:r>
      <w:r w:rsidR="00295EAC" w:rsidRPr="00295EAC">
        <w:t xml:space="preserve"> </w:t>
      </w:r>
      <w:r w:rsidR="007F6F4E">
        <w:t>ofertę na wszystkie części.</w:t>
      </w:r>
    </w:p>
    <w:p w14:paraId="5E4F0846" w14:textId="49331FD2" w:rsidR="00D35569" w:rsidRDefault="00D35569" w:rsidP="00D35569">
      <w:pPr>
        <w:pStyle w:val="Nagwek2"/>
        <w:numPr>
          <w:ilvl w:val="0"/>
          <w:numId w:val="1"/>
        </w:numPr>
      </w:pPr>
      <w:bookmarkStart w:id="7" w:name="_Toc72234867"/>
      <w:r w:rsidRPr="00D35569">
        <w:t>Oferty wariantowe</w:t>
      </w:r>
      <w:bookmarkEnd w:id="7"/>
    </w:p>
    <w:p w14:paraId="49588FCF" w14:textId="18B118CD" w:rsidR="00A502DA" w:rsidRPr="00A502DA" w:rsidRDefault="002C5BAD" w:rsidP="008D4B12">
      <w:pPr>
        <w:spacing w:line="276" w:lineRule="auto"/>
      </w:pPr>
      <w:r>
        <w:t xml:space="preserve">Zamawiający nie dopuszcza możliwości złożenia oferty wariantowej, o której mowa w art. 92 ustawy </w:t>
      </w:r>
      <w:proofErr w:type="spellStart"/>
      <w:r>
        <w:t>Pzp</w:t>
      </w:r>
      <w:proofErr w:type="spellEnd"/>
      <w:r>
        <w:t xml:space="preserve"> tzn. oferty przewidującej odmienny sposób wykonania zamówienia niż określony w niniejszej SWZ.</w:t>
      </w:r>
    </w:p>
    <w:p w14:paraId="47294BDE" w14:textId="6A407C70" w:rsidR="00D35569" w:rsidRDefault="00D35569" w:rsidP="00D35569">
      <w:pPr>
        <w:pStyle w:val="Nagwek2"/>
        <w:numPr>
          <w:ilvl w:val="0"/>
          <w:numId w:val="1"/>
        </w:numPr>
      </w:pPr>
      <w:bookmarkStart w:id="8" w:name="_Toc72234868"/>
      <w:r w:rsidRPr="00D35569">
        <w:t>Katalogi elektroniczne</w:t>
      </w:r>
      <w:bookmarkEnd w:id="8"/>
    </w:p>
    <w:p w14:paraId="46F2BA71" w14:textId="6C7D8DFD" w:rsidR="002C5BAD" w:rsidRPr="002C5BAD" w:rsidRDefault="002C5BAD" w:rsidP="008D4B12">
      <w:pPr>
        <w:spacing w:line="276" w:lineRule="auto"/>
      </w:pPr>
      <w:r>
        <w:t>Zamawiający nie wymaga złożenia ofert w postaci katalogów elektronicznych.</w:t>
      </w:r>
    </w:p>
    <w:p w14:paraId="3DA06F5E" w14:textId="140BA9CA" w:rsidR="00D35569" w:rsidRDefault="00D35569" w:rsidP="00D35569">
      <w:pPr>
        <w:pStyle w:val="Nagwek2"/>
        <w:numPr>
          <w:ilvl w:val="0"/>
          <w:numId w:val="1"/>
        </w:numPr>
      </w:pPr>
      <w:bookmarkStart w:id="9" w:name="_Toc72234869"/>
      <w:r w:rsidRPr="00D35569">
        <w:t>Umowa ramowa</w:t>
      </w:r>
      <w:bookmarkEnd w:id="9"/>
    </w:p>
    <w:p w14:paraId="1E7D70E5" w14:textId="7767671A" w:rsidR="002C5BAD" w:rsidRPr="002C5BAD" w:rsidRDefault="002C5BAD" w:rsidP="008D4B12">
      <w:pPr>
        <w:spacing w:line="276" w:lineRule="auto"/>
      </w:pPr>
      <w:r w:rsidRPr="002C5BAD">
        <w:t xml:space="preserve">Zamawiający nie przewiduje zawarcia umowy ramowej, o  której mowa w art. 311–315 ustawy </w:t>
      </w:r>
      <w:proofErr w:type="spellStart"/>
      <w:r w:rsidRPr="002C5BAD">
        <w:t>Pzp</w:t>
      </w:r>
      <w:proofErr w:type="spellEnd"/>
      <w:r w:rsidRPr="002C5BAD">
        <w:t>.</w:t>
      </w:r>
    </w:p>
    <w:p w14:paraId="43C222E2" w14:textId="54EB53A5" w:rsidR="00D35569" w:rsidRDefault="00D35569" w:rsidP="00D35569">
      <w:pPr>
        <w:pStyle w:val="Nagwek2"/>
        <w:numPr>
          <w:ilvl w:val="0"/>
          <w:numId w:val="1"/>
        </w:numPr>
      </w:pPr>
      <w:bookmarkStart w:id="10" w:name="_Toc72234870"/>
      <w:r w:rsidRPr="00D35569">
        <w:t>Aukcja elektroniczna</w:t>
      </w:r>
      <w:bookmarkEnd w:id="10"/>
    </w:p>
    <w:p w14:paraId="62F4BCE0" w14:textId="7B659F47" w:rsidR="002C5BAD" w:rsidRPr="002C5BAD" w:rsidRDefault="002C5BAD" w:rsidP="008D4B12">
      <w:pPr>
        <w:spacing w:line="276" w:lineRule="auto"/>
      </w:pPr>
      <w:r w:rsidRPr="002C5BAD">
        <w:t xml:space="preserve">Zamawiający nie przewiduje przeprowadzenia aukcji elektronicznej, o  której mowa w art. 308 ust. 1 ustawy </w:t>
      </w:r>
      <w:proofErr w:type="spellStart"/>
      <w:r w:rsidRPr="002C5BAD">
        <w:t>Pzp</w:t>
      </w:r>
      <w:proofErr w:type="spellEnd"/>
      <w:r w:rsidRPr="002C5BAD">
        <w:t>.</w:t>
      </w:r>
    </w:p>
    <w:p w14:paraId="15815ECC" w14:textId="5CAAB742" w:rsidR="00D35569" w:rsidRDefault="00C914D4" w:rsidP="00C914D4">
      <w:pPr>
        <w:pStyle w:val="Nagwek2"/>
        <w:numPr>
          <w:ilvl w:val="0"/>
          <w:numId w:val="1"/>
        </w:numPr>
      </w:pPr>
      <w:r w:rsidRPr="00E2051E">
        <w:t xml:space="preserve">Zamówienia, o których mowa w art. 214 ust. 1 pkt 7 i 8 ustawy </w:t>
      </w:r>
      <w:proofErr w:type="spellStart"/>
      <w:r w:rsidRPr="00E2051E">
        <w:t>Pzp</w:t>
      </w:r>
      <w:proofErr w:type="spellEnd"/>
    </w:p>
    <w:p w14:paraId="1C454E3F" w14:textId="298BAF89" w:rsidR="00093850" w:rsidRPr="00093850" w:rsidRDefault="00093850" w:rsidP="00093850">
      <w:pPr>
        <w:pStyle w:val="Akapitzlist"/>
        <w:ind w:left="0"/>
        <w:jc w:val="both"/>
        <w:rPr>
          <w:rFonts w:cstheme="minorHAnsi"/>
          <w:bCs/>
          <w:iCs/>
        </w:rPr>
      </w:pPr>
      <w:r w:rsidRPr="0090302B">
        <w:rPr>
          <w:rFonts w:cstheme="minorHAnsi"/>
          <w:bCs/>
          <w:iCs/>
        </w:rPr>
        <w:t xml:space="preserve">Zamawiający nie przewiduje </w:t>
      </w:r>
      <w:bookmarkStart w:id="11" w:name="_Hlk75951044"/>
      <w:r w:rsidRPr="0090302B">
        <w:rPr>
          <w:rFonts w:cstheme="minorHAnsi"/>
          <w:bCs/>
          <w:iCs/>
        </w:rPr>
        <w:t xml:space="preserve">udzielenia zamówienia z wolnej ręki na podstawie art. 214 ust. 1 pkt 7 </w:t>
      </w:r>
      <w:proofErr w:type="spellStart"/>
      <w:r w:rsidRPr="0090302B">
        <w:rPr>
          <w:rFonts w:cstheme="minorHAnsi"/>
          <w:bCs/>
          <w:iCs/>
        </w:rPr>
        <w:t>Pzp</w:t>
      </w:r>
      <w:proofErr w:type="spellEnd"/>
      <w:r w:rsidRPr="0090302B">
        <w:rPr>
          <w:rFonts w:cstheme="minorHAnsi"/>
          <w:bCs/>
          <w:iCs/>
        </w:rPr>
        <w:t>.</w:t>
      </w:r>
      <w:bookmarkEnd w:id="11"/>
    </w:p>
    <w:p w14:paraId="577E055D" w14:textId="6939651C" w:rsidR="00D35569" w:rsidRDefault="00D35569" w:rsidP="00C914D4">
      <w:pPr>
        <w:pStyle w:val="Nagwek2"/>
        <w:numPr>
          <w:ilvl w:val="0"/>
          <w:numId w:val="1"/>
        </w:numPr>
      </w:pPr>
      <w:bookmarkStart w:id="12" w:name="_Toc72234872"/>
      <w:r w:rsidRPr="00D35569">
        <w:t>Rozliczenia w walutach obcych</w:t>
      </w:r>
      <w:bookmarkEnd w:id="12"/>
    </w:p>
    <w:p w14:paraId="59E8CC72" w14:textId="6E87E197" w:rsidR="002C5BAD" w:rsidRPr="002C5BAD" w:rsidRDefault="002C5BAD" w:rsidP="008D4B12">
      <w:pPr>
        <w:spacing w:line="276" w:lineRule="auto"/>
      </w:pPr>
      <w:r w:rsidRPr="002C5BAD">
        <w:t>Zamawiający nie przewiduje rozliczenia w walutach obcych</w:t>
      </w:r>
      <w:r w:rsidR="009C4B13">
        <w:t>.</w:t>
      </w:r>
    </w:p>
    <w:p w14:paraId="19725A56" w14:textId="0828D43B" w:rsidR="00D35569" w:rsidRDefault="00D35569" w:rsidP="00C914D4">
      <w:pPr>
        <w:pStyle w:val="Nagwek2"/>
        <w:numPr>
          <w:ilvl w:val="0"/>
          <w:numId w:val="1"/>
        </w:numPr>
      </w:pPr>
      <w:bookmarkStart w:id="13" w:name="_Toc72234873"/>
      <w:r w:rsidRPr="00D35569">
        <w:t>Zwrot kosztów udziału w postępowaniu</w:t>
      </w:r>
      <w:bookmarkEnd w:id="13"/>
    </w:p>
    <w:p w14:paraId="21629428" w14:textId="6D03EC32" w:rsidR="0061631C" w:rsidRPr="0061631C" w:rsidRDefault="0061631C" w:rsidP="008D4B12">
      <w:pPr>
        <w:spacing w:line="276" w:lineRule="auto"/>
      </w:pPr>
      <w:r w:rsidRPr="0061631C">
        <w:t>Zamawiający nie przewiduje zwrotu kosztów udziału w postępowaniu.</w:t>
      </w:r>
    </w:p>
    <w:p w14:paraId="77B52D49" w14:textId="4A892084" w:rsidR="00D35569" w:rsidRDefault="00D35569" w:rsidP="00C914D4">
      <w:pPr>
        <w:pStyle w:val="Nagwek2"/>
        <w:numPr>
          <w:ilvl w:val="0"/>
          <w:numId w:val="1"/>
        </w:numPr>
      </w:pPr>
      <w:bookmarkStart w:id="14" w:name="_Toc72234874"/>
      <w:r w:rsidRPr="00D35569">
        <w:t>Zaliczki na poczet udzielenia zamówienia</w:t>
      </w:r>
      <w:bookmarkEnd w:id="14"/>
    </w:p>
    <w:p w14:paraId="09B14697" w14:textId="69F27CD2" w:rsidR="0061631C" w:rsidRPr="0061631C" w:rsidRDefault="0061631C" w:rsidP="008D4B12">
      <w:pPr>
        <w:spacing w:line="276" w:lineRule="auto"/>
      </w:pPr>
      <w:r w:rsidRPr="0061631C">
        <w:t>Zamawiający nie przewiduje udzielenia zaliczek na poczet wykonania zamówienia.</w:t>
      </w:r>
    </w:p>
    <w:p w14:paraId="54F53FF6" w14:textId="16AB847F" w:rsidR="00D35569" w:rsidRPr="001407E0" w:rsidRDefault="00D35569" w:rsidP="00C914D4">
      <w:pPr>
        <w:pStyle w:val="Nagwek2"/>
        <w:numPr>
          <w:ilvl w:val="0"/>
          <w:numId w:val="1"/>
        </w:numPr>
      </w:pPr>
      <w:bookmarkStart w:id="15" w:name="_Toc72234875"/>
      <w:r w:rsidRPr="001407E0">
        <w:lastRenderedPageBreak/>
        <w:t>Unieważnienie postępowania</w:t>
      </w:r>
      <w:bookmarkEnd w:id="15"/>
    </w:p>
    <w:p w14:paraId="4D06A772" w14:textId="089450FA" w:rsidR="004E2BCF" w:rsidRPr="00504742" w:rsidRDefault="00AE161B" w:rsidP="008D4B12">
      <w:pPr>
        <w:spacing w:line="276" w:lineRule="auto"/>
      </w:pPr>
      <w:r w:rsidRPr="00504742">
        <w:t>M</w:t>
      </w:r>
      <w:r w:rsidR="004E2BCF" w:rsidRPr="00504742">
        <w:t>ożliwoś</w:t>
      </w:r>
      <w:r w:rsidRPr="00504742">
        <w:t>ć</w:t>
      </w:r>
      <w:r w:rsidR="004E2BCF" w:rsidRPr="00504742">
        <w:t xml:space="preserve"> unieważnienia postępowania o udzielenie zamówienia </w:t>
      </w:r>
      <w:r w:rsidR="007F6F4E">
        <w:t xml:space="preserve">określają przesłanki zawarte w </w:t>
      </w:r>
      <w:r w:rsidR="004E2BCF" w:rsidRPr="00504742">
        <w:t>art. 255</w:t>
      </w:r>
      <w:r w:rsidR="001407E0" w:rsidRPr="00504742">
        <w:t>-256</w:t>
      </w:r>
      <w:r w:rsidR="004E2BCF" w:rsidRPr="00504742">
        <w:t xml:space="preserve"> ustawy </w:t>
      </w:r>
      <w:proofErr w:type="spellStart"/>
      <w:r w:rsidR="004E2BCF" w:rsidRPr="00504742">
        <w:t>Pzp</w:t>
      </w:r>
      <w:proofErr w:type="spellEnd"/>
      <w:r w:rsidRPr="00504742">
        <w:t>.</w:t>
      </w:r>
    </w:p>
    <w:p w14:paraId="0C1B5B20" w14:textId="54542C75" w:rsidR="00D35569" w:rsidRDefault="00D35569" w:rsidP="00C914D4">
      <w:pPr>
        <w:pStyle w:val="Nagwek2"/>
        <w:numPr>
          <w:ilvl w:val="0"/>
          <w:numId w:val="1"/>
        </w:numPr>
      </w:pPr>
      <w:bookmarkStart w:id="16" w:name="_Toc72234876"/>
      <w:r w:rsidRPr="00D35569">
        <w:t>Pouczenie o środkach ochrony prawnej</w:t>
      </w:r>
      <w:bookmarkEnd w:id="16"/>
    </w:p>
    <w:p w14:paraId="3C3A79D8" w14:textId="1D9EF58E" w:rsidR="004E2BCF" w:rsidRPr="004E2BCF" w:rsidRDefault="004E2BCF" w:rsidP="008D4B12">
      <w:pPr>
        <w:spacing w:line="276" w:lineRule="auto"/>
      </w:pPr>
      <w:r w:rsidRPr="004E2BCF">
        <w:t xml:space="preserve">Wykonawcom, a także innemu podmiotowi, jeżeli ma lub miał interes w uzyskaniu zamówienia oraz poniósł lub może ponieść szkodę w wyniku naruszenia przez zamawiającego przepisów ustawy, przysługują środki ochrony prawnej na zasadach przewidzianych w dziale IX ustawy </w:t>
      </w:r>
      <w:proofErr w:type="spellStart"/>
      <w:r w:rsidRPr="004E2BCF">
        <w:t>Pzp</w:t>
      </w:r>
      <w:proofErr w:type="spellEnd"/>
      <w:r w:rsidRPr="004E2BCF">
        <w:t xml:space="preserve"> (art. 505–590).</w:t>
      </w:r>
    </w:p>
    <w:p w14:paraId="508019A3" w14:textId="763F1469" w:rsidR="00D35569" w:rsidRDefault="00D35569" w:rsidP="00C914D4">
      <w:pPr>
        <w:pStyle w:val="Nagwek2"/>
        <w:numPr>
          <w:ilvl w:val="0"/>
          <w:numId w:val="1"/>
        </w:numPr>
      </w:pPr>
      <w:bookmarkStart w:id="17" w:name="_Toc72234877"/>
      <w:r w:rsidRPr="00D35569">
        <w:t>Ochrona danych osobowych zebranych przez zamawiającego w toku postępowania</w:t>
      </w:r>
      <w:bookmarkEnd w:id="17"/>
    </w:p>
    <w:p w14:paraId="4FBD8726" w14:textId="77777777" w:rsidR="004E2BCF" w:rsidRDefault="004E2BCF" w:rsidP="008D4B12">
      <w:pPr>
        <w:spacing w:line="276" w:lineRule="auto"/>
      </w:pPr>
      <w: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 </w:t>
      </w:r>
      <w:proofErr w:type="spellStart"/>
      <w:r>
        <w:t>późn</w:t>
      </w:r>
      <w:proofErr w:type="spellEnd"/>
      <w:r>
        <w:t xml:space="preserve">. zm.), dalej „RODO”, informuję, że: </w:t>
      </w:r>
    </w:p>
    <w:p w14:paraId="34F6A9AD" w14:textId="77777777" w:rsidR="004E2BCF" w:rsidRDefault="004E2BCF" w:rsidP="00226766">
      <w:pPr>
        <w:pStyle w:val="Akapitzlist"/>
        <w:numPr>
          <w:ilvl w:val="1"/>
          <w:numId w:val="7"/>
        </w:numPr>
        <w:spacing w:line="276" w:lineRule="auto"/>
        <w:ind w:left="426"/>
      </w:pPr>
      <w:r>
        <w:t>administratorem Pani/Pana danych osobowych jest Gmina  Olkusz, Rynek, 32-300 Olkusz;</w:t>
      </w:r>
    </w:p>
    <w:p w14:paraId="75D828C3" w14:textId="77777777" w:rsidR="004E2BCF" w:rsidRDefault="004E2BCF" w:rsidP="00226766">
      <w:pPr>
        <w:pStyle w:val="Akapitzlist"/>
        <w:numPr>
          <w:ilvl w:val="1"/>
          <w:numId w:val="7"/>
        </w:numPr>
        <w:spacing w:line="276" w:lineRule="auto"/>
        <w:ind w:left="426"/>
      </w:pPr>
      <w:r>
        <w:t>inspektorem ochrony danych osobowych w Urzędzie Miasta i Gminy w Olkuszu jest Jarosław Cieślik, Rynek 1, pok. 209, 32-300 Olkusz, tel. 32 6260209, mail: j.cieslik@umig.olkusz.pl;</w:t>
      </w:r>
    </w:p>
    <w:p w14:paraId="00A0B5A8" w14:textId="6A78F4FA" w:rsidR="004E2BCF" w:rsidRPr="00295EAC" w:rsidRDefault="004E2BCF" w:rsidP="00295EAC">
      <w:pPr>
        <w:pStyle w:val="Akapitzlist"/>
        <w:numPr>
          <w:ilvl w:val="1"/>
          <w:numId w:val="7"/>
        </w:numPr>
        <w:spacing w:line="276" w:lineRule="auto"/>
        <w:ind w:left="426"/>
        <w:rPr>
          <w:color w:val="FF0000"/>
        </w:rPr>
      </w:pPr>
      <w:r>
        <w:t xml:space="preserve">Pani/Pana dane osobowe przetwarzane będą na podstawie art. 6 ust. 1 lit. c RODO w celu związanym z postępowaniem o udzielenie zamówienia </w:t>
      </w:r>
      <w:r w:rsidRPr="00295EAC">
        <w:t>publicznego</w:t>
      </w:r>
      <w:r w:rsidRPr="0094178F">
        <w:rPr>
          <w:color w:val="00B0F0"/>
        </w:rPr>
        <w:t xml:space="preserve"> </w:t>
      </w:r>
      <w:r w:rsidR="00EC5B7D">
        <w:t>Przebudowa systemów grzewczych w mieszkaniach komunalnych w Gminie Olkusz</w:t>
      </w:r>
      <w:r w:rsidRPr="00E55B77">
        <w:t>;</w:t>
      </w:r>
    </w:p>
    <w:p w14:paraId="3065A867" w14:textId="6252A39F" w:rsidR="004E2BCF" w:rsidRDefault="004E2BCF" w:rsidP="00226766">
      <w:pPr>
        <w:pStyle w:val="Akapitzlist"/>
        <w:numPr>
          <w:ilvl w:val="1"/>
          <w:numId w:val="7"/>
        </w:numPr>
        <w:spacing w:line="276" w:lineRule="auto"/>
        <w:ind w:left="426"/>
      </w:pPr>
      <w:r>
        <w:t xml:space="preserve">odbiorcami Pani/Pana danych osobowych będą osoby lub podmioty, którym udostępniona zostanie dokumentacja postępowania w oparciu o art. </w:t>
      </w:r>
      <w:r w:rsidR="00492709">
        <w:t>1</w:t>
      </w:r>
      <w:r>
        <w:t xml:space="preserve">8 oraz art. </w:t>
      </w:r>
      <w:r w:rsidR="00492709">
        <w:t>74</w:t>
      </w:r>
      <w:r>
        <w:t xml:space="preserve"> ustawy – Prawo zamówień publicznych, dalej „ustawa </w:t>
      </w:r>
      <w:proofErr w:type="spellStart"/>
      <w:r>
        <w:t>Pzp</w:t>
      </w:r>
      <w:proofErr w:type="spellEnd"/>
      <w:r>
        <w:t xml:space="preserve">”;  </w:t>
      </w:r>
    </w:p>
    <w:p w14:paraId="46FA3E00" w14:textId="5A87130E" w:rsidR="004E2BCF" w:rsidRDefault="004E2BCF" w:rsidP="00226766">
      <w:pPr>
        <w:pStyle w:val="Akapitzlist"/>
        <w:numPr>
          <w:ilvl w:val="1"/>
          <w:numId w:val="7"/>
        </w:numPr>
        <w:spacing w:line="276" w:lineRule="auto"/>
        <w:ind w:left="426"/>
      </w:pPr>
      <w:r>
        <w:t xml:space="preserve">Pani/Pana dane osobowe będą przechowywane, zgodnie z art. </w:t>
      </w:r>
      <w:r w:rsidR="00492709">
        <w:t>78</w:t>
      </w:r>
      <w:r>
        <w:t xml:space="preserve"> ust. 1 ustawy </w:t>
      </w:r>
      <w:proofErr w:type="spellStart"/>
      <w:r>
        <w:t>Pzp</w:t>
      </w:r>
      <w:proofErr w:type="spellEnd"/>
      <w:r>
        <w:t>, przez okres 4 lat od dnia zakończenia postępowania o udzielenie zamówienia, a jeżeli czas trwania umowy przekracza 4 lata, okres przechowywania obejmuje cały czas trwania umowy;</w:t>
      </w:r>
    </w:p>
    <w:p w14:paraId="09296F64" w14:textId="77777777" w:rsidR="004E2BCF" w:rsidRDefault="004E2BCF" w:rsidP="00226766">
      <w:pPr>
        <w:pStyle w:val="Akapitzlist"/>
        <w:numPr>
          <w:ilvl w:val="1"/>
          <w:numId w:val="7"/>
        </w:numPr>
        <w:spacing w:line="276" w:lineRule="auto"/>
        <w:ind w:left="426"/>
      </w:pPr>
      <w:r>
        <w:t xml:space="preserve">obowiązek podania przez Panią/Pana danych osobowych bezpośrednio Pani/Pana dotyczących jest wymogiem ustawowym określonym w przepisach ustawy </w:t>
      </w:r>
      <w:proofErr w:type="spellStart"/>
      <w:r>
        <w:t>Pzp</w:t>
      </w:r>
      <w:proofErr w:type="spellEnd"/>
      <w:r>
        <w:t xml:space="preserve">, związanym z udziałem w postępowaniu o udzielenie zamówienia publicznego; konsekwencje niepodania określonych danych wynikają z ustawy </w:t>
      </w:r>
      <w:proofErr w:type="spellStart"/>
      <w:r>
        <w:t>Pzp</w:t>
      </w:r>
      <w:proofErr w:type="spellEnd"/>
      <w:r>
        <w:t xml:space="preserve">;  </w:t>
      </w:r>
    </w:p>
    <w:p w14:paraId="15A301FC" w14:textId="77777777" w:rsidR="004E2BCF" w:rsidRDefault="004E2BCF" w:rsidP="00226766">
      <w:pPr>
        <w:pStyle w:val="Akapitzlist"/>
        <w:numPr>
          <w:ilvl w:val="1"/>
          <w:numId w:val="7"/>
        </w:numPr>
        <w:spacing w:line="276" w:lineRule="auto"/>
        <w:ind w:left="426"/>
      </w:pPr>
      <w:r>
        <w:t>w odniesieniu do Pani/Pana danych osobowych decyzje nie będą podejmowane w sposób zautomatyzowany, stosowanie do art. 22 RODO;</w:t>
      </w:r>
    </w:p>
    <w:p w14:paraId="298FCBEF" w14:textId="77777777" w:rsidR="004E2BCF" w:rsidRDefault="004E2BCF" w:rsidP="00226766">
      <w:pPr>
        <w:pStyle w:val="Akapitzlist"/>
        <w:numPr>
          <w:ilvl w:val="1"/>
          <w:numId w:val="7"/>
        </w:numPr>
        <w:spacing w:line="276" w:lineRule="auto"/>
        <w:ind w:left="426"/>
      </w:pPr>
      <w:r>
        <w:t>posiada Pani/Pan:</w:t>
      </w:r>
    </w:p>
    <w:p w14:paraId="0C8F49D2" w14:textId="77777777" w:rsidR="004E2BCF" w:rsidRDefault="004E2BCF" w:rsidP="00226766">
      <w:pPr>
        <w:pStyle w:val="Akapitzlist"/>
        <w:numPr>
          <w:ilvl w:val="2"/>
          <w:numId w:val="8"/>
        </w:numPr>
        <w:spacing w:line="276" w:lineRule="auto"/>
        <w:ind w:left="851"/>
      </w:pPr>
      <w:r>
        <w:t>na podstawie art. 15 RODO prawo dostępu do danych osobowych Pani/Pana dotyczących;</w:t>
      </w:r>
    </w:p>
    <w:p w14:paraId="700FC764" w14:textId="77777777" w:rsidR="004E2BCF" w:rsidRDefault="004E2BCF" w:rsidP="00226766">
      <w:pPr>
        <w:pStyle w:val="Akapitzlist"/>
        <w:numPr>
          <w:ilvl w:val="2"/>
          <w:numId w:val="8"/>
        </w:numPr>
        <w:spacing w:line="276" w:lineRule="auto"/>
        <w:ind w:left="851"/>
      </w:pPr>
      <w:r>
        <w:t>na podstawie art. 16 RODO prawo do sprostowania Pani/Pana danych osobowych *;</w:t>
      </w:r>
    </w:p>
    <w:p w14:paraId="286139D2" w14:textId="77777777" w:rsidR="004E2BCF" w:rsidRDefault="004E2BCF" w:rsidP="00226766">
      <w:pPr>
        <w:pStyle w:val="Akapitzlist"/>
        <w:numPr>
          <w:ilvl w:val="2"/>
          <w:numId w:val="8"/>
        </w:numPr>
        <w:spacing w:line="276" w:lineRule="auto"/>
        <w:ind w:left="851"/>
      </w:pPr>
      <w:r>
        <w:t xml:space="preserve">na podstawie art. 18 RODO prawo żądania od administratora ograniczenia przetwarzania danych osobowych z zastrzeżeniem przypadków, o których mowa w art. 18 ust. 2 RODO **;  </w:t>
      </w:r>
    </w:p>
    <w:p w14:paraId="34F3F5BF" w14:textId="77777777" w:rsidR="004E2BCF" w:rsidRDefault="004E2BCF" w:rsidP="00226766">
      <w:pPr>
        <w:pStyle w:val="Akapitzlist"/>
        <w:numPr>
          <w:ilvl w:val="2"/>
          <w:numId w:val="8"/>
        </w:numPr>
        <w:spacing w:line="276" w:lineRule="auto"/>
        <w:ind w:left="851"/>
      </w:pPr>
      <w:r>
        <w:t>prawo do wniesienia skargi do Prezesa Urzędu Ochrony Danych Osobowych, gdy uzna Pani/Pan, że przetwarzanie danych osobowych Pani/Pana dotyczących narusza przepisy RODO;</w:t>
      </w:r>
    </w:p>
    <w:p w14:paraId="0E276CAB" w14:textId="77777777" w:rsidR="004E2BCF" w:rsidRDefault="004E2BCF" w:rsidP="00226766">
      <w:pPr>
        <w:pStyle w:val="Akapitzlist"/>
        <w:numPr>
          <w:ilvl w:val="1"/>
          <w:numId w:val="7"/>
        </w:numPr>
        <w:spacing w:line="276" w:lineRule="auto"/>
        <w:ind w:left="426"/>
      </w:pPr>
      <w:r>
        <w:t>nie przysługuje Pani/Panu:</w:t>
      </w:r>
    </w:p>
    <w:p w14:paraId="19808C27" w14:textId="77777777" w:rsidR="004E2BCF" w:rsidRDefault="004E2BCF" w:rsidP="00226766">
      <w:pPr>
        <w:pStyle w:val="Akapitzlist"/>
        <w:numPr>
          <w:ilvl w:val="2"/>
          <w:numId w:val="9"/>
        </w:numPr>
        <w:spacing w:line="276" w:lineRule="auto"/>
        <w:ind w:left="851"/>
      </w:pPr>
      <w:r>
        <w:t>w związku z art. 17 ust. 3 lit. b, d lub e RODO prawo do usunięcia danych osobowych;</w:t>
      </w:r>
    </w:p>
    <w:p w14:paraId="738D7833" w14:textId="77777777" w:rsidR="004E2BCF" w:rsidRDefault="004E2BCF" w:rsidP="00226766">
      <w:pPr>
        <w:pStyle w:val="Akapitzlist"/>
        <w:numPr>
          <w:ilvl w:val="2"/>
          <w:numId w:val="9"/>
        </w:numPr>
        <w:spacing w:line="276" w:lineRule="auto"/>
        <w:ind w:left="851"/>
      </w:pPr>
      <w:r>
        <w:lastRenderedPageBreak/>
        <w:t>prawo do przenoszenia danych osobowych, o którym mowa w art. 20 RODO;</w:t>
      </w:r>
    </w:p>
    <w:p w14:paraId="15493A09" w14:textId="77777777" w:rsidR="004E2BCF" w:rsidRDefault="004E2BCF" w:rsidP="00226766">
      <w:pPr>
        <w:pStyle w:val="Akapitzlist"/>
        <w:numPr>
          <w:ilvl w:val="2"/>
          <w:numId w:val="9"/>
        </w:numPr>
        <w:spacing w:line="276" w:lineRule="auto"/>
        <w:ind w:left="851"/>
      </w:pPr>
      <w:r>
        <w:t xml:space="preserve">na podstawie art. 21 RODO prawo sprzeciwu, wobec przetwarzania danych osobowych, gdyż podstawą prawną przetwarzania Pani/Pana danych osobowych jest art. 6 ust. 1 lit. c RODO. </w:t>
      </w:r>
    </w:p>
    <w:p w14:paraId="35442856" w14:textId="18447F24" w:rsidR="004E2BCF" w:rsidRDefault="004E2BCF" w:rsidP="00226766">
      <w:pPr>
        <w:pStyle w:val="Akapitzlist"/>
        <w:numPr>
          <w:ilvl w:val="1"/>
          <w:numId w:val="7"/>
        </w:numPr>
        <w:spacing w:line="276" w:lineRule="auto"/>
        <w:ind w:left="426"/>
      </w:pPr>
      <w:r>
        <w:t xml:space="preserve">na podstawie art.  </w:t>
      </w:r>
      <w:r w:rsidR="00492709">
        <w:t>75</w:t>
      </w:r>
      <w:r>
        <w:t xml:space="preserve"> i  art. </w:t>
      </w:r>
      <w:r w:rsidR="00492709">
        <w:t>19</w:t>
      </w:r>
      <w:r>
        <w:t xml:space="preserve"> ust. </w:t>
      </w:r>
      <w:r w:rsidR="00492709">
        <w:t>3</w:t>
      </w:r>
      <w:r>
        <w:t xml:space="preserve"> ustawy </w:t>
      </w:r>
      <w:proofErr w:type="spellStart"/>
      <w:r>
        <w:t>Pzp</w:t>
      </w:r>
      <w:proofErr w:type="spellEnd"/>
      <w:r>
        <w:t xml:space="preserve"> oraz zgodnie z rozporządzeniem Parlamentu Europejskiego i Rady (UE) 2016/679 z dnia 27 kwietnia 2016 r.  w sprawie ochrony osób fizycznych w związku  z przetwarzaniem danych osobowych i w sprawie swobodnego przepływu takich danych oraz uchylenia dyrektywy 95/46/WE (ogólne rozporządzenie o ochronie danych – RODO) [ Dz. U. UE. L. z 2016 r. Nr 119, str. 1 z </w:t>
      </w:r>
      <w:proofErr w:type="spellStart"/>
      <w:r>
        <w:t>późn</w:t>
      </w:r>
      <w:proofErr w:type="spellEnd"/>
      <w:r>
        <w:t>. zm.]:</w:t>
      </w:r>
    </w:p>
    <w:p w14:paraId="12CC4682" w14:textId="77777777" w:rsidR="004E2BCF" w:rsidRDefault="004E2BCF" w:rsidP="00226766">
      <w:pPr>
        <w:pStyle w:val="Akapitzlist"/>
        <w:numPr>
          <w:ilvl w:val="2"/>
          <w:numId w:val="10"/>
        </w:numPr>
        <w:spacing w:line="276" w:lineRule="auto"/>
        <w:ind w:left="851"/>
      </w:pPr>
      <w:r>
        <w:t>w przypadku, gdy wykonanie obowiązków, o których mowa w art. 15 ust. 1-3 w/w rozporządzenia (RODO) wymagałoby niewspółmiernie dużego wysiłku, Zamawiający może żądać od osoby, której dane dotyczą, wskazania dodatkowych informacji mających w szczególności na celu sprecyzowanie nazwy lub daty zakończonego postępowania o udzielenie zamówienia,</w:t>
      </w:r>
    </w:p>
    <w:p w14:paraId="41B9A5D8" w14:textId="77777777" w:rsidR="004E2BCF" w:rsidRDefault="004E2BCF" w:rsidP="00226766">
      <w:pPr>
        <w:pStyle w:val="Akapitzlist"/>
        <w:numPr>
          <w:ilvl w:val="2"/>
          <w:numId w:val="10"/>
        </w:numPr>
        <w:spacing w:line="276" w:lineRule="auto"/>
        <w:ind w:left="851"/>
      </w:pPr>
      <w:r>
        <w:t xml:space="preserve">wystąpienie z żądaniem, o którym mowa w art. 18 ust. 1 w/w rozporządzenia (RODO), nie ogranicza przetwarzania danych osobowych do czasu zakończenia postępowania o udzielenie zamówienia publicznego (ustawy </w:t>
      </w:r>
      <w:proofErr w:type="spellStart"/>
      <w:r>
        <w:t>Pzp</w:t>
      </w:r>
      <w:proofErr w:type="spellEnd"/>
      <w:r>
        <w:t>).</w:t>
      </w:r>
    </w:p>
    <w:p w14:paraId="0A1C274A" w14:textId="5A0DE0CB" w:rsidR="004E2BCF" w:rsidRDefault="004E2BCF" w:rsidP="008D4B12">
      <w:pPr>
        <w:spacing w:line="276" w:lineRule="auto"/>
      </w:pPr>
      <w:r>
        <w:t xml:space="preserve">* Wyjaśnienie: skorzystanie z prawa do sprostowania </w:t>
      </w:r>
      <w:r w:rsidR="0025401C">
        <w:t xml:space="preserve">lub uzupełnienia </w:t>
      </w:r>
      <w:r>
        <w:t>nie może skutkować zmianą wyniku postępowania o udzielenie zamówienia publicznego ani zmianą postanowień umowy</w:t>
      </w:r>
      <w:r w:rsidR="0025401C">
        <w:t xml:space="preserve"> w sprawie zamówienia publicznego</w:t>
      </w:r>
      <w:r>
        <w:t xml:space="preserve"> w zakresie niezgodnym z ustawą </w:t>
      </w:r>
      <w:proofErr w:type="spellStart"/>
      <w:r>
        <w:t>Pzp</w:t>
      </w:r>
      <w:proofErr w:type="spellEnd"/>
      <w:r>
        <w:t>.</w:t>
      </w:r>
    </w:p>
    <w:p w14:paraId="751BF0DC" w14:textId="77777777" w:rsidR="004E2BCF" w:rsidRDefault="004E2BCF" w:rsidP="008D4B12">
      <w:pPr>
        <w:spacing w:line="276" w:lineRule="auto"/>
      </w:pPr>
      <w:r>
        <w:t>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5ABC03CC" w14:textId="133EB561" w:rsidR="00D35569" w:rsidRDefault="00D35569" w:rsidP="00D35569">
      <w:pPr>
        <w:pStyle w:val="Nagwek1"/>
      </w:pPr>
      <w:bookmarkStart w:id="18" w:name="_Toc72234878"/>
      <w:r w:rsidRPr="00D35569">
        <w:t>Rozdział II – Wymagania stawiane wykonawcy</w:t>
      </w:r>
      <w:bookmarkEnd w:id="18"/>
    </w:p>
    <w:p w14:paraId="67C113BE" w14:textId="20AAD6EF" w:rsidR="00D35569" w:rsidRDefault="00D35569" w:rsidP="00D35569">
      <w:pPr>
        <w:pStyle w:val="Nagwek2"/>
        <w:numPr>
          <w:ilvl w:val="0"/>
          <w:numId w:val="2"/>
        </w:numPr>
      </w:pPr>
      <w:bookmarkStart w:id="19" w:name="_Toc72234879"/>
      <w:r w:rsidRPr="00D35569">
        <w:t>Przedmiot zamówienia</w:t>
      </w:r>
      <w:bookmarkEnd w:id="19"/>
    </w:p>
    <w:p w14:paraId="672AB2E7" w14:textId="77777777" w:rsidR="004D6E24" w:rsidRPr="004D6E24" w:rsidRDefault="004E2BCF" w:rsidP="00826ABD">
      <w:pPr>
        <w:numPr>
          <w:ilvl w:val="0"/>
          <w:numId w:val="11"/>
        </w:numPr>
        <w:tabs>
          <w:tab w:val="left" w:pos="1134"/>
        </w:tabs>
        <w:spacing w:line="276" w:lineRule="auto"/>
        <w:contextualSpacing/>
        <w:rPr>
          <w:rFonts w:asciiTheme="majorHAnsi" w:eastAsiaTheme="majorEastAsia" w:hAnsiTheme="majorHAnsi" w:cstheme="majorBidi"/>
        </w:rPr>
      </w:pPr>
      <w:r w:rsidRPr="00773D17">
        <w:rPr>
          <w:rFonts w:asciiTheme="majorHAnsi" w:eastAsiaTheme="majorEastAsia" w:hAnsiTheme="majorHAnsi" w:cstheme="majorBidi"/>
          <w:b/>
        </w:rPr>
        <w:t>Przedmiot zamówienia stanowi</w:t>
      </w:r>
      <w:r>
        <w:rPr>
          <w:rFonts w:asciiTheme="majorHAnsi" w:eastAsiaTheme="majorEastAsia" w:hAnsiTheme="majorHAnsi" w:cstheme="majorBidi"/>
          <w:b/>
        </w:rPr>
        <w:t xml:space="preserve">: </w:t>
      </w:r>
    </w:p>
    <w:p w14:paraId="7C6FF7CA" w14:textId="517A9155" w:rsidR="00151050" w:rsidRDefault="00151050" w:rsidP="00151050">
      <w:pPr>
        <w:tabs>
          <w:tab w:val="left" w:pos="1134"/>
        </w:tabs>
        <w:spacing w:line="276" w:lineRule="auto"/>
        <w:ind w:left="360"/>
        <w:contextualSpacing/>
        <w:rPr>
          <w:rFonts w:asciiTheme="majorHAnsi" w:eastAsiaTheme="majorEastAsia" w:hAnsiTheme="majorHAnsi" w:cstheme="majorBidi"/>
        </w:rPr>
      </w:pPr>
      <w:r>
        <w:rPr>
          <w:rFonts w:asciiTheme="majorHAnsi" w:eastAsiaTheme="majorEastAsia" w:hAnsiTheme="majorHAnsi" w:cstheme="majorBidi"/>
          <w:bCs/>
        </w:rPr>
        <w:t>Adaptacja ruin zamku w Rabsztynie dla zwiedzających – prace wykończeniowe w pawilonie zamku średniego</w:t>
      </w:r>
      <w:r>
        <w:rPr>
          <w:rFonts w:asciiTheme="majorHAnsi" w:eastAsiaTheme="majorEastAsia" w:hAnsiTheme="majorHAnsi" w:cstheme="majorBidi"/>
        </w:rPr>
        <w:t xml:space="preserve">. </w:t>
      </w:r>
      <w:r w:rsidR="00C119BA">
        <w:rPr>
          <w:rFonts w:asciiTheme="majorHAnsi" w:eastAsiaTheme="majorEastAsia" w:hAnsiTheme="majorHAnsi" w:cstheme="majorBidi"/>
        </w:rPr>
        <w:t xml:space="preserve"> </w:t>
      </w:r>
    </w:p>
    <w:p w14:paraId="65FF5CD3" w14:textId="77777777" w:rsidR="00583C93" w:rsidRPr="00773D17" w:rsidRDefault="00583C93" w:rsidP="00151050">
      <w:pPr>
        <w:tabs>
          <w:tab w:val="left" w:pos="1134"/>
        </w:tabs>
        <w:spacing w:line="276" w:lineRule="auto"/>
        <w:ind w:left="360"/>
        <w:contextualSpacing/>
        <w:rPr>
          <w:rFonts w:asciiTheme="majorHAnsi" w:eastAsiaTheme="majorEastAsia" w:hAnsiTheme="majorHAnsi" w:cstheme="majorBidi"/>
        </w:rPr>
      </w:pPr>
    </w:p>
    <w:p w14:paraId="3C97ED2C" w14:textId="3124F097" w:rsidR="004E2BCF" w:rsidRPr="001C6A9E" w:rsidRDefault="004E2BCF" w:rsidP="00826ABD">
      <w:pPr>
        <w:widowControl w:val="0"/>
        <w:numPr>
          <w:ilvl w:val="0"/>
          <w:numId w:val="11"/>
        </w:numPr>
        <w:spacing w:line="276" w:lineRule="auto"/>
        <w:contextualSpacing/>
        <w:rPr>
          <w:rFonts w:asciiTheme="majorHAnsi" w:eastAsiaTheme="majorEastAsia" w:hAnsiTheme="majorHAnsi" w:cstheme="majorBidi"/>
        </w:rPr>
      </w:pPr>
      <w:r w:rsidRPr="001C6A9E">
        <w:rPr>
          <w:rFonts w:asciiTheme="majorHAnsi" w:eastAsiaTheme="majorEastAsia" w:hAnsiTheme="majorHAnsi" w:cstheme="majorBidi"/>
          <w:b/>
        </w:rPr>
        <w:t xml:space="preserve">Wspólny Słownik Zamówień: </w:t>
      </w:r>
    </w:p>
    <w:p w14:paraId="65CDEE5C" w14:textId="5F88EDCA" w:rsidR="00E06AE4" w:rsidRDefault="00E06AE4" w:rsidP="00775EF1">
      <w:pPr>
        <w:spacing w:after="0"/>
        <w:ind w:left="426"/>
        <w:rPr>
          <w:rFonts w:ascii="Calibri" w:hAnsi="Calibri" w:cs="Calibri"/>
          <w:color w:val="000000"/>
        </w:rPr>
      </w:pPr>
      <w:r w:rsidRPr="00775EF1">
        <w:rPr>
          <w:rFonts w:ascii="Calibri" w:hAnsi="Calibri" w:cs="Calibri"/>
          <w:color w:val="000000"/>
        </w:rPr>
        <w:t xml:space="preserve">CPV: </w:t>
      </w:r>
      <w:r w:rsidR="000A4C78">
        <w:rPr>
          <w:rFonts w:ascii="Calibri" w:hAnsi="Calibri" w:cs="Calibri"/>
          <w:color w:val="000000"/>
        </w:rPr>
        <w:t>7</w:t>
      </w:r>
      <w:r w:rsidR="00151050">
        <w:rPr>
          <w:rFonts w:ascii="Calibri" w:hAnsi="Calibri" w:cs="Calibri"/>
          <w:color w:val="000000"/>
        </w:rPr>
        <w:t xml:space="preserve">4212354-2 Roboty budowlane w zakresie zamków </w:t>
      </w:r>
    </w:p>
    <w:p w14:paraId="2317475C" w14:textId="7AFA32BB" w:rsidR="00151050" w:rsidRDefault="00151050" w:rsidP="00775EF1">
      <w:pPr>
        <w:spacing w:after="0"/>
        <w:ind w:left="426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CPV: 45400000-1 roboty wykończeniowe w obiektach zabytkowych</w:t>
      </w:r>
    </w:p>
    <w:p w14:paraId="2396E4E6" w14:textId="236A2B02" w:rsidR="000A4C78" w:rsidRDefault="00151050" w:rsidP="00151050">
      <w:pPr>
        <w:spacing w:after="0"/>
        <w:ind w:left="426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CPV: 45450000-6 Roboty budowlane wykończeniowe pozostałe</w:t>
      </w:r>
    </w:p>
    <w:p w14:paraId="3B00BBE7" w14:textId="77777777" w:rsidR="00583C93" w:rsidRPr="00775EF1" w:rsidRDefault="00583C93" w:rsidP="00151050">
      <w:pPr>
        <w:spacing w:after="0"/>
        <w:ind w:left="426"/>
        <w:rPr>
          <w:rFonts w:ascii="Calibri" w:hAnsi="Calibri" w:cs="Calibri"/>
          <w:color w:val="000000"/>
        </w:rPr>
      </w:pPr>
    </w:p>
    <w:p w14:paraId="61943E77" w14:textId="0067CF97" w:rsidR="00AE161B" w:rsidRPr="00C119BA" w:rsidRDefault="004E2BCF" w:rsidP="00C119BA">
      <w:pPr>
        <w:numPr>
          <w:ilvl w:val="0"/>
          <w:numId w:val="11"/>
        </w:numPr>
        <w:spacing w:line="276" w:lineRule="auto"/>
        <w:contextualSpacing/>
        <w:rPr>
          <w:rFonts w:asciiTheme="majorHAnsi" w:eastAsiaTheme="majorEastAsia" w:hAnsiTheme="majorHAnsi" w:cstheme="majorBidi"/>
          <w:b/>
        </w:rPr>
      </w:pPr>
      <w:r w:rsidRPr="00773D17">
        <w:rPr>
          <w:rFonts w:asciiTheme="majorHAnsi" w:eastAsiaTheme="majorEastAsia" w:hAnsiTheme="majorHAnsi" w:cstheme="majorBidi"/>
          <w:b/>
        </w:rPr>
        <w:t xml:space="preserve">Szczegółowy opis przedmiotu zamówienia, opis wymagań zamawiającego w zakresie realizacji i odbioru </w:t>
      </w:r>
      <w:r w:rsidR="007F6F4E">
        <w:rPr>
          <w:rFonts w:asciiTheme="majorHAnsi" w:eastAsiaTheme="majorEastAsia" w:hAnsiTheme="majorHAnsi" w:cstheme="majorBidi"/>
          <w:b/>
        </w:rPr>
        <w:t xml:space="preserve">zawarte </w:t>
      </w:r>
      <w:r w:rsidR="007F6F4E" w:rsidRPr="00B40844">
        <w:rPr>
          <w:rFonts w:asciiTheme="majorHAnsi" w:eastAsiaTheme="majorEastAsia" w:hAnsiTheme="majorHAnsi" w:cstheme="majorBidi"/>
          <w:b/>
        </w:rPr>
        <w:t>są we wzorze umowy (załącznik nr.</w:t>
      </w:r>
      <w:r w:rsidRPr="00B40844">
        <w:rPr>
          <w:rFonts w:asciiTheme="majorHAnsi" w:eastAsiaTheme="majorEastAsia" w:hAnsiTheme="majorHAnsi" w:cstheme="majorBidi"/>
          <w:b/>
        </w:rPr>
        <w:t>:</w:t>
      </w:r>
      <w:r w:rsidR="007F6F4E" w:rsidRPr="00B40844">
        <w:rPr>
          <w:rFonts w:asciiTheme="majorHAnsi" w:eastAsiaTheme="majorEastAsia" w:hAnsiTheme="majorHAnsi" w:cstheme="majorBidi"/>
          <w:b/>
        </w:rPr>
        <w:t xml:space="preserve"> 5)</w:t>
      </w:r>
    </w:p>
    <w:p w14:paraId="0F2D44E2" w14:textId="77777777" w:rsidR="00AE161B" w:rsidRPr="00D641B8" w:rsidRDefault="00AE161B" w:rsidP="00AE161B">
      <w:pPr>
        <w:spacing w:after="0" w:line="240" w:lineRule="auto"/>
        <w:ind w:left="720"/>
        <w:jc w:val="both"/>
        <w:rPr>
          <w:rFonts w:ascii="Calibri" w:hAnsi="Calibri" w:cs="Calibri"/>
          <w:b/>
          <w:u w:val="single"/>
        </w:rPr>
      </w:pPr>
    </w:p>
    <w:p w14:paraId="56B849EC" w14:textId="355A36DA" w:rsidR="00AE161B" w:rsidRDefault="00151050" w:rsidP="00775EF1">
      <w:pPr>
        <w:spacing w:after="0" w:line="240" w:lineRule="auto"/>
        <w:ind w:left="1134" w:hanging="1134"/>
        <w:jc w:val="both"/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  <w:i/>
        </w:rPr>
        <w:t>Część</w:t>
      </w:r>
      <w:r w:rsidR="00AE161B" w:rsidRPr="00D641B8">
        <w:rPr>
          <w:rFonts w:ascii="Calibri" w:hAnsi="Calibri" w:cs="Calibri"/>
          <w:b/>
          <w:i/>
        </w:rPr>
        <w:t xml:space="preserve"> </w:t>
      </w:r>
      <w:r w:rsidR="00C119BA">
        <w:rPr>
          <w:rFonts w:ascii="Calibri" w:hAnsi="Calibri" w:cs="Calibri"/>
          <w:b/>
          <w:i/>
        </w:rPr>
        <w:t>I</w:t>
      </w:r>
      <w:r w:rsidR="00AE161B" w:rsidRPr="00D641B8">
        <w:rPr>
          <w:rFonts w:ascii="Calibri" w:hAnsi="Calibri" w:cs="Calibri"/>
          <w:b/>
          <w:i/>
        </w:rPr>
        <w:t xml:space="preserve"> </w:t>
      </w:r>
    </w:p>
    <w:p w14:paraId="1AA7A5F8" w14:textId="106D066B" w:rsidR="00C119BA" w:rsidRPr="00C119BA" w:rsidRDefault="00C119BA" w:rsidP="00775EF1">
      <w:pPr>
        <w:spacing w:after="0" w:line="240" w:lineRule="auto"/>
        <w:ind w:left="1134" w:hanging="1134"/>
        <w:jc w:val="both"/>
        <w:rPr>
          <w:rFonts w:ascii="Calibri" w:hAnsi="Calibri" w:cs="Calibri"/>
          <w:bCs/>
          <w:i/>
        </w:rPr>
      </w:pPr>
      <w:r w:rsidRPr="00C119BA">
        <w:rPr>
          <w:rFonts w:ascii="Calibri" w:hAnsi="Calibri" w:cs="Calibri"/>
          <w:bCs/>
          <w:i/>
        </w:rPr>
        <w:t xml:space="preserve">Zakres prac obejmuje: </w:t>
      </w:r>
    </w:p>
    <w:p w14:paraId="61FFC7D3" w14:textId="18E4FA7C" w:rsidR="00583C93" w:rsidRDefault="00583C93" w:rsidP="00775EF1">
      <w:pPr>
        <w:spacing w:after="0" w:line="240" w:lineRule="auto"/>
        <w:ind w:left="1134" w:hanging="1134"/>
        <w:jc w:val="both"/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  <w:i/>
        </w:rPr>
        <w:t>- ułożenie na płycie betonowej ok. 70 m2 płyt dolomitowych o gr. 3 cm;</w:t>
      </w:r>
    </w:p>
    <w:p w14:paraId="16B00934" w14:textId="7D6000F2" w:rsidR="00583C93" w:rsidRDefault="00583C93" w:rsidP="00583C93">
      <w:pPr>
        <w:spacing w:after="0" w:line="240" w:lineRule="auto"/>
        <w:ind w:left="142" w:hanging="142"/>
        <w:jc w:val="both"/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  <w:i/>
        </w:rPr>
        <w:lastRenderedPageBreak/>
        <w:t xml:space="preserve">- zamontowanie we wszystkich otworach siatki przeciw gryzoniom 1000x8,0x0,65 </w:t>
      </w:r>
      <w:proofErr w:type="spellStart"/>
      <w:r>
        <w:rPr>
          <w:rFonts w:ascii="Calibri" w:hAnsi="Calibri" w:cs="Calibri"/>
          <w:b/>
          <w:i/>
        </w:rPr>
        <w:t>ocynk</w:t>
      </w:r>
      <w:proofErr w:type="spellEnd"/>
      <w:r>
        <w:rPr>
          <w:rFonts w:ascii="Calibri" w:hAnsi="Calibri" w:cs="Calibri"/>
          <w:b/>
          <w:i/>
        </w:rPr>
        <w:t xml:space="preserve"> 5 </w:t>
      </w:r>
      <w:proofErr w:type="spellStart"/>
      <w:r>
        <w:rPr>
          <w:rFonts w:ascii="Calibri" w:hAnsi="Calibri" w:cs="Calibri"/>
          <w:b/>
          <w:i/>
        </w:rPr>
        <w:t>mb</w:t>
      </w:r>
      <w:proofErr w:type="spellEnd"/>
      <w:r>
        <w:rPr>
          <w:rFonts w:ascii="Calibri" w:hAnsi="Calibri" w:cs="Calibri"/>
          <w:b/>
          <w:i/>
        </w:rPr>
        <w:t xml:space="preserve"> – pow. ok. 8 m2, montaż w otworach okiennych oraz przy studni (do konstrukcji stalowej oraz do gruntu </w:t>
      </w:r>
      <w:r w:rsidR="00C119BA">
        <w:rPr>
          <w:rFonts w:ascii="Calibri" w:hAnsi="Calibri" w:cs="Calibri"/>
          <w:b/>
          <w:i/>
        </w:rPr>
        <w:t xml:space="preserve">               </w:t>
      </w:r>
      <w:r>
        <w:rPr>
          <w:rFonts w:ascii="Calibri" w:hAnsi="Calibri" w:cs="Calibri"/>
          <w:b/>
          <w:i/>
        </w:rPr>
        <w:t>i skały za pomocą szpilek);</w:t>
      </w:r>
    </w:p>
    <w:p w14:paraId="57066A7A" w14:textId="636AE47D" w:rsidR="00583C93" w:rsidRDefault="00583C93" w:rsidP="00583C93">
      <w:pPr>
        <w:spacing w:after="0" w:line="240" w:lineRule="auto"/>
        <w:ind w:left="142" w:hanging="142"/>
        <w:jc w:val="both"/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  <w:i/>
        </w:rPr>
        <w:t>- wykonanie 3 schodów z kamienia łamanego o wymiarach stopnia 0,3 x 1,2 m w szerokości istniejącego muru kamiennego;</w:t>
      </w:r>
    </w:p>
    <w:p w14:paraId="6A3EB0B0" w14:textId="42612997" w:rsidR="00583C93" w:rsidRDefault="00583C93" w:rsidP="00583C93">
      <w:pPr>
        <w:spacing w:after="0" w:line="240" w:lineRule="auto"/>
        <w:ind w:left="142" w:hanging="142"/>
        <w:jc w:val="both"/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  <w:i/>
        </w:rPr>
        <w:t>- wykonanie odwodnienia:</w:t>
      </w:r>
    </w:p>
    <w:p w14:paraId="7E36B656" w14:textId="29B1949E" w:rsidR="00583C93" w:rsidRDefault="00583C93" w:rsidP="00583C93">
      <w:pPr>
        <w:spacing w:after="0" w:line="240" w:lineRule="auto"/>
        <w:ind w:left="284"/>
        <w:jc w:val="both"/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  <w:i/>
        </w:rPr>
        <w:t xml:space="preserve">1) odcinek od istniejącej rynny spustowej odwadniającej południową część dachu do istniejącego koryta </w:t>
      </w:r>
      <w:proofErr w:type="spellStart"/>
      <w:r>
        <w:rPr>
          <w:rFonts w:ascii="Calibri" w:hAnsi="Calibri" w:cs="Calibri"/>
          <w:b/>
          <w:i/>
        </w:rPr>
        <w:t>acodren</w:t>
      </w:r>
      <w:proofErr w:type="spellEnd"/>
      <w:r>
        <w:rPr>
          <w:rFonts w:ascii="Calibri" w:hAnsi="Calibri" w:cs="Calibri"/>
          <w:b/>
          <w:i/>
        </w:rPr>
        <w:t xml:space="preserve">, w formie zabudowy </w:t>
      </w:r>
      <w:proofErr w:type="spellStart"/>
      <w:r>
        <w:rPr>
          <w:rFonts w:ascii="Calibri" w:hAnsi="Calibri" w:cs="Calibri"/>
          <w:b/>
          <w:i/>
        </w:rPr>
        <w:t>acodrenu</w:t>
      </w:r>
      <w:proofErr w:type="spellEnd"/>
      <w:r>
        <w:rPr>
          <w:rFonts w:ascii="Calibri" w:hAnsi="Calibri" w:cs="Calibri"/>
          <w:b/>
          <w:i/>
        </w:rPr>
        <w:t xml:space="preserve"> (wymaga rozebrania nawierzchni z kamienia łamanego, ułożenia koryta oraz zabudowy kamienia) – długość ok. 3,5 </w:t>
      </w:r>
      <w:proofErr w:type="spellStart"/>
      <w:r>
        <w:rPr>
          <w:rFonts w:ascii="Calibri" w:hAnsi="Calibri" w:cs="Calibri"/>
          <w:b/>
          <w:i/>
        </w:rPr>
        <w:t>mb</w:t>
      </w:r>
      <w:proofErr w:type="spellEnd"/>
      <w:r>
        <w:rPr>
          <w:rFonts w:ascii="Calibri" w:hAnsi="Calibri" w:cs="Calibri"/>
          <w:b/>
          <w:i/>
        </w:rPr>
        <w:t>;</w:t>
      </w:r>
    </w:p>
    <w:p w14:paraId="1C9F3044" w14:textId="1AF0B5EC" w:rsidR="00583C93" w:rsidRDefault="00583C93" w:rsidP="00801064">
      <w:pPr>
        <w:spacing w:after="0" w:line="240" w:lineRule="auto"/>
        <w:ind w:left="284"/>
        <w:jc w:val="both"/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  <w:i/>
        </w:rPr>
        <w:t xml:space="preserve">2) odcinek od istniejącej rynny spustowej odwadniającej północna część dachu do studni wykutej w skale znajdującej się pomiędzy północna ściana pawilonu a ostańcem skalnym w formie otwartego </w:t>
      </w:r>
      <w:r w:rsidR="00801064">
        <w:rPr>
          <w:rFonts w:ascii="Calibri" w:hAnsi="Calibri" w:cs="Calibri"/>
          <w:b/>
          <w:i/>
        </w:rPr>
        <w:t xml:space="preserve">prefabrykowanego koryta – długość ok. 8 </w:t>
      </w:r>
      <w:proofErr w:type="spellStart"/>
      <w:r w:rsidR="00801064">
        <w:rPr>
          <w:rFonts w:ascii="Calibri" w:hAnsi="Calibri" w:cs="Calibri"/>
          <w:b/>
          <w:i/>
        </w:rPr>
        <w:t>mb</w:t>
      </w:r>
      <w:proofErr w:type="spellEnd"/>
      <w:r w:rsidR="00801064">
        <w:rPr>
          <w:rFonts w:ascii="Calibri" w:hAnsi="Calibri" w:cs="Calibri"/>
          <w:b/>
          <w:i/>
        </w:rPr>
        <w:t xml:space="preserve"> wraz z wyprofilowaniem oraz dostawą</w:t>
      </w:r>
      <w:r w:rsidR="00C119BA">
        <w:rPr>
          <w:rFonts w:ascii="Calibri" w:hAnsi="Calibri" w:cs="Calibri"/>
          <w:b/>
          <w:i/>
        </w:rPr>
        <w:t xml:space="preserve">  </w:t>
      </w:r>
      <w:r w:rsidR="00801064">
        <w:rPr>
          <w:rFonts w:ascii="Calibri" w:hAnsi="Calibri" w:cs="Calibri"/>
          <w:b/>
          <w:i/>
        </w:rPr>
        <w:t xml:space="preserve"> i montażem osadnika oraz wyprowadzeniem wody do studni</w:t>
      </w:r>
    </w:p>
    <w:p w14:paraId="66908FE4" w14:textId="77777777" w:rsidR="009C0961" w:rsidRDefault="009C0961" w:rsidP="00775EF1">
      <w:pPr>
        <w:spacing w:after="0" w:line="240" w:lineRule="auto"/>
        <w:ind w:left="1134" w:hanging="1134"/>
        <w:jc w:val="both"/>
        <w:rPr>
          <w:rFonts w:ascii="Calibri" w:hAnsi="Calibri" w:cs="Calibri"/>
          <w:b/>
          <w:i/>
        </w:rPr>
      </w:pPr>
    </w:p>
    <w:p w14:paraId="5FEEE6E2" w14:textId="3EB15D6F" w:rsidR="00801064" w:rsidRPr="00C119BA" w:rsidRDefault="00801064" w:rsidP="009949B7">
      <w:pPr>
        <w:spacing w:after="200" w:line="240" w:lineRule="auto"/>
        <w:contextualSpacing/>
        <w:jc w:val="both"/>
        <w:rPr>
          <w:rFonts w:eastAsia="Arial" w:cstheme="minorHAnsi"/>
          <w:b/>
          <w:bCs/>
          <w:i/>
          <w:iCs/>
          <w:kern w:val="1"/>
          <w:lang w:eastAsia="zh-CN"/>
        </w:rPr>
      </w:pPr>
      <w:bookmarkStart w:id="20" w:name="_Hlk76554921"/>
      <w:r w:rsidRPr="00C119BA">
        <w:rPr>
          <w:rFonts w:eastAsia="Arial" w:cstheme="minorHAnsi"/>
          <w:b/>
          <w:bCs/>
          <w:i/>
          <w:iCs/>
          <w:kern w:val="1"/>
          <w:lang w:eastAsia="zh-CN"/>
        </w:rPr>
        <w:t xml:space="preserve">Część </w:t>
      </w:r>
      <w:r w:rsidR="00C119BA" w:rsidRPr="00C119BA">
        <w:rPr>
          <w:rFonts w:eastAsia="Arial" w:cstheme="minorHAnsi"/>
          <w:b/>
          <w:bCs/>
          <w:i/>
          <w:iCs/>
          <w:kern w:val="1"/>
          <w:lang w:eastAsia="zh-CN"/>
        </w:rPr>
        <w:t>II</w:t>
      </w:r>
    </w:p>
    <w:p w14:paraId="65E4B13B" w14:textId="4F34FBEC" w:rsidR="00801064" w:rsidRPr="00C119BA" w:rsidRDefault="00801064" w:rsidP="009949B7">
      <w:pPr>
        <w:spacing w:after="200" w:line="240" w:lineRule="auto"/>
        <w:contextualSpacing/>
        <w:jc w:val="both"/>
        <w:rPr>
          <w:rFonts w:eastAsia="Arial" w:cstheme="minorHAnsi"/>
          <w:i/>
          <w:iCs/>
          <w:kern w:val="1"/>
          <w:lang w:eastAsia="zh-CN"/>
        </w:rPr>
      </w:pPr>
      <w:r w:rsidRPr="00C119BA">
        <w:rPr>
          <w:rFonts w:eastAsia="Arial" w:cstheme="minorHAnsi"/>
          <w:i/>
          <w:iCs/>
          <w:kern w:val="1"/>
          <w:lang w:eastAsia="zh-CN"/>
        </w:rPr>
        <w:t xml:space="preserve">Zakres prac </w:t>
      </w:r>
      <w:r w:rsidR="00C119BA" w:rsidRPr="00C119BA">
        <w:rPr>
          <w:rFonts w:eastAsia="Arial" w:cstheme="minorHAnsi"/>
          <w:i/>
          <w:iCs/>
          <w:kern w:val="1"/>
          <w:lang w:eastAsia="zh-CN"/>
        </w:rPr>
        <w:t>o</w:t>
      </w:r>
      <w:r w:rsidRPr="00C119BA">
        <w:rPr>
          <w:rFonts w:eastAsia="Arial" w:cstheme="minorHAnsi"/>
          <w:i/>
          <w:iCs/>
          <w:kern w:val="1"/>
          <w:lang w:eastAsia="zh-CN"/>
        </w:rPr>
        <w:t xml:space="preserve">bejmuje dostawę i montaż:  </w:t>
      </w:r>
    </w:p>
    <w:p w14:paraId="56EAE038" w14:textId="3A1A749A" w:rsidR="00801064" w:rsidRPr="00801064" w:rsidRDefault="00801064" w:rsidP="009949B7">
      <w:pPr>
        <w:spacing w:after="200" w:line="240" w:lineRule="auto"/>
        <w:contextualSpacing/>
        <w:jc w:val="both"/>
        <w:rPr>
          <w:rFonts w:eastAsia="Arial" w:cstheme="minorHAnsi"/>
          <w:b/>
          <w:bCs/>
          <w:i/>
          <w:iCs/>
          <w:kern w:val="1"/>
          <w:lang w:eastAsia="zh-CN"/>
        </w:rPr>
      </w:pPr>
      <w:r w:rsidRPr="00801064">
        <w:rPr>
          <w:rFonts w:eastAsia="Arial" w:cstheme="minorHAnsi"/>
          <w:b/>
          <w:bCs/>
          <w:i/>
          <w:iCs/>
          <w:kern w:val="1"/>
          <w:lang w:eastAsia="zh-CN"/>
        </w:rPr>
        <w:t>- podestu szklanego nad korytarzem z balustradą szklaną,</w:t>
      </w:r>
    </w:p>
    <w:p w14:paraId="4D5F1C78" w14:textId="7A78E65C" w:rsidR="00801064" w:rsidRPr="00801064" w:rsidRDefault="00801064" w:rsidP="009949B7">
      <w:pPr>
        <w:spacing w:after="200" w:line="240" w:lineRule="auto"/>
        <w:contextualSpacing/>
        <w:jc w:val="both"/>
        <w:rPr>
          <w:rFonts w:eastAsia="Arial" w:cstheme="minorHAnsi"/>
          <w:b/>
          <w:bCs/>
          <w:i/>
          <w:iCs/>
          <w:kern w:val="1"/>
          <w:lang w:eastAsia="zh-CN"/>
        </w:rPr>
      </w:pPr>
      <w:r w:rsidRPr="00801064">
        <w:rPr>
          <w:rFonts w:eastAsia="Arial" w:cstheme="minorHAnsi"/>
          <w:b/>
          <w:bCs/>
          <w:i/>
          <w:iCs/>
          <w:kern w:val="1"/>
          <w:lang w:eastAsia="zh-CN"/>
        </w:rPr>
        <w:t>- balustrady szklanej wzdłuż korytarza,</w:t>
      </w:r>
    </w:p>
    <w:p w14:paraId="0B2A55FB" w14:textId="23F7FD55" w:rsidR="00801064" w:rsidRPr="00801064" w:rsidRDefault="00801064" w:rsidP="009949B7">
      <w:pPr>
        <w:spacing w:after="200" w:line="240" w:lineRule="auto"/>
        <w:contextualSpacing/>
        <w:jc w:val="both"/>
        <w:rPr>
          <w:rFonts w:eastAsia="Arial" w:cstheme="minorHAnsi"/>
          <w:b/>
          <w:bCs/>
          <w:i/>
          <w:iCs/>
          <w:kern w:val="1"/>
          <w:lang w:eastAsia="zh-CN"/>
        </w:rPr>
      </w:pPr>
      <w:r w:rsidRPr="00801064">
        <w:rPr>
          <w:rFonts w:eastAsia="Arial" w:cstheme="minorHAnsi"/>
          <w:b/>
          <w:bCs/>
          <w:i/>
          <w:iCs/>
          <w:kern w:val="1"/>
          <w:lang w:eastAsia="zh-CN"/>
        </w:rPr>
        <w:t>- przepony szklanej w oknie,</w:t>
      </w:r>
    </w:p>
    <w:p w14:paraId="630C0DD5" w14:textId="519BFC8A" w:rsidR="00801064" w:rsidRPr="00801064" w:rsidRDefault="00801064" w:rsidP="009949B7">
      <w:pPr>
        <w:spacing w:after="200" w:line="240" w:lineRule="auto"/>
        <w:contextualSpacing/>
        <w:jc w:val="both"/>
        <w:rPr>
          <w:rFonts w:eastAsia="Arial" w:cstheme="minorHAnsi"/>
          <w:b/>
          <w:bCs/>
          <w:i/>
          <w:iCs/>
          <w:kern w:val="1"/>
          <w:lang w:eastAsia="zh-CN"/>
        </w:rPr>
      </w:pPr>
      <w:r w:rsidRPr="00801064">
        <w:rPr>
          <w:rFonts w:eastAsia="Arial" w:cstheme="minorHAnsi"/>
          <w:b/>
          <w:bCs/>
          <w:i/>
          <w:iCs/>
          <w:kern w:val="1"/>
          <w:lang w:eastAsia="zh-CN"/>
        </w:rPr>
        <w:t>- schodów stalowych  kręconych z podestem i balustradą.</w:t>
      </w:r>
    </w:p>
    <w:p w14:paraId="5751609D" w14:textId="77777777" w:rsidR="00801064" w:rsidRDefault="00801064" w:rsidP="009949B7">
      <w:pPr>
        <w:spacing w:after="200" w:line="240" w:lineRule="auto"/>
        <w:contextualSpacing/>
        <w:jc w:val="both"/>
        <w:rPr>
          <w:rFonts w:eastAsia="Arial" w:cstheme="minorHAnsi"/>
          <w:b/>
          <w:bCs/>
          <w:kern w:val="1"/>
          <w:lang w:eastAsia="zh-CN"/>
        </w:rPr>
      </w:pPr>
    </w:p>
    <w:p w14:paraId="1FCE6A08" w14:textId="159DEAD5" w:rsidR="00801064" w:rsidRPr="005A1285" w:rsidRDefault="00801064" w:rsidP="009949B7">
      <w:pPr>
        <w:spacing w:after="200" w:line="240" w:lineRule="auto"/>
        <w:contextualSpacing/>
        <w:jc w:val="both"/>
        <w:rPr>
          <w:rFonts w:eastAsia="Arial" w:cstheme="minorHAnsi"/>
          <w:kern w:val="1"/>
          <w:lang w:eastAsia="zh-CN"/>
        </w:rPr>
      </w:pPr>
      <w:r w:rsidRPr="005A1285">
        <w:rPr>
          <w:rFonts w:eastAsia="Arial" w:cstheme="minorHAnsi"/>
          <w:kern w:val="1"/>
          <w:lang w:eastAsia="zh-CN"/>
        </w:rPr>
        <w:t xml:space="preserve">Wszystkie prace należy wykonać zgodnie z </w:t>
      </w:r>
      <w:r w:rsidR="00EC14B9" w:rsidRPr="005A1285">
        <w:rPr>
          <w:rFonts w:eastAsia="Arial" w:cstheme="minorHAnsi"/>
          <w:kern w:val="1"/>
          <w:lang w:eastAsia="zh-CN"/>
        </w:rPr>
        <w:t>obowiązującymi przepisami oraz zasadami wiedzy technicznej i sztuki budowlanej</w:t>
      </w:r>
      <w:r w:rsidR="00AA45EE" w:rsidRPr="005A1285">
        <w:rPr>
          <w:rFonts w:eastAsia="Arial" w:cstheme="minorHAnsi"/>
          <w:kern w:val="1"/>
          <w:lang w:eastAsia="zh-CN"/>
        </w:rPr>
        <w:t xml:space="preserve">. </w:t>
      </w:r>
    </w:p>
    <w:p w14:paraId="6646BA41" w14:textId="370468C3" w:rsidR="00AA45EE" w:rsidRPr="005A1285" w:rsidRDefault="00AA45EE" w:rsidP="009949B7">
      <w:pPr>
        <w:spacing w:after="200" w:line="240" w:lineRule="auto"/>
        <w:contextualSpacing/>
        <w:jc w:val="both"/>
        <w:rPr>
          <w:rFonts w:eastAsia="Arial" w:cstheme="minorHAnsi"/>
          <w:kern w:val="1"/>
          <w:lang w:eastAsia="zh-CN"/>
        </w:rPr>
      </w:pPr>
      <w:r w:rsidRPr="005A1285">
        <w:rPr>
          <w:rFonts w:eastAsia="Arial" w:cstheme="minorHAnsi"/>
          <w:kern w:val="1"/>
          <w:lang w:eastAsia="zh-CN"/>
        </w:rPr>
        <w:t>Należy zabezpieczyć przed zniszczeniem użytkowane w trakcie transportu materiałów budowalnych elementy zagospodarowania: ścieżki, mosty, dziedziniec z nawierzchni</w:t>
      </w:r>
      <w:r w:rsidR="005A1285" w:rsidRPr="005A1285">
        <w:rPr>
          <w:rFonts w:eastAsia="Arial" w:cstheme="minorHAnsi"/>
          <w:kern w:val="1"/>
          <w:lang w:eastAsia="zh-CN"/>
        </w:rPr>
        <w:t>ą</w:t>
      </w:r>
      <w:r w:rsidRPr="005A1285">
        <w:rPr>
          <w:rFonts w:eastAsia="Arial" w:cstheme="minorHAnsi"/>
          <w:kern w:val="1"/>
          <w:lang w:eastAsia="zh-CN"/>
        </w:rPr>
        <w:t xml:space="preserve"> </w:t>
      </w:r>
      <w:proofErr w:type="spellStart"/>
      <w:r w:rsidRPr="005A1285">
        <w:rPr>
          <w:rFonts w:eastAsia="Arial" w:cstheme="minorHAnsi"/>
          <w:kern w:val="1"/>
          <w:lang w:eastAsia="zh-CN"/>
        </w:rPr>
        <w:t>hansegrand</w:t>
      </w:r>
      <w:proofErr w:type="spellEnd"/>
      <w:r w:rsidRPr="005A1285">
        <w:rPr>
          <w:rFonts w:eastAsia="Arial" w:cstheme="minorHAnsi"/>
          <w:kern w:val="1"/>
          <w:lang w:eastAsia="zh-CN"/>
        </w:rPr>
        <w:t>, kamienny trakt. W przypadku uszkodzeń będących wynikiem realizacji przedmiotowego zamówienia</w:t>
      </w:r>
      <w:r w:rsidR="005A1285" w:rsidRPr="005A1285">
        <w:rPr>
          <w:rFonts w:eastAsia="Arial" w:cstheme="minorHAnsi"/>
          <w:kern w:val="1"/>
          <w:lang w:eastAsia="zh-CN"/>
        </w:rPr>
        <w:t>,</w:t>
      </w:r>
      <w:r w:rsidRPr="005A1285">
        <w:rPr>
          <w:rFonts w:eastAsia="Arial" w:cstheme="minorHAnsi"/>
          <w:kern w:val="1"/>
          <w:lang w:eastAsia="zh-CN"/>
        </w:rPr>
        <w:t xml:space="preserve"> Wykonawca usunie zniszczenia na własny </w:t>
      </w:r>
      <w:r w:rsidR="005A1285" w:rsidRPr="005A1285">
        <w:rPr>
          <w:rFonts w:eastAsia="Arial" w:cstheme="minorHAnsi"/>
          <w:kern w:val="1"/>
          <w:lang w:eastAsia="zh-CN"/>
        </w:rPr>
        <w:t xml:space="preserve">koszt. Prace prowadzone będą w obrębie zamku średniego. Dostawę materiałów i wszelkie prace należy prowadzić z uwzględnieniem ruchu turystycznego, który odbywa się na zamku </w:t>
      </w:r>
      <w:r w:rsidR="00C119BA">
        <w:rPr>
          <w:rFonts w:eastAsia="Arial" w:cstheme="minorHAnsi"/>
          <w:kern w:val="1"/>
          <w:lang w:eastAsia="zh-CN"/>
        </w:rPr>
        <w:t>(</w:t>
      </w:r>
      <w:r w:rsidR="005A1285" w:rsidRPr="005A1285">
        <w:rPr>
          <w:rFonts w:eastAsia="Arial" w:cstheme="minorHAnsi"/>
          <w:kern w:val="1"/>
          <w:lang w:eastAsia="zh-CN"/>
        </w:rPr>
        <w:t>pawilon nad zamkiem średnim wyłączony jest ze zwiedzania), po uzgodnieniu  z najemcą obiektu czyli Miejskim Ośrodkiem Kultury w Olkuszu. Zasady korzystania z mediów (woda, prąd) również należy uzgodnić z MOK w Olkuszu.</w:t>
      </w:r>
    </w:p>
    <w:p w14:paraId="63E9B6B4" w14:textId="412E4FD8" w:rsidR="005A1285" w:rsidRPr="005A1285" w:rsidRDefault="005A1285" w:rsidP="009949B7">
      <w:pPr>
        <w:spacing w:after="200" w:line="240" w:lineRule="auto"/>
        <w:contextualSpacing/>
        <w:jc w:val="both"/>
        <w:rPr>
          <w:rFonts w:eastAsia="Arial" w:cstheme="minorHAnsi"/>
          <w:kern w:val="1"/>
          <w:lang w:eastAsia="zh-CN"/>
        </w:rPr>
      </w:pPr>
      <w:r w:rsidRPr="005A1285">
        <w:rPr>
          <w:rFonts w:eastAsia="Arial" w:cstheme="minorHAnsi"/>
          <w:kern w:val="1"/>
          <w:lang w:eastAsia="zh-CN"/>
        </w:rPr>
        <w:t xml:space="preserve">Zaleca się, aby Wykonawca we własnym zakresie zapoznał się z terenem inwestycji oraz                                           z zagospodarowaniem otoczenia </w:t>
      </w:r>
      <w:r w:rsidR="00C119BA">
        <w:rPr>
          <w:rFonts w:eastAsia="Arial" w:cstheme="minorHAnsi"/>
          <w:kern w:val="1"/>
          <w:lang w:eastAsia="zh-CN"/>
        </w:rPr>
        <w:t>(</w:t>
      </w:r>
      <w:r w:rsidRPr="005A1285">
        <w:rPr>
          <w:rFonts w:eastAsia="Arial" w:cstheme="minorHAnsi"/>
          <w:kern w:val="1"/>
          <w:lang w:eastAsia="zh-CN"/>
        </w:rPr>
        <w:t>dojazd, dojście)</w:t>
      </w:r>
    </w:p>
    <w:bookmarkEnd w:id="20"/>
    <w:p w14:paraId="1D3574B3" w14:textId="77777777" w:rsidR="009949B7" w:rsidRPr="009949B7" w:rsidRDefault="009949B7" w:rsidP="0004718F">
      <w:pPr>
        <w:suppressAutoHyphens/>
        <w:spacing w:after="0" w:line="240" w:lineRule="auto"/>
        <w:contextualSpacing/>
        <w:jc w:val="both"/>
        <w:rPr>
          <w:rFonts w:eastAsia="Calibri" w:cstheme="minorHAnsi"/>
          <w:color w:val="000000"/>
          <w:kern w:val="1"/>
          <w:u w:val="single"/>
          <w:lang w:eastAsia="zh-CN"/>
        </w:rPr>
      </w:pPr>
    </w:p>
    <w:p w14:paraId="26CAABA1" w14:textId="0C944F8D" w:rsidR="009949B7" w:rsidRPr="006C4E6D" w:rsidRDefault="009949B7" w:rsidP="006C4E6D">
      <w:pPr>
        <w:suppressAutoHyphens/>
        <w:spacing w:after="0" w:line="240" w:lineRule="auto"/>
        <w:ind w:left="360" w:hanging="360"/>
        <w:jc w:val="both"/>
        <w:rPr>
          <w:rFonts w:eastAsia="Times New Roman" w:cstheme="minorHAnsi"/>
          <w:b/>
          <w:bCs/>
          <w:color w:val="000000"/>
          <w:kern w:val="1"/>
          <w:lang w:eastAsia="zh-CN"/>
        </w:rPr>
      </w:pPr>
      <w:r w:rsidRPr="006C4E6D">
        <w:rPr>
          <w:rFonts w:eastAsia="Times New Roman" w:cstheme="minorHAnsi"/>
          <w:b/>
          <w:bCs/>
          <w:color w:val="000000"/>
          <w:kern w:val="1"/>
          <w:lang w:eastAsia="zh-CN"/>
        </w:rPr>
        <w:t xml:space="preserve">Dołączone załączniki (dok. </w:t>
      </w:r>
      <w:proofErr w:type="spellStart"/>
      <w:r w:rsidRPr="006C4E6D">
        <w:rPr>
          <w:rFonts w:eastAsia="Times New Roman" w:cstheme="minorHAnsi"/>
          <w:b/>
          <w:bCs/>
          <w:color w:val="000000"/>
          <w:kern w:val="1"/>
          <w:lang w:eastAsia="zh-CN"/>
        </w:rPr>
        <w:t>tech</w:t>
      </w:r>
      <w:proofErr w:type="spellEnd"/>
      <w:r w:rsidRPr="006C4E6D">
        <w:rPr>
          <w:rFonts w:eastAsia="Times New Roman" w:cstheme="minorHAnsi"/>
          <w:b/>
          <w:bCs/>
          <w:color w:val="000000"/>
          <w:kern w:val="1"/>
          <w:lang w:eastAsia="zh-CN"/>
        </w:rPr>
        <w:t xml:space="preserve">., koszt. </w:t>
      </w:r>
      <w:proofErr w:type="spellStart"/>
      <w:r w:rsidRPr="006C4E6D">
        <w:rPr>
          <w:rFonts w:eastAsia="Times New Roman" w:cstheme="minorHAnsi"/>
          <w:b/>
          <w:bCs/>
          <w:color w:val="000000"/>
          <w:kern w:val="1"/>
          <w:lang w:eastAsia="zh-CN"/>
        </w:rPr>
        <w:t>inw</w:t>
      </w:r>
      <w:proofErr w:type="spellEnd"/>
      <w:r w:rsidRPr="006C4E6D">
        <w:rPr>
          <w:rFonts w:eastAsia="Times New Roman" w:cstheme="minorHAnsi"/>
          <w:b/>
          <w:bCs/>
          <w:color w:val="000000"/>
          <w:kern w:val="1"/>
          <w:lang w:eastAsia="zh-CN"/>
        </w:rPr>
        <w:t xml:space="preserve">. </w:t>
      </w:r>
      <w:proofErr w:type="spellStart"/>
      <w:r w:rsidRPr="006C4E6D">
        <w:rPr>
          <w:rFonts w:eastAsia="Times New Roman" w:cstheme="minorHAnsi"/>
          <w:b/>
          <w:bCs/>
          <w:color w:val="000000"/>
          <w:kern w:val="1"/>
          <w:lang w:eastAsia="zh-CN"/>
        </w:rPr>
        <w:t>STWiORB</w:t>
      </w:r>
      <w:proofErr w:type="spellEnd"/>
      <w:r w:rsidRPr="006C4E6D">
        <w:rPr>
          <w:rFonts w:eastAsia="Times New Roman" w:cstheme="minorHAnsi"/>
          <w:b/>
          <w:bCs/>
          <w:color w:val="000000"/>
          <w:kern w:val="1"/>
          <w:lang w:eastAsia="zh-CN"/>
        </w:rPr>
        <w:t xml:space="preserve">, w wersji </w:t>
      </w:r>
      <w:proofErr w:type="spellStart"/>
      <w:r w:rsidRPr="006C4E6D">
        <w:rPr>
          <w:rFonts w:eastAsia="Times New Roman" w:cstheme="minorHAnsi"/>
          <w:b/>
          <w:bCs/>
          <w:color w:val="000000"/>
          <w:kern w:val="1"/>
          <w:lang w:eastAsia="zh-CN"/>
        </w:rPr>
        <w:t>elektr</w:t>
      </w:r>
      <w:proofErr w:type="spellEnd"/>
      <w:r w:rsidRPr="006C4E6D">
        <w:rPr>
          <w:rFonts w:eastAsia="Times New Roman" w:cstheme="minorHAnsi"/>
          <w:b/>
          <w:bCs/>
          <w:color w:val="000000"/>
          <w:kern w:val="1"/>
          <w:lang w:eastAsia="zh-CN"/>
        </w:rPr>
        <w:t>. edytowalnej)</w:t>
      </w:r>
      <w:r w:rsidR="006C4E6D">
        <w:rPr>
          <w:rFonts w:eastAsia="Times New Roman" w:cstheme="minorHAnsi"/>
          <w:b/>
          <w:bCs/>
          <w:color w:val="000000"/>
          <w:kern w:val="1"/>
          <w:lang w:eastAsia="zh-CN"/>
        </w:rPr>
        <w:t>:</w:t>
      </w:r>
    </w:p>
    <w:p w14:paraId="06845404" w14:textId="632F2751" w:rsidR="0004718F" w:rsidRDefault="0004718F" w:rsidP="009949B7">
      <w:pPr>
        <w:suppressAutoHyphens/>
        <w:spacing w:after="0" w:line="240" w:lineRule="auto"/>
        <w:ind w:left="360"/>
        <w:jc w:val="both"/>
        <w:rPr>
          <w:rFonts w:eastAsia="Times New Roman" w:cstheme="minorHAnsi"/>
          <w:color w:val="000000"/>
          <w:kern w:val="1"/>
          <w:lang w:eastAsia="zh-CN"/>
        </w:rPr>
      </w:pPr>
      <w:r>
        <w:rPr>
          <w:rFonts w:eastAsia="Times New Roman" w:cstheme="minorHAnsi"/>
          <w:color w:val="000000"/>
          <w:kern w:val="1"/>
          <w:lang w:eastAsia="zh-CN"/>
        </w:rPr>
        <w:t xml:space="preserve">1)  </w:t>
      </w:r>
      <w:r w:rsidR="005A1285">
        <w:rPr>
          <w:rFonts w:eastAsia="Times New Roman" w:cstheme="minorHAnsi"/>
          <w:color w:val="000000"/>
          <w:kern w:val="1"/>
          <w:lang w:eastAsia="zh-CN"/>
        </w:rPr>
        <w:t xml:space="preserve">Projekt budowlany „Przebudowa zamku średniego w Rabsztynie w celu udostępnienia zwiedzającym” </w:t>
      </w:r>
    </w:p>
    <w:p w14:paraId="23044231" w14:textId="35342428" w:rsidR="005A1285" w:rsidRDefault="005A1285" w:rsidP="009949B7">
      <w:pPr>
        <w:suppressAutoHyphens/>
        <w:spacing w:after="0" w:line="240" w:lineRule="auto"/>
        <w:ind w:left="360"/>
        <w:jc w:val="both"/>
        <w:rPr>
          <w:rFonts w:eastAsia="Times New Roman" w:cstheme="minorHAnsi"/>
          <w:color w:val="000000"/>
          <w:kern w:val="1"/>
          <w:lang w:eastAsia="zh-CN"/>
        </w:rPr>
      </w:pPr>
      <w:r>
        <w:rPr>
          <w:rFonts w:eastAsia="Times New Roman" w:cstheme="minorHAnsi"/>
          <w:color w:val="000000"/>
          <w:kern w:val="1"/>
          <w:lang w:eastAsia="zh-CN"/>
        </w:rPr>
        <w:t>2) Projekt wykonawczy ‘adaptacja pomieszczeń zamku średniego na cele ekspozycyjne wraz z projektem wnętrz i scenariuszem wystawy”</w:t>
      </w:r>
    </w:p>
    <w:p w14:paraId="2C5BDC56" w14:textId="011E6106" w:rsidR="005A1285" w:rsidRDefault="005A1285" w:rsidP="009949B7">
      <w:pPr>
        <w:suppressAutoHyphens/>
        <w:spacing w:after="0" w:line="240" w:lineRule="auto"/>
        <w:ind w:left="360"/>
        <w:jc w:val="both"/>
        <w:rPr>
          <w:rFonts w:eastAsia="Times New Roman" w:cstheme="minorHAnsi"/>
          <w:color w:val="000000"/>
          <w:kern w:val="1"/>
          <w:lang w:eastAsia="zh-CN"/>
        </w:rPr>
      </w:pPr>
      <w:r>
        <w:rPr>
          <w:rFonts w:eastAsia="Times New Roman" w:cstheme="minorHAnsi"/>
          <w:color w:val="000000"/>
          <w:kern w:val="1"/>
          <w:lang w:eastAsia="zh-CN"/>
        </w:rPr>
        <w:t xml:space="preserve">3) </w:t>
      </w:r>
      <w:proofErr w:type="spellStart"/>
      <w:r>
        <w:rPr>
          <w:rFonts w:eastAsia="Times New Roman" w:cstheme="minorHAnsi"/>
          <w:color w:val="000000"/>
          <w:kern w:val="1"/>
          <w:lang w:eastAsia="zh-CN"/>
        </w:rPr>
        <w:t>STWiOR</w:t>
      </w:r>
      <w:proofErr w:type="spellEnd"/>
      <w:r>
        <w:rPr>
          <w:rFonts w:eastAsia="Times New Roman" w:cstheme="minorHAnsi"/>
          <w:color w:val="000000"/>
          <w:kern w:val="1"/>
          <w:lang w:eastAsia="zh-CN"/>
        </w:rPr>
        <w:t xml:space="preserve"> ….</w:t>
      </w:r>
    </w:p>
    <w:p w14:paraId="18DDECD0" w14:textId="59DAA51B" w:rsidR="005A1285" w:rsidRPr="005A1285" w:rsidRDefault="005A1285" w:rsidP="005A1285">
      <w:pPr>
        <w:suppressAutoHyphens/>
        <w:spacing w:after="0" w:line="240" w:lineRule="auto"/>
        <w:ind w:left="360"/>
        <w:jc w:val="both"/>
        <w:rPr>
          <w:rFonts w:eastAsia="Times New Roman" w:cstheme="minorHAnsi"/>
          <w:color w:val="000000"/>
          <w:kern w:val="1"/>
          <w:lang w:eastAsia="zh-CN"/>
        </w:rPr>
      </w:pPr>
      <w:r>
        <w:rPr>
          <w:rFonts w:eastAsia="Times New Roman" w:cstheme="minorHAnsi"/>
          <w:color w:val="000000"/>
          <w:kern w:val="1"/>
          <w:lang w:eastAsia="zh-CN"/>
        </w:rPr>
        <w:t xml:space="preserve">4) Rysunki z nadzoru autorskiego 9montaż siatki oraz odwodnienie) </w:t>
      </w:r>
    </w:p>
    <w:p w14:paraId="6BAFED66" w14:textId="77777777" w:rsidR="00D641B8" w:rsidRPr="00D641B8" w:rsidRDefault="00D641B8" w:rsidP="00AE161B">
      <w:pPr>
        <w:spacing w:after="0" w:line="240" w:lineRule="auto"/>
        <w:jc w:val="both"/>
        <w:rPr>
          <w:rFonts w:ascii="Calibri" w:hAnsi="Calibri" w:cs="Calibri"/>
        </w:rPr>
      </w:pPr>
    </w:p>
    <w:p w14:paraId="7B5E8A36" w14:textId="5E342B48" w:rsidR="004D05C5" w:rsidRDefault="00D35569" w:rsidP="004D05C5">
      <w:pPr>
        <w:pStyle w:val="Nagwek2"/>
        <w:numPr>
          <w:ilvl w:val="0"/>
          <w:numId w:val="2"/>
        </w:numPr>
      </w:pPr>
      <w:bookmarkStart w:id="21" w:name="_Toc72234880"/>
      <w:r w:rsidRPr="00D35569">
        <w:t>Rozwiązania równoważne</w:t>
      </w:r>
      <w:bookmarkStart w:id="22" w:name="_Toc72234881"/>
      <w:bookmarkEnd w:id="21"/>
    </w:p>
    <w:p w14:paraId="126D5488" w14:textId="77777777" w:rsidR="004D05C5" w:rsidRPr="004D05C5" w:rsidRDefault="004D05C5" w:rsidP="004D05C5">
      <w:pPr>
        <w:spacing w:after="0" w:line="240" w:lineRule="auto"/>
      </w:pPr>
    </w:p>
    <w:p w14:paraId="4E4B3314" w14:textId="7C02FAE4" w:rsidR="00736F8C" w:rsidRPr="006954D9" w:rsidRDefault="00736F8C" w:rsidP="00736F8C">
      <w:pPr>
        <w:spacing w:line="276" w:lineRule="auto"/>
        <w:jc w:val="both"/>
      </w:pPr>
      <w:r w:rsidRPr="006954D9">
        <w:t>Jeśli w dokumentach składających się na opis przedmiotu zamówienia, wskazana jest nazwa handlowa firmy, towaru lub produktu, Zamawiający - w odniesieniu do wskazanych wprost w dokumentacji postepowania parametrów, czy danych (technicznych lub jakichkolwiek innych), identyfikujących pośrednio lub bezpośrednio towar bądź produkt - dopuszcza rozwiązania równoważne zgodne</w:t>
      </w:r>
      <w:r w:rsidR="00C119BA">
        <w:t xml:space="preserve">                      </w:t>
      </w:r>
      <w:r w:rsidRPr="006954D9">
        <w:t xml:space="preserve"> z danymi technicznymi i parametrami zawartymi w ww. dokumentacji. </w:t>
      </w:r>
      <w:r>
        <w:t xml:space="preserve">Jeżeli Zamawiający dopuszcza rozwiązania równoważne, ale nie podaje minimalnych parametrów, które by tę równoważność </w:t>
      </w:r>
      <w:r>
        <w:lastRenderedPageBreak/>
        <w:t>potwierdzały – wykonawca obowiązany jest zaoferować produkty, które posiadają co najmniej takie same lub lepsze normy, parametry techniczne, jakościowe, funkcjonalne, będą tożsame tematycznie</w:t>
      </w:r>
      <w:r w:rsidR="00C119BA">
        <w:t xml:space="preserve">               </w:t>
      </w:r>
      <w:r>
        <w:t xml:space="preserve"> i o takim samym przeznaczeniu oraz nie obniżą określonych w opisie przedmiotu zamówienia standardów. </w:t>
      </w:r>
    </w:p>
    <w:p w14:paraId="35F36AAC" w14:textId="77777777" w:rsidR="00736F8C" w:rsidRPr="006954D9" w:rsidRDefault="00736F8C" w:rsidP="00C119BA">
      <w:pPr>
        <w:spacing w:line="276" w:lineRule="auto"/>
        <w:jc w:val="both"/>
      </w:pPr>
      <w:r w:rsidRPr="006954D9">
        <w:t>W przypadku zastosowania równoważnych zamiennych, materiałów lub urządzeń ich zestawienie wraz z parametrami technicznymi należy dołączyć do oferty.</w:t>
      </w:r>
    </w:p>
    <w:p w14:paraId="56500B3F" w14:textId="3015AD06" w:rsidR="00736F8C" w:rsidRDefault="00736F8C" w:rsidP="00C119BA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 w:rsidRPr="006954D9">
        <w:t xml:space="preserve">Nie umieszczenie w ofercie w zestawieniu zamiennych, równoważnych materiałów i urządzeń oznaczać będzie, że w trakcie </w:t>
      </w:r>
      <w:r w:rsidRPr="00736F8C">
        <w:rPr>
          <w:rFonts w:ascii="Helvetica" w:hAnsi="Helvetica" w:cs="Helvetica"/>
          <w:sz w:val="20"/>
          <w:szCs w:val="20"/>
        </w:rPr>
        <w:t>realizacji prac zastosowane b</w:t>
      </w:r>
      <w:r w:rsidRPr="00736F8C">
        <w:rPr>
          <w:rFonts w:ascii="Arial" w:hAnsi="Arial" w:cs="Arial"/>
          <w:sz w:val="20"/>
          <w:szCs w:val="20"/>
        </w:rPr>
        <w:t>ę</w:t>
      </w:r>
      <w:r w:rsidRPr="00736F8C">
        <w:rPr>
          <w:rFonts w:ascii="Helvetica" w:hAnsi="Helvetica" w:cs="Helvetica"/>
          <w:sz w:val="20"/>
          <w:szCs w:val="20"/>
        </w:rPr>
        <w:t>d</w:t>
      </w:r>
      <w:r w:rsidRPr="00736F8C">
        <w:rPr>
          <w:rFonts w:ascii="Arial" w:hAnsi="Arial" w:cs="Arial"/>
          <w:sz w:val="20"/>
          <w:szCs w:val="20"/>
        </w:rPr>
        <w:t xml:space="preserve">ą </w:t>
      </w:r>
      <w:r w:rsidRPr="00736F8C">
        <w:rPr>
          <w:rFonts w:ascii="Helvetica" w:hAnsi="Helvetica" w:cs="Helvetica"/>
          <w:sz w:val="20"/>
          <w:szCs w:val="20"/>
        </w:rPr>
        <w:t>materiały i urz</w:t>
      </w:r>
      <w:r w:rsidRPr="00736F8C">
        <w:rPr>
          <w:rFonts w:ascii="Arial" w:hAnsi="Arial" w:cs="Arial"/>
          <w:sz w:val="20"/>
          <w:szCs w:val="20"/>
        </w:rPr>
        <w:t>ą</w:t>
      </w:r>
      <w:r w:rsidRPr="00736F8C">
        <w:rPr>
          <w:rFonts w:ascii="Helvetica" w:hAnsi="Helvetica" w:cs="Helvetica"/>
          <w:sz w:val="20"/>
          <w:szCs w:val="20"/>
        </w:rPr>
        <w:t>dzenia wynikaj</w:t>
      </w:r>
      <w:r w:rsidRPr="00736F8C">
        <w:rPr>
          <w:rFonts w:ascii="Arial" w:hAnsi="Arial" w:cs="Arial"/>
          <w:sz w:val="20"/>
          <w:szCs w:val="20"/>
        </w:rPr>
        <w:t>ą</w:t>
      </w:r>
      <w:r w:rsidRPr="00736F8C">
        <w:rPr>
          <w:rFonts w:ascii="Helvetica" w:hAnsi="Helvetica" w:cs="Helvetica"/>
          <w:sz w:val="20"/>
          <w:szCs w:val="20"/>
        </w:rPr>
        <w:t>ce z dokumentacji.</w:t>
      </w:r>
    </w:p>
    <w:p w14:paraId="4A9B7B6C" w14:textId="77777777" w:rsidR="00736F8C" w:rsidRPr="00736F8C" w:rsidRDefault="00736F8C" w:rsidP="00736F8C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</w:p>
    <w:p w14:paraId="622E0ACE" w14:textId="6606B5C1" w:rsidR="00C33B28" w:rsidRDefault="00D35569" w:rsidP="00D46B1F">
      <w:pPr>
        <w:pStyle w:val="Nagwek2"/>
        <w:numPr>
          <w:ilvl w:val="0"/>
          <w:numId w:val="2"/>
        </w:numPr>
      </w:pPr>
      <w:r w:rsidRPr="00D35569">
        <w:t>Wymagania w zakresie zatrudniania przez wykonawcę lub podwykonawcę osób na podstawie stosunku pracy</w:t>
      </w:r>
      <w:bookmarkEnd w:id="22"/>
    </w:p>
    <w:p w14:paraId="2A778B4D" w14:textId="77777777" w:rsidR="00D46B1F" w:rsidRPr="00D46B1F" w:rsidRDefault="00D46B1F" w:rsidP="00D46B1F">
      <w:pPr>
        <w:spacing w:after="0" w:line="240" w:lineRule="auto"/>
      </w:pPr>
    </w:p>
    <w:p w14:paraId="55B4B923" w14:textId="77777777" w:rsidR="00736F8C" w:rsidRDefault="00736F8C" w:rsidP="00736F8C">
      <w:pPr>
        <w:pStyle w:val="Akapitzlist"/>
        <w:numPr>
          <w:ilvl w:val="0"/>
          <w:numId w:val="12"/>
        </w:numPr>
        <w:spacing w:line="276" w:lineRule="auto"/>
        <w:ind w:left="284" w:hanging="283"/>
      </w:pPr>
      <w:bookmarkStart w:id="23" w:name="_Toc72234882"/>
      <w:r>
        <w:t xml:space="preserve">Wymagania dotyczące zatrudnienia na umowę o pracę osób wykonujących przedmiot zamówienia - rodzaj czynności, których dotyczą wymagania zatrudnienia: </w:t>
      </w:r>
    </w:p>
    <w:p w14:paraId="2381D28E" w14:textId="008B63B2" w:rsidR="005846D0" w:rsidRDefault="00736F8C" w:rsidP="005846D0">
      <w:pPr>
        <w:spacing w:line="276" w:lineRule="auto"/>
        <w:ind w:left="284"/>
        <w:jc w:val="both"/>
      </w:pPr>
      <w:r>
        <w:t xml:space="preserve">Zamawiający wymaga zatrudnienia przez Wykonawcę lub podwykonawcę na podstawie umowy </w:t>
      </w:r>
      <w:r w:rsidR="005846D0">
        <w:t xml:space="preserve">                  </w:t>
      </w:r>
      <w:r>
        <w:t xml:space="preserve">o pracę osób wykonujące </w:t>
      </w:r>
      <w:r w:rsidRPr="0015698B">
        <w:t>prac</w:t>
      </w:r>
      <w:r>
        <w:t>e</w:t>
      </w:r>
      <w:r w:rsidRPr="0015698B">
        <w:t xml:space="preserve"> ręczn</w:t>
      </w:r>
      <w:r>
        <w:t>e</w:t>
      </w:r>
      <w:r w:rsidR="00946302">
        <w:t xml:space="preserve">, </w:t>
      </w:r>
      <w:proofErr w:type="spellStart"/>
      <w:r w:rsidR="00946302">
        <w:t>tj</w:t>
      </w:r>
      <w:proofErr w:type="spellEnd"/>
      <w:r w:rsidR="00C119BA">
        <w:t xml:space="preserve"> m.in</w:t>
      </w:r>
      <w:r w:rsidR="00946302">
        <w:t>. układanie posadzki, wykonanie schodów</w:t>
      </w:r>
      <w:r w:rsidR="00C119BA">
        <w:t xml:space="preserve"> z kamienia</w:t>
      </w:r>
      <w:r w:rsidR="00946302">
        <w:t xml:space="preserve">, prace przy wykonaniu odwodnienia (rozbiórka nawierzchni z kamienia, ułożenie </w:t>
      </w:r>
      <w:proofErr w:type="spellStart"/>
      <w:r w:rsidR="00946302">
        <w:t>a</w:t>
      </w:r>
      <w:r w:rsidR="005846D0">
        <w:t>c</w:t>
      </w:r>
      <w:r w:rsidR="00946302">
        <w:t>odrenu</w:t>
      </w:r>
      <w:proofErr w:type="spellEnd"/>
      <w:r w:rsidR="00946302">
        <w:t>, ułożenie nawierzchni kamiennej</w:t>
      </w:r>
      <w:r w:rsidR="00C119BA">
        <w:t>)</w:t>
      </w:r>
      <w:r w:rsidR="005846D0">
        <w:t xml:space="preserve">, montaż elementów szklanych i stalowych. </w:t>
      </w:r>
      <w:r w:rsidR="00946302">
        <w:t xml:space="preserve"> </w:t>
      </w:r>
    </w:p>
    <w:p w14:paraId="62AA451F" w14:textId="5D551134" w:rsidR="00736F8C" w:rsidRDefault="00736F8C" w:rsidP="005846D0">
      <w:pPr>
        <w:spacing w:line="276" w:lineRule="auto"/>
        <w:ind w:left="284"/>
      </w:pPr>
      <w: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punkcie 1 czynności. Zamawiający uprawniony jest w szczególności do: </w:t>
      </w:r>
    </w:p>
    <w:p w14:paraId="392AA335" w14:textId="77777777" w:rsidR="00736F8C" w:rsidRDefault="00736F8C" w:rsidP="00736F8C">
      <w:pPr>
        <w:pStyle w:val="Akapitzlist"/>
        <w:numPr>
          <w:ilvl w:val="1"/>
          <w:numId w:val="13"/>
        </w:numPr>
        <w:spacing w:line="276" w:lineRule="auto"/>
        <w:ind w:left="709"/>
      </w:pPr>
      <w:r>
        <w:t>żądania oświadczeń i dokumentów w zakresie potwierdzenia spełniania ww. wymogów i dokonywania ich oceny,</w:t>
      </w:r>
    </w:p>
    <w:p w14:paraId="33C40624" w14:textId="77777777" w:rsidR="00736F8C" w:rsidRDefault="00736F8C" w:rsidP="00736F8C">
      <w:pPr>
        <w:pStyle w:val="Akapitzlist"/>
        <w:numPr>
          <w:ilvl w:val="1"/>
          <w:numId w:val="13"/>
        </w:numPr>
        <w:spacing w:line="276" w:lineRule="auto"/>
        <w:ind w:left="709"/>
      </w:pPr>
      <w:r>
        <w:t>żądania wyjaśnień w przypadku wątpliwości w zakresie potwierdzenia spełniania ww. wymogów,</w:t>
      </w:r>
    </w:p>
    <w:p w14:paraId="022C5D69" w14:textId="77777777" w:rsidR="00736F8C" w:rsidRDefault="00736F8C" w:rsidP="00736F8C">
      <w:pPr>
        <w:pStyle w:val="Akapitzlist"/>
        <w:numPr>
          <w:ilvl w:val="1"/>
          <w:numId w:val="13"/>
        </w:numPr>
        <w:spacing w:line="276" w:lineRule="auto"/>
        <w:ind w:left="709"/>
      </w:pPr>
      <w:r>
        <w:t>przeprowadzania kontroli na miejscu wykonywania świadczenia.</w:t>
      </w:r>
    </w:p>
    <w:p w14:paraId="7B083FCF" w14:textId="77777777" w:rsidR="00736F8C" w:rsidRDefault="00736F8C" w:rsidP="00736F8C">
      <w:pPr>
        <w:pStyle w:val="Akapitzlist"/>
        <w:numPr>
          <w:ilvl w:val="0"/>
          <w:numId w:val="12"/>
        </w:numPr>
        <w:spacing w:line="276" w:lineRule="auto"/>
        <w:ind w:left="284" w:hanging="283"/>
      </w:pPr>
      <w:r>
        <w:t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zamówienia:</w:t>
      </w:r>
    </w:p>
    <w:p w14:paraId="0684F106" w14:textId="77777777" w:rsidR="00736F8C" w:rsidRDefault="00736F8C" w:rsidP="00736F8C">
      <w:pPr>
        <w:pStyle w:val="Akapitzlist"/>
        <w:numPr>
          <w:ilvl w:val="1"/>
          <w:numId w:val="14"/>
        </w:numPr>
        <w:spacing w:line="276" w:lineRule="auto"/>
        <w:ind w:left="709"/>
      </w:pPr>
      <w: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zatrudnionych pracowników, daty zawarcia umowy o pracę, rodzaju umowy o pracę, zakresu obowiązków pracownika oraz podpis osoby uprawnionej do złożenia oświadczenia w imieniu wykonawcy lub podwykonawcy;</w:t>
      </w:r>
    </w:p>
    <w:p w14:paraId="351F314C" w14:textId="77777777" w:rsidR="00736F8C" w:rsidRDefault="00736F8C" w:rsidP="00736F8C">
      <w:pPr>
        <w:pStyle w:val="Akapitzlist"/>
        <w:numPr>
          <w:ilvl w:val="1"/>
          <w:numId w:val="14"/>
        </w:numPr>
        <w:spacing w:line="276" w:lineRule="auto"/>
        <w:ind w:left="709"/>
      </w:pPr>
      <w: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</w:t>
      </w:r>
      <w:r>
        <w:lastRenderedPageBreak/>
        <w:t>regulującym zakres obowiązków, jeżeli został sporządzony). Kopia umowy/umów powinna zostać zanonimizowana w sposób zapewniający ochronę danych osobowych pracowników, zgodnie z przepisami RODO (tj. w szczególności bez adresów, nr PESEL pracowników). Informacje takie jak: imię i nazwisko pracownika, data zawarcia umowy, rodzaj umowy o pracę oraz zakres obowiązków pracownika powinny być możliwe do zidentyfikowania;</w:t>
      </w:r>
    </w:p>
    <w:p w14:paraId="08B2FA58" w14:textId="77777777" w:rsidR="00736F8C" w:rsidRDefault="00736F8C" w:rsidP="00736F8C">
      <w:pPr>
        <w:pStyle w:val="Akapitzlist"/>
        <w:numPr>
          <w:ilvl w:val="1"/>
          <w:numId w:val="14"/>
        </w:numPr>
        <w:spacing w:line="276" w:lineRule="auto"/>
        <w:ind w:left="709"/>
      </w:pPr>
      <w: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14:paraId="553AAB41" w14:textId="77777777" w:rsidR="00736F8C" w:rsidRDefault="00736F8C" w:rsidP="00736F8C">
      <w:pPr>
        <w:pStyle w:val="Akapitzlist"/>
        <w:numPr>
          <w:ilvl w:val="1"/>
          <w:numId w:val="14"/>
        </w:numPr>
        <w:spacing w:line="276" w:lineRule="auto"/>
        <w:ind w:left="709"/>
      </w:pPr>
      <w:r>
        <w:t xml:space="preserve"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ustawy </w:t>
      </w:r>
      <w:proofErr w:type="spellStart"/>
      <w:r>
        <w:t>Pzp</w:t>
      </w:r>
      <w:proofErr w:type="spellEnd"/>
      <w:r>
        <w:t xml:space="preserve"> oraz RODO.</w:t>
      </w:r>
    </w:p>
    <w:p w14:paraId="46C8B9AD" w14:textId="77777777" w:rsidR="00736F8C" w:rsidRDefault="00736F8C" w:rsidP="00736F8C">
      <w:pPr>
        <w:pStyle w:val="Akapitzlist"/>
        <w:numPr>
          <w:ilvl w:val="0"/>
          <w:numId w:val="12"/>
        </w:numPr>
        <w:spacing w:line="276" w:lineRule="auto"/>
        <w:ind w:left="284" w:hanging="283"/>
      </w:pPr>
      <w:r>
        <w:t xml:space="preserve">Z tytułu niespełnienia przez wykonawcę lub podwykonawcę wymogu zatrudnienia na podstawie umowy o pracę osób wykonujących wskazane w punkcie 1 czynności Zamawiający przewiduje sankcję w postaci obowiązku zapłaty przez wykonawcę kary umownej w wysokości określonej w umowie w sprawie zamówienia publicznego.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czynności. </w:t>
      </w:r>
    </w:p>
    <w:p w14:paraId="1D87EC41" w14:textId="77777777" w:rsidR="00736F8C" w:rsidRDefault="00736F8C" w:rsidP="00736F8C">
      <w:pPr>
        <w:pStyle w:val="Akapitzlist"/>
        <w:numPr>
          <w:ilvl w:val="0"/>
          <w:numId w:val="12"/>
        </w:numPr>
        <w:spacing w:line="276" w:lineRule="auto"/>
        <w:ind w:left="284" w:hanging="283"/>
      </w:pPr>
      <w:r>
        <w:t>W przypadku uzasadnionych wątpliwości co do przestrzegania prawa pracy przez wykonawcę lub podwykonawcę, zamawiający może zwrócić się o przeprowadzenie kontroli przez Państwową Inspekcję Pracy.</w:t>
      </w:r>
    </w:p>
    <w:p w14:paraId="027F3B41" w14:textId="77777777" w:rsidR="00736F8C" w:rsidRDefault="00736F8C" w:rsidP="00736F8C">
      <w:pPr>
        <w:pStyle w:val="Akapitzlist"/>
        <w:numPr>
          <w:ilvl w:val="0"/>
          <w:numId w:val="12"/>
        </w:numPr>
        <w:spacing w:line="276" w:lineRule="auto"/>
        <w:ind w:left="284" w:hanging="283"/>
      </w:pPr>
      <w:r>
        <w:t>Powyższy wymóg określony w punkcie 1 dotyczy również podwykonawców wykonujących wskazane wyżej prace.</w:t>
      </w:r>
    </w:p>
    <w:p w14:paraId="6610E495" w14:textId="77777777" w:rsidR="00736F8C" w:rsidRPr="004E2BCF" w:rsidRDefault="00736F8C" w:rsidP="00736F8C">
      <w:pPr>
        <w:pStyle w:val="Akapitzlist"/>
        <w:numPr>
          <w:ilvl w:val="0"/>
          <w:numId w:val="12"/>
        </w:numPr>
        <w:spacing w:line="276" w:lineRule="auto"/>
        <w:ind w:left="284" w:hanging="284"/>
      </w:pPr>
      <w:r>
        <w:t>Wykonawcy nie obowiązują wymagania o których mowa powyżej, jeżeli Wykonawca oświadczy, że prowadzi jednoosobową działalność gospodarczą/ przedmiot zamówienia będzie realizował samodzielnie (jednoosobowo).</w:t>
      </w:r>
    </w:p>
    <w:p w14:paraId="1C6C8870" w14:textId="2BD5C64A" w:rsidR="00C33B28" w:rsidRDefault="00D35569" w:rsidP="00C33B28">
      <w:pPr>
        <w:pStyle w:val="Nagwek2"/>
        <w:numPr>
          <w:ilvl w:val="0"/>
          <w:numId w:val="2"/>
        </w:numPr>
      </w:pPr>
      <w:r w:rsidRPr="00D35569">
        <w:t xml:space="preserve">Wymagania w zakresie zatrudnienia osób, o których mowa w art. 96 ust. 2 pkt 2 ustawy </w:t>
      </w:r>
      <w:proofErr w:type="spellStart"/>
      <w:r w:rsidRPr="00D35569">
        <w:t>Pzp</w:t>
      </w:r>
      <w:bookmarkEnd w:id="23"/>
      <w:proofErr w:type="spellEnd"/>
    </w:p>
    <w:p w14:paraId="4324DA14" w14:textId="77777777" w:rsidR="00C33B28" w:rsidRPr="00C33B28" w:rsidRDefault="00C33B28" w:rsidP="004D05C5">
      <w:pPr>
        <w:spacing w:after="0" w:line="240" w:lineRule="auto"/>
      </w:pPr>
    </w:p>
    <w:p w14:paraId="18154346" w14:textId="1DA7404E" w:rsidR="00025A74" w:rsidRPr="00025A74" w:rsidRDefault="00025A74" w:rsidP="008D4B12">
      <w:pPr>
        <w:spacing w:line="276" w:lineRule="auto"/>
      </w:pPr>
      <w:r w:rsidRPr="00025A74">
        <w:t xml:space="preserve">Zamawiający </w:t>
      </w:r>
      <w:r>
        <w:t xml:space="preserve">nie </w:t>
      </w:r>
      <w:r w:rsidRPr="00025A74">
        <w:t>stawia wym</w:t>
      </w:r>
      <w:r>
        <w:t>o</w:t>
      </w:r>
      <w:r w:rsidRPr="00025A74">
        <w:t>g</w:t>
      </w:r>
      <w:r>
        <w:t>u</w:t>
      </w:r>
      <w:r w:rsidRPr="00025A74">
        <w:t xml:space="preserve"> w zakresie zatrudnienia przez </w:t>
      </w:r>
      <w:r>
        <w:t>W</w:t>
      </w:r>
      <w:r w:rsidRPr="00025A74">
        <w:t>ykonawcę osób</w:t>
      </w:r>
      <w:r>
        <w:t xml:space="preserve">, o których mowa w art. 96 ust. 2 pkt 2 ustawy </w:t>
      </w:r>
      <w:proofErr w:type="spellStart"/>
      <w:r>
        <w:t>Pzp</w:t>
      </w:r>
      <w:proofErr w:type="spellEnd"/>
      <w:r>
        <w:t>.</w:t>
      </w:r>
    </w:p>
    <w:p w14:paraId="33662394" w14:textId="6FD55FB3" w:rsidR="00D35569" w:rsidRPr="00552A26" w:rsidRDefault="00D35569" w:rsidP="00D35569">
      <w:pPr>
        <w:pStyle w:val="Nagwek2"/>
        <w:numPr>
          <w:ilvl w:val="0"/>
          <w:numId w:val="2"/>
        </w:numPr>
        <w:rPr>
          <w:color w:val="FF0000"/>
        </w:rPr>
      </w:pPr>
      <w:bookmarkStart w:id="24" w:name="_Toc72234883"/>
      <w:r w:rsidRPr="00D35569">
        <w:t>Informacja o przedmiotowych środkach dowodowych</w:t>
      </w:r>
      <w:bookmarkEnd w:id="24"/>
    </w:p>
    <w:p w14:paraId="4C1C4DE3" w14:textId="7E5B0001" w:rsidR="00025A74" w:rsidRDefault="00025A74" w:rsidP="008D4B12">
      <w:pPr>
        <w:spacing w:line="276" w:lineRule="auto"/>
      </w:pPr>
      <w:r>
        <w:t>Zamawiający</w:t>
      </w:r>
      <w:r w:rsidR="00757F27">
        <w:t xml:space="preserve"> nie</w:t>
      </w:r>
      <w:r>
        <w:t xml:space="preserve"> żąda</w:t>
      </w:r>
      <w:r w:rsidR="00757F27">
        <w:t xml:space="preserve"> </w:t>
      </w:r>
      <w:r>
        <w:t>złoż</w:t>
      </w:r>
      <w:r w:rsidR="00757F27">
        <w:t>enia</w:t>
      </w:r>
      <w:r>
        <w:t xml:space="preserve"> wraz z ofertą przedmiotow</w:t>
      </w:r>
      <w:r w:rsidR="00757F27">
        <w:t>ych</w:t>
      </w:r>
      <w:r>
        <w:t xml:space="preserve"> środk</w:t>
      </w:r>
      <w:r w:rsidR="00757F27">
        <w:t>ów</w:t>
      </w:r>
      <w:r>
        <w:t xml:space="preserve"> dowodow</w:t>
      </w:r>
      <w:r w:rsidR="00757F27">
        <w:t>ych.</w:t>
      </w:r>
    </w:p>
    <w:p w14:paraId="5742F40F" w14:textId="5DC4FF08" w:rsidR="00D35569" w:rsidRDefault="00D35569" w:rsidP="00D35569">
      <w:pPr>
        <w:pStyle w:val="Nagwek2"/>
        <w:numPr>
          <w:ilvl w:val="0"/>
          <w:numId w:val="2"/>
        </w:numPr>
      </w:pPr>
      <w:bookmarkStart w:id="25" w:name="_Toc72234884"/>
      <w:r w:rsidRPr="00D35569">
        <w:t>Termin wykonania zamówienia</w:t>
      </w:r>
      <w:bookmarkEnd w:id="25"/>
    </w:p>
    <w:p w14:paraId="7216989D" w14:textId="505F9B25" w:rsidR="004B6052" w:rsidRPr="004B6052" w:rsidRDefault="00025A74" w:rsidP="000B4A85">
      <w:pPr>
        <w:spacing w:line="276" w:lineRule="auto"/>
      </w:pPr>
      <w:r w:rsidRPr="00025A74">
        <w:t>Zamawiający wymaga, aby zamówienie zostało wykonane w terminie</w:t>
      </w:r>
      <w:r w:rsidR="004B6052" w:rsidRPr="004B6052">
        <w:t xml:space="preserve"> </w:t>
      </w:r>
      <w:r w:rsidR="004B6052" w:rsidRPr="00E958DF">
        <w:rPr>
          <w:b/>
          <w:bCs/>
        </w:rPr>
        <w:t xml:space="preserve">do </w:t>
      </w:r>
      <w:r w:rsidR="005846D0">
        <w:rPr>
          <w:b/>
          <w:bCs/>
        </w:rPr>
        <w:t>90 dni</w:t>
      </w:r>
      <w:r w:rsidR="004D05C5">
        <w:rPr>
          <w:b/>
          <w:bCs/>
        </w:rPr>
        <w:t xml:space="preserve"> </w:t>
      </w:r>
      <w:r w:rsidR="00E42ED5">
        <w:t>od</w:t>
      </w:r>
      <w:r w:rsidR="002C3057">
        <w:t xml:space="preserve"> dnia zawarcia </w:t>
      </w:r>
      <w:r w:rsidR="00E42ED5">
        <w:t>umowy</w:t>
      </w:r>
      <w:r w:rsidR="00E958DF">
        <w:t xml:space="preserve"> (dla każdej części)</w:t>
      </w:r>
      <w:r w:rsidR="00FC317F">
        <w:t>.</w:t>
      </w:r>
    </w:p>
    <w:p w14:paraId="499C36C7" w14:textId="27802E9B" w:rsidR="00D35569" w:rsidRDefault="00D35569" w:rsidP="00D35569">
      <w:pPr>
        <w:pStyle w:val="Nagwek2"/>
        <w:numPr>
          <w:ilvl w:val="0"/>
          <w:numId w:val="2"/>
        </w:numPr>
      </w:pPr>
      <w:bookmarkStart w:id="26" w:name="_Toc72234885"/>
      <w:r w:rsidRPr="00D35569">
        <w:t>Informacja o warunkach udziału w postępowaniu o udzielenie zamówienia</w:t>
      </w:r>
      <w:bookmarkEnd w:id="26"/>
    </w:p>
    <w:p w14:paraId="243494BC" w14:textId="699F0D01" w:rsidR="009678BF" w:rsidRPr="003C0FA4" w:rsidRDefault="009678BF" w:rsidP="008D4B12">
      <w:pPr>
        <w:spacing w:line="276" w:lineRule="auto"/>
        <w:rPr>
          <w:rFonts w:eastAsia="Times New Roman" w:cstheme="minorHAnsi"/>
          <w:b/>
        </w:rPr>
      </w:pPr>
      <w:r w:rsidRPr="003C0FA4">
        <w:rPr>
          <w:rFonts w:eastAsia="Times New Roman" w:cstheme="minorHAnsi"/>
        </w:rPr>
        <w:t xml:space="preserve">Na podstawie art. 112 ustawy </w:t>
      </w:r>
      <w:proofErr w:type="spellStart"/>
      <w:r w:rsidRPr="003C0FA4">
        <w:rPr>
          <w:rFonts w:eastAsia="Times New Roman" w:cstheme="minorHAnsi"/>
        </w:rPr>
        <w:t>Pzp</w:t>
      </w:r>
      <w:proofErr w:type="spellEnd"/>
      <w:r w:rsidRPr="003C0FA4">
        <w:rPr>
          <w:rFonts w:eastAsia="Times New Roman" w:cstheme="minorHAnsi"/>
        </w:rPr>
        <w:t xml:space="preserve">, zamawiający określa warunki udziału w postępowaniu </w:t>
      </w:r>
      <w:r w:rsidRPr="003C0FA4">
        <w:rPr>
          <w:rFonts w:eastAsia="Times New Roman" w:cstheme="minorHAnsi"/>
          <w:b/>
        </w:rPr>
        <w:t>dotyczące:</w:t>
      </w:r>
    </w:p>
    <w:p w14:paraId="3B648F8D" w14:textId="5BA76B04" w:rsidR="009678BF" w:rsidRPr="008412C1" w:rsidRDefault="002C3057" w:rsidP="00E26408">
      <w:pPr>
        <w:spacing w:line="276" w:lineRule="auto"/>
        <w:ind w:left="426"/>
        <w:rPr>
          <w:rFonts w:eastAsiaTheme="majorEastAsia" w:cstheme="minorHAnsi"/>
          <w:b/>
          <w:u w:val="single"/>
        </w:rPr>
      </w:pPr>
      <w:r>
        <w:rPr>
          <w:rFonts w:eastAsiaTheme="majorEastAsia" w:cstheme="minorHAnsi"/>
          <w:b/>
          <w:u w:val="single"/>
        </w:rPr>
        <w:t xml:space="preserve">1) </w:t>
      </w:r>
      <w:r w:rsidR="009678BF" w:rsidRPr="008412C1">
        <w:rPr>
          <w:rFonts w:eastAsiaTheme="majorEastAsia" w:cstheme="minorHAnsi"/>
          <w:b/>
          <w:u w:val="single"/>
        </w:rPr>
        <w:t>zdolności technicznej lub zawodowej:</w:t>
      </w:r>
    </w:p>
    <w:p w14:paraId="21274A75" w14:textId="33CF4485" w:rsidR="008B3418" w:rsidRDefault="009678BF" w:rsidP="008D4B12">
      <w:pPr>
        <w:spacing w:line="276" w:lineRule="auto"/>
        <w:rPr>
          <w:rFonts w:eastAsiaTheme="majorEastAsia" w:cstheme="minorHAnsi"/>
        </w:rPr>
      </w:pPr>
      <w:r w:rsidRPr="008412C1">
        <w:rPr>
          <w:rFonts w:eastAsiaTheme="majorEastAsia" w:cstheme="minorHAnsi"/>
        </w:rPr>
        <w:lastRenderedPageBreak/>
        <w:t xml:space="preserve">Zamawiający uzna, że </w:t>
      </w:r>
      <w:r w:rsidR="008B3418">
        <w:rPr>
          <w:rFonts w:eastAsiaTheme="majorEastAsia" w:cstheme="minorHAnsi"/>
        </w:rPr>
        <w:t>W</w:t>
      </w:r>
      <w:r w:rsidRPr="008412C1">
        <w:rPr>
          <w:rFonts w:eastAsiaTheme="majorEastAsia" w:cstheme="minorHAnsi"/>
        </w:rPr>
        <w:t>ykonawca spełnia warunek w zakresie</w:t>
      </w:r>
      <w:r w:rsidR="00C70A39">
        <w:rPr>
          <w:rFonts w:eastAsiaTheme="majorEastAsia" w:cstheme="minorHAnsi"/>
        </w:rPr>
        <w:t xml:space="preserve"> zdolności technicznej lub zawodowej, w szczególności dotyczący</w:t>
      </w:r>
      <w:r w:rsidR="008B3418">
        <w:rPr>
          <w:rFonts w:eastAsiaTheme="majorEastAsia" w:cstheme="minorHAnsi"/>
        </w:rPr>
        <w:t>:</w:t>
      </w:r>
    </w:p>
    <w:p w14:paraId="4F957930" w14:textId="77777777" w:rsidR="00CE13C4" w:rsidRDefault="008B3418" w:rsidP="00671E27">
      <w:pPr>
        <w:pStyle w:val="Akapitzlist"/>
        <w:numPr>
          <w:ilvl w:val="0"/>
          <w:numId w:val="47"/>
        </w:numPr>
        <w:spacing w:line="276" w:lineRule="auto"/>
        <w:rPr>
          <w:rFonts w:eastAsiaTheme="majorEastAsia" w:cstheme="minorHAnsi"/>
        </w:rPr>
      </w:pPr>
      <w:r>
        <w:rPr>
          <w:rFonts w:eastAsiaTheme="majorEastAsia" w:cstheme="minorHAnsi"/>
        </w:rPr>
        <w:t>w</w:t>
      </w:r>
      <w:r w:rsidRPr="008B3418">
        <w:rPr>
          <w:rFonts w:eastAsiaTheme="majorEastAsia" w:cstheme="minorHAnsi"/>
        </w:rPr>
        <w:t>iedz</w:t>
      </w:r>
      <w:r>
        <w:rPr>
          <w:rFonts w:eastAsiaTheme="majorEastAsia" w:cstheme="minorHAnsi"/>
        </w:rPr>
        <w:t>y</w:t>
      </w:r>
      <w:r w:rsidRPr="008B3418">
        <w:rPr>
          <w:rFonts w:eastAsiaTheme="majorEastAsia" w:cstheme="minorHAnsi"/>
        </w:rPr>
        <w:t xml:space="preserve"> i doświadczeni</w:t>
      </w:r>
      <w:r>
        <w:rPr>
          <w:rFonts w:eastAsiaTheme="majorEastAsia" w:cstheme="minorHAnsi"/>
        </w:rPr>
        <w:t>a</w:t>
      </w:r>
      <w:r w:rsidR="009678BF" w:rsidRPr="008B3418">
        <w:rPr>
          <w:rFonts w:eastAsiaTheme="majorEastAsia" w:cstheme="minorHAnsi"/>
        </w:rPr>
        <w:t xml:space="preserve">, </w:t>
      </w:r>
    </w:p>
    <w:p w14:paraId="0C334D1E" w14:textId="2F74B1FF" w:rsidR="00CE13C4" w:rsidRDefault="005846D0" w:rsidP="00CE13C4">
      <w:pPr>
        <w:tabs>
          <w:tab w:val="left" w:pos="0"/>
        </w:tabs>
        <w:suppressAutoHyphens/>
        <w:overflowPunct w:val="0"/>
        <w:autoSpaceDE w:val="0"/>
        <w:spacing w:after="0" w:line="240" w:lineRule="auto"/>
        <w:ind w:left="360"/>
        <w:jc w:val="both"/>
        <w:textAlignment w:val="baseline"/>
        <w:rPr>
          <w:rFonts w:cstheme="minorHAnsi"/>
          <w:b/>
          <w:bCs/>
          <w:color w:val="000000"/>
          <w:kern w:val="1"/>
          <w:lang w:eastAsia="zh-CN"/>
        </w:rPr>
      </w:pPr>
      <w:r>
        <w:rPr>
          <w:rFonts w:cstheme="minorHAnsi"/>
          <w:b/>
          <w:bCs/>
          <w:color w:val="000000"/>
          <w:kern w:val="1"/>
          <w:lang w:eastAsia="zh-CN"/>
        </w:rPr>
        <w:t xml:space="preserve">Część </w:t>
      </w:r>
      <w:r w:rsidR="00611F02">
        <w:rPr>
          <w:rFonts w:cstheme="minorHAnsi"/>
          <w:b/>
          <w:bCs/>
          <w:color w:val="000000"/>
          <w:kern w:val="1"/>
          <w:lang w:eastAsia="zh-CN"/>
        </w:rPr>
        <w:t>I</w:t>
      </w:r>
    </w:p>
    <w:p w14:paraId="1CB135B6" w14:textId="1F25062E" w:rsidR="00611F02" w:rsidRDefault="00611F02" w:rsidP="00CE13C4">
      <w:pPr>
        <w:tabs>
          <w:tab w:val="left" w:pos="0"/>
        </w:tabs>
        <w:suppressAutoHyphens/>
        <w:overflowPunct w:val="0"/>
        <w:autoSpaceDE w:val="0"/>
        <w:spacing w:after="0" w:line="240" w:lineRule="auto"/>
        <w:ind w:left="360"/>
        <w:jc w:val="both"/>
        <w:textAlignment w:val="baseline"/>
        <w:rPr>
          <w:rFonts w:cstheme="minorHAnsi"/>
          <w:b/>
          <w:bCs/>
          <w:color w:val="000000"/>
          <w:kern w:val="1"/>
          <w:lang w:eastAsia="zh-CN"/>
        </w:rPr>
      </w:pPr>
    </w:p>
    <w:p w14:paraId="6A6AD206" w14:textId="5ABAAEE1" w:rsidR="00611F02" w:rsidRDefault="00611F02" w:rsidP="00CE13C4">
      <w:pPr>
        <w:tabs>
          <w:tab w:val="left" w:pos="0"/>
        </w:tabs>
        <w:suppressAutoHyphens/>
        <w:overflowPunct w:val="0"/>
        <w:autoSpaceDE w:val="0"/>
        <w:spacing w:after="0" w:line="240" w:lineRule="auto"/>
        <w:ind w:left="360"/>
        <w:jc w:val="both"/>
        <w:textAlignment w:val="baseline"/>
        <w:rPr>
          <w:rFonts w:cstheme="minorHAnsi"/>
          <w:color w:val="000000"/>
          <w:kern w:val="1"/>
          <w:lang w:eastAsia="zh-CN"/>
        </w:rPr>
      </w:pPr>
      <w:r>
        <w:rPr>
          <w:rFonts w:cstheme="minorHAnsi"/>
          <w:color w:val="000000"/>
          <w:kern w:val="1"/>
          <w:lang w:eastAsia="zh-CN"/>
        </w:rPr>
        <w:t xml:space="preserve">       </w:t>
      </w:r>
      <w:r w:rsidRPr="00611F02">
        <w:rPr>
          <w:rFonts w:cstheme="minorHAnsi"/>
          <w:color w:val="000000"/>
          <w:kern w:val="1"/>
          <w:lang w:eastAsia="zh-CN"/>
        </w:rPr>
        <w:t xml:space="preserve">Dla części I  Zamawiający nie stawia warunku w tym zakresie </w:t>
      </w:r>
    </w:p>
    <w:p w14:paraId="59757DE6" w14:textId="77777777" w:rsidR="00611F02" w:rsidRPr="00611F02" w:rsidRDefault="00611F02" w:rsidP="00CE13C4">
      <w:pPr>
        <w:tabs>
          <w:tab w:val="left" w:pos="0"/>
        </w:tabs>
        <w:suppressAutoHyphens/>
        <w:overflowPunct w:val="0"/>
        <w:autoSpaceDE w:val="0"/>
        <w:spacing w:after="0" w:line="240" w:lineRule="auto"/>
        <w:ind w:left="360"/>
        <w:jc w:val="both"/>
        <w:textAlignment w:val="baseline"/>
        <w:rPr>
          <w:rFonts w:cstheme="minorHAnsi"/>
          <w:color w:val="000000"/>
          <w:kern w:val="1"/>
          <w:lang w:eastAsia="zh-CN"/>
        </w:rPr>
      </w:pPr>
    </w:p>
    <w:p w14:paraId="0698B0E2" w14:textId="707AF58A" w:rsidR="005846D0" w:rsidRPr="00C119BA" w:rsidRDefault="005846D0" w:rsidP="005846D0">
      <w:pPr>
        <w:pStyle w:val="Akapitzlist"/>
        <w:spacing w:line="276" w:lineRule="auto"/>
        <w:ind w:hanging="720"/>
        <w:rPr>
          <w:rFonts w:eastAsiaTheme="majorEastAsia" w:cstheme="minorHAnsi"/>
          <w:b/>
          <w:bCs/>
        </w:rPr>
      </w:pPr>
      <w:r w:rsidRPr="00C119BA">
        <w:rPr>
          <w:rFonts w:eastAsiaTheme="majorEastAsia" w:cstheme="minorHAnsi"/>
          <w:b/>
          <w:bCs/>
        </w:rPr>
        <w:t xml:space="preserve">        Część </w:t>
      </w:r>
      <w:r w:rsidR="00611F02">
        <w:rPr>
          <w:rFonts w:eastAsiaTheme="majorEastAsia" w:cstheme="minorHAnsi"/>
          <w:b/>
          <w:bCs/>
        </w:rPr>
        <w:t>II</w:t>
      </w:r>
    </w:p>
    <w:p w14:paraId="46BB80FC" w14:textId="39F1CF10" w:rsidR="005846D0" w:rsidRPr="00C119BA" w:rsidRDefault="005846D0" w:rsidP="00C119BA">
      <w:pPr>
        <w:pStyle w:val="Akapitzlist"/>
        <w:spacing w:line="276" w:lineRule="auto"/>
        <w:jc w:val="both"/>
        <w:rPr>
          <w:rFonts w:eastAsiaTheme="majorEastAsia" w:cstheme="minorHAnsi"/>
        </w:rPr>
      </w:pPr>
      <w:r w:rsidRPr="00C119BA">
        <w:rPr>
          <w:rFonts w:cstheme="minorHAnsi"/>
          <w:color w:val="000000"/>
          <w:kern w:val="1"/>
          <w:lang w:eastAsia="zh-CN"/>
        </w:rPr>
        <w:t xml:space="preserve">- Jeżeli wykonawca wykaże, że w okresie ostatnich 5  lat przed upływem terminu </w:t>
      </w:r>
      <w:r w:rsidRPr="00C119BA">
        <w:rPr>
          <w:rFonts w:eastAsiaTheme="majorEastAsia" w:cstheme="minorHAnsi"/>
        </w:rPr>
        <w:t xml:space="preserve">, jeżeli wykaże, iż w okresie ostatnich pięciu lat przed upływem terminu składania ofert </w:t>
      </w:r>
      <w:r w:rsidRPr="00C119BA">
        <w:rPr>
          <w:rFonts w:cstheme="minorHAnsi"/>
          <w:bCs/>
        </w:rPr>
        <w:t>a jeżeli okres prowadzenia działalności jest krótszy – w tym okresie,</w:t>
      </w:r>
      <w:r w:rsidRPr="00C119BA">
        <w:rPr>
          <w:rFonts w:eastAsiaTheme="majorEastAsia" w:cstheme="minorHAnsi"/>
        </w:rPr>
        <w:t xml:space="preserve"> należycie wykonał (zakończył) zamówienie o charakterze i złożoności podobnej do przedmiotu zamówienia, tzn.: przynajmniej jedną realizację zamówienia związanego z wykonaniem szkl</w:t>
      </w:r>
      <w:r w:rsidR="00DC44BF" w:rsidRPr="00C119BA">
        <w:rPr>
          <w:rFonts w:eastAsiaTheme="majorEastAsia" w:cstheme="minorHAnsi"/>
        </w:rPr>
        <w:t>a</w:t>
      </w:r>
      <w:r w:rsidRPr="00C119BA">
        <w:rPr>
          <w:rFonts w:eastAsiaTheme="majorEastAsia" w:cstheme="minorHAnsi"/>
        </w:rPr>
        <w:t>nych</w:t>
      </w:r>
      <w:r w:rsidR="00DC44BF" w:rsidRPr="00C119BA">
        <w:rPr>
          <w:rFonts w:eastAsiaTheme="majorEastAsia" w:cstheme="minorHAnsi"/>
        </w:rPr>
        <w:t xml:space="preserve"> </w:t>
      </w:r>
      <w:r w:rsidRPr="00C119BA">
        <w:rPr>
          <w:rFonts w:eastAsiaTheme="majorEastAsia" w:cstheme="minorHAnsi"/>
        </w:rPr>
        <w:t xml:space="preserve"> balustrad i</w:t>
      </w:r>
      <w:r w:rsidR="00DC44BF" w:rsidRPr="00C119BA">
        <w:rPr>
          <w:rFonts w:eastAsiaTheme="majorEastAsia" w:cstheme="minorHAnsi"/>
        </w:rPr>
        <w:t xml:space="preserve">/lub przeszkleń i/lub schodów stalowych o wartości brutto nie mniejszej niż 50 000,00 zł </w:t>
      </w:r>
    </w:p>
    <w:p w14:paraId="0964CCCB" w14:textId="77777777" w:rsidR="005846D0" w:rsidRPr="00C119BA" w:rsidRDefault="005846D0" w:rsidP="00C119BA">
      <w:pPr>
        <w:pStyle w:val="Akapitzlist"/>
        <w:spacing w:line="276" w:lineRule="auto"/>
        <w:jc w:val="both"/>
        <w:rPr>
          <w:rFonts w:eastAsiaTheme="majorEastAsia" w:cstheme="minorHAnsi"/>
        </w:rPr>
      </w:pPr>
    </w:p>
    <w:p w14:paraId="4B5C4A4D" w14:textId="625A8B51" w:rsidR="00CE13C4" w:rsidRPr="00DC44BF" w:rsidRDefault="00DC44BF" w:rsidP="00671E27">
      <w:pPr>
        <w:pStyle w:val="Akapitzlist"/>
        <w:numPr>
          <w:ilvl w:val="0"/>
          <w:numId w:val="47"/>
        </w:numPr>
        <w:spacing w:after="0" w:line="240" w:lineRule="auto"/>
      </w:pPr>
      <w:r w:rsidRPr="00DC44BF">
        <w:rPr>
          <w:rFonts w:eastAsiaTheme="majorEastAsia" w:cstheme="minorHAnsi"/>
        </w:rPr>
        <w:t xml:space="preserve">dysponowania odpowiednim potencjałem technicznym oraz </w:t>
      </w:r>
      <w:r w:rsidR="008B3418" w:rsidRPr="00DC44BF">
        <w:rPr>
          <w:rFonts w:eastAsiaTheme="majorEastAsia" w:cstheme="minorHAnsi"/>
        </w:rPr>
        <w:t>os</w:t>
      </w:r>
      <w:r w:rsidRPr="00DC44BF">
        <w:rPr>
          <w:rFonts w:eastAsiaTheme="majorEastAsia" w:cstheme="minorHAnsi"/>
        </w:rPr>
        <w:t>obami</w:t>
      </w:r>
      <w:r w:rsidR="008B3418" w:rsidRPr="00DC44BF">
        <w:rPr>
          <w:rFonts w:eastAsiaTheme="majorEastAsia" w:cstheme="minorHAnsi"/>
        </w:rPr>
        <w:t xml:space="preserve"> zdoln</w:t>
      </w:r>
      <w:r w:rsidR="00C70A39" w:rsidRPr="00DC44BF">
        <w:rPr>
          <w:rFonts w:eastAsiaTheme="majorEastAsia" w:cstheme="minorHAnsi"/>
        </w:rPr>
        <w:t>y</w:t>
      </w:r>
      <w:r w:rsidRPr="00DC44BF">
        <w:rPr>
          <w:rFonts w:eastAsiaTheme="majorEastAsia" w:cstheme="minorHAnsi"/>
        </w:rPr>
        <w:t xml:space="preserve">mi </w:t>
      </w:r>
      <w:r w:rsidR="008B3418" w:rsidRPr="00DC44BF">
        <w:rPr>
          <w:rFonts w:eastAsiaTheme="majorEastAsia" w:cstheme="minorHAnsi"/>
        </w:rPr>
        <w:t xml:space="preserve"> do wykonania zamówienia</w:t>
      </w:r>
      <w:bookmarkStart w:id="27" w:name="_Toc72234886"/>
    </w:p>
    <w:p w14:paraId="5A84932F" w14:textId="77777777" w:rsidR="00DC44BF" w:rsidRDefault="00DC44BF" w:rsidP="00DC44BF">
      <w:pPr>
        <w:pStyle w:val="Akapitzlist"/>
        <w:spacing w:after="0" w:line="240" w:lineRule="auto"/>
        <w:rPr>
          <w:rFonts w:eastAsiaTheme="majorEastAsia" w:cstheme="minorHAnsi"/>
        </w:rPr>
      </w:pPr>
    </w:p>
    <w:p w14:paraId="469F90A5" w14:textId="5D9C9171" w:rsidR="00DC44BF" w:rsidRPr="00DC44BF" w:rsidRDefault="00DC44BF" w:rsidP="00DC44BF">
      <w:pPr>
        <w:pStyle w:val="Akapitzlist"/>
        <w:spacing w:after="0" w:line="240" w:lineRule="auto"/>
        <w:rPr>
          <w:rFonts w:eastAsiaTheme="majorEastAsia" w:cstheme="minorHAnsi"/>
          <w:b/>
          <w:bCs/>
        </w:rPr>
      </w:pPr>
      <w:r w:rsidRPr="00DC44BF">
        <w:rPr>
          <w:rFonts w:eastAsiaTheme="majorEastAsia" w:cstheme="minorHAnsi"/>
          <w:b/>
          <w:bCs/>
        </w:rPr>
        <w:t xml:space="preserve">Część 1 i 2 </w:t>
      </w:r>
    </w:p>
    <w:p w14:paraId="3F4F3B23" w14:textId="77777777" w:rsidR="00DC44BF" w:rsidRPr="00DC44BF" w:rsidRDefault="00DC44BF" w:rsidP="00DC44BF">
      <w:pPr>
        <w:pStyle w:val="Akapitzlist"/>
        <w:spacing w:after="0" w:line="240" w:lineRule="auto"/>
      </w:pPr>
    </w:p>
    <w:p w14:paraId="4620A951" w14:textId="5F9C8546" w:rsidR="00DC44BF" w:rsidRDefault="00DC44BF" w:rsidP="00DC44BF">
      <w:pPr>
        <w:tabs>
          <w:tab w:val="left" w:pos="736"/>
        </w:tabs>
        <w:suppressAutoHyphens/>
        <w:spacing w:after="0" w:line="240" w:lineRule="auto"/>
        <w:ind w:left="720"/>
        <w:jc w:val="both"/>
        <w:rPr>
          <w:rFonts w:eastAsia="Times New Roman" w:cstheme="minorHAnsi"/>
          <w:bCs/>
          <w:szCs w:val="24"/>
          <w:lang w:eastAsia="ar-SA"/>
        </w:rPr>
      </w:pPr>
      <w:r w:rsidRPr="00DC44BF">
        <w:rPr>
          <w:rFonts w:cstheme="minorHAnsi"/>
        </w:rPr>
        <w:t xml:space="preserve">Zamawiający wymaga w szczególności dysponowania </w:t>
      </w:r>
      <w:ins w:id="28" w:author="M.Graczyk" w:date="2019-01-09T11:05:00Z">
        <w:r w:rsidRPr="00DC44BF">
          <w:rPr>
            <w:rFonts w:eastAsia="Times New Roman" w:cstheme="minorHAnsi"/>
            <w:lang w:eastAsia="ar-SA"/>
          </w:rPr>
          <w:t xml:space="preserve">osobą posiadającą </w:t>
        </w:r>
        <w:r w:rsidRPr="00DC44BF">
          <w:rPr>
            <w:rFonts w:eastAsia="Times New Roman" w:cstheme="minorHAnsi"/>
            <w:bCs/>
            <w:szCs w:val="24"/>
            <w:lang w:eastAsia="ar-SA"/>
          </w:rPr>
          <w:t>uprawnienia do kierowania robotami budowlanymi w specjalności konstrukcyjno-budowlanej</w:t>
        </w:r>
      </w:ins>
      <w:ins w:id="29" w:author="M.Graczyk" w:date="2019-01-11T09:34:00Z">
        <w:r w:rsidRPr="00DC44BF">
          <w:rPr>
            <w:rFonts w:eastAsia="Times New Roman" w:cstheme="minorHAnsi"/>
            <w:bCs/>
            <w:szCs w:val="24"/>
            <w:lang w:eastAsia="ar-SA"/>
          </w:rPr>
          <w:t>, zgodnie</w:t>
        </w:r>
      </w:ins>
      <w:r w:rsidR="00C119BA">
        <w:rPr>
          <w:rFonts w:eastAsia="Times New Roman" w:cstheme="minorHAnsi"/>
          <w:bCs/>
          <w:szCs w:val="24"/>
          <w:lang w:eastAsia="ar-SA"/>
        </w:rPr>
        <w:t xml:space="preserve">                                </w:t>
      </w:r>
      <w:ins w:id="30" w:author="M.Graczyk" w:date="2019-01-11T09:34:00Z">
        <w:r w:rsidRPr="00DC44BF">
          <w:rPr>
            <w:rFonts w:eastAsia="Times New Roman" w:cstheme="minorHAnsi"/>
            <w:bCs/>
            <w:szCs w:val="24"/>
            <w:lang w:eastAsia="ar-SA"/>
          </w:rPr>
          <w:t xml:space="preserve"> z ustawą z dnia 7 lipca 1994 r. Prawo budowlane</w:t>
        </w:r>
      </w:ins>
      <w:ins w:id="31" w:author="M.Graczyk" w:date="2019-01-11T09:46:00Z">
        <w:r w:rsidRPr="00DC44BF">
          <w:rPr>
            <w:rFonts w:eastAsia="Times New Roman" w:cstheme="minorHAnsi"/>
            <w:bCs/>
            <w:szCs w:val="24"/>
            <w:lang w:eastAsia="ar-SA"/>
          </w:rPr>
          <w:t xml:space="preserve"> </w:t>
        </w:r>
      </w:ins>
      <w:ins w:id="32" w:author="M.Graczyk" w:date="2019-01-11T09:47:00Z">
        <w:r w:rsidRPr="00DC44BF">
          <w:rPr>
            <w:rFonts w:eastAsia="Times New Roman" w:cstheme="minorHAnsi"/>
            <w:bCs/>
            <w:szCs w:val="24"/>
            <w:lang w:eastAsia="ar-SA"/>
          </w:rPr>
          <w:t xml:space="preserve">(Dz. U. z 2018 r., poz. 1202 z </w:t>
        </w:r>
        <w:proofErr w:type="spellStart"/>
        <w:r w:rsidRPr="00DC44BF">
          <w:rPr>
            <w:rFonts w:eastAsia="Times New Roman" w:cstheme="minorHAnsi"/>
            <w:bCs/>
            <w:szCs w:val="24"/>
            <w:lang w:eastAsia="ar-SA"/>
          </w:rPr>
          <w:t>późn</w:t>
        </w:r>
        <w:proofErr w:type="spellEnd"/>
        <w:r w:rsidRPr="00DC44BF">
          <w:rPr>
            <w:rFonts w:eastAsia="Times New Roman" w:cstheme="minorHAnsi"/>
            <w:bCs/>
            <w:szCs w:val="24"/>
            <w:lang w:eastAsia="ar-SA"/>
          </w:rPr>
          <w:t xml:space="preserve">. zm.) oraz rozporządzeniem Ministra Infrastruktury </w:t>
        </w:r>
      </w:ins>
      <w:ins w:id="33" w:author="M.Graczyk" w:date="2019-01-11T09:48:00Z">
        <w:r w:rsidRPr="00DC44BF">
          <w:rPr>
            <w:rFonts w:eastAsia="Times New Roman" w:cstheme="minorHAnsi"/>
            <w:bCs/>
            <w:szCs w:val="24"/>
            <w:lang w:eastAsia="ar-SA"/>
          </w:rPr>
          <w:t>z dnia 11 września 2014 r.</w:t>
        </w:r>
      </w:ins>
      <w:ins w:id="34" w:author="M.Graczyk" w:date="2019-01-11T12:09:00Z">
        <w:r w:rsidRPr="00DC44BF">
          <w:rPr>
            <w:rFonts w:eastAsia="Times New Roman" w:cstheme="minorHAnsi"/>
            <w:bCs/>
            <w:szCs w:val="24"/>
            <w:lang w:eastAsia="ar-SA"/>
          </w:rPr>
          <w:t xml:space="preserve"> w sprawie samodzielnych funkcji technicznych w budownictwie (Dz. U. z 2014 r., poz. 1278</w:t>
        </w:r>
      </w:ins>
      <w:ins w:id="35" w:author="M.Graczyk" w:date="2019-01-11T12:10:00Z">
        <w:r w:rsidRPr="00DC44BF">
          <w:rPr>
            <w:rFonts w:eastAsia="Times New Roman" w:cstheme="minorHAnsi"/>
            <w:bCs/>
            <w:szCs w:val="24"/>
            <w:lang w:eastAsia="ar-SA"/>
          </w:rPr>
          <w:t>)</w:t>
        </w:r>
      </w:ins>
      <w:ins w:id="36" w:author="M.Graczyk" w:date="2019-01-11T12:11:00Z">
        <w:r w:rsidRPr="00DC44BF">
          <w:rPr>
            <w:rFonts w:eastAsia="Times New Roman" w:cstheme="minorHAnsi"/>
            <w:bCs/>
            <w:szCs w:val="24"/>
            <w:lang w:eastAsia="ar-SA"/>
          </w:rPr>
          <w:t xml:space="preserve"> lub odpowiadające  im ważne uprawnienia budowlane, które zostały wydane na podst</w:t>
        </w:r>
      </w:ins>
      <w:ins w:id="37" w:author="M.Graczyk" w:date="2019-01-11T12:12:00Z">
        <w:r w:rsidRPr="00DC44BF">
          <w:rPr>
            <w:rFonts w:eastAsia="Times New Roman" w:cstheme="minorHAnsi"/>
            <w:bCs/>
            <w:szCs w:val="24"/>
            <w:lang w:eastAsia="ar-SA"/>
          </w:rPr>
          <w:t>a</w:t>
        </w:r>
      </w:ins>
      <w:ins w:id="38" w:author="M.Graczyk" w:date="2019-01-11T12:11:00Z">
        <w:r w:rsidRPr="00DC44BF">
          <w:rPr>
            <w:rFonts w:eastAsia="Times New Roman" w:cstheme="minorHAnsi"/>
            <w:bCs/>
            <w:szCs w:val="24"/>
            <w:lang w:eastAsia="ar-SA"/>
          </w:rPr>
          <w:t>wie wcześniej obowi</w:t>
        </w:r>
      </w:ins>
      <w:ins w:id="39" w:author="M.Graczyk" w:date="2019-01-11T12:12:00Z">
        <w:r w:rsidRPr="00DC44BF">
          <w:rPr>
            <w:rFonts w:eastAsia="Times New Roman" w:cstheme="minorHAnsi"/>
            <w:bCs/>
            <w:szCs w:val="24"/>
            <w:lang w:eastAsia="ar-SA"/>
          </w:rPr>
          <w:t>ą</w:t>
        </w:r>
      </w:ins>
      <w:ins w:id="40" w:author="M.Graczyk" w:date="2019-01-11T12:11:00Z">
        <w:r w:rsidRPr="00DC44BF">
          <w:rPr>
            <w:rFonts w:eastAsia="Times New Roman" w:cstheme="minorHAnsi"/>
            <w:bCs/>
            <w:szCs w:val="24"/>
            <w:lang w:eastAsia="ar-SA"/>
          </w:rPr>
          <w:t>zuj</w:t>
        </w:r>
      </w:ins>
      <w:ins w:id="41" w:author="M.Graczyk" w:date="2019-01-11T12:12:00Z">
        <w:r w:rsidRPr="00DC44BF">
          <w:rPr>
            <w:rFonts w:eastAsia="Times New Roman" w:cstheme="minorHAnsi"/>
            <w:bCs/>
            <w:szCs w:val="24"/>
            <w:lang w:eastAsia="ar-SA"/>
          </w:rPr>
          <w:t>ą</w:t>
        </w:r>
      </w:ins>
      <w:ins w:id="42" w:author="M.Graczyk" w:date="2019-01-11T12:11:00Z">
        <w:r w:rsidRPr="00DC44BF">
          <w:rPr>
            <w:rFonts w:eastAsia="Times New Roman" w:cstheme="minorHAnsi"/>
            <w:bCs/>
            <w:szCs w:val="24"/>
            <w:lang w:eastAsia="ar-SA"/>
          </w:rPr>
          <w:t>cych przepisów i jednocześn</w:t>
        </w:r>
      </w:ins>
      <w:ins w:id="43" w:author="M.Graczyk" w:date="2019-01-11T12:12:00Z">
        <w:r w:rsidRPr="00DC44BF">
          <w:rPr>
            <w:rFonts w:eastAsia="Times New Roman" w:cstheme="minorHAnsi"/>
            <w:bCs/>
            <w:szCs w:val="24"/>
            <w:lang w:eastAsia="ar-SA"/>
          </w:rPr>
          <w:t xml:space="preserve">ie </w:t>
        </w:r>
      </w:ins>
      <w:ins w:id="44" w:author="M.Graczyk" w:date="2019-01-11T09:48:00Z">
        <w:r w:rsidRPr="00DC44BF">
          <w:rPr>
            <w:rFonts w:eastAsia="Times New Roman" w:cstheme="minorHAnsi"/>
            <w:bCs/>
            <w:szCs w:val="24"/>
            <w:lang w:eastAsia="ar-SA"/>
          </w:rPr>
          <w:t xml:space="preserve"> </w:t>
        </w:r>
      </w:ins>
      <w:ins w:id="45" w:author="M.Graczyk" w:date="2019-01-11T09:31:00Z">
        <w:r w:rsidRPr="00DC44BF">
          <w:rPr>
            <w:rFonts w:eastAsia="Times New Roman" w:cstheme="minorHAnsi"/>
            <w:bCs/>
            <w:szCs w:val="24"/>
            <w:lang w:eastAsia="ar-SA"/>
          </w:rPr>
          <w:t xml:space="preserve">przez co </w:t>
        </w:r>
      </w:ins>
      <w:ins w:id="46" w:author="M.Graczyk" w:date="2019-01-11T09:32:00Z">
        <w:r w:rsidRPr="00DC44BF">
          <w:rPr>
            <w:rFonts w:eastAsia="Times New Roman" w:cstheme="minorHAnsi"/>
            <w:bCs/>
            <w:szCs w:val="24"/>
            <w:lang w:eastAsia="ar-SA"/>
          </w:rPr>
          <w:t xml:space="preserve">najmniej </w:t>
        </w:r>
      </w:ins>
      <w:ins w:id="47" w:author="M.Graczyk" w:date="2019-01-09T11:05:00Z">
        <w:r w:rsidRPr="00DC44BF">
          <w:rPr>
            <w:rFonts w:eastAsia="Times New Roman" w:cstheme="minorHAnsi"/>
            <w:bCs/>
            <w:szCs w:val="24"/>
            <w:lang w:eastAsia="ar-SA"/>
          </w:rPr>
          <w:t>18</w:t>
        </w:r>
      </w:ins>
      <w:ins w:id="48" w:author="M.Graczyk" w:date="2019-01-11T09:32:00Z">
        <w:r w:rsidRPr="00DC44BF">
          <w:rPr>
            <w:rFonts w:eastAsia="Times New Roman" w:cstheme="minorHAnsi"/>
            <w:bCs/>
            <w:szCs w:val="24"/>
            <w:lang w:eastAsia="ar-SA"/>
          </w:rPr>
          <w:t xml:space="preserve"> </w:t>
        </w:r>
      </w:ins>
      <w:ins w:id="49" w:author="M.Graczyk" w:date="2019-01-09T11:05:00Z">
        <w:r w:rsidRPr="00DC44BF">
          <w:rPr>
            <w:rFonts w:eastAsia="Times New Roman" w:cstheme="minorHAnsi"/>
            <w:bCs/>
            <w:szCs w:val="24"/>
            <w:lang w:eastAsia="ar-SA"/>
          </w:rPr>
          <w:t>mi</w:t>
        </w:r>
      </w:ins>
      <w:ins w:id="50" w:author="M.Graczyk" w:date="2019-01-11T09:32:00Z">
        <w:r w:rsidRPr="00DC44BF">
          <w:rPr>
            <w:rFonts w:eastAsia="Times New Roman" w:cstheme="minorHAnsi"/>
            <w:bCs/>
            <w:szCs w:val="24"/>
            <w:lang w:eastAsia="ar-SA"/>
          </w:rPr>
          <w:t>esięcy brała udział w robotach b</w:t>
        </w:r>
      </w:ins>
      <w:ins w:id="51" w:author="M.Graczyk" w:date="2019-01-11T09:33:00Z">
        <w:r w:rsidRPr="00DC44BF">
          <w:rPr>
            <w:rFonts w:eastAsia="Times New Roman" w:cstheme="minorHAnsi"/>
            <w:bCs/>
            <w:szCs w:val="24"/>
            <w:lang w:eastAsia="ar-SA"/>
          </w:rPr>
          <w:t>udowlanych prowadzonych</w:t>
        </w:r>
      </w:ins>
      <w:ins w:id="52" w:author="M.Graczyk" w:date="2019-01-11T12:13:00Z">
        <w:r w:rsidRPr="00DC44BF">
          <w:rPr>
            <w:rFonts w:eastAsia="Times New Roman" w:cstheme="minorHAnsi"/>
            <w:bCs/>
            <w:szCs w:val="24"/>
            <w:lang w:eastAsia="ar-SA"/>
          </w:rPr>
          <w:t xml:space="preserve"> przy </w:t>
        </w:r>
      </w:ins>
      <w:ins w:id="53" w:author="M.Graczyk" w:date="2019-01-11T09:33:00Z">
        <w:r w:rsidRPr="00DC44BF">
          <w:rPr>
            <w:rFonts w:eastAsia="Times New Roman" w:cstheme="minorHAnsi"/>
            <w:bCs/>
            <w:szCs w:val="24"/>
            <w:lang w:eastAsia="ar-SA"/>
          </w:rPr>
          <w:t xml:space="preserve"> </w:t>
        </w:r>
      </w:ins>
      <w:ins w:id="54" w:author="M.Graczyk" w:date="2019-01-09T11:05:00Z">
        <w:r w:rsidRPr="00DC44BF">
          <w:rPr>
            <w:rFonts w:eastAsia="Times New Roman" w:cstheme="minorHAnsi"/>
            <w:bCs/>
            <w:szCs w:val="24"/>
            <w:lang w:eastAsia="ar-SA"/>
          </w:rPr>
          <w:t>zabytkach nieruchomych wpisanych do rejestru lub inwentarza muzeum, będącego instytucją</w:t>
        </w:r>
      </w:ins>
      <w:ins w:id="55" w:author="M.Graczyk" w:date="2019-01-11T09:33:00Z">
        <w:r w:rsidRPr="00DC44BF">
          <w:rPr>
            <w:rFonts w:eastAsia="Times New Roman" w:cstheme="minorHAnsi"/>
            <w:bCs/>
            <w:szCs w:val="24"/>
            <w:lang w:eastAsia="ar-SA"/>
          </w:rPr>
          <w:t xml:space="preserve">, zgodnie z art. </w:t>
        </w:r>
      </w:ins>
      <w:ins w:id="56" w:author="M.Graczyk" w:date="2019-01-11T12:13:00Z">
        <w:r w:rsidRPr="00DC44BF">
          <w:rPr>
            <w:rFonts w:eastAsia="Times New Roman" w:cstheme="minorHAnsi"/>
            <w:bCs/>
            <w:szCs w:val="24"/>
            <w:lang w:eastAsia="ar-SA"/>
          </w:rPr>
          <w:t>37c ustaw</w:t>
        </w:r>
      </w:ins>
      <w:r w:rsidRPr="00DC44BF">
        <w:rPr>
          <w:rFonts w:eastAsia="Times New Roman" w:cstheme="minorHAnsi"/>
          <w:bCs/>
          <w:szCs w:val="24"/>
          <w:lang w:eastAsia="ar-SA"/>
        </w:rPr>
        <w:t>y</w:t>
      </w:r>
      <w:ins w:id="57" w:author="M.Graczyk" w:date="2019-01-11T12:13:00Z">
        <w:r w:rsidRPr="00DC44BF">
          <w:rPr>
            <w:rFonts w:eastAsia="Times New Roman" w:cstheme="minorHAnsi"/>
            <w:bCs/>
            <w:szCs w:val="24"/>
            <w:lang w:eastAsia="ar-SA"/>
          </w:rPr>
          <w:t xml:space="preserve"> z dnia 23 lipca 2003 r. o ochronie zabytków</w:t>
        </w:r>
      </w:ins>
      <w:r w:rsidR="00C119BA">
        <w:rPr>
          <w:rFonts w:eastAsia="Times New Roman" w:cstheme="minorHAnsi"/>
          <w:bCs/>
          <w:szCs w:val="24"/>
          <w:lang w:eastAsia="ar-SA"/>
        </w:rPr>
        <w:t xml:space="preserve">                      </w:t>
      </w:r>
      <w:ins w:id="58" w:author="M.Graczyk" w:date="2019-01-11T12:13:00Z">
        <w:r w:rsidRPr="00DC44BF">
          <w:rPr>
            <w:rFonts w:eastAsia="Times New Roman" w:cstheme="minorHAnsi"/>
            <w:bCs/>
            <w:szCs w:val="24"/>
            <w:lang w:eastAsia="ar-SA"/>
          </w:rPr>
          <w:t xml:space="preserve"> i opiece nad zabytkami (Dz.</w:t>
        </w:r>
      </w:ins>
      <w:ins w:id="59" w:author="M.Graczyk" w:date="2019-01-11T12:14:00Z">
        <w:r w:rsidRPr="00DC44BF">
          <w:rPr>
            <w:rFonts w:eastAsia="Times New Roman" w:cstheme="minorHAnsi"/>
            <w:bCs/>
            <w:szCs w:val="24"/>
            <w:lang w:eastAsia="ar-SA"/>
          </w:rPr>
          <w:t>U. z 2018 r., poz. 2007).</w:t>
        </w:r>
      </w:ins>
    </w:p>
    <w:p w14:paraId="7F225B65" w14:textId="64192E12" w:rsidR="00DC44BF" w:rsidRDefault="00DC44BF" w:rsidP="00DC44BF">
      <w:pPr>
        <w:tabs>
          <w:tab w:val="left" w:pos="736"/>
        </w:tabs>
        <w:suppressAutoHyphens/>
        <w:spacing w:after="0" w:line="240" w:lineRule="auto"/>
        <w:jc w:val="both"/>
        <w:rPr>
          <w:rFonts w:eastAsia="Times New Roman" w:cstheme="minorHAnsi"/>
          <w:bCs/>
          <w:szCs w:val="24"/>
          <w:lang w:eastAsia="ar-SA"/>
        </w:rPr>
      </w:pPr>
    </w:p>
    <w:p w14:paraId="35095676" w14:textId="58ABE0D8" w:rsidR="00DC44BF" w:rsidRPr="00DC44BF" w:rsidRDefault="00DC44BF" w:rsidP="00DC44BF">
      <w:pPr>
        <w:tabs>
          <w:tab w:val="left" w:pos="736"/>
        </w:tabs>
        <w:suppressAutoHyphens/>
        <w:spacing w:after="0" w:line="240" w:lineRule="auto"/>
        <w:jc w:val="both"/>
        <w:rPr>
          <w:rFonts w:eastAsia="Times New Roman" w:cstheme="minorHAnsi"/>
          <w:b/>
          <w:szCs w:val="24"/>
          <w:lang w:eastAsia="ar-SA"/>
        </w:rPr>
      </w:pPr>
      <w:r>
        <w:rPr>
          <w:rFonts w:eastAsia="Times New Roman" w:cstheme="minorHAnsi"/>
          <w:bCs/>
          <w:szCs w:val="24"/>
          <w:lang w:eastAsia="ar-SA"/>
        </w:rPr>
        <w:t xml:space="preserve">      </w:t>
      </w:r>
      <w:r w:rsidRPr="00DC44BF">
        <w:rPr>
          <w:rFonts w:eastAsia="Times New Roman" w:cstheme="minorHAnsi"/>
          <w:b/>
          <w:szCs w:val="24"/>
          <w:lang w:eastAsia="ar-SA"/>
        </w:rPr>
        <w:t>Uwaga:</w:t>
      </w:r>
    </w:p>
    <w:p w14:paraId="5B3A529B" w14:textId="158634FF" w:rsidR="00DC44BF" w:rsidRPr="00DC44BF" w:rsidRDefault="00DC44BF" w:rsidP="003E7C43">
      <w:pPr>
        <w:tabs>
          <w:tab w:val="left" w:pos="736"/>
        </w:tabs>
        <w:suppressAutoHyphens/>
        <w:spacing w:after="0" w:line="240" w:lineRule="auto"/>
        <w:ind w:left="284" w:hanging="284"/>
        <w:jc w:val="both"/>
        <w:rPr>
          <w:ins w:id="60" w:author="M.Graczyk" w:date="2019-01-09T11:05:00Z"/>
          <w:rFonts w:eastAsia="Times New Roman" w:cstheme="minorHAnsi"/>
          <w:b/>
          <w:lang w:eastAsia="ar-SA"/>
          <w:rPrChange w:id="61" w:author="M.Graczyk" w:date="2019-01-09T11:05:00Z">
            <w:rPr>
              <w:ins w:id="62" w:author="M.Graczyk" w:date="2019-01-09T11:05:00Z"/>
            </w:rPr>
          </w:rPrChange>
        </w:rPr>
      </w:pPr>
      <w:r w:rsidRPr="00DC44BF">
        <w:rPr>
          <w:rFonts w:eastAsia="Times New Roman" w:cstheme="minorHAnsi"/>
          <w:b/>
          <w:szCs w:val="24"/>
          <w:lang w:eastAsia="ar-SA"/>
        </w:rPr>
        <w:t xml:space="preserve">      W przypadku, gdy prace części 1 i 2 będą prowadzone równolegle funkcję kierownika budowy pełnić będzie osoba kierująca częścią 2 zadania, osoba nadzorująca część 1 pełnić będzie rolę kierownika robót. </w:t>
      </w:r>
    </w:p>
    <w:p w14:paraId="61676A5D" w14:textId="6E0C5DFE" w:rsidR="00DC44BF" w:rsidRDefault="00DC44BF" w:rsidP="00DC44BF">
      <w:pPr>
        <w:pStyle w:val="Akapitzlist"/>
        <w:spacing w:after="0" w:line="240" w:lineRule="auto"/>
      </w:pPr>
    </w:p>
    <w:p w14:paraId="7070B08F" w14:textId="5225C513" w:rsidR="00D35569" w:rsidRDefault="00D35569" w:rsidP="00D35569">
      <w:pPr>
        <w:pStyle w:val="Nagwek2"/>
        <w:numPr>
          <w:ilvl w:val="0"/>
          <w:numId w:val="2"/>
        </w:numPr>
      </w:pPr>
      <w:r w:rsidRPr="00D35569">
        <w:t>Podstawy wykluczenia</w:t>
      </w:r>
      <w:bookmarkEnd w:id="27"/>
    </w:p>
    <w:p w14:paraId="77D14D06" w14:textId="6A25A959" w:rsidR="009678BF" w:rsidRDefault="009678BF" w:rsidP="00D46B1F">
      <w:pPr>
        <w:spacing w:line="276" w:lineRule="auto"/>
        <w:jc w:val="both"/>
      </w:pPr>
      <w:r w:rsidRPr="009678BF">
        <w:t>Zamawiający wykluczy z postępowania wykonawców, wobec których zachodzą podstawy wykluczenia, o których mowa w art. 108 ust. 1</w:t>
      </w:r>
      <w:r w:rsidR="00B4669B">
        <w:t>.</w:t>
      </w:r>
      <w:r w:rsidRPr="009678BF">
        <w:t xml:space="preserve"> </w:t>
      </w:r>
      <w:r w:rsidR="00B70FD2">
        <w:t xml:space="preserve">ustawy PZP </w:t>
      </w:r>
    </w:p>
    <w:p w14:paraId="3E646A33" w14:textId="1C692B85" w:rsidR="009678BF" w:rsidRDefault="00B4669B" w:rsidP="008D4B12">
      <w:pPr>
        <w:spacing w:line="276" w:lineRule="auto"/>
      </w:pPr>
      <w:r>
        <w:t xml:space="preserve">Ponadto </w:t>
      </w:r>
      <w:r w:rsidR="009678BF">
        <w:t>Zamawiający wykluczy z postępowania Wykonawcę</w:t>
      </w:r>
      <w:bookmarkStart w:id="63" w:name="_Hlk62111248"/>
      <w:bookmarkStart w:id="64" w:name="_Hlk62201117"/>
      <w:r w:rsidRPr="00B4669B">
        <w:t xml:space="preserve"> </w:t>
      </w:r>
      <w:r>
        <w:t xml:space="preserve">zgodnie z </w:t>
      </w:r>
      <w:r w:rsidRPr="009678BF">
        <w:t xml:space="preserve">art. 109 ust. 1 pkt </w:t>
      </w:r>
      <w:r>
        <w:t>4</w:t>
      </w:r>
      <w:bookmarkEnd w:id="63"/>
      <w:r>
        <w:t>, 5, 7, 8 i 10</w:t>
      </w:r>
      <w:r w:rsidRPr="009678BF">
        <w:t xml:space="preserve"> </w:t>
      </w:r>
      <w:bookmarkEnd w:id="64"/>
      <w:r w:rsidRPr="009678BF">
        <w:t xml:space="preserve">ustawy </w:t>
      </w:r>
      <w:proofErr w:type="spellStart"/>
      <w:r w:rsidRPr="009678BF">
        <w:t>Pzp</w:t>
      </w:r>
      <w:proofErr w:type="spellEnd"/>
      <w:r>
        <w:t xml:space="preserve"> tj.</w:t>
      </w:r>
      <w:r w:rsidR="009678BF">
        <w:t>:</w:t>
      </w:r>
    </w:p>
    <w:p w14:paraId="2D4AEA90" w14:textId="42D5C8F1" w:rsidR="009678BF" w:rsidRDefault="009678BF" w:rsidP="00826ABD">
      <w:pPr>
        <w:pStyle w:val="Akapitzlist"/>
        <w:numPr>
          <w:ilvl w:val="0"/>
          <w:numId w:val="15"/>
        </w:numPr>
        <w:spacing w:line="276" w:lineRule="auto"/>
      </w:pPr>
      <w: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 (</w:t>
      </w:r>
      <w:r w:rsidRPr="009678BF">
        <w:t xml:space="preserve">art. 109 ust. 1 pkt </w:t>
      </w:r>
      <w:r>
        <w:t>4</w:t>
      </w:r>
      <w:r w:rsidR="005A1AA1" w:rsidRPr="005A1AA1">
        <w:rPr>
          <w:rFonts w:eastAsia="Times New Roman" w:cs="Times New Roman"/>
          <w:color w:val="000000"/>
          <w:lang w:eastAsia="pl-PL"/>
        </w:rPr>
        <w:t xml:space="preserve"> </w:t>
      </w:r>
      <w:r w:rsidR="005A1AA1">
        <w:rPr>
          <w:rFonts w:eastAsia="Times New Roman" w:cs="Times New Roman"/>
          <w:color w:val="000000"/>
          <w:lang w:eastAsia="pl-PL"/>
        </w:rPr>
        <w:t xml:space="preserve">ustawy </w:t>
      </w:r>
      <w:proofErr w:type="spellStart"/>
      <w:r w:rsidR="005A1AA1">
        <w:rPr>
          <w:rFonts w:eastAsia="Times New Roman" w:cs="Times New Roman"/>
          <w:color w:val="000000"/>
          <w:lang w:eastAsia="pl-PL"/>
        </w:rPr>
        <w:t>Pzp</w:t>
      </w:r>
      <w:proofErr w:type="spellEnd"/>
      <w:r>
        <w:t>);</w:t>
      </w:r>
    </w:p>
    <w:p w14:paraId="2E156D75" w14:textId="78CC0FA5" w:rsidR="009678BF" w:rsidRDefault="009678BF" w:rsidP="00826ABD">
      <w:pPr>
        <w:pStyle w:val="Akapitzlist"/>
        <w:numPr>
          <w:ilvl w:val="0"/>
          <w:numId w:val="15"/>
        </w:numPr>
        <w:spacing w:line="276" w:lineRule="auto"/>
      </w:pPr>
      <w:r>
        <w:lastRenderedPageBreak/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 (</w:t>
      </w:r>
      <w:r w:rsidRPr="009678BF">
        <w:t xml:space="preserve">art. 109 ust. 1 pkt </w:t>
      </w:r>
      <w:r>
        <w:t>5</w:t>
      </w:r>
      <w:r w:rsidR="005A1AA1" w:rsidRPr="005A1AA1">
        <w:rPr>
          <w:rFonts w:eastAsia="Times New Roman" w:cs="Times New Roman"/>
          <w:color w:val="000000"/>
          <w:lang w:eastAsia="pl-PL"/>
        </w:rPr>
        <w:t xml:space="preserve"> </w:t>
      </w:r>
      <w:r w:rsidR="005A1AA1">
        <w:rPr>
          <w:rFonts w:eastAsia="Times New Roman" w:cs="Times New Roman"/>
          <w:color w:val="000000"/>
          <w:lang w:eastAsia="pl-PL"/>
        </w:rPr>
        <w:t xml:space="preserve">ustawy </w:t>
      </w:r>
      <w:proofErr w:type="spellStart"/>
      <w:r w:rsidR="005A1AA1">
        <w:rPr>
          <w:rFonts w:eastAsia="Times New Roman" w:cs="Times New Roman"/>
          <w:color w:val="000000"/>
          <w:lang w:eastAsia="pl-PL"/>
        </w:rPr>
        <w:t>Pzp</w:t>
      </w:r>
      <w:proofErr w:type="spellEnd"/>
      <w:r>
        <w:t>);</w:t>
      </w:r>
    </w:p>
    <w:p w14:paraId="161A440A" w14:textId="79FBE8BE" w:rsidR="009678BF" w:rsidRDefault="009678BF" w:rsidP="00826ABD">
      <w:pPr>
        <w:pStyle w:val="Akapitzlist"/>
        <w:numPr>
          <w:ilvl w:val="0"/>
          <w:numId w:val="15"/>
        </w:numPr>
        <w:spacing w:line="276" w:lineRule="auto"/>
      </w:pPr>
      <w:r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 (</w:t>
      </w:r>
      <w:r w:rsidRPr="009678BF">
        <w:t xml:space="preserve">art. 109 ust. 1 pkt </w:t>
      </w:r>
      <w:r>
        <w:t>7</w:t>
      </w:r>
      <w:r w:rsidR="005A1AA1" w:rsidRPr="005A1AA1">
        <w:rPr>
          <w:rFonts w:eastAsia="Times New Roman" w:cs="Times New Roman"/>
          <w:color w:val="000000"/>
          <w:lang w:eastAsia="pl-PL"/>
        </w:rPr>
        <w:t xml:space="preserve"> </w:t>
      </w:r>
      <w:r w:rsidR="005A1AA1">
        <w:rPr>
          <w:rFonts w:eastAsia="Times New Roman" w:cs="Times New Roman"/>
          <w:color w:val="000000"/>
          <w:lang w:eastAsia="pl-PL"/>
        </w:rPr>
        <w:t xml:space="preserve">ustawy </w:t>
      </w:r>
      <w:proofErr w:type="spellStart"/>
      <w:r w:rsidR="005A1AA1">
        <w:rPr>
          <w:rFonts w:eastAsia="Times New Roman" w:cs="Times New Roman"/>
          <w:color w:val="000000"/>
          <w:lang w:eastAsia="pl-PL"/>
        </w:rPr>
        <w:t>Pzp</w:t>
      </w:r>
      <w:proofErr w:type="spellEnd"/>
      <w:r>
        <w:t>);</w:t>
      </w:r>
    </w:p>
    <w:p w14:paraId="09D82E2C" w14:textId="7639BE3F" w:rsidR="009678BF" w:rsidRDefault="009678BF" w:rsidP="00826ABD">
      <w:pPr>
        <w:pStyle w:val="Akapitzlist"/>
        <w:numPr>
          <w:ilvl w:val="0"/>
          <w:numId w:val="15"/>
        </w:numPr>
        <w:spacing w:line="276" w:lineRule="auto"/>
      </w:pPr>
      <w:r w:rsidRPr="009678BF"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</w:t>
      </w:r>
      <w:r>
        <w:t xml:space="preserve"> (</w:t>
      </w:r>
      <w:r w:rsidRPr="009678BF">
        <w:t xml:space="preserve">art. 109 ust. 1 pkt </w:t>
      </w:r>
      <w:r>
        <w:t>8</w:t>
      </w:r>
      <w:r w:rsidR="005A1AA1" w:rsidRPr="005A1AA1">
        <w:rPr>
          <w:rFonts w:eastAsia="Times New Roman" w:cs="Times New Roman"/>
          <w:color w:val="000000"/>
          <w:lang w:eastAsia="pl-PL"/>
        </w:rPr>
        <w:t xml:space="preserve"> </w:t>
      </w:r>
      <w:r w:rsidR="005A1AA1">
        <w:rPr>
          <w:rFonts w:eastAsia="Times New Roman" w:cs="Times New Roman"/>
          <w:color w:val="000000"/>
          <w:lang w:eastAsia="pl-PL"/>
        </w:rPr>
        <w:t xml:space="preserve">ustawy </w:t>
      </w:r>
      <w:proofErr w:type="spellStart"/>
      <w:r w:rsidR="005A1AA1">
        <w:rPr>
          <w:rFonts w:eastAsia="Times New Roman" w:cs="Times New Roman"/>
          <w:color w:val="000000"/>
          <w:lang w:eastAsia="pl-PL"/>
        </w:rPr>
        <w:t>Pzp</w:t>
      </w:r>
      <w:proofErr w:type="spellEnd"/>
      <w:r>
        <w:t>)</w:t>
      </w:r>
      <w:r w:rsidRPr="009678BF">
        <w:t>;</w:t>
      </w:r>
    </w:p>
    <w:p w14:paraId="5AB2229E" w14:textId="54278E3E" w:rsidR="009678BF" w:rsidRDefault="009678BF" w:rsidP="00826ABD">
      <w:pPr>
        <w:pStyle w:val="Akapitzlist"/>
        <w:numPr>
          <w:ilvl w:val="0"/>
          <w:numId w:val="15"/>
        </w:numPr>
        <w:spacing w:line="276" w:lineRule="auto"/>
      </w:pPr>
      <w:r w:rsidRPr="009678BF">
        <w:t>który w wyniku lekkomyślności lub niedbalstwa przedstawił informacje wprowadzające w błąd, co mogło mieć istotny wpływ na decyzje podejmowane przez zamawiającego w postępowaniu o udzielenie zamówienia</w:t>
      </w:r>
      <w:r>
        <w:t xml:space="preserve"> (</w:t>
      </w:r>
      <w:r w:rsidRPr="009678BF">
        <w:t xml:space="preserve">art. 109 ust. 1 pkt </w:t>
      </w:r>
      <w:r>
        <w:t>10</w:t>
      </w:r>
      <w:r w:rsidR="005A1AA1" w:rsidRPr="005A1AA1">
        <w:rPr>
          <w:rFonts w:eastAsia="Times New Roman" w:cs="Times New Roman"/>
          <w:color w:val="000000"/>
          <w:lang w:eastAsia="pl-PL"/>
        </w:rPr>
        <w:t xml:space="preserve"> </w:t>
      </w:r>
      <w:r w:rsidR="005A1AA1">
        <w:rPr>
          <w:rFonts w:eastAsia="Times New Roman" w:cs="Times New Roman"/>
          <w:color w:val="000000"/>
          <w:lang w:eastAsia="pl-PL"/>
        </w:rPr>
        <w:t xml:space="preserve">ustawy </w:t>
      </w:r>
      <w:proofErr w:type="spellStart"/>
      <w:r w:rsidR="005A1AA1">
        <w:rPr>
          <w:rFonts w:eastAsia="Times New Roman" w:cs="Times New Roman"/>
          <w:color w:val="000000"/>
          <w:lang w:eastAsia="pl-PL"/>
        </w:rPr>
        <w:t>Pzp</w:t>
      </w:r>
      <w:proofErr w:type="spellEnd"/>
      <w:r>
        <w:t>)</w:t>
      </w:r>
      <w:r w:rsidRPr="009678BF">
        <w:t>.</w:t>
      </w:r>
    </w:p>
    <w:p w14:paraId="7D834E39" w14:textId="4443B149" w:rsidR="003B7BB2" w:rsidRPr="009678BF" w:rsidRDefault="009678BF" w:rsidP="008D4B12">
      <w:pPr>
        <w:spacing w:line="276" w:lineRule="auto"/>
      </w:pPr>
      <w:r w:rsidRPr="009678BF">
        <w:t>Wykonawca może zostać wykluczony przez Zamawiającego na każdym etapie postepowania o udzielenie zamówienia.</w:t>
      </w:r>
    </w:p>
    <w:p w14:paraId="74A481E8" w14:textId="6654A4DD" w:rsidR="00D35569" w:rsidRDefault="00D35569" w:rsidP="00D35569">
      <w:pPr>
        <w:pStyle w:val="Nagwek2"/>
        <w:numPr>
          <w:ilvl w:val="0"/>
          <w:numId w:val="2"/>
        </w:numPr>
      </w:pPr>
      <w:bookmarkStart w:id="65" w:name="_Toc72234887"/>
      <w:r w:rsidRPr="00D35569">
        <w:t>Wykaz podmiotowych środków dowodowych</w:t>
      </w:r>
      <w:bookmarkEnd w:id="65"/>
    </w:p>
    <w:p w14:paraId="5845A9DF" w14:textId="50906194" w:rsidR="009678BF" w:rsidRPr="00DB7726" w:rsidRDefault="009678BF" w:rsidP="00826ABD">
      <w:pPr>
        <w:pStyle w:val="Akapitzlist"/>
        <w:numPr>
          <w:ilvl w:val="1"/>
          <w:numId w:val="16"/>
        </w:numPr>
        <w:spacing w:line="276" w:lineRule="auto"/>
        <w:ind w:left="426"/>
        <w:rPr>
          <w:b/>
          <w:bCs/>
        </w:rPr>
      </w:pPr>
      <w:r w:rsidRPr="00DB7726">
        <w:rPr>
          <w:b/>
          <w:bCs/>
        </w:rPr>
        <w:t>DOKUMENTY SKŁADANE RAZEM Z OFERTĄ</w:t>
      </w:r>
    </w:p>
    <w:p w14:paraId="068CD6E9" w14:textId="5665F27D" w:rsidR="00DB7726" w:rsidRPr="00DB7726" w:rsidRDefault="00DB7726" w:rsidP="00826ABD">
      <w:pPr>
        <w:numPr>
          <w:ilvl w:val="0"/>
          <w:numId w:val="17"/>
        </w:numPr>
        <w:autoSpaceDE w:val="0"/>
        <w:autoSpaceDN w:val="0"/>
        <w:spacing w:line="276" w:lineRule="auto"/>
        <w:ind w:left="709"/>
        <w:rPr>
          <w:rFonts w:eastAsia="Times New Roman" w:cs="Arial"/>
          <w:lang w:eastAsia="pl-PL"/>
        </w:rPr>
      </w:pPr>
      <w:r w:rsidRPr="00DB7726">
        <w:rPr>
          <w:rFonts w:cs="Arial"/>
        </w:rPr>
        <w:t xml:space="preserve">Oferta składana jest pod rygorem nieważności </w:t>
      </w:r>
      <w:r w:rsidRPr="00DB7726">
        <w:rPr>
          <w:rFonts w:cs="Arial"/>
          <w:b/>
        </w:rPr>
        <w:t>w formie elektronicznej lub w postaci elektronicznej opatrzonej podpisem zaufanym lub podpisem osobistym.</w:t>
      </w:r>
    </w:p>
    <w:p w14:paraId="396A55C9" w14:textId="0F7BB9CD" w:rsidR="009678BF" w:rsidRPr="004C5C7E" w:rsidRDefault="009678BF" w:rsidP="00826ABD">
      <w:pPr>
        <w:numPr>
          <w:ilvl w:val="0"/>
          <w:numId w:val="17"/>
        </w:numPr>
        <w:autoSpaceDE w:val="0"/>
        <w:autoSpaceDN w:val="0"/>
        <w:spacing w:line="276" w:lineRule="auto"/>
        <w:ind w:left="709"/>
        <w:rPr>
          <w:rFonts w:eastAsia="Times New Roman" w:cs="Arial"/>
          <w:lang w:eastAsia="pl-PL"/>
        </w:rPr>
      </w:pPr>
      <w:r w:rsidRPr="009678BF">
        <w:rPr>
          <w:rFonts w:eastAsia="Times New Roman" w:cs="Arial"/>
          <w:lang w:eastAsia="pl-PL"/>
        </w:rPr>
        <w:t xml:space="preserve">Wykonawca dołącza do oferty oświadczenie o niepodleganiu wykluczeniu oraz spełnianiu warunków udziału w postępowaniu w zakresie wskazanym w rozdziale II podrozdziałach 7 i 8 SWZ. Oświadczenie to stanowi dowód potwierdzający brak podstaw wykluczenia oraz spełnianie warunków udziału w postępowaniu, na dzień składania ofert, </w:t>
      </w:r>
      <w:r w:rsidRPr="004C5C7E">
        <w:rPr>
          <w:rFonts w:eastAsia="Times New Roman" w:cs="Arial"/>
          <w:lang w:eastAsia="pl-PL"/>
        </w:rPr>
        <w:t xml:space="preserve">tymczasowo zastępujący wymagane podmiotowe środki dowodowe, wskazane w rozdziale II podrozdziale 9 pkt </w:t>
      </w:r>
      <w:r w:rsidR="002744B8" w:rsidRPr="002744B8">
        <w:rPr>
          <w:rFonts w:eastAsia="Times New Roman" w:cs="Arial"/>
          <w:lang w:eastAsia="pl-PL"/>
        </w:rPr>
        <w:t xml:space="preserve">2) SWZ, </w:t>
      </w:r>
      <w:r w:rsidR="002744B8" w:rsidRPr="00855ABB">
        <w:rPr>
          <w:rFonts w:eastAsia="Times New Roman" w:cs="Arial"/>
          <w:lang w:eastAsia="pl-PL"/>
        </w:rPr>
        <w:t>(str. 1</w:t>
      </w:r>
      <w:r w:rsidR="00855ABB" w:rsidRPr="00855ABB">
        <w:rPr>
          <w:rFonts w:eastAsia="Times New Roman" w:cs="Arial"/>
          <w:lang w:eastAsia="pl-PL"/>
        </w:rPr>
        <w:t>8</w:t>
      </w:r>
      <w:r w:rsidR="009D4DEA">
        <w:rPr>
          <w:rFonts w:eastAsia="Times New Roman" w:cs="Arial"/>
          <w:lang w:eastAsia="pl-PL"/>
        </w:rPr>
        <w:t xml:space="preserve"> - 19</w:t>
      </w:r>
      <w:r w:rsidR="002744B8">
        <w:rPr>
          <w:rFonts w:eastAsia="Times New Roman" w:cs="Arial"/>
          <w:lang w:eastAsia="pl-PL"/>
        </w:rPr>
        <w:t>)</w:t>
      </w:r>
      <w:r w:rsidRPr="004C5C7E">
        <w:rPr>
          <w:rFonts w:eastAsia="Times New Roman" w:cs="Arial"/>
          <w:lang w:eastAsia="pl-PL"/>
        </w:rPr>
        <w:t>.</w:t>
      </w:r>
    </w:p>
    <w:p w14:paraId="3F69E4E0" w14:textId="77777777" w:rsidR="009678BF" w:rsidRPr="009678BF" w:rsidRDefault="009678BF" w:rsidP="00826ABD">
      <w:pPr>
        <w:numPr>
          <w:ilvl w:val="0"/>
          <w:numId w:val="17"/>
        </w:numPr>
        <w:autoSpaceDE w:val="0"/>
        <w:autoSpaceDN w:val="0"/>
        <w:spacing w:line="276" w:lineRule="auto"/>
        <w:ind w:left="709"/>
        <w:rPr>
          <w:rFonts w:eastAsia="Times New Roman" w:cs="Arial"/>
          <w:lang w:eastAsia="pl-PL"/>
        </w:rPr>
      </w:pPr>
      <w:r w:rsidRPr="009678BF">
        <w:rPr>
          <w:rFonts w:eastAsia="Times New Roman" w:cs="Times New Roman"/>
          <w:lang w:eastAsia="pl-PL"/>
        </w:rPr>
        <w:t xml:space="preserve">Oświadczenie składane jest </w:t>
      </w:r>
      <w:r w:rsidRPr="009678BF">
        <w:rPr>
          <w:rFonts w:eastAsia="Times New Roman" w:cs="Arial"/>
          <w:lang w:eastAsia="pl-PL"/>
        </w:rPr>
        <w:t>pod rygorem nieważności w formie elektronicznej lub w postaci elektronicznej opatrzonej podpisem zaufanym, lub podpisem osobistym.</w:t>
      </w:r>
    </w:p>
    <w:p w14:paraId="5C7E2B95" w14:textId="77777777" w:rsidR="009678BF" w:rsidRPr="009678BF" w:rsidRDefault="009678BF" w:rsidP="00826ABD">
      <w:pPr>
        <w:numPr>
          <w:ilvl w:val="0"/>
          <w:numId w:val="17"/>
        </w:numPr>
        <w:autoSpaceDE w:val="0"/>
        <w:autoSpaceDN w:val="0"/>
        <w:spacing w:line="276" w:lineRule="auto"/>
        <w:ind w:left="709"/>
        <w:rPr>
          <w:rFonts w:eastAsia="Times New Roman" w:cs="Arial"/>
          <w:lang w:eastAsia="pl-PL"/>
        </w:rPr>
      </w:pPr>
      <w:r w:rsidRPr="009678BF">
        <w:rPr>
          <w:rFonts w:eastAsia="Times New Roman" w:cs="Times New Roman"/>
          <w:lang w:eastAsia="pl-PL"/>
        </w:rPr>
        <w:t xml:space="preserve">Oświadczenie składają </w:t>
      </w:r>
      <w:r w:rsidRPr="009678BF">
        <w:rPr>
          <w:rFonts w:eastAsia="Times New Roman" w:cs="Times New Roman"/>
          <w:b/>
          <w:lang w:eastAsia="pl-PL"/>
        </w:rPr>
        <w:t>odrębnie</w:t>
      </w:r>
      <w:r w:rsidRPr="009678BF">
        <w:rPr>
          <w:rFonts w:eastAsia="Times New Roman" w:cs="Times New Roman"/>
          <w:lang w:eastAsia="pl-PL"/>
        </w:rPr>
        <w:t>:</w:t>
      </w:r>
    </w:p>
    <w:p w14:paraId="6F5AD488" w14:textId="77777777" w:rsidR="009678BF" w:rsidRPr="009678BF" w:rsidRDefault="009678BF" w:rsidP="00671E27">
      <w:pPr>
        <w:numPr>
          <w:ilvl w:val="0"/>
          <w:numId w:val="18"/>
        </w:numPr>
        <w:spacing w:line="276" w:lineRule="auto"/>
        <w:ind w:left="1134" w:right="20"/>
        <w:rPr>
          <w:rFonts w:eastAsia="Times New Roman" w:cs="Times New Roman"/>
          <w:lang w:eastAsia="pl-PL"/>
        </w:rPr>
      </w:pPr>
      <w:r w:rsidRPr="009678BF">
        <w:rPr>
          <w:rFonts w:eastAsia="Times New Roman" w:cs="Times New Roman"/>
          <w:lang w:eastAsia="pl-PL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0A986AB5" w14:textId="77777777" w:rsidR="009678BF" w:rsidRPr="009678BF" w:rsidRDefault="009678BF" w:rsidP="00671E27">
      <w:pPr>
        <w:numPr>
          <w:ilvl w:val="0"/>
          <w:numId w:val="18"/>
        </w:numPr>
        <w:spacing w:line="276" w:lineRule="auto"/>
        <w:ind w:left="1134" w:right="20"/>
        <w:rPr>
          <w:rFonts w:eastAsia="Times New Roman" w:cs="Times New Roman"/>
          <w:lang w:eastAsia="pl-PL"/>
        </w:rPr>
      </w:pPr>
      <w:r w:rsidRPr="009678BF">
        <w:rPr>
          <w:rFonts w:eastAsia="Times New Roman" w:cs="Times New Roman"/>
          <w:lang w:eastAsia="pl-PL"/>
        </w:rPr>
        <w:t xml:space="preserve">podmiot trzeci, na którego potencjał powołuje się wykonawca celem potwierdzenia spełnienia warunków udziału w postępowaniu. W takim przypadku oświadczenie </w:t>
      </w:r>
      <w:r w:rsidRPr="009678BF">
        <w:rPr>
          <w:rFonts w:eastAsia="Times New Roman" w:cs="Times New Roman"/>
          <w:lang w:eastAsia="pl-PL"/>
        </w:rPr>
        <w:lastRenderedPageBreak/>
        <w:t>potwierdza brak podstaw wykluczenia podmiotu oraz spełnianie warunków udziału w postępowaniu w zakresie, w jakim podmiot udostępnia swoje zasoby wykonawcy;</w:t>
      </w:r>
    </w:p>
    <w:p w14:paraId="509B80CB" w14:textId="3AC76BC5" w:rsidR="009678BF" w:rsidRPr="009678BF" w:rsidRDefault="009678BF" w:rsidP="00826ABD">
      <w:pPr>
        <w:numPr>
          <w:ilvl w:val="0"/>
          <w:numId w:val="17"/>
        </w:numPr>
        <w:autoSpaceDE w:val="0"/>
        <w:autoSpaceDN w:val="0"/>
        <w:spacing w:line="276" w:lineRule="auto"/>
        <w:ind w:left="709"/>
        <w:rPr>
          <w:rFonts w:eastAsia="Times New Roman" w:cs="Times New Roman"/>
          <w:lang w:eastAsia="pl-PL"/>
        </w:rPr>
      </w:pPr>
      <w:r w:rsidRPr="009678BF">
        <w:rPr>
          <w:rFonts w:eastAsia="Times New Roman" w:cs="Times New Roman"/>
          <w:b/>
          <w:lang w:eastAsia="pl-PL"/>
        </w:rPr>
        <w:t>Samooczyszczenie</w:t>
      </w:r>
      <w:r w:rsidRPr="009678BF">
        <w:rPr>
          <w:rFonts w:eastAsia="Times New Roman" w:cs="Times New Roman"/>
          <w:lang w:eastAsia="pl-PL"/>
        </w:rPr>
        <w:t xml:space="preserve"> – w okolicznościach określonych w art. 108 ust. 1 pkt 1, 2, 5 lub art. 109 ust. 1 pkt 2–</w:t>
      </w:r>
      <w:r w:rsidR="003619E5">
        <w:rPr>
          <w:rFonts w:eastAsia="Times New Roman" w:cs="Times New Roman"/>
          <w:lang w:eastAsia="pl-PL"/>
        </w:rPr>
        <w:t>5 i 7-</w:t>
      </w:r>
      <w:r w:rsidRPr="009678BF">
        <w:rPr>
          <w:rFonts w:eastAsia="Times New Roman" w:cs="Times New Roman"/>
          <w:lang w:eastAsia="pl-PL"/>
        </w:rPr>
        <w:t xml:space="preserve">10 ustawy </w:t>
      </w:r>
      <w:proofErr w:type="spellStart"/>
      <w:r w:rsidRPr="009678BF">
        <w:rPr>
          <w:rFonts w:eastAsia="Times New Roman" w:cs="Times New Roman"/>
          <w:lang w:eastAsia="pl-PL"/>
        </w:rPr>
        <w:t>Pzp</w:t>
      </w:r>
      <w:proofErr w:type="spellEnd"/>
      <w:r w:rsidRPr="009678BF">
        <w:rPr>
          <w:rFonts w:eastAsia="Times New Roman" w:cs="Times New Roman"/>
          <w:lang w:eastAsia="pl-PL"/>
        </w:rPr>
        <w:t xml:space="preserve">, wykonawca nie podlega wykluczeniu jeżeli udowodni zamawiającemu, że spełnił </w:t>
      </w:r>
      <w:r w:rsidRPr="009678BF">
        <w:rPr>
          <w:rFonts w:eastAsia="Times New Roman" w:cs="Times New Roman"/>
          <w:b/>
          <w:lang w:eastAsia="pl-PL"/>
        </w:rPr>
        <w:t>łącznie</w:t>
      </w:r>
      <w:r w:rsidRPr="009678BF">
        <w:rPr>
          <w:rFonts w:eastAsia="Times New Roman" w:cs="Times New Roman"/>
          <w:lang w:eastAsia="pl-PL"/>
        </w:rPr>
        <w:t xml:space="preserve"> następujące przesłanki:</w:t>
      </w:r>
    </w:p>
    <w:p w14:paraId="78A8CF53" w14:textId="594023DC" w:rsidR="009678BF" w:rsidRPr="00DB7726" w:rsidRDefault="009678BF" w:rsidP="00671E27">
      <w:pPr>
        <w:pStyle w:val="Akapitzlist"/>
        <w:numPr>
          <w:ilvl w:val="1"/>
          <w:numId w:val="19"/>
        </w:numPr>
        <w:spacing w:line="276" w:lineRule="auto"/>
        <w:ind w:left="993" w:right="20"/>
        <w:rPr>
          <w:rFonts w:eastAsia="Times New Roman" w:cs="Times New Roman"/>
          <w:lang w:eastAsia="pl-PL"/>
        </w:rPr>
      </w:pPr>
      <w:r w:rsidRPr="00DB7726">
        <w:rPr>
          <w:rFonts w:eastAsia="Times New Roman" w:cs="Times New Roman"/>
          <w:lang w:eastAsia="pl-PL"/>
        </w:rPr>
        <w:t>naprawił lub zobowiązał się do naprawienia szkody wyrządzonej przestępstwem, wykroczeniem lub swoim nieprawidłowym postępowaniem, w tym poprzez zadośćuczynienie pieniężne;</w:t>
      </w:r>
    </w:p>
    <w:p w14:paraId="7F268C59" w14:textId="3E3776C4" w:rsidR="009678BF" w:rsidRPr="00DB7726" w:rsidRDefault="009678BF" w:rsidP="00671E27">
      <w:pPr>
        <w:pStyle w:val="Akapitzlist"/>
        <w:numPr>
          <w:ilvl w:val="1"/>
          <w:numId w:val="19"/>
        </w:numPr>
        <w:spacing w:line="276" w:lineRule="auto"/>
        <w:ind w:left="993" w:right="20"/>
        <w:rPr>
          <w:rFonts w:eastAsia="Times New Roman" w:cs="Times New Roman"/>
          <w:lang w:eastAsia="pl-PL"/>
        </w:rPr>
      </w:pPr>
      <w:r w:rsidRPr="00DB7726">
        <w:rPr>
          <w:rFonts w:eastAsia="Times New Roman" w:cs="Times New Roman"/>
          <w:lang w:eastAsia="pl-PL"/>
        </w:rPr>
        <w:t>wyczerpująco wyjaśnił fakty i okoliczności związane z przestępstwem, wykroczeniem lub swoim nieprawidłowym postępowaniem oraz spowodowanymi przez nie szkodami, aktywnie współpracując odpowiednio z właściwymi organami, w tym organami ścigania lub zamawiającym;</w:t>
      </w:r>
    </w:p>
    <w:p w14:paraId="04E33370" w14:textId="42BD4E12" w:rsidR="009678BF" w:rsidRPr="00DB7726" w:rsidRDefault="009678BF" w:rsidP="00671E27">
      <w:pPr>
        <w:pStyle w:val="Akapitzlist"/>
        <w:numPr>
          <w:ilvl w:val="1"/>
          <w:numId w:val="19"/>
        </w:numPr>
        <w:spacing w:line="276" w:lineRule="auto"/>
        <w:ind w:left="993" w:right="20"/>
        <w:rPr>
          <w:rFonts w:eastAsia="Times New Roman" w:cs="Times New Roman"/>
          <w:lang w:eastAsia="pl-PL"/>
        </w:rPr>
      </w:pPr>
      <w:r w:rsidRPr="00DB7726">
        <w:rPr>
          <w:rFonts w:eastAsia="Times New Roman" w:cs="Times New Roman"/>
          <w:lang w:eastAsia="pl-PL"/>
        </w:rPr>
        <w:t>podjął konkretne środki techniczne, organizacyjne i kadrowe, odpowiednie dla zapobiegania dalszym przestępstwom, wykroczeniom lub nieprawidłowemu postępowaniu, w szczególności:</w:t>
      </w:r>
    </w:p>
    <w:p w14:paraId="1B3901F8" w14:textId="0E4B0F8E" w:rsidR="009678BF" w:rsidRPr="00DB7726" w:rsidRDefault="009678BF" w:rsidP="00671E27">
      <w:pPr>
        <w:pStyle w:val="Akapitzlist"/>
        <w:numPr>
          <w:ilvl w:val="0"/>
          <w:numId w:val="20"/>
        </w:numPr>
        <w:spacing w:line="276" w:lineRule="auto"/>
        <w:ind w:left="1276" w:right="20"/>
        <w:rPr>
          <w:rFonts w:eastAsia="Times New Roman" w:cs="Times New Roman"/>
          <w:lang w:eastAsia="pl-PL"/>
        </w:rPr>
      </w:pPr>
      <w:r w:rsidRPr="00DB7726">
        <w:rPr>
          <w:rFonts w:eastAsia="Times New Roman" w:cs="Times New Roman"/>
          <w:lang w:eastAsia="pl-PL"/>
        </w:rPr>
        <w:t>zerwał wszelkie powiązania z osobami lub podmiotami odpowiedzialnymi za nieprawidłowe postępowanie wykonawcy,</w:t>
      </w:r>
    </w:p>
    <w:p w14:paraId="750D35FF" w14:textId="56A8A064" w:rsidR="009678BF" w:rsidRPr="00DB7726" w:rsidRDefault="009678BF" w:rsidP="00671E27">
      <w:pPr>
        <w:pStyle w:val="Akapitzlist"/>
        <w:numPr>
          <w:ilvl w:val="0"/>
          <w:numId w:val="20"/>
        </w:numPr>
        <w:spacing w:line="276" w:lineRule="auto"/>
        <w:ind w:left="1276" w:right="20"/>
        <w:rPr>
          <w:rFonts w:eastAsia="Times New Roman" w:cs="Times New Roman"/>
          <w:lang w:eastAsia="pl-PL"/>
        </w:rPr>
      </w:pPr>
      <w:r w:rsidRPr="00DB7726">
        <w:rPr>
          <w:rFonts w:eastAsia="Times New Roman" w:cs="Times New Roman"/>
          <w:lang w:eastAsia="pl-PL"/>
        </w:rPr>
        <w:t>zreorganizował personel,</w:t>
      </w:r>
    </w:p>
    <w:p w14:paraId="16DD6C9A" w14:textId="72982C50" w:rsidR="009678BF" w:rsidRPr="00DB7726" w:rsidRDefault="009678BF" w:rsidP="00671E27">
      <w:pPr>
        <w:pStyle w:val="Akapitzlist"/>
        <w:numPr>
          <w:ilvl w:val="0"/>
          <w:numId w:val="20"/>
        </w:numPr>
        <w:spacing w:line="276" w:lineRule="auto"/>
        <w:ind w:left="1276" w:right="20"/>
        <w:rPr>
          <w:rFonts w:eastAsia="Times New Roman" w:cs="Times New Roman"/>
          <w:lang w:eastAsia="pl-PL"/>
        </w:rPr>
      </w:pPr>
      <w:r w:rsidRPr="00DB7726">
        <w:rPr>
          <w:rFonts w:eastAsia="Times New Roman" w:cs="Times New Roman"/>
          <w:lang w:eastAsia="pl-PL"/>
        </w:rPr>
        <w:t>wdrożył system sprawozdawczości i kontroli,</w:t>
      </w:r>
    </w:p>
    <w:p w14:paraId="479C1840" w14:textId="0012F262" w:rsidR="009678BF" w:rsidRPr="00DB7726" w:rsidRDefault="009678BF" w:rsidP="00671E27">
      <w:pPr>
        <w:pStyle w:val="Akapitzlist"/>
        <w:numPr>
          <w:ilvl w:val="0"/>
          <w:numId w:val="20"/>
        </w:numPr>
        <w:spacing w:line="276" w:lineRule="auto"/>
        <w:ind w:left="1276" w:right="20"/>
        <w:rPr>
          <w:rFonts w:eastAsia="Times New Roman" w:cs="Times New Roman"/>
          <w:lang w:eastAsia="pl-PL"/>
        </w:rPr>
      </w:pPr>
      <w:r w:rsidRPr="00DB7726">
        <w:rPr>
          <w:rFonts w:eastAsia="Times New Roman" w:cs="Times New Roman"/>
          <w:lang w:eastAsia="pl-PL"/>
        </w:rPr>
        <w:t>utworzył struktury audytu wewnętrznego do monitorowania przestrzegania przepisów, wewnętrznych regulacji lub standardów,</w:t>
      </w:r>
    </w:p>
    <w:p w14:paraId="4A5B33F4" w14:textId="39BA6456" w:rsidR="009678BF" w:rsidRPr="00DB7726" w:rsidRDefault="009678BF" w:rsidP="00671E27">
      <w:pPr>
        <w:pStyle w:val="Akapitzlist"/>
        <w:numPr>
          <w:ilvl w:val="0"/>
          <w:numId w:val="20"/>
        </w:numPr>
        <w:spacing w:line="276" w:lineRule="auto"/>
        <w:ind w:left="1276" w:right="20"/>
        <w:rPr>
          <w:rFonts w:eastAsia="Times New Roman" w:cs="Times New Roman"/>
          <w:lang w:eastAsia="pl-PL"/>
        </w:rPr>
      </w:pPr>
      <w:r w:rsidRPr="00DB7726">
        <w:rPr>
          <w:rFonts w:eastAsia="Times New Roman" w:cs="Times New Roman"/>
          <w:lang w:eastAsia="pl-PL"/>
        </w:rPr>
        <w:t>wprowadził wewnętrzne regulacje dotyczące odpowiedzialności i odszkodowań za nieprzestrzeganie przepisów, wewnętrznych regulacji lub standardów.</w:t>
      </w:r>
    </w:p>
    <w:p w14:paraId="27E4F647" w14:textId="77777777" w:rsidR="009678BF" w:rsidRPr="009678BF" w:rsidRDefault="009678BF" w:rsidP="008D4B12">
      <w:pPr>
        <w:spacing w:line="276" w:lineRule="auto"/>
        <w:ind w:left="360" w:right="20"/>
        <w:rPr>
          <w:rFonts w:eastAsia="Times New Roman" w:cs="Times New Roman"/>
          <w:b/>
          <w:lang w:eastAsia="pl-PL"/>
        </w:rPr>
      </w:pPr>
      <w:r w:rsidRPr="009678BF">
        <w:rPr>
          <w:rFonts w:eastAsia="Times New Roman" w:cs="Times New Roman"/>
          <w:b/>
          <w:lang w:eastAsia="pl-PL"/>
        </w:rPr>
        <w:t>Zamawiający ocenia, czy podjęte przez wykonawcę czynności są wystarczające do wykazania jego rzetelności, uwzględniając wagę i szczególne okoliczności czynu wykonawcy, a jeżeli uzna, że nie są wystarczające, wyklucza wykonawcę.</w:t>
      </w:r>
    </w:p>
    <w:p w14:paraId="15C8C515" w14:textId="1E23DB7B" w:rsidR="009678BF" w:rsidRPr="009678BF" w:rsidRDefault="009678BF" w:rsidP="00826ABD">
      <w:pPr>
        <w:numPr>
          <w:ilvl w:val="0"/>
          <w:numId w:val="17"/>
        </w:numPr>
        <w:autoSpaceDE w:val="0"/>
        <w:autoSpaceDN w:val="0"/>
        <w:spacing w:line="276" w:lineRule="auto"/>
        <w:ind w:left="709"/>
        <w:rPr>
          <w:rFonts w:eastAsia="Times New Roman" w:cs="Arial"/>
          <w:i/>
          <w:lang w:eastAsia="pl-PL"/>
        </w:rPr>
      </w:pPr>
      <w:r w:rsidRPr="009678BF">
        <w:rPr>
          <w:rFonts w:eastAsia="Times New Roman" w:cs="Arial"/>
          <w:lang w:eastAsia="pl-PL"/>
        </w:rPr>
        <w:t xml:space="preserve">Do oferty wykonawca załącza również: </w:t>
      </w:r>
    </w:p>
    <w:p w14:paraId="523D6E73" w14:textId="7D331878" w:rsidR="009678BF" w:rsidRPr="009678BF" w:rsidRDefault="000946F5" w:rsidP="000946F5">
      <w:pPr>
        <w:spacing w:line="276" w:lineRule="auto"/>
        <w:ind w:left="426" w:right="-108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t xml:space="preserve">a) </w:t>
      </w:r>
      <w:r w:rsidR="009678BF" w:rsidRPr="009678BF">
        <w:rPr>
          <w:rFonts w:eastAsia="Times New Roman" w:cs="Times New Roman"/>
          <w:b/>
          <w:lang w:eastAsia="pl-PL"/>
        </w:rPr>
        <w:t xml:space="preserve">Pełnomocnictwo  </w:t>
      </w:r>
    </w:p>
    <w:p w14:paraId="19C317FB" w14:textId="4AE8410E" w:rsidR="009678BF" w:rsidRPr="009678BF" w:rsidRDefault="00FE673A" w:rsidP="00FE673A">
      <w:pPr>
        <w:spacing w:line="276" w:lineRule="auto"/>
        <w:ind w:left="851" w:right="20" w:hanging="142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-  </w:t>
      </w:r>
      <w:r w:rsidR="009678BF" w:rsidRPr="009678BF">
        <w:rPr>
          <w:rFonts w:eastAsia="Times New Roman" w:cs="Times New Roman"/>
          <w:lang w:eastAsia="pl-PL"/>
        </w:rPr>
        <w:t xml:space="preserve">Gdy umocowanie osoby składającej ofertę nie wynika z dokumentów rejestrowych, wykonawca, który składa ofertę za pośrednictwem pełnomocnika, powinien dołączyć do oferty dokument pełnomocnictwa obejmujący swym zakresem umocowanie do złożenia oferty lub do złożenia oferty i podpisania umowy. </w:t>
      </w:r>
    </w:p>
    <w:p w14:paraId="6C7BC8BB" w14:textId="6BED4BFD" w:rsidR="009678BF" w:rsidRPr="009678BF" w:rsidRDefault="00FE673A" w:rsidP="00FE673A">
      <w:pPr>
        <w:spacing w:line="276" w:lineRule="auto"/>
        <w:ind w:left="993" w:right="20" w:hanging="284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-  </w:t>
      </w:r>
      <w:r w:rsidR="009678BF" w:rsidRPr="009678BF">
        <w:rPr>
          <w:rFonts w:eastAsia="Times New Roman" w:cs="Times New Roman"/>
          <w:lang w:eastAsia="pl-PL"/>
        </w:rPr>
        <w:t xml:space="preserve">W przypadku wykonawców ubiegających się wspólnie o udzielenie zamówienia wykonawcy zobowiązani są do ustanowienia pełnomocnika. Dokument pełnomocnictwa, z treści którego będzie wynikało umocowanie do reprezentowania w postępowaniu o udzielenie zamówienia tych wykonawców należy załączyć do oferty. </w:t>
      </w:r>
    </w:p>
    <w:p w14:paraId="63D091E3" w14:textId="279BC77E" w:rsidR="009678BF" w:rsidRPr="000946F5" w:rsidRDefault="000946F5" w:rsidP="000946F5">
      <w:pPr>
        <w:spacing w:line="276" w:lineRule="auto"/>
        <w:ind w:left="993" w:hanging="993"/>
        <w:rPr>
          <w:rFonts w:eastAsia="Times New Roman" w:cs="Times New Roman"/>
          <w:b/>
          <w:bCs/>
        </w:rPr>
      </w:pPr>
      <w:r>
        <w:rPr>
          <w:rFonts w:eastAsia="Times New Roman" w:cs="Times New Roman"/>
          <w:bCs/>
        </w:rPr>
        <w:t xml:space="preserve">                    </w:t>
      </w:r>
      <w:r w:rsidR="009678BF" w:rsidRPr="000946F5">
        <w:rPr>
          <w:rFonts w:eastAsia="Times New Roman" w:cs="Times New Roman"/>
          <w:bCs/>
        </w:rPr>
        <w:t>Pełnomocnictwo powinno być załączone do oferty i powinno zawierać w szczególności wskazanie:</w:t>
      </w:r>
    </w:p>
    <w:p w14:paraId="5379974B" w14:textId="77777777" w:rsidR="009678BF" w:rsidRPr="009678BF" w:rsidRDefault="009678BF" w:rsidP="00671E27">
      <w:pPr>
        <w:numPr>
          <w:ilvl w:val="0"/>
          <w:numId w:val="21"/>
        </w:numPr>
        <w:spacing w:line="276" w:lineRule="auto"/>
        <w:ind w:left="1418"/>
        <w:contextualSpacing/>
        <w:rPr>
          <w:rFonts w:eastAsia="Times New Roman" w:cs="Times New Roman"/>
          <w:b/>
          <w:bCs/>
        </w:rPr>
      </w:pPr>
      <w:r w:rsidRPr="009678BF">
        <w:rPr>
          <w:rFonts w:eastAsia="Times New Roman" w:cs="Times New Roman"/>
          <w:bCs/>
        </w:rPr>
        <w:t>postępowania o zamówienie publiczne, którego dotyczy,</w:t>
      </w:r>
    </w:p>
    <w:p w14:paraId="7AADEC50" w14:textId="77777777" w:rsidR="009678BF" w:rsidRPr="009678BF" w:rsidRDefault="009678BF" w:rsidP="00671E27">
      <w:pPr>
        <w:numPr>
          <w:ilvl w:val="0"/>
          <w:numId w:val="21"/>
        </w:numPr>
        <w:spacing w:line="276" w:lineRule="auto"/>
        <w:ind w:left="1418"/>
        <w:contextualSpacing/>
        <w:rPr>
          <w:rFonts w:eastAsia="Times New Roman" w:cs="Times New Roman"/>
          <w:bCs/>
        </w:rPr>
      </w:pPr>
      <w:r w:rsidRPr="009678BF">
        <w:rPr>
          <w:rFonts w:eastAsia="Times New Roman" w:cs="Times New Roman"/>
          <w:bCs/>
        </w:rPr>
        <w:lastRenderedPageBreak/>
        <w:t>wszystkich wykonawców ubiegających się wspólnie o udzielenie zamówienia wymienionych z nazwy z określeniem adresu siedziby,</w:t>
      </w:r>
    </w:p>
    <w:p w14:paraId="26A11F66" w14:textId="70DF3164" w:rsidR="00B4669B" w:rsidRPr="00B4669B" w:rsidRDefault="009678BF" w:rsidP="00671E27">
      <w:pPr>
        <w:numPr>
          <w:ilvl w:val="0"/>
          <w:numId w:val="21"/>
        </w:numPr>
        <w:spacing w:line="276" w:lineRule="auto"/>
        <w:ind w:left="1418"/>
        <w:contextualSpacing/>
        <w:rPr>
          <w:rFonts w:eastAsia="Times New Roman" w:cs="Times New Roman"/>
          <w:bCs/>
        </w:rPr>
      </w:pPr>
      <w:r w:rsidRPr="009678BF">
        <w:rPr>
          <w:rFonts w:eastAsia="Times New Roman" w:cs="Times New Roman"/>
          <w:bCs/>
        </w:rPr>
        <w:t>ustanowionego pełnomocnika oraz zakresu jego umocowania.</w:t>
      </w:r>
    </w:p>
    <w:p w14:paraId="59CC8CCB" w14:textId="1A9C988F" w:rsidR="00261332" w:rsidRPr="000946F5" w:rsidRDefault="000946F5" w:rsidP="000946F5">
      <w:pPr>
        <w:spacing w:line="276" w:lineRule="auto"/>
        <w:ind w:left="851" w:right="20" w:hanging="284"/>
        <w:rPr>
          <w:rFonts w:eastAsia="Times New Roman" w:cs="Times New Roman"/>
          <w:i/>
          <w:iCs/>
          <w:lang w:eastAsia="pl-PL"/>
        </w:rPr>
      </w:pPr>
      <w:r>
        <w:rPr>
          <w:rFonts w:eastAsia="Times New Roman" w:cs="Times New Roman"/>
          <w:b/>
          <w:lang w:eastAsia="pl-PL"/>
        </w:rPr>
        <w:t xml:space="preserve">b) </w:t>
      </w:r>
      <w:r w:rsidR="00B4669B" w:rsidRPr="000946F5">
        <w:rPr>
          <w:rFonts w:eastAsia="Times New Roman" w:cs="Times New Roman"/>
          <w:b/>
          <w:lang w:eastAsia="pl-PL"/>
        </w:rPr>
        <w:t>Oświadczenie wykonawców wspólnie ubiegających się o udzielenie zamówienia</w:t>
      </w:r>
      <w:r w:rsidR="00261332" w:rsidRPr="000946F5">
        <w:rPr>
          <w:rFonts w:eastAsia="Times New Roman" w:cs="Times New Roman"/>
          <w:b/>
          <w:lang w:eastAsia="pl-PL"/>
        </w:rPr>
        <w:t xml:space="preserve"> </w:t>
      </w:r>
      <w:r w:rsidR="00261332" w:rsidRPr="000946F5">
        <w:rPr>
          <w:rFonts w:eastAsia="Times New Roman" w:cs="Times New Roman"/>
          <w:b/>
          <w:i/>
          <w:iCs/>
          <w:lang w:eastAsia="pl-PL"/>
        </w:rPr>
        <w:t>(dotyczy również spółki cywilnej)</w:t>
      </w:r>
    </w:p>
    <w:p w14:paraId="62E11F15" w14:textId="75DFF335" w:rsidR="00B4669B" w:rsidRDefault="00B4669B" w:rsidP="00261332">
      <w:pPr>
        <w:pStyle w:val="Akapitzlist"/>
        <w:spacing w:line="276" w:lineRule="auto"/>
        <w:ind w:left="851" w:right="20"/>
        <w:rPr>
          <w:rFonts w:eastAsia="Times New Roman" w:cs="Times New Roman"/>
          <w:lang w:eastAsia="pl-PL"/>
        </w:rPr>
      </w:pPr>
      <w:r w:rsidRPr="00B4669B">
        <w:rPr>
          <w:rFonts w:eastAsia="Times New Roman" w:cs="Times New Roman"/>
          <w:lang w:eastAsia="pl-PL"/>
        </w:rPr>
        <w:t xml:space="preserve">Wykonawcy wspólnie ubiegający się o udzielenie zamówienia mogą polegać na </w:t>
      </w:r>
      <w:r w:rsidRPr="005107B9">
        <w:rPr>
          <w:rFonts w:eastAsia="Times New Roman" w:cs="Times New Roman"/>
          <w:lang w:eastAsia="pl-PL"/>
        </w:rPr>
        <w:t>zdolnościach tych z wykonawców, którzy wykonają roboty budowlane lub usługi, do realizacji których te zdolności są wymagane. W takiej sytuacji wykonawcy są zobowiązani dołączyć do oferty oświadczenie, z którego wynika, które roboty budowlane, dostawy lub usługi wykonają poszczególni wykonawcy.</w:t>
      </w:r>
    </w:p>
    <w:p w14:paraId="40390411" w14:textId="284F3397" w:rsidR="00DC44BF" w:rsidRPr="00DC44BF" w:rsidRDefault="00DC44BF" w:rsidP="00DC44BF">
      <w:pPr>
        <w:spacing w:line="276" w:lineRule="auto"/>
        <w:ind w:right="20"/>
        <w:rPr>
          <w:rFonts w:eastAsia="Times New Roman" w:cs="Times New Roman"/>
          <w:b/>
          <w:bCs/>
          <w:lang w:eastAsia="pl-PL"/>
        </w:rPr>
      </w:pPr>
      <w:r w:rsidRPr="00DC44BF">
        <w:rPr>
          <w:rFonts w:eastAsia="Times New Roman" w:cs="Times New Roman"/>
          <w:b/>
          <w:bCs/>
          <w:lang w:eastAsia="pl-PL"/>
        </w:rPr>
        <w:t xml:space="preserve">            c) tabela elementów rozliczeniowych </w:t>
      </w:r>
    </w:p>
    <w:p w14:paraId="629477BE" w14:textId="61DCC1E3" w:rsidR="00DB7726" w:rsidRPr="005107B9" w:rsidRDefault="000C558C" w:rsidP="000946F5">
      <w:pPr>
        <w:spacing w:line="276" w:lineRule="auto"/>
        <w:ind w:left="851" w:right="-108" w:hanging="284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t>d</w:t>
      </w:r>
      <w:r w:rsidR="000946F5">
        <w:rPr>
          <w:rFonts w:eastAsia="Times New Roman" w:cs="Times New Roman"/>
          <w:b/>
          <w:lang w:eastAsia="pl-PL"/>
        </w:rPr>
        <w:t xml:space="preserve">) </w:t>
      </w:r>
      <w:r w:rsidR="00DB7726" w:rsidRPr="005107B9">
        <w:rPr>
          <w:rFonts w:eastAsia="Times New Roman" w:cs="Times New Roman"/>
          <w:b/>
          <w:lang w:eastAsia="pl-PL"/>
        </w:rPr>
        <w:t>Zobowiązanie podmiotu trzeciego</w:t>
      </w:r>
      <w:r w:rsidR="00157D85">
        <w:rPr>
          <w:rFonts w:eastAsia="Times New Roman" w:cs="Times New Roman"/>
          <w:b/>
          <w:lang w:eastAsia="pl-PL"/>
        </w:rPr>
        <w:t xml:space="preserve"> </w:t>
      </w:r>
      <w:r w:rsidR="00157D85" w:rsidRPr="00157D85">
        <w:rPr>
          <w:rFonts w:eastAsia="Times New Roman" w:cs="Times New Roman"/>
          <w:b/>
          <w:i/>
          <w:iCs/>
          <w:lang w:eastAsia="pl-PL"/>
        </w:rPr>
        <w:t>(jeżeli dotyczy)</w:t>
      </w:r>
    </w:p>
    <w:p w14:paraId="74C28D69" w14:textId="001B92A3" w:rsidR="00DB7726" w:rsidRPr="00DB7726" w:rsidRDefault="00DB7726" w:rsidP="008D4B12">
      <w:pPr>
        <w:spacing w:line="276" w:lineRule="auto"/>
        <w:ind w:left="567" w:right="20"/>
        <w:rPr>
          <w:rFonts w:eastAsia="Times New Roman" w:cs="Times New Roman"/>
          <w:lang w:eastAsia="pl-PL"/>
        </w:rPr>
      </w:pPr>
      <w:r w:rsidRPr="005107B9">
        <w:rPr>
          <w:rFonts w:eastAsia="Times New Roman" w:cs="Times New Roman"/>
          <w:lang w:eastAsia="pl-PL"/>
        </w:rPr>
        <w:t>Zobowiązanie podmiotu udostępniającego zasoby lub inny podmiotowy</w:t>
      </w:r>
      <w:r w:rsidRPr="00DB7726">
        <w:rPr>
          <w:rFonts w:eastAsia="Times New Roman" w:cs="Times New Roman"/>
          <w:lang w:eastAsia="pl-PL"/>
        </w:rPr>
        <w:t xml:space="preserve"> środek dowodowy potwierdza</w:t>
      </w:r>
      <w:r w:rsidR="002E6671">
        <w:rPr>
          <w:rFonts w:eastAsia="Times New Roman" w:cs="Times New Roman"/>
          <w:lang w:eastAsia="pl-PL"/>
        </w:rPr>
        <w:t>jący</w:t>
      </w:r>
      <w:r w:rsidRPr="00DB7726">
        <w:rPr>
          <w:rFonts w:eastAsia="Times New Roman" w:cs="Times New Roman"/>
          <w:lang w:eastAsia="pl-PL"/>
        </w:rPr>
        <w:t>, że stosunek łączący wykonawcę z podmiotami udostępniającymi zasoby gwarantuje rzeczywisty dostęp do tych zasobów oraz określa w szczególności:</w:t>
      </w:r>
    </w:p>
    <w:p w14:paraId="66B7E9BB" w14:textId="77777777" w:rsidR="00DB7726" w:rsidRPr="00DB7726" w:rsidRDefault="00DB7726" w:rsidP="00671E27">
      <w:pPr>
        <w:numPr>
          <w:ilvl w:val="0"/>
          <w:numId w:val="22"/>
        </w:numPr>
        <w:spacing w:line="276" w:lineRule="auto"/>
        <w:ind w:left="993" w:right="20"/>
        <w:rPr>
          <w:rFonts w:eastAsia="Times New Roman" w:cs="Times New Roman"/>
          <w:lang w:eastAsia="pl-PL"/>
        </w:rPr>
      </w:pPr>
      <w:r w:rsidRPr="00DB7726">
        <w:rPr>
          <w:rFonts w:eastAsia="Times New Roman" w:cs="Times New Roman"/>
          <w:lang w:eastAsia="pl-PL"/>
        </w:rPr>
        <w:t>zakres dostępnych wykonawcy zasobów podmiotu udostępniającego zasoby;</w:t>
      </w:r>
    </w:p>
    <w:p w14:paraId="388E9D0D" w14:textId="77777777" w:rsidR="00DB7726" w:rsidRPr="00DB7726" w:rsidRDefault="00DB7726" w:rsidP="00671E27">
      <w:pPr>
        <w:numPr>
          <w:ilvl w:val="0"/>
          <w:numId w:val="22"/>
        </w:numPr>
        <w:spacing w:line="276" w:lineRule="auto"/>
        <w:ind w:left="993" w:right="20"/>
        <w:rPr>
          <w:rFonts w:eastAsia="Times New Roman" w:cs="Times New Roman"/>
          <w:lang w:eastAsia="pl-PL"/>
        </w:rPr>
      </w:pPr>
      <w:r w:rsidRPr="00DB7726">
        <w:rPr>
          <w:rFonts w:eastAsia="Times New Roman" w:cs="Times New Roman"/>
          <w:lang w:eastAsia="pl-PL"/>
        </w:rPr>
        <w:t>sposób i okres udostępnienia wykonawcy i wykorzystania przez niego zasobów podmiotu udostępniającego te zasoby przy wykonywaniu zamówienia;</w:t>
      </w:r>
    </w:p>
    <w:p w14:paraId="522BC7B3" w14:textId="77777777" w:rsidR="00DB7726" w:rsidRPr="00DB7726" w:rsidRDefault="00DB7726" w:rsidP="00671E27">
      <w:pPr>
        <w:numPr>
          <w:ilvl w:val="0"/>
          <w:numId w:val="22"/>
        </w:numPr>
        <w:spacing w:line="276" w:lineRule="auto"/>
        <w:ind w:left="993" w:right="20"/>
        <w:rPr>
          <w:rFonts w:eastAsia="Times New Roman" w:cs="Times New Roman"/>
          <w:lang w:eastAsia="pl-PL"/>
        </w:rPr>
      </w:pPr>
      <w:r w:rsidRPr="00DB7726">
        <w:rPr>
          <w:rFonts w:eastAsia="Times New Roman" w:cs="Times New Roman"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64F2269B" w14:textId="43485CA7" w:rsidR="00DB7726" w:rsidRPr="00DB7726" w:rsidRDefault="00DB7726" w:rsidP="00826ABD">
      <w:pPr>
        <w:pStyle w:val="Akapitzlist"/>
        <w:numPr>
          <w:ilvl w:val="0"/>
          <w:numId w:val="16"/>
        </w:numPr>
        <w:spacing w:line="276" w:lineRule="auto"/>
        <w:ind w:left="851"/>
        <w:rPr>
          <w:rFonts w:eastAsia="Times New Roman" w:cs="Times New Roman"/>
          <w:b/>
          <w:lang w:eastAsia="pl-PL"/>
        </w:rPr>
      </w:pPr>
      <w:r w:rsidRPr="00DB7726">
        <w:rPr>
          <w:rFonts w:eastAsia="Times New Roman" w:cs="Times New Roman"/>
          <w:b/>
          <w:lang w:eastAsia="pl-PL"/>
        </w:rPr>
        <w:t>DOKUMENTY SKŁADANE NA WEZWANIE</w:t>
      </w:r>
    </w:p>
    <w:p w14:paraId="28A4297F" w14:textId="403FA6E3" w:rsidR="00DB7726" w:rsidRPr="00DB7726" w:rsidRDefault="00DB7726" w:rsidP="008D4B12">
      <w:pPr>
        <w:spacing w:line="276" w:lineRule="auto"/>
        <w:ind w:left="567"/>
        <w:rPr>
          <w:rFonts w:eastAsia="Times New Roman" w:cs="Times New Roman"/>
          <w:b/>
          <w:lang w:eastAsia="pl-PL"/>
        </w:rPr>
      </w:pPr>
      <w:r w:rsidRPr="00DB7726">
        <w:rPr>
          <w:rFonts w:eastAsia="Times New Roman" w:cs="Times New Roman"/>
          <w:b/>
          <w:lang w:eastAsia="pl-PL"/>
        </w:rPr>
        <w:t>Wykaz podmiotowych środków dowodowych</w:t>
      </w:r>
    </w:p>
    <w:p w14:paraId="60B874A0" w14:textId="77777777" w:rsidR="00DB7726" w:rsidRPr="00DB7726" w:rsidRDefault="00DB7726" w:rsidP="008D4B12">
      <w:pPr>
        <w:spacing w:line="276" w:lineRule="auto"/>
        <w:ind w:left="567" w:right="20"/>
        <w:rPr>
          <w:rFonts w:eastAsia="Times New Roman" w:cs="Times New Roman"/>
          <w:lang w:eastAsia="pl-PL"/>
        </w:rPr>
      </w:pPr>
      <w:r w:rsidRPr="00DB7726">
        <w:rPr>
          <w:rFonts w:eastAsia="Times New Roman" w:cs="Times New Roman"/>
          <w:lang w:eastAsia="pl-PL"/>
        </w:rPr>
        <w:t xml:space="preserve">Zgodnie z art. 274 ust. 1 ustawy </w:t>
      </w:r>
      <w:proofErr w:type="spellStart"/>
      <w:r w:rsidRPr="00DB7726">
        <w:rPr>
          <w:rFonts w:eastAsia="Times New Roman" w:cs="Times New Roman"/>
          <w:lang w:eastAsia="pl-PL"/>
        </w:rPr>
        <w:t>Pzp</w:t>
      </w:r>
      <w:proofErr w:type="spellEnd"/>
      <w:r w:rsidRPr="00DB7726">
        <w:rPr>
          <w:rFonts w:eastAsia="Times New Roman" w:cs="Times New Roman"/>
          <w:lang w:eastAsia="pl-PL"/>
        </w:rPr>
        <w:t>, zamawiający przed wyborem najkorzystniejszej oferty wezwie wykonawcę, którego oferta została najwyżej oceniona, do złożenia w wyznaczonym terminie, nie krótszym niż 5 dni, aktualnych na dzień złożenia, następujących podmiotowych środków dowodowych:</w:t>
      </w:r>
    </w:p>
    <w:p w14:paraId="459E15BA" w14:textId="7D6308DE" w:rsidR="008F69CA" w:rsidRDefault="008F69CA" w:rsidP="00671E27">
      <w:pPr>
        <w:pStyle w:val="Akapitzlist"/>
        <w:numPr>
          <w:ilvl w:val="0"/>
          <w:numId w:val="48"/>
        </w:numPr>
        <w:spacing w:line="276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odpisu lub informacji z Krajowego Rejestru Sądowego lub z Centralnej Ewidencji i Informacji o Działalności Gospodarczej, w zakresie art. 109 ust. 1 pkt 4 ustawy </w:t>
      </w:r>
      <w:proofErr w:type="spellStart"/>
      <w:r>
        <w:rPr>
          <w:rFonts w:eastAsia="Times New Roman" w:cs="Times New Roman"/>
          <w:lang w:eastAsia="pl-PL"/>
        </w:rPr>
        <w:t>Pzp</w:t>
      </w:r>
      <w:proofErr w:type="spellEnd"/>
      <w:r>
        <w:rPr>
          <w:rFonts w:eastAsia="Times New Roman" w:cs="Times New Roman"/>
          <w:lang w:eastAsia="pl-PL"/>
        </w:rPr>
        <w:t>, sporządzonych nie wcześniej niż 3 miesiące przed jej złożeniem, jeżeli odrębne przepisy wymagają wpisu do rejestru lub ewidencji</w:t>
      </w:r>
      <w:r w:rsidR="00261332">
        <w:rPr>
          <w:rFonts w:eastAsia="Times New Roman" w:cs="Times New Roman"/>
          <w:lang w:eastAsia="pl-PL"/>
        </w:rPr>
        <w:t xml:space="preserve"> (w przypadku gdy Wykonawca nie poda danych umożliwiających Zamawiającemu samodzielne pobranie dokumentu)</w:t>
      </w:r>
      <w:r w:rsidR="005565C9">
        <w:rPr>
          <w:rFonts w:eastAsia="Times New Roman" w:cs="Times New Roman"/>
          <w:lang w:eastAsia="pl-PL"/>
        </w:rPr>
        <w:t>;</w:t>
      </w:r>
    </w:p>
    <w:p w14:paraId="247178A4" w14:textId="4114634D" w:rsidR="00EA44B1" w:rsidRDefault="00CE13C4" w:rsidP="00671E27">
      <w:pPr>
        <w:pStyle w:val="Akapitzlist"/>
        <w:numPr>
          <w:ilvl w:val="0"/>
          <w:numId w:val="48"/>
        </w:numPr>
        <w:spacing w:line="276" w:lineRule="auto"/>
        <w:rPr>
          <w:rFonts w:eastAsia="Times New Roman" w:cs="Times New Roman"/>
          <w:lang w:eastAsia="pl-PL"/>
        </w:rPr>
      </w:pPr>
      <w:r w:rsidRPr="00EA44B1">
        <w:rPr>
          <w:rFonts w:eastAsia="Times New Roman" w:cs="Times New Roman"/>
          <w:lang w:eastAsia="pl-PL"/>
        </w:rPr>
        <w:t xml:space="preserve">wykazu usług wykonanych w okresie ostatnich 3 lat przed upływem terminu składania ofert o udzielenie zamówienia </w:t>
      </w:r>
      <w:r w:rsidRPr="002A7D71">
        <w:t>a</w:t>
      </w:r>
      <w:r>
        <w:t xml:space="preserve"> </w:t>
      </w:r>
      <w:r w:rsidRPr="002A7D71">
        <w:t>jeżeli okres prowadzenia działalności jest krótszy –</w:t>
      </w:r>
      <w:r>
        <w:t xml:space="preserve"> </w:t>
      </w:r>
      <w:r w:rsidRPr="002A7D71">
        <w:t>w</w:t>
      </w:r>
      <w:r>
        <w:t xml:space="preserve"> </w:t>
      </w:r>
      <w:r w:rsidRPr="002A7D71">
        <w:t>tym okresie</w:t>
      </w:r>
      <w:r w:rsidR="00EA44B1">
        <w:t xml:space="preserve">, </w:t>
      </w:r>
      <w:r w:rsidRPr="002A7D71">
        <w:t>wraz z</w:t>
      </w:r>
      <w:r>
        <w:t xml:space="preserve"> </w:t>
      </w:r>
      <w:r w:rsidRPr="002A7D71">
        <w:t>podaniem ich wartości, przedmiotu, dat  wykonania  i</w:t>
      </w:r>
      <w:r>
        <w:t xml:space="preserve"> </w:t>
      </w:r>
      <w:r w:rsidRPr="002A7D71">
        <w:t>podmiotów, na rzecz których usługi zostały wykonane, oraz załączeniem dowodów określających czy te usługi zostały wykonane należycie, przy czym dowodami, o</w:t>
      </w:r>
      <w:r>
        <w:t xml:space="preserve"> </w:t>
      </w:r>
      <w:r w:rsidRPr="002A7D71">
        <w:t xml:space="preserve">których mowa, są referencje bądź inne dokumenty wystawione przez podmiot, na rzecz którego usługi </w:t>
      </w:r>
      <w:r w:rsidRPr="002A7D71">
        <w:lastRenderedPageBreak/>
        <w:t>były wykonywane, a</w:t>
      </w:r>
      <w:r>
        <w:t xml:space="preserve"> </w:t>
      </w:r>
      <w:r w:rsidRPr="002A7D71">
        <w:t xml:space="preserve">jeżeli </w:t>
      </w:r>
      <w:r w:rsidR="00EA44B1" w:rsidRPr="008014DF">
        <w:t xml:space="preserve">wykonawca z przyczyn niezależnych od niego nie jest w stanie uzyskać tych dokumentów </w:t>
      </w:r>
      <w:r w:rsidR="00D46B1F">
        <w:rPr>
          <w:rFonts w:eastAsia="Times New Roman" w:cs="Times New Roman"/>
          <w:lang w:eastAsia="pl-PL"/>
        </w:rPr>
        <w:t xml:space="preserve"> – oświadczenie Wykonawcy; w przypadku świadczeń powtarzających się  lub ciągłych nadal wykonywanych referencje bądź inne dokumenty potwierdzające ich należyte wykonywanie powinny być wystawione w okresie ostatnich 3 miesięcy;</w:t>
      </w:r>
    </w:p>
    <w:p w14:paraId="46324B87" w14:textId="24B64ACA" w:rsidR="000C558C" w:rsidRPr="000C558C" w:rsidRDefault="000C558C" w:rsidP="00671E27">
      <w:pPr>
        <w:pStyle w:val="Akapitzlist"/>
        <w:numPr>
          <w:ilvl w:val="0"/>
          <w:numId w:val="48"/>
        </w:numPr>
        <w:spacing w:line="276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wykazu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osobami;</w:t>
      </w:r>
    </w:p>
    <w:p w14:paraId="3704DD40" w14:textId="77777777" w:rsidR="00DB7726" w:rsidRPr="00DB7726" w:rsidRDefault="00DB7726" w:rsidP="008D4B12">
      <w:pPr>
        <w:autoSpaceDE w:val="0"/>
        <w:autoSpaceDN w:val="0"/>
        <w:spacing w:line="276" w:lineRule="auto"/>
        <w:ind w:left="567"/>
        <w:rPr>
          <w:rFonts w:eastAsia="Times New Roman" w:cs="Arial"/>
          <w:lang w:eastAsia="pl-PL"/>
        </w:rPr>
      </w:pPr>
      <w:r w:rsidRPr="00DB7726">
        <w:rPr>
          <w:rFonts w:eastAsia="Times New Roman" w:cs="Arial"/>
          <w:lang w:eastAsia="pl-PL"/>
        </w:rPr>
        <w:t>Wykonawca nie jest zobowiązany do złożenia podmiotowych środków dowodowych, które zamawiający posiada, jeżeli wykonawca wskaże te środki oraz potwierdzi ich prawidłowość i aktualność.</w:t>
      </w:r>
    </w:p>
    <w:p w14:paraId="32A72056" w14:textId="7D5A71F0" w:rsidR="009678BF" w:rsidRPr="00DB7726" w:rsidRDefault="00DB7726" w:rsidP="008D4B12">
      <w:pPr>
        <w:autoSpaceDE w:val="0"/>
        <w:autoSpaceDN w:val="0"/>
        <w:spacing w:line="276" w:lineRule="auto"/>
        <w:ind w:left="567"/>
        <w:rPr>
          <w:rFonts w:eastAsia="Times New Roman" w:cs="Arial"/>
          <w:lang w:eastAsia="pl-PL"/>
        </w:rPr>
      </w:pPr>
      <w:r w:rsidRPr="00DB7726">
        <w:rPr>
          <w:rFonts w:eastAsia="Times New Roman" w:cs="Arial"/>
          <w:lang w:eastAsia="pl-PL"/>
        </w:rPr>
        <w:t>Wykonawca składa podmiotowe środki dowodowe aktualne na dzień ich złożenia.</w:t>
      </w:r>
    </w:p>
    <w:p w14:paraId="17353A21" w14:textId="3841D82F" w:rsidR="00D35569" w:rsidRDefault="00D35569" w:rsidP="00D35569">
      <w:pPr>
        <w:pStyle w:val="Nagwek2"/>
        <w:numPr>
          <w:ilvl w:val="0"/>
          <w:numId w:val="2"/>
        </w:numPr>
      </w:pPr>
      <w:bookmarkStart w:id="66" w:name="_Toc72234888"/>
      <w:r w:rsidRPr="00D35569">
        <w:t>Wymagania dotyczące wadium</w:t>
      </w:r>
      <w:bookmarkEnd w:id="66"/>
    </w:p>
    <w:p w14:paraId="510F56FE" w14:textId="22A19F9D" w:rsidR="00BD6F74" w:rsidRPr="00D20F30" w:rsidRDefault="00DF2DD7" w:rsidP="00DF2DD7">
      <w:pPr>
        <w:pStyle w:val="Akapitzlist"/>
        <w:autoSpaceDE w:val="0"/>
        <w:autoSpaceDN w:val="0"/>
        <w:spacing w:line="276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Arial"/>
          <w:lang w:eastAsia="pl-PL"/>
        </w:rPr>
        <w:t xml:space="preserve">NIE WYMAGANE </w:t>
      </w:r>
    </w:p>
    <w:p w14:paraId="1828E1D4" w14:textId="70B17312" w:rsidR="00D35569" w:rsidRDefault="00D35569" w:rsidP="00D35569">
      <w:pPr>
        <w:pStyle w:val="Nagwek2"/>
        <w:numPr>
          <w:ilvl w:val="0"/>
          <w:numId w:val="2"/>
        </w:numPr>
      </w:pPr>
      <w:bookmarkStart w:id="67" w:name="_Toc72234889"/>
      <w:r w:rsidRPr="00D35569">
        <w:t>Sposób przygotowania ofert</w:t>
      </w:r>
      <w:bookmarkEnd w:id="67"/>
    </w:p>
    <w:p w14:paraId="24F0527F" w14:textId="77777777" w:rsidR="00B4669B" w:rsidRPr="00BD6F74" w:rsidRDefault="00B4669B" w:rsidP="00671E27">
      <w:pPr>
        <w:numPr>
          <w:ilvl w:val="0"/>
          <w:numId w:val="23"/>
        </w:numPr>
        <w:tabs>
          <w:tab w:val="clear" w:pos="720"/>
          <w:tab w:val="num" w:pos="426"/>
        </w:tabs>
        <w:spacing w:line="276" w:lineRule="auto"/>
        <w:ind w:left="426"/>
        <w:textAlignment w:val="baseline"/>
        <w:rPr>
          <w:rFonts w:eastAsia="Times New Roman" w:cs="Times New Roman"/>
          <w:color w:val="000000"/>
          <w:lang w:eastAsia="pl-PL"/>
        </w:rPr>
      </w:pPr>
      <w:r w:rsidRPr="00BD6F74">
        <w:rPr>
          <w:rFonts w:eastAsia="Times New Roman" w:cs="Times New Roman"/>
          <w:color w:val="000000"/>
          <w:lang w:eastAsia="pl-PL"/>
        </w:rPr>
        <w:t>Oferta powinna być:</w:t>
      </w:r>
    </w:p>
    <w:p w14:paraId="32999FEA" w14:textId="77777777" w:rsidR="00B4669B" w:rsidRPr="00BD6F74" w:rsidRDefault="00B4669B" w:rsidP="00671E27">
      <w:pPr>
        <w:numPr>
          <w:ilvl w:val="1"/>
          <w:numId w:val="30"/>
        </w:numPr>
        <w:tabs>
          <w:tab w:val="clear" w:pos="1440"/>
          <w:tab w:val="num" w:pos="851"/>
        </w:tabs>
        <w:spacing w:line="276" w:lineRule="auto"/>
        <w:ind w:left="851"/>
        <w:textAlignment w:val="baseline"/>
        <w:rPr>
          <w:rFonts w:eastAsia="Times New Roman" w:cs="Times New Roman"/>
          <w:color w:val="000000"/>
          <w:lang w:eastAsia="pl-PL"/>
        </w:rPr>
      </w:pPr>
      <w:r w:rsidRPr="00BD6F74">
        <w:rPr>
          <w:rFonts w:eastAsia="Times New Roman" w:cs="Times New Roman"/>
          <w:color w:val="000000"/>
          <w:lang w:eastAsia="pl-PL"/>
        </w:rPr>
        <w:t>sporządzona na podstawie załączników niniejszej SWZ w języku polskim,</w:t>
      </w:r>
    </w:p>
    <w:p w14:paraId="4A989C50" w14:textId="77777777" w:rsidR="00B4669B" w:rsidRPr="00BD6F74" w:rsidRDefault="00B4669B" w:rsidP="00671E27">
      <w:pPr>
        <w:numPr>
          <w:ilvl w:val="1"/>
          <w:numId w:val="30"/>
        </w:numPr>
        <w:tabs>
          <w:tab w:val="clear" w:pos="1440"/>
          <w:tab w:val="num" w:pos="851"/>
        </w:tabs>
        <w:spacing w:line="276" w:lineRule="auto"/>
        <w:ind w:left="851"/>
        <w:textAlignment w:val="baseline"/>
        <w:rPr>
          <w:rFonts w:eastAsia="Times New Roman" w:cs="Times New Roman"/>
          <w:color w:val="000000"/>
          <w:lang w:eastAsia="pl-PL"/>
        </w:rPr>
      </w:pPr>
      <w:r w:rsidRPr="00BD6F74">
        <w:rPr>
          <w:rFonts w:eastAsia="Times New Roman" w:cs="Times New Roman"/>
          <w:color w:val="000000"/>
          <w:lang w:eastAsia="pl-PL"/>
        </w:rPr>
        <w:t xml:space="preserve">złożona przy użyciu środków komunikacji elektronicznej tzn. za pośrednictwem </w:t>
      </w:r>
      <w:hyperlink r:id="rId11" w:history="1">
        <w:r w:rsidRPr="00BD6F74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BD6F74">
        <w:rPr>
          <w:rFonts w:eastAsia="Times New Roman" w:cs="Times New Roman"/>
          <w:color w:val="000000"/>
          <w:lang w:eastAsia="pl-PL"/>
        </w:rPr>
        <w:t>,</w:t>
      </w:r>
    </w:p>
    <w:p w14:paraId="398BDC99" w14:textId="77777777" w:rsidR="00B4669B" w:rsidRPr="00B4669B" w:rsidRDefault="00B4669B" w:rsidP="00671E27">
      <w:pPr>
        <w:numPr>
          <w:ilvl w:val="1"/>
          <w:numId w:val="30"/>
        </w:numPr>
        <w:tabs>
          <w:tab w:val="clear" w:pos="1440"/>
          <w:tab w:val="num" w:pos="851"/>
        </w:tabs>
        <w:spacing w:line="276" w:lineRule="auto"/>
        <w:ind w:left="851"/>
        <w:textAlignment w:val="baseline"/>
        <w:rPr>
          <w:rFonts w:eastAsia="Times New Roman" w:cs="Times New Roman"/>
          <w:color w:val="000000"/>
          <w:lang w:eastAsia="pl-PL"/>
        </w:rPr>
      </w:pPr>
      <w:r w:rsidRPr="00BD6F74">
        <w:rPr>
          <w:rFonts w:eastAsia="Times New Roman" w:cs="Times New Roman"/>
          <w:color w:val="000000"/>
          <w:lang w:eastAsia="pl-PL"/>
        </w:rPr>
        <w:t>podpisana kwalifikowanym podpisem elektronicznym lub podpisem zaufanym lub podpisem osobistym przez osobę/osoby upoważnioną/upoważnione</w:t>
      </w:r>
      <w:r w:rsidRPr="00B4669B">
        <w:rPr>
          <w:rFonts w:eastAsia="Times New Roman" w:cs="Arial"/>
          <w:color w:val="000000"/>
          <w:lang w:eastAsia="pl-PL"/>
        </w:rPr>
        <w:t xml:space="preserve"> </w:t>
      </w:r>
    </w:p>
    <w:p w14:paraId="5BB18DC4" w14:textId="003EC0E5" w:rsidR="00B4669B" w:rsidRPr="00BD6F74" w:rsidRDefault="00B4669B" w:rsidP="00B4669B">
      <w:pPr>
        <w:spacing w:line="276" w:lineRule="auto"/>
        <w:ind w:left="426"/>
        <w:textAlignment w:val="baseline"/>
        <w:rPr>
          <w:rFonts w:eastAsia="Times New Roman" w:cs="Times New Roman"/>
          <w:color w:val="000000"/>
          <w:lang w:eastAsia="pl-PL"/>
        </w:rPr>
      </w:pPr>
      <w:r w:rsidRPr="00BD6F74">
        <w:rPr>
          <w:rFonts w:eastAsia="Times New Roman" w:cs="Arial"/>
          <w:color w:val="000000"/>
          <w:lang w:eastAsia="pl-PL"/>
        </w:rPr>
        <w:t>W procesie składania oferty w tym przedmiotowych środków dowodowych na platformie,  kwalifikowany podpis elektroniczny wykonawca może złożyć bezpośrednio na dokumencie, który następnie przesyła do systemu (</w:t>
      </w:r>
      <w:r w:rsidRPr="00BD6F74">
        <w:rPr>
          <w:rFonts w:eastAsia="Times New Roman" w:cs="Arial"/>
          <w:b/>
          <w:bCs/>
          <w:color w:val="000000"/>
          <w:lang w:eastAsia="pl-PL"/>
        </w:rPr>
        <w:t xml:space="preserve">opcja rekomendowana </w:t>
      </w:r>
      <w:r w:rsidRPr="00BD6F74">
        <w:rPr>
          <w:rFonts w:eastAsia="Times New Roman" w:cs="Arial"/>
          <w:color w:val="000000"/>
          <w:lang w:eastAsia="pl-PL"/>
        </w:rPr>
        <w:t>przez</w:t>
      </w:r>
      <w:r w:rsidRPr="00BD6F74">
        <w:rPr>
          <w:rFonts w:eastAsia="Times New Roman" w:cs="Arial"/>
          <w:b/>
          <w:bCs/>
          <w:color w:val="000000"/>
          <w:lang w:eastAsia="pl-PL"/>
        </w:rPr>
        <w:t xml:space="preserve"> </w:t>
      </w:r>
      <w:hyperlink r:id="rId12" w:history="1">
        <w:r w:rsidRPr="00BD6F74">
          <w:rPr>
            <w:rFonts w:eastAsia="Times New Roman" w:cs="Arial"/>
            <w:b/>
            <w:bCs/>
            <w:color w:val="1155CC"/>
            <w:u w:val="single"/>
            <w:lang w:eastAsia="pl-PL"/>
          </w:rPr>
          <w:t>platformazakupowa.pl</w:t>
        </w:r>
      </w:hyperlink>
      <w:r w:rsidRPr="00BD6F74">
        <w:rPr>
          <w:rFonts w:eastAsia="Times New Roman" w:cs="Arial"/>
          <w:color w:val="000000"/>
          <w:lang w:eastAsia="pl-PL"/>
        </w:rPr>
        <w:t xml:space="preserve">) oraz dodatkowo dla całego pakietu dokumentów w kroku 2 </w:t>
      </w:r>
      <w:r w:rsidRPr="00BD6F74">
        <w:rPr>
          <w:rFonts w:eastAsia="Times New Roman" w:cs="Arial"/>
          <w:b/>
          <w:bCs/>
          <w:color w:val="000000"/>
          <w:lang w:eastAsia="pl-PL"/>
        </w:rPr>
        <w:t xml:space="preserve">Formularza składania oferty lub wniosku </w:t>
      </w:r>
      <w:r w:rsidRPr="00BD6F74">
        <w:rPr>
          <w:rFonts w:eastAsia="Times New Roman" w:cs="Arial"/>
          <w:color w:val="000000"/>
          <w:lang w:eastAsia="pl-PL"/>
        </w:rPr>
        <w:t xml:space="preserve">(po kliknięciu w przycisk </w:t>
      </w:r>
      <w:r w:rsidRPr="00BD6F74">
        <w:rPr>
          <w:rFonts w:eastAsia="Times New Roman" w:cs="Arial"/>
          <w:b/>
          <w:bCs/>
          <w:color w:val="000000"/>
          <w:lang w:eastAsia="pl-PL"/>
        </w:rPr>
        <w:t>Przejdź do podsumowania</w:t>
      </w:r>
      <w:r w:rsidRPr="00BD6F74">
        <w:rPr>
          <w:rFonts w:eastAsia="Times New Roman" w:cs="Arial"/>
          <w:color w:val="000000"/>
          <w:lang w:eastAsia="pl-PL"/>
        </w:rPr>
        <w:t>).</w:t>
      </w:r>
    </w:p>
    <w:p w14:paraId="16C0226C" w14:textId="77777777" w:rsidR="00BD6F74" w:rsidRPr="00BD6F74" w:rsidRDefault="00BD6F74" w:rsidP="00671E27">
      <w:pPr>
        <w:numPr>
          <w:ilvl w:val="0"/>
          <w:numId w:val="23"/>
        </w:numPr>
        <w:tabs>
          <w:tab w:val="clear" w:pos="720"/>
          <w:tab w:val="num" w:pos="426"/>
        </w:tabs>
        <w:spacing w:line="276" w:lineRule="auto"/>
        <w:ind w:left="426"/>
        <w:textAlignment w:val="baseline"/>
        <w:rPr>
          <w:rFonts w:eastAsia="Times New Roman" w:cs="Times New Roman"/>
          <w:color w:val="000000"/>
          <w:lang w:eastAsia="pl-PL"/>
        </w:rPr>
      </w:pPr>
      <w:r w:rsidRPr="00BD6F74">
        <w:rPr>
          <w:rFonts w:eastAsia="Times New Roman" w:cs="Times New Roman"/>
          <w:color w:val="000000"/>
          <w:lang w:eastAsia="pl-PL"/>
        </w:rPr>
        <w:t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 Poprzez oryginał należy rozumieć dokument podpisany kwalifikowanym podpisem elektronicznym lub podpisem zaufanym lub podpisem osobistym przez osobę/osoby upoważnioną/upoważnione. Poświadczenie za zgodność z oryginałem następuje w formie elektronicznej podpisane kwalifikowanym podpisem elektronicznym lub podpisem zaufanym lub podpisem osobistym przez osobę/osoby upoważnioną/upoważnione. </w:t>
      </w:r>
    </w:p>
    <w:p w14:paraId="1C77DFF9" w14:textId="274EFAA7" w:rsidR="00BD6F74" w:rsidRPr="00B4669B" w:rsidRDefault="00BD6F74" w:rsidP="00671E27">
      <w:pPr>
        <w:pStyle w:val="Akapitzlist"/>
        <w:numPr>
          <w:ilvl w:val="0"/>
          <w:numId w:val="23"/>
        </w:numPr>
        <w:tabs>
          <w:tab w:val="clear" w:pos="720"/>
          <w:tab w:val="num" w:pos="426"/>
        </w:tabs>
        <w:spacing w:line="276" w:lineRule="auto"/>
        <w:ind w:left="426" w:hanging="426"/>
        <w:textAlignment w:val="baseline"/>
        <w:rPr>
          <w:rFonts w:eastAsia="Times New Roman" w:cs="Times New Roman"/>
          <w:color w:val="000000"/>
          <w:lang w:eastAsia="pl-PL"/>
        </w:rPr>
      </w:pPr>
      <w:r w:rsidRPr="00B4669B">
        <w:rPr>
          <w:rFonts w:eastAsia="Times New Roman" w:cs="Times New Roman"/>
          <w:color w:val="000000"/>
          <w:lang w:eastAsia="pl-PL"/>
        </w:rPr>
        <w:t xml:space="preserve">Podpisy kwalifikowane wykorzystywane przez wykonawców do podpisywania wszelkich plików muszą spełniać “Rozporządzenie Parlamentu Europejskiego i Rady w sprawie identyfikacji </w:t>
      </w:r>
      <w:r w:rsidRPr="00B4669B">
        <w:rPr>
          <w:rFonts w:eastAsia="Times New Roman" w:cs="Times New Roman"/>
          <w:color w:val="000000"/>
          <w:lang w:eastAsia="pl-PL"/>
        </w:rPr>
        <w:lastRenderedPageBreak/>
        <w:t>elektronicznej i usług zaufania w odniesieniu do transakcji elektronicznych na rynku wewnętrznym (</w:t>
      </w:r>
      <w:proofErr w:type="spellStart"/>
      <w:r w:rsidRPr="00B4669B">
        <w:rPr>
          <w:rFonts w:eastAsia="Times New Roman" w:cs="Times New Roman"/>
          <w:color w:val="000000"/>
          <w:lang w:eastAsia="pl-PL"/>
        </w:rPr>
        <w:t>eIDAS</w:t>
      </w:r>
      <w:proofErr w:type="spellEnd"/>
      <w:r w:rsidRPr="00B4669B">
        <w:rPr>
          <w:rFonts w:eastAsia="Times New Roman" w:cs="Times New Roman"/>
          <w:color w:val="000000"/>
          <w:lang w:eastAsia="pl-PL"/>
        </w:rPr>
        <w:t>) (UE) nr 910/2014 - od 1 lipca 2016 roku”.</w:t>
      </w:r>
    </w:p>
    <w:p w14:paraId="3DD81A31" w14:textId="77777777" w:rsidR="00BD6F74" w:rsidRPr="00BD6F74" w:rsidRDefault="00BD6F74" w:rsidP="00671E27">
      <w:pPr>
        <w:numPr>
          <w:ilvl w:val="0"/>
          <w:numId w:val="24"/>
        </w:numPr>
        <w:spacing w:line="276" w:lineRule="auto"/>
        <w:ind w:left="426" w:hanging="425"/>
        <w:textAlignment w:val="baseline"/>
        <w:rPr>
          <w:rFonts w:eastAsia="Times New Roman" w:cs="Times New Roman"/>
          <w:color w:val="000000"/>
          <w:lang w:eastAsia="pl-PL"/>
        </w:rPr>
      </w:pPr>
      <w:r w:rsidRPr="00BD6F74">
        <w:rPr>
          <w:rFonts w:eastAsia="Times New Roman" w:cs="Times New Roman"/>
          <w:color w:val="000000"/>
          <w:lang w:eastAsia="pl-PL"/>
        </w:rPr>
        <w:t xml:space="preserve">W przypadku wykorzystania formatu podpisu </w:t>
      </w:r>
      <w:proofErr w:type="spellStart"/>
      <w:r w:rsidRPr="00BD6F74">
        <w:rPr>
          <w:rFonts w:eastAsia="Times New Roman" w:cs="Times New Roman"/>
          <w:color w:val="000000"/>
          <w:lang w:eastAsia="pl-PL"/>
        </w:rPr>
        <w:t>XAdES</w:t>
      </w:r>
      <w:proofErr w:type="spellEnd"/>
      <w:r w:rsidRPr="00BD6F74">
        <w:rPr>
          <w:rFonts w:eastAsia="Times New Roman" w:cs="Times New Roman"/>
          <w:color w:val="000000"/>
          <w:lang w:eastAsia="pl-PL"/>
        </w:rPr>
        <w:t xml:space="preserve"> zewnętrzny. Zamawiający wymaga dołączenia odpowiedniej ilości plików, podpisywanych plików z danymi oraz plików </w:t>
      </w:r>
      <w:proofErr w:type="spellStart"/>
      <w:r w:rsidRPr="00BD6F74">
        <w:rPr>
          <w:rFonts w:eastAsia="Times New Roman" w:cs="Times New Roman"/>
          <w:color w:val="000000"/>
          <w:lang w:eastAsia="pl-PL"/>
        </w:rPr>
        <w:t>XAdES</w:t>
      </w:r>
      <w:proofErr w:type="spellEnd"/>
      <w:r w:rsidRPr="00BD6F74">
        <w:rPr>
          <w:rFonts w:eastAsia="Times New Roman" w:cs="Times New Roman"/>
          <w:color w:val="000000"/>
          <w:lang w:eastAsia="pl-PL"/>
        </w:rPr>
        <w:t>.</w:t>
      </w:r>
    </w:p>
    <w:p w14:paraId="26718F43" w14:textId="28D6BCDB" w:rsidR="00BD6F74" w:rsidRPr="00BD6F74" w:rsidRDefault="00BD6F74" w:rsidP="00671E27">
      <w:pPr>
        <w:numPr>
          <w:ilvl w:val="0"/>
          <w:numId w:val="25"/>
        </w:numPr>
        <w:spacing w:line="276" w:lineRule="auto"/>
        <w:ind w:left="426" w:hanging="425"/>
        <w:textAlignment w:val="baseline"/>
        <w:rPr>
          <w:rFonts w:eastAsia="Times New Roman" w:cs="Times New Roman"/>
          <w:color w:val="000000"/>
          <w:lang w:eastAsia="pl-PL"/>
        </w:rPr>
      </w:pPr>
      <w:r w:rsidRPr="00BD6F74">
        <w:rPr>
          <w:rFonts w:eastAsia="Times New Roman" w:cs="Times New Roman"/>
          <w:color w:val="000000"/>
          <w:lang w:eastAsia="pl-PL"/>
        </w:rPr>
        <w:t xml:space="preserve">Zgodnie z art. </w:t>
      </w:r>
      <w:r w:rsidR="00C64FB8">
        <w:rPr>
          <w:rFonts w:eastAsia="Times New Roman" w:cs="Times New Roman"/>
          <w:color w:val="000000"/>
          <w:lang w:eastAsia="pl-PL"/>
        </w:rPr>
        <w:t>1</w:t>
      </w:r>
      <w:r w:rsidRPr="00BD6F74">
        <w:rPr>
          <w:rFonts w:eastAsia="Times New Roman" w:cs="Times New Roman"/>
          <w:color w:val="000000"/>
          <w:lang w:eastAsia="pl-PL"/>
        </w:rPr>
        <w:t xml:space="preserve">8 ust. 3 ustawy </w:t>
      </w:r>
      <w:proofErr w:type="spellStart"/>
      <w:r w:rsidRPr="00BD6F74">
        <w:rPr>
          <w:rFonts w:eastAsia="Times New Roman" w:cs="Times New Roman"/>
          <w:color w:val="000000"/>
          <w:lang w:eastAsia="pl-PL"/>
        </w:rPr>
        <w:t>Pzp</w:t>
      </w:r>
      <w:proofErr w:type="spellEnd"/>
      <w:r w:rsidRPr="00BD6F74">
        <w:rPr>
          <w:rFonts w:eastAsia="Times New Roman" w:cs="Times New Roman"/>
          <w:color w:val="000000"/>
          <w:lang w:eastAsia="pl-PL"/>
        </w:rPr>
        <w:t xml:space="preserve">, nie ujawnia się informacji stanowiących tajemnicę przedsiębiorstwa, w rozumieniu przepisów o zwalczaniu nieuczciwej konkurencji. Jeżeli wykonawca, </w:t>
      </w:r>
      <w:r w:rsidR="00C64FB8">
        <w:rPr>
          <w:rFonts w:eastAsia="Times New Roman" w:cs="Times New Roman"/>
          <w:color w:val="000000"/>
          <w:lang w:eastAsia="pl-PL"/>
        </w:rPr>
        <w:t>wraz</w:t>
      </w:r>
      <w:r w:rsidRPr="00BD6F74">
        <w:rPr>
          <w:rFonts w:eastAsia="Times New Roman" w:cs="Times New Roman"/>
          <w:color w:val="000000"/>
          <w:lang w:eastAsia="pl-PL"/>
        </w:rPr>
        <w:t xml:space="preserve"> </w:t>
      </w:r>
      <w:r w:rsidR="000B7742">
        <w:rPr>
          <w:rFonts w:eastAsia="Times New Roman" w:cs="Times New Roman"/>
          <w:color w:val="000000"/>
          <w:lang w:eastAsia="pl-PL"/>
        </w:rPr>
        <w:t>z przekazaniem takich informacji, zastrzegł, że nie</w:t>
      </w:r>
      <w:r w:rsidRPr="00BD6F74">
        <w:rPr>
          <w:rFonts w:eastAsia="Times New Roman" w:cs="Times New Roman"/>
          <w:color w:val="000000"/>
          <w:lang w:eastAsia="pl-PL"/>
        </w:rPr>
        <w:t xml:space="preserve"> mogą być one udostępniane oraz wykazał, </w:t>
      </w:r>
      <w:r w:rsidR="000B7742">
        <w:rPr>
          <w:rFonts w:eastAsia="Times New Roman" w:cs="Times New Roman"/>
          <w:color w:val="000000"/>
          <w:lang w:eastAsia="pl-PL"/>
        </w:rPr>
        <w:t>że</w:t>
      </w:r>
      <w:r w:rsidRPr="00BD6F74">
        <w:rPr>
          <w:rFonts w:eastAsia="Times New Roman" w:cs="Times New Roman"/>
          <w:color w:val="000000"/>
          <w:lang w:eastAsia="pl-PL"/>
        </w:rPr>
        <w:t xml:space="preserve"> zastrzeżone informacje stanowią tajemnicę przedsiębiorstwa. Na platformie w formularzu składania oferty znajduje się miejsce wyznaczone do dołączenia części oferty stanowiącej tajemnicę przedsiębiorstwa.</w:t>
      </w:r>
    </w:p>
    <w:p w14:paraId="6D91BF6D" w14:textId="77777777" w:rsidR="00BD6F74" w:rsidRPr="00BD6F74" w:rsidRDefault="00BD6F74" w:rsidP="00671E27">
      <w:pPr>
        <w:numPr>
          <w:ilvl w:val="0"/>
          <w:numId w:val="26"/>
        </w:numPr>
        <w:spacing w:line="276" w:lineRule="auto"/>
        <w:ind w:left="426" w:hanging="425"/>
        <w:textAlignment w:val="baseline"/>
        <w:rPr>
          <w:rFonts w:eastAsia="Times New Roman" w:cs="Times New Roman"/>
          <w:color w:val="000000"/>
          <w:lang w:eastAsia="pl-PL"/>
        </w:rPr>
      </w:pPr>
      <w:r w:rsidRPr="00BD6F74">
        <w:rPr>
          <w:rFonts w:eastAsia="Times New Roman" w:cs="Times New Roman"/>
          <w:color w:val="000000"/>
          <w:lang w:eastAsia="pl-PL"/>
        </w:rPr>
        <w:t xml:space="preserve">Wykonawca, za pośrednictwem </w:t>
      </w:r>
      <w:hyperlink r:id="rId13" w:history="1">
        <w:r w:rsidRPr="00BD6F74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BD6F74">
        <w:rPr>
          <w:rFonts w:eastAsia="Times New Roman" w:cs="Times New Roman"/>
          <w:color w:val="000000"/>
          <w:lang w:eastAsia="pl-PL"/>
        </w:rPr>
        <w:t xml:space="preserve"> może przed upływem terminu do składania ofert zmienić lub wycofać ofertę. Sposób dokonywania zmiany lub wycofania oferty zamieszczono w instrukcji zamieszczonej na stronie internetowej pod adresem:</w:t>
      </w:r>
    </w:p>
    <w:p w14:paraId="0B699A62" w14:textId="77777777" w:rsidR="00BD6F74" w:rsidRPr="00BD6F74" w:rsidRDefault="00967EAE" w:rsidP="00201573">
      <w:pPr>
        <w:spacing w:line="276" w:lineRule="auto"/>
        <w:ind w:left="426"/>
        <w:rPr>
          <w:rFonts w:eastAsia="Times New Roman" w:cs="Times New Roman"/>
          <w:sz w:val="24"/>
          <w:szCs w:val="24"/>
          <w:lang w:eastAsia="pl-PL"/>
        </w:rPr>
      </w:pPr>
      <w:hyperlink r:id="rId14" w:history="1">
        <w:r w:rsidR="00BD6F74" w:rsidRPr="00BD6F74">
          <w:rPr>
            <w:rFonts w:eastAsia="Times New Roman" w:cs="Times New Roman"/>
            <w:color w:val="1155CC"/>
            <w:u w:val="single"/>
            <w:lang w:eastAsia="pl-PL"/>
          </w:rPr>
          <w:t>https://platformazakupowa.pl/strona/45-instrukcje</w:t>
        </w:r>
      </w:hyperlink>
    </w:p>
    <w:p w14:paraId="6D5456B9" w14:textId="61AFB96C" w:rsidR="00BD6F74" w:rsidRPr="00B4669B" w:rsidRDefault="00BD6F74" w:rsidP="00826ABD">
      <w:pPr>
        <w:pStyle w:val="Akapitzlist"/>
        <w:numPr>
          <w:ilvl w:val="0"/>
          <w:numId w:val="17"/>
        </w:numPr>
        <w:spacing w:line="276" w:lineRule="auto"/>
        <w:textAlignment w:val="baseline"/>
        <w:rPr>
          <w:rFonts w:eastAsia="Times New Roman" w:cs="Times New Roman"/>
          <w:color w:val="000000"/>
          <w:lang w:eastAsia="pl-PL"/>
        </w:rPr>
      </w:pPr>
      <w:r w:rsidRPr="00B4669B">
        <w:rPr>
          <w:rFonts w:eastAsia="Times New Roman" w:cs="Times New Roman"/>
          <w:color w:val="000000"/>
          <w:lang w:eastAsia="pl-PL"/>
        </w:rPr>
        <w:t>Każdy z wykonawców może złożyć tylko jedną ofertę. Złożenie większej liczby ofert lub oferty zawierającej propozycje wariantowe spowoduje</w:t>
      </w:r>
      <w:r w:rsidR="00B4669B">
        <w:rPr>
          <w:rFonts w:eastAsia="Times New Roman" w:cs="Times New Roman"/>
          <w:color w:val="000000"/>
          <w:lang w:eastAsia="pl-PL"/>
        </w:rPr>
        <w:t>, że oferta</w:t>
      </w:r>
      <w:r w:rsidRPr="00B4669B">
        <w:rPr>
          <w:rFonts w:eastAsia="Times New Roman" w:cs="Times New Roman"/>
          <w:color w:val="000000"/>
          <w:lang w:eastAsia="pl-PL"/>
        </w:rPr>
        <w:t xml:space="preserve"> podlegać będzie odrzuceniu.</w:t>
      </w:r>
    </w:p>
    <w:p w14:paraId="47D4372C" w14:textId="3001DF4E" w:rsidR="00BD6F74" w:rsidRPr="00BD6F74" w:rsidRDefault="00BD6F74" w:rsidP="00671E27">
      <w:pPr>
        <w:numPr>
          <w:ilvl w:val="0"/>
          <w:numId w:val="27"/>
        </w:numPr>
        <w:spacing w:line="276" w:lineRule="auto"/>
        <w:ind w:left="426" w:hanging="425"/>
        <w:textAlignment w:val="baseline"/>
        <w:rPr>
          <w:rFonts w:eastAsia="Times New Roman" w:cs="Times New Roman"/>
          <w:color w:val="000000"/>
          <w:lang w:eastAsia="pl-PL"/>
        </w:rPr>
      </w:pPr>
      <w:r w:rsidRPr="00BD6F74">
        <w:rPr>
          <w:rFonts w:eastAsia="Times New Roman" w:cs="Times New Roman"/>
          <w:color w:val="000000"/>
          <w:lang w:eastAsia="pl-PL"/>
        </w:rPr>
        <w:t>Dokumenty i oświadczenia składane przez wykonawcę powinny być w języku polskim. W przypadku  załączenia dokumentów sporządzonych w innym języku niż dopuszczony, wykonawca zobowiązany jest załączyć tłumaczenie na język polski.</w:t>
      </w:r>
    </w:p>
    <w:p w14:paraId="33556974" w14:textId="77777777" w:rsidR="00BD6F74" w:rsidRPr="00BD6F74" w:rsidRDefault="00BD6F74" w:rsidP="00671E27">
      <w:pPr>
        <w:numPr>
          <w:ilvl w:val="0"/>
          <w:numId w:val="28"/>
        </w:numPr>
        <w:spacing w:line="276" w:lineRule="auto"/>
        <w:ind w:left="426" w:hanging="425"/>
        <w:textAlignment w:val="baseline"/>
        <w:rPr>
          <w:rFonts w:eastAsia="Times New Roman" w:cs="Times New Roman"/>
          <w:color w:val="000000"/>
          <w:lang w:eastAsia="pl-PL"/>
        </w:rPr>
      </w:pPr>
      <w:r w:rsidRPr="00BD6F74">
        <w:rPr>
          <w:rFonts w:eastAsia="Times New Roman" w:cs="Times New Roman"/>
          <w:color w:val="000000"/>
          <w:lang w:eastAsia="pl-PL"/>
        </w:rPr>
        <w:t>Zgodnie z definicją dokumentu elektronicznego z art.3 ustęp 2 Ustawy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11AEF3CD" w14:textId="77777777" w:rsidR="00CA69E0" w:rsidRDefault="00BD6F74" w:rsidP="00671E27">
      <w:pPr>
        <w:numPr>
          <w:ilvl w:val="0"/>
          <w:numId w:val="29"/>
        </w:numPr>
        <w:spacing w:line="276" w:lineRule="auto"/>
        <w:ind w:left="426" w:hanging="425"/>
        <w:textAlignment w:val="baseline"/>
        <w:rPr>
          <w:rFonts w:eastAsia="Times New Roman" w:cs="Times New Roman"/>
          <w:color w:val="000000"/>
          <w:lang w:eastAsia="pl-PL"/>
        </w:rPr>
      </w:pPr>
      <w:r w:rsidRPr="00BD6F74">
        <w:rPr>
          <w:rFonts w:eastAsia="Times New Roman" w:cs="Times New Roman"/>
          <w:color w:val="000000"/>
          <w:lang w:eastAsia="pl-PL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284D5A72" w14:textId="77777777" w:rsidR="00CA69E0" w:rsidRDefault="00CA69E0" w:rsidP="00671E27">
      <w:pPr>
        <w:numPr>
          <w:ilvl w:val="0"/>
          <w:numId w:val="29"/>
        </w:numPr>
        <w:spacing w:line="276" w:lineRule="auto"/>
        <w:ind w:left="426" w:hanging="425"/>
        <w:textAlignment w:val="baseline"/>
        <w:rPr>
          <w:rFonts w:eastAsia="Times New Roman" w:cs="Times New Roman"/>
          <w:color w:val="000000"/>
          <w:lang w:eastAsia="pl-PL"/>
        </w:rPr>
      </w:pPr>
      <w:r w:rsidRPr="00CA69E0">
        <w:rPr>
          <w:rFonts w:ascii="Calibri" w:eastAsia="Times New Roman" w:hAnsi="Calibri" w:cs="Times New Roman"/>
          <w:color w:val="000000"/>
          <w:lang w:eastAsia="pl-PL"/>
        </w:rPr>
        <w:t>Zamawiający rekomenduje wykorzystanie formatów: .pdf .</w:t>
      </w:r>
      <w:proofErr w:type="spellStart"/>
      <w:r w:rsidRPr="00CA69E0">
        <w:rPr>
          <w:rFonts w:ascii="Calibri" w:eastAsia="Times New Roman" w:hAnsi="Calibri" w:cs="Times New Roman"/>
          <w:color w:val="000000"/>
          <w:lang w:eastAsia="pl-PL"/>
        </w:rPr>
        <w:t>doc</w:t>
      </w:r>
      <w:proofErr w:type="spellEnd"/>
      <w:r w:rsidRPr="00CA69E0">
        <w:rPr>
          <w:rFonts w:ascii="Calibri" w:eastAsia="Times New Roman" w:hAnsi="Calibri" w:cs="Times New Roman"/>
          <w:color w:val="000000"/>
          <w:lang w:eastAsia="pl-PL"/>
        </w:rPr>
        <w:t xml:space="preserve"> .xls .jpg (.</w:t>
      </w:r>
      <w:proofErr w:type="spellStart"/>
      <w:r w:rsidRPr="00CA69E0">
        <w:rPr>
          <w:rFonts w:ascii="Calibri" w:eastAsia="Times New Roman" w:hAnsi="Calibri" w:cs="Times New Roman"/>
          <w:color w:val="000000"/>
          <w:lang w:eastAsia="pl-PL"/>
        </w:rPr>
        <w:t>jpeg</w:t>
      </w:r>
      <w:proofErr w:type="spellEnd"/>
      <w:r w:rsidRPr="00CA69E0">
        <w:rPr>
          <w:rFonts w:ascii="Calibri" w:eastAsia="Times New Roman" w:hAnsi="Calibri" w:cs="Times New Roman"/>
          <w:color w:val="000000"/>
          <w:lang w:eastAsia="pl-PL"/>
        </w:rPr>
        <w:t xml:space="preserve">) </w:t>
      </w:r>
      <w:r w:rsidRPr="00CA69E0">
        <w:rPr>
          <w:rFonts w:ascii="Calibri" w:eastAsia="Times New Roman" w:hAnsi="Calibri" w:cs="Times New Roman"/>
          <w:b/>
          <w:bCs/>
          <w:color w:val="000000"/>
          <w:lang w:eastAsia="pl-PL"/>
        </w:rPr>
        <w:t>ze szczególnym wskazaniem na .pdf</w:t>
      </w:r>
    </w:p>
    <w:p w14:paraId="236D9EEA" w14:textId="635E00B0" w:rsidR="00CA69E0" w:rsidRPr="00CA69E0" w:rsidRDefault="00CA69E0" w:rsidP="00671E27">
      <w:pPr>
        <w:numPr>
          <w:ilvl w:val="0"/>
          <w:numId w:val="29"/>
        </w:numPr>
        <w:spacing w:line="276" w:lineRule="auto"/>
        <w:ind w:left="426" w:hanging="425"/>
        <w:textAlignment w:val="baseline"/>
        <w:rPr>
          <w:rFonts w:eastAsia="Times New Roman" w:cs="Times New Roman"/>
          <w:color w:val="000000"/>
          <w:lang w:eastAsia="pl-PL"/>
        </w:rPr>
      </w:pPr>
      <w:r w:rsidRPr="00CA69E0">
        <w:rPr>
          <w:rFonts w:ascii="Calibri" w:eastAsia="Times New Roman" w:hAnsi="Calibri" w:cs="Times New Roman"/>
          <w:color w:val="000000"/>
          <w:lang w:eastAsia="pl-PL"/>
        </w:rPr>
        <w:t>W celu ewentualnej kompresji danych Zamawiający rekomenduje wykorzystanie jednego z formatów:</w:t>
      </w:r>
    </w:p>
    <w:p w14:paraId="3F7634AD" w14:textId="77777777" w:rsidR="00CA69E0" w:rsidRPr="00CA69E0" w:rsidRDefault="00CA69E0" w:rsidP="00671E27">
      <w:pPr>
        <w:numPr>
          <w:ilvl w:val="1"/>
          <w:numId w:val="31"/>
        </w:numPr>
        <w:tabs>
          <w:tab w:val="clear" w:pos="1440"/>
          <w:tab w:val="num" w:pos="851"/>
        </w:tabs>
        <w:spacing w:line="276" w:lineRule="auto"/>
        <w:ind w:left="851"/>
        <w:textAlignment w:val="baseline"/>
        <w:rPr>
          <w:rFonts w:ascii="Calibri" w:eastAsia="Times New Roman" w:hAnsi="Calibri" w:cs="Times New Roman"/>
          <w:color w:val="000000"/>
          <w:lang w:eastAsia="pl-PL"/>
        </w:rPr>
      </w:pPr>
      <w:r w:rsidRPr="00CA69E0">
        <w:rPr>
          <w:rFonts w:ascii="Calibri" w:eastAsia="Times New Roman" w:hAnsi="Calibri" w:cs="Times New Roman"/>
          <w:color w:val="000000"/>
          <w:lang w:eastAsia="pl-PL"/>
        </w:rPr>
        <w:t>.zip </w:t>
      </w:r>
    </w:p>
    <w:p w14:paraId="34CF9722" w14:textId="77777777" w:rsidR="00CA69E0" w:rsidRPr="00CA69E0" w:rsidRDefault="00CA69E0" w:rsidP="00671E27">
      <w:pPr>
        <w:numPr>
          <w:ilvl w:val="1"/>
          <w:numId w:val="31"/>
        </w:numPr>
        <w:tabs>
          <w:tab w:val="clear" w:pos="1440"/>
          <w:tab w:val="num" w:pos="851"/>
        </w:tabs>
        <w:spacing w:line="276" w:lineRule="auto"/>
        <w:ind w:left="851"/>
        <w:textAlignment w:val="baseline"/>
        <w:rPr>
          <w:rFonts w:ascii="Calibri" w:eastAsia="Times New Roman" w:hAnsi="Calibri" w:cs="Times New Roman"/>
          <w:color w:val="000000"/>
          <w:lang w:eastAsia="pl-PL"/>
        </w:rPr>
      </w:pPr>
      <w:r w:rsidRPr="00CA69E0">
        <w:rPr>
          <w:rFonts w:ascii="Calibri" w:eastAsia="Times New Roman" w:hAnsi="Calibri" w:cs="Times New Roman"/>
          <w:color w:val="000000"/>
          <w:lang w:eastAsia="pl-PL"/>
        </w:rPr>
        <w:t>.7Z</w:t>
      </w:r>
    </w:p>
    <w:p w14:paraId="0547F8D9" w14:textId="363039B5" w:rsidR="005047C4" w:rsidRPr="005047C4" w:rsidRDefault="00CA69E0" w:rsidP="00671E27">
      <w:pPr>
        <w:pStyle w:val="Akapitzlist"/>
        <w:numPr>
          <w:ilvl w:val="0"/>
          <w:numId w:val="50"/>
        </w:numPr>
        <w:spacing w:line="276" w:lineRule="auto"/>
        <w:ind w:left="426" w:hanging="426"/>
        <w:textAlignment w:val="baseline"/>
        <w:rPr>
          <w:rFonts w:ascii="Calibri" w:eastAsia="Times New Roman" w:hAnsi="Calibri" w:cs="Times New Roman"/>
          <w:color w:val="000000"/>
          <w:lang w:eastAsia="pl-PL"/>
        </w:rPr>
      </w:pPr>
      <w:r w:rsidRPr="005047C4">
        <w:rPr>
          <w:rFonts w:ascii="Calibri" w:eastAsia="Times New Roman" w:hAnsi="Calibri" w:cs="Times New Roman"/>
          <w:color w:val="000000"/>
          <w:lang w:eastAsia="pl-PL"/>
        </w:rPr>
        <w:t xml:space="preserve">Wśród formatów powszechnych a </w:t>
      </w:r>
      <w:r w:rsidRPr="005047C4">
        <w:rPr>
          <w:rFonts w:ascii="Calibri" w:eastAsia="Times New Roman" w:hAnsi="Calibri" w:cs="Times New Roman"/>
          <w:b/>
          <w:bCs/>
          <w:color w:val="000000"/>
          <w:lang w:eastAsia="pl-PL"/>
        </w:rPr>
        <w:t>NIE w</w:t>
      </w:r>
      <w:r w:rsidR="00514E2D">
        <w:rPr>
          <w:rFonts w:ascii="Calibri" w:eastAsia="Times New Roman" w:hAnsi="Calibri" w:cs="Times New Roman"/>
          <w:b/>
          <w:bCs/>
          <w:color w:val="000000"/>
          <w:lang w:eastAsia="pl-PL"/>
        </w:rPr>
        <w:t>skazanych</w:t>
      </w:r>
      <w:r w:rsidRPr="005047C4">
        <w:rPr>
          <w:rFonts w:ascii="Calibri" w:eastAsia="Times New Roman" w:hAnsi="Calibri" w:cs="Times New Roman"/>
          <w:color w:val="000000"/>
          <w:lang w:eastAsia="pl-PL"/>
        </w:rPr>
        <w:t xml:space="preserve"> w rozporządzeniu występują: .</w:t>
      </w:r>
      <w:proofErr w:type="spellStart"/>
      <w:r w:rsidRPr="005047C4">
        <w:rPr>
          <w:rFonts w:ascii="Calibri" w:eastAsia="Times New Roman" w:hAnsi="Calibri" w:cs="Times New Roman"/>
          <w:color w:val="000000"/>
          <w:lang w:eastAsia="pl-PL"/>
        </w:rPr>
        <w:t>rar</w:t>
      </w:r>
      <w:proofErr w:type="spellEnd"/>
      <w:r w:rsidRPr="005047C4">
        <w:rPr>
          <w:rFonts w:ascii="Calibri" w:eastAsia="Times New Roman" w:hAnsi="Calibri" w:cs="Times New Roman"/>
          <w:color w:val="000000"/>
          <w:lang w:eastAsia="pl-PL"/>
        </w:rPr>
        <w:t xml:space="preserve"> .gif .</w:t>
      </w:r>
      <w:proofErr w:type="spellStart"/>
      <w:r w:rsidRPr="005047C4">
        <w:rPr>
          <w:rFonts w:ascii="Calibri" w:eastAsia="Times New Roman" w:hAnsi="Calibri" w:cs="Times New Roman"/>
          <w:color w:val="000000"/>
          <w:lang w:eastAsia="pl-PL"/>
        </w:rPr>
        <w:t>bmp</w:t>
      </w:r>
      <w:proofErr w:type="spellEnd"/>
      <w:r w:rsidRPr="005047C4">
        <w:rPr>
          <w:rFonts w:ascii="Calibri" w:eastAsia="Times New Roman" w:hAnsi="Calibri" w:cs="Times New Roman"/>
          <w:color w:val="000000"/>
          <w:lang w:eastAsia="pl-PL"/>
        </w:rPr>
        <w:t xml:space="preserve"> .</w:t>
      </w:r>
      <w:proofErr w:type="spellStart"/>
      <w:r w:rsidRPr="005047C4">
        <w:rPr>
          <w:rFonts w:ascii="Calibri" w:eastAsia="Times New Roman" w:hAnsi="Calibri" w:cs="Times New Roman"/>
          <w:color w:val="000000"/>
          <w:lang w:eastAsia="pl-PL"/>
        </w:rPr>
        <w:t>numbers</w:t>
      </w:r>
      <w:proofErr w:type="spellEnd"/>
      <w:r w:rsidRPr="005047C4">
        <w:rPr>
          <w:rFonts w:ascii="Calibri" w:eastAsia="Times New Roman" w:hAnsi="Calibri" w:cs="Times New Roman"/>
          <w:color w:val="000000"/>
          <w:lang w:eastAsia="pl-PL"/>
        </w:rPr>
        <w:t xml:space="preserve"> .</w:t>
      </w:r>
      <w:proofErr w:type="spellStart"/>
      <w:r w:rsidRPr="005047C4">
        <w:rPr>
          <w:rFonts w:ascii="Calibri" w:eastAsia="Times New Roman" w:hAnsi="Calibri" w:cs="Times New Roman"/>
          <w:color w:val="000000"/>
          <w:lang w:eastAsia="pl-PL"/>
        </w:rPr>
        <w:t>pages</w:t>
      </w:r>
      <w:proofErr w:type="spellEnd"/>
      <w:r w:rsidRPr="005047C4">
        <w:rPr>
          <w:rFonts w:ascii="Calibri" w:eastAsia="Times New Roman" w:hAnsi="Calibri" w:cs="Times New Roman"/>
          <w:color w:val="000000"/>
          <w:lang w:eastAsia="pl-PL"/>
        </w:rPr>
        <w:t xml:space="preserve">. </w:t>
      </w:r>
      <w:r w:rsidRPr="005047C4">
        <w:rPr>
          <w:rFonts w:ascii="Calibri" w:eastAsia="Times New Roman" w:hAnsi="Calibri" w:cs="Times New Roman"/>
          <w:b/>
          <w:bCs/>
          <w:color w:val="000000"/>
          <w:lang w:eastAsia="pl-PL"/>
        </w:rPr>
        <w:t>Dokumenty złożone w takich plikach zostaną uznane za złożone nieskutecznie.</w:t>
      </w:r>
    </w:p>
    <w:p w14:paraId="4E0917CC" w14:textId="7CACD601" w:rsidR="00CA69E0" w:rsidRPr="005047C4" w:rsidRDefault="00CA69E0" w:rsidP="00671E27">
      <w:pPr>
        <w:pStyle w:val="Akapitzlist"/>
        <w:numPr>
          <w:ilvl w:val="2"/>
          <w:numId w:val="19"/>
        </w:numPr>
        <w:spacing w:line="276" w:lineRule="auto"/>
        <w:ind w:left="426" w:hanging="426"/>
        <w:textAlignment w:val="baseline"/>
        <w:rPr>
          <w:rFonts w:ascii="Calibri" w:eastAsia="Times New Roman" w:hAnsi="Calibri" w:cs="Times New Roman"/>
          <w:color w:val="000000"/>
          <w:lang w:eastAsia="pl-PL"/>
        </w:rPr>
      </w:pPr>
      <w:r w:rsidRPr="005047C4">
        <w:rPr>
          <w:rFonts w:ascii="Calibri" w:eastAsia="Times New Roman" w:hAnsi="Calibri" w:cs="Times New Roman"/>
          <w:color w:val="000000"/>
          <w:lang w:eastAsia="pl-PL"/>
        </w:rPr>
        <w:lastRenderedPageBreak/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5047C4">
        <w:rPr>
          <w:rFonts w:ascii="Calibri" w:eastAsia="Times New Roman" w:hAnsi="Calibri" w:cs="Times New Roman"/>
          <w:color w:val="000000"/>
          <w:lang w:eastAsia="pl-PL"/>
        </w:rPr>
        <w:t>eDoApp</w:t>
      </w:r>
      <w:proofErr w:type="spellEnd"/>
      <w:r w:rsidRPr="005047C4">
        <w:rPr>
          <w:rFonts w:ascii="Calibri" w:eastAsia="Times New Roman" w:hAnsi="Calibri" w:cs="Times New Roman"/>
          <w:color w:val="000000"/>
          <w:lang w:eastAsia="pl-PL"/>
        </w:rPr>
        <w:t xml:space="preserve"> służącej do składania podpisu osobistego, który wynosi max 5MB.</w:t>
      </w:r>
    </w:p>
    <w:p w14:paraId="3D41D1AC" w14:textId="77777777" w:rsidR="00CA69E0" w:rsidRDefault="00CA69E0" w:rsidP="00671E27">
      <w:pPr>
        <w:pStyle w:val="Akapitzlist"/>
        <w:numPr>
          <w:ilvl w:val="2"/>
          <w:numId w:val="19"/>
        </w:numPr>
        <w:spacing w:line="276" w:lineRule="auto"/>
        <w:ind w:left="426" w:hanging="426"/>
        <w:textAlignment w:val="baseline"/>
        <w:rPr>
          <w:rFonts w:ascii="Calibri" w:eastAsia="Times New Roman" w:hAnsi="Calibri" w:cs="Times New Roman"/>
          <w:color w:val="000000"/>
          <w:lang w:eastAsia="pl-PL"/>
        </w:rPr>
      </w:pPr>
      <w:r w:rsidRPr="00CA69E0">
        <w:rPr>
          <w:rFonts w:ascii="Calibri" w:eastAsia="Times New Roman" w:hAnsi="Calibri" w:cs="Times New Roman"/>
          <w:color w:val="000000"/>
          <w:lang w:eastAsia="pl-PL"/>
        </w:rPr>
        <w:t xml:space="preserve">Ze względu na niskie ryzyko naruszenia integralności pliku oraz łatwiejszą weryfikację podpisu, zamawiający zaleca, w miarę możliwości, przekonwertowanie plików składających się na ofertę na format .pdf  i opatrzenie ich podpisem kwalifikowanym </w:t>
      </w:r>
      <w:proofErr w:type="spellStart"/>
      <w:r w:rsidRPr="00CA69E0">
        <w:rPr>
          <w:rFonts w:ascii="Calibri" w:eastAsia="Times New Roman" w:hAnsi="Calibri" w:cs="Times New Roman"/>
          <w:color w:val="000000"/>
          <w:lang w:eastAsia="pl-PL"/>
        </w:rPr>
        <w:t>PAdES</w:t>
      </w:r>
      <w:proofErr w:type="spellEnd"/>
      <w:r w:rsidRPr="00CA69E0">
        <w:rPr>
          <w:rFonts w:ascii="Calibri" w:eastAsia="Times New Roman" w:hAnsi="Calibri" w:cs="Times New Roman"/>
          <w:color w:val="000000"/>
          <w:lang w:eastAsia="pl-PL"/>
        </w:rPr>
        <w:t>. </w:t>
      </w:r>
    </w:p>
    <w:p w14:paraId="7439D35B" w14:textId="77777777" w:rsidR="00CA69E0" w:rsidRDefault="00CA69E0" w:rsidP="00671E27">
      <w:pPr>
        <w:pStyle w:val="Akapitzlist"/>
        <w:numPr>
          <w:ilvl w:val="2"/>
          <w:numId w:val="19"/>
        </w:numPr>
        <w:spacing w:line="276" w:lineRule="auto"/>
        <w:ind w:left="426" w:hanging="426"/>
        <w:textAlignment w:val="baseline"/>
        <w:rPr>
          <w:rFonts w:ascii="Calibri" w:eastAsia="Times New Roman" w:hAnsi="Calibri" w:cs="Times New Roman"/>
          <w:color w:val="000000"/>
          <w:lang w:eastAsia="pl-PL"/>
        </w:rPr>
      </w:pPr>
      <w:r w:rsidRPr="00CA69E0">
        <w:rPr>
          <w:rFonts w:ascii="Calibri" w:eastAsia="Times New Roman" w:hAnsi="Calibri" w:cs="Times New Roman"/>
          <w:color w:val="000000"/>
          <w:lang w:eastAsia="pl-PL"/>
        </w:rPr>
        <w:t xml:space="preserve">Pliki w innych formatach niż PDF zaleca się opatrzyć zewnętrznym podpisem </w:t>
      </w:r>
      <w:proofErr w:type="spellStart"/>
      <w:r w:rsidRPr="00CA69E0">
        <w:rPr>
          <w:rFonts w:ascii="Calibri" w:eastAsia="Times New Roman" w:hAnsi="Calibri" w:cs="Times New Roman"/>
          <w:color w:val="000000"/>
          <w:lang w:eastAsia="pl-PL"/>
        </w:rPr>
        <w:t>XAdES</w:t>
      </w:r>
      <w:proofErr w:type="spellEnd"/>
      <w:r w:rsidRPr="00CA69E0">
        <w:rPr>
          <w:rFonts w:ascii="Calibri" w:eastAsia="Times New Roman" w:hAnsi="Calibri" w:cs="Times New Roman"/>
          <w:color w:val="000000"/>
          <w:lang w:eastAsia="pl-PL"/>
        </w:rPr>
        <w:t>. Wykonawca powinien pamiętać, aby plik z podpisem przekazywać łącznie z dokumentem podpisywanym.</w:t>
      </w:r>
    </w:p>
    <w:p w14:paraId="261D3F97" w14:textId="77777777" w:rsidR="00CA69E0" w:rsidRDefault="00CA69E0" w:rsidP="00671E27">
      <w:pPr>
        <w:pStyle w:val="Akapitzlist"/>
        <w:numPr>
          <w:ilvl w:val="2"/>
          <w:numId w:val="19"/>
        </w:numPr>
        <w:spacing w:line="276" w:lineRule="auto"/>
        <w:ind w:left="426" w:hanging="426"/>
        <w:textAlignment w:val="baseline"/>
        <w:rPr>
          <w:rFonts w:ascii="Calibri" w:eastAsia="Times New Roman" w:hAnsi="Calibri" w:cs="Times New Roman"/>
          <w:color w:val="000000"/>
          <w:lang w:eastAsia="pl-PL"/>
        </w:rPr>
      </w:pPr>
      <w:r w:rsidRPr="00CA69E0">
        <w:rPr>
          <w:rFonts w:ascii="Calibri" w:eastAsia="Times New Roman" w:hAnsi="Calibri" w:cs="Times New Roman"/>
          <w:color w:val="000000"/>
          <w:lang w:eastAsia="pl-PL"/>
        </w:rPr>
        <w:t>Zamawiający zaleca aby w przypadku podpisywania pliku przez kilka osób, stosować podpisy tego samego rodzaju. Podpisywanie różnymi rodzajami podpisów np. osobistym i kwalifikowanym może doprowadzić do problemów w weryfikacji plików. </w:t>
      </w:r>
    </w:p>
    <w:p w14:paraId="3FCDB5AC" w14:textId="77777777" w:rsidR="00CA69E0" w:rsidRDefault="00CA69E0" w:rsidP="00671E27">
      <w:pPr>
        <w:pStyle w:val="Akapitzlist"/>
        <w:numPr>
          <w:ilvl w:val="2"/>
          <w:numId w:val="19"/>
        </w:numPr>
        <w:spacing w:line="276" w:lineRule="auto"/>
        <w:ind w:left="426" w:hanging="426"/>
        <w:textAlignment w:val="baseline"/>
        <w:rPr>
          <w:rFonts w:ascii="Calibri" w:eastAsia="Times New Roman" w:hAnsi="Calibri" w:cs="Times New Roman"/>
          <w:color w:val="000000"/>
          <w:lang w:eastAsia="pl-PL"/>
        </w:rPr>
      </w:pPr>
      <w:r w:rsidRPr="00CA69E0">
        <w:rPr>
          <w:rFonts w:ascii="Calibri" w:eastAsia="Times New Roman" w:hAnsi="Calibri" w:cs="Times New Roman"/>
          <w:color w:val="000000"/>
          <w:lang w:eastAsia="pl-PL"/>
        </w:rPr>
        <w:t>Zamawiający zaleca, aby Wykonawca z odpowiednim wyprzedzeniem przetestował możliwość prawidłowego wykorzystania wybranej metody podpisania plików oferty.</w:t>
      </w:r>
    </w:p>
    <w:p w14:paraId="09972C7E" w14:textId="77777777" w:rsidR="00CA69E0" w:rsidRDefault="00CA69E0" w:rsidP="00671E27">
      <w:pPr>
        <w:pStyle w:val="Akapitzlist"/>
        <w:numPr>
          <w:ilvl w:val="2"/>
          <w:numId w:val="19"/>
        </w:numPr>
        <w:spacing w:line="276" w:lineRule="auto"/>
        <w:ind w:left="426" w:hanging="426"/>
        <w:textAlignment w:val="baseline"/>
        <w:rPr>
          <w:rFonts w:ascii="Calibri" w:eastAsia="Times New Roman" w:hAnsi="Calibri" w:cs="Times New Roman"/>
          <w:color w:val="000000"/>
          <w:lang w:eastAsia="pl-PL"/>
        </w:rPr>
      </w:pPr>
      <w:r w:rsidRPr="00CA69E0">
        <w:rPr>
          <w:rFonts w:ascii="Calibri" w:eastAsia="Times New Roman" w:hAnsi="Calibri" w:cs="Times New Roman"/>
          <w:color w:val="000000"/>
          <w:lang w:eastAsia="pl-PL"/>
        </w:rPr>
        <w:t>Zaleca się, aby komunikacja z wykonawcami odbywała się tylko na Platformie za pośrednictwem formularza “Wyślij wiadomość do zamawiającego”, nie za pośrednictwem adresu email.</w:t>
      </w:r>
    </w:p>
    <w:p w14:paraId="3115738E" w14:textId="77777777" w:rsidR="00CA69E0" w:rsidRDefault="00CA69E0" w:rsidP="00671E27">
      <w:pPr>
        <w:pStyle w:val="Akapitzlist"/>
        <w:numPr>
          <w:ilvl w:val="2"/>
          <w:numId w:val="19"/>
        </w:numPr>
        <w:spacing w:line="276" w:lineRule="auto"/>
        <w:ind w:left="426" w:hanging="426"/>
        <w:textAlignment w:val="baseline"/>
        <w:rPr>
          <w:rFonts w:ascii="Calibri" w:eastAsia="Times New Roman" w:hAnsi="Calibri" w:cs="Times New Roman"/>
          <w:color w:val="000000"/>
          <w:lang w:eastAsia="pl-PL"/>
        </w:rPr>
      </w:pPr>
      <w:r w:rsidRPr="00CA69E0">
        <w:rPr>
          <w:rFonts w:ascii="Calibri" w:eastAsia="Times New Roman" w:hAnsi="Calibri" w:cs="Times New Roman"/>
          <w:color w:val="000000"/>
          <w:lang w:eastAsia="pl-PL"/>
        </w:rPr>
        <w:t>Osobą składającą ofertę powinna być osoba kontaktowa podawana w dokumentacji.</w:t>
      </w:r>
    </w:p>
    <w:p w14:paraId="2D156651" w14:textId="77777777" w:rsidR="00CA69E0" w:rsidRDefault="00CA69E0" w:rsidP="00671E27">
      <w:pPr>
        <w:pStyle w:val="Akapitzlist"/>
        <w:numPr>
          <w:ilvl w:val="2"/>
          <w:numId w:val="19"/>
        </w:numPr>
        <w:spacing w:line="276" w:lineRule="auto"/>
        <w:ind w:left="426" w:hanging="426"/>
        <w:textAlignment w:val="baseline"/>
        <w:rPr>
          <w:rFonts w:ascii="Calibri" w:eastAsia="Times New Roman" w:hAnsi="Calibri" w:cs="Times New Roman"/>
          <w:color w:val="000000"/>
          <w:lang w:eastAsia="pl-PL"/>
        </w:rPr>
      </w:pPr>
      <w:r w:rsidRPr="00CA69E0">
        <w:rPr>
          <w:rFonts w:ascii="Calibri" w:eastAsia="Times New Roman" w:hAnsi="Calibri" w:cs="Times New Roman"/>
          <w:color w:val="000000"/>
          <w:lang w:eastAsia="pl-PL"/>
        </w:rPr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</w:t>
      </w:r>
    </w:p>
    <w:p w14:paraId="43B4D66F" w14:textId="77777777" w:rsidR="00CA69E0" w:rsidRDefault="00CA69E0" w:rsidP="00671E27">
      <w:pPr>
        <w:pStyle w:val="Akapitzlist"/>
        <w:numPr>
          <w:ilvl w:val="2"/>
          <w:numId w:val="19"/>
        </w:numPr>
        <w:spacing w:line="276" w:lineRule="auto"/>
        <w:ind w:left="426" w:hanging="426"/>
        <w:textAlignment w:val="baseline"/>
        <w:rPr>
          <w:rFonts w:ascii="Calibri" w:eastAsia="Times New Roman" w:hAnsi="Calibri" w:cs="Times New Roman"/>
          <w:color w:val="000000"/>
          <w:lang w:eastAsia="pl-PL"/>
        </w:rPr>
      </w:pPr>
      <w:r w:rsidRPr="00CA69E0">
        <w:rPr>
          <w:rFonts w:ascii="Calibri" w:eastAsia="Times New Roman" w:hAnsi="Calibri" w:cs="Times New Roman"/>
          <w:color w:val="000000"/>
          <w:lang w:eastAsia="pl-PL"/>
        </w:rPr>
        <w:t>Podczas podpisywania plików zaleca się stosowanie algorytmu skrótu SHA2 zamiast SHA1.  </w:t>
      </w:r>
    </w:p>
    <w:p w14:paraId="5D167529" w14:textId="77777777" w:rsidR="00CA69E0" w:rsidRDefault="00CA69E0" w:rsidP="00671E27">
      <w:pPr>
        <w:pStyle w:val="Akapitzlist"/>
        <w:numPr>
          <w:ilvl w:val="2"/>
          <w:numId w:val="19"/>
        </w:numPr>
        <w:spacing w:line="276" w:lineRule="auto"/>
        <w:ind w:left="426" w:hanging="426"/>
        <w:textAlignment w:val="baseline"/>
        <w:rPr>
          <w:rFonts w:ascii="Calibri" w:eastAsia="Times New Roman" w:hAnsi="Calibri" w:cs="Times New Roman"/>
          <w:color w:val="000000"/>
          <w:lang w:eastAsia="pl-PL"/>
        </w:rPr>
      </w:pPr>
      <w:r w:rsidRPr="00CA69E0">
        <w:rPr>
          <w:rFonts w:ascii="Calibri" w:eastAsia="Times New Roman" w:hAnsi="Calibri" w:cs="Times New Roman"/>
          <w:color w:val="000000"/>
          <w:lang w:eastAsia="pl-PL"/>
        </w:rPr>
        <w:t>Jeśli wykonawca pakuje dokumenty np. w plik ZIP zalecamy wcześniejsze podpisanie każdego ze skompresowanych plików. </w:t>
      </w:r>
    </w:p>
    <w:p w14:paraId="752DD385" w14:textId="77777777" w:rsidR="00CA69E0" w:rsidRDefault="00CA69E0" w:rsidP="00671E27">
      <w:pPr>
        <w:pStyle w:val="Akapitzlist"/>
        <w:numPr>
          <w:ilvl w:val="2"/>
          <w:numId w:val="19"/>
        </w:numPr>
        <w:spacing w:line="276" w:lineRule="auto"/>
        <w:ind w:left="426" w:hanging="426"/>
        <w:textAlignment w:val="baseline"/>
        <w:rPr>
          <w:rFonts w:ascii="Calibri" w:eastAsia="Times New Roman" w:hAnsi="Calibri" w:cs="Times New Roman"/>
          <w:color w:val="000000"/>
          <w:lang w:eastAsia="pl-PL"/>
        </w:rPr>
      </w:pPr>
      <w:r w:rsidRPr="00CA69E0">
        <w:rPr>
          <w:rFonts w:ascii="Calibri" w:eastAsia="Times New Roman" w:hAnsi="Calibri" w:cs="Times New Roman"/>
          <w:color w:val="000000"/>
          <w:lang w:eastAsia="pl-PL"/>
        </w:rPr>
        <w:t>Zamawiający rekomenduje wykorzystanie podpisu z kwalifikowanym znacznikiem czasu.</w:t>
      </w:r>
    </w:p>
    <w:p w14:paraId="27E7C339" w14:textId="60CEFFF2" w:rsidR="00AD01F8" w:rsidRPr="00AD01F8" w:rsidRDefault="00CA69E0" w:rsidP="00671E27">
      <w:pPr>
        <w:pStyle w:val="Akapitzlist"/>
        <w:numPr>
          <w:ilvl w:val="2"/>
          <w:numId w:val="19"/>
        </w:numPr>
        <w:spacing w:line="276" w:lineRule="auto"/>
        <w:ind w:left="426" w:hanging="426"/>
        <w:textAlignment w:val="baseline"/>
        <w:rPr>
          <w:rFonts w:ascii="Calibri" w:eastAsia="Times New Roman" w:hAnsi="Calibri" w:cs="Times New Roman"/>
          <w:color w:val="000000"/>
          <w:lang w:eastAsia="pl-PL"/>
        </w:rPr>
      </w:pPr>
      <w:r w:rsidRPr="00CA69E0">
        <w:rPr>
          <w:rFonts w:ascii="Calibri" w:eastAsia="Times New Roman" w:hAnsi="Calibri" w:cs="Times New Roman"/>
          <w:color w:val="000000"/>
          <w:lang w:eastAsia="pl-PL"/>
        </w:rPr>
        <w:t xml:space="preserve">Zamawiający zaleca aby </w:t>
      </w:r>
      <w:r w:rsidRPr="00CA69E0">
        <w:rPr>
          <w:rFonts w:ascii="Calibri" w:eastAsia="Times New Roman" w:hAnsi="Calibri" w:cs="Times New Roman"/>
          <w:color w:val="000000"/>
          <w:u w:val="single"/>
          <w:lang w:eastAsia="pl-PL"/>
        </w:rPr>
        <w:t>nie</w:t>
      </w:r>
      <w:r w:rsidRPr="00CA69E0">
        <w:rPr>
          <w:rFonts w:ascii="Calibri" w:eastAsia="Times New Roman" w:hAnsi="Calibri" w:cs="Times New Roman"/>
          <w:color w:val="000000"/>
          <w:lang w:eastAsia="pl-PL"/>
        </w:rPr>
        <w:t xml:space="preserve"> wprowadzać jakichkolwiek zmian w plikach po podpisaniu ich podpisem kwalifikowanym. Może to skutkować naruszeniem integralności plików co równoważne będzie z koniecznością odrzucenia oferty w postępowaniu.</w:t>
      </w:r>
    </w:p>
    <w:p w14:paraId="12E6F243" w14:textId="5B9A6F2F" w:rsidR="00AB5B05" w:rsidRDefault="00D35569" w:rsidP="0094178F">
      <w:pPr>
        <w:pStyle w:val="Nagwek2"/>
        <w:numPr>
          <w:ilvl w:val="0"/>
          <w:numId w:val="2"/>
        </w:numPr>
      </w:pPr>
      <w:bookmarkStart w:id="68" w:name="_Toc72234890"/>
      <w:r w:rsidRPr="00D35569">
        <w:t>Opis sposobu obliczenia ceny</w:t>
      </w:r>
      <w:bookmarkEnd w:id="68"/>
    </w:p>
    <w:p w14:paraId="6BBA5780" w14:textId="5FD8598D" w:rsidR="00261720" w:rsidRDefault="00261720" w:rsidP="00261720">
      <w:pPr>
        <w:spacing w:after="0" w:line="240" w:lineRule="auto"/>
        <w:ind w:left="426" w:hanging="426"/>
        <w:rPr>
          <w:szCs w:val="24"/>
        </w:rPr>
      </w:pPr>
      <w:r>
        <w:t xml:space="preserve">1. </w:t>
      </w:r>
      <w:bookmarkStart w:id="69" w:name="_Toc72234891"/>
      <w:r>
        <w:t xml:space="preserve">   </w:t>
      </w:r>
      <w:r>
        <w:rPr>
          <w:szCs w:val="24"/>
        </w:rPr>
        <w:t xml:space="preserve">W druku formularza ofertowego – załącznik nr 1 do SIWZ należy podać </w:t>
      </w:r>
      <w:r w:rsidR="000C558C">
        <w:rPr>
          <w:szCs w:val="24"/>
        </w:rPr>
        <w:t xml:space="preserve">ryczałtową </w:t>
      </w:r>
      <w:r>
        <w:rPr>
          <w:szCs w:val="24"/>
        </w:rPr>
        <w:t>cenę oferty brutto, która musi określać całkowitą wycenę przedmiotu zamówienia.</w:t>
      </w:r>
    </w:p>
    <w:p w14:paraId="53AB2783" w14:textId="77777777" w:rsidR="000C558C" w:rsidRDefault="00261720" w:rsidP="00261720">
      <w:pPr>
        <w:spacing w:after="0" w:line="240" w:lineRule="auto"/>
        <w:ind w:left="426" w:hanging="426"/>
        <w:rPr>
          <w:szCs w:val="24"/>
        </w:rPr>
      </w:pPr>
      <w:r>
        <w:rPr>
          <w:szCs w:val="24"/>
        </w:rPr>
        <w:t xml:space="preserve">2.    Cena ofertowa musi uwzględniać </w:t>
      </w:r>
      <w:r w:rsidR="000C558C">
        <w:rPr>
          <w:szCs w:val="24"/>
        </w:rPr>
        <w:t xml:space="preserve">wszelkie niezbędne koszty wykonania przedmiotu zamówienia oraz wszelkie okoliczności mające wpływ na realizacje zadania. </w:t>
      </w:r>
    </w:p>
    <w:p w14:paraId="69490F64" w14:textId="3FAE9939" w:rsidR="000C558C" w:rsidRDefault="000C558C" w:rsidP="00261720">
      <w:pPr>
        <w:spacing w:after="0" w:line="240" w:lineRule="auto"/>
        <w:ind w:left="426" w:hanging="426"/>
        <w:rPr>
          <w:szCs w:val="24"/>
        </w:rPr>
      </w:pPr>
      <w:r>
        <w:rPr>
          <w:szCs w:val="24"/>
        </w:rPr>
        <w:t xml:space="preserve">3.      Wyliczenia ceny oferty, Wykonawca dokonuje w tabeli elementów rozliczeniowych, stanowiącej załącznik nr 1 do oferty, wypełnianej przez Wykonawcę na podstawie dokumentacji projektowej i opisu przedmiotu zamówienia. </w:t>
      </w:r>
    </w:p>
    <w:p w14:paraId="11ECF94D" w14:textId="611BC904" w:rsidR="000C558C" w:rsidRDefault="000C558C" w:rsidP="00261720">
      <w:pPr>
        <w:spacing w:after="0" w:line="240" w:lineRule="auto"/>
        <w:ind w:left="426" w:hanging="426"/>
        <w:rPr>
          <w:szCs w:val="24"/>
        </w:rPr>
      </w:pPr>
      <w:r>
        <w:rPr>
          <w:szCs w:val="24"/>
        </w:rPr>
        <w:t xml:space="preserve">4.    Tabela elementów rozliczeniowych stanowi integralna część oferty </w:t>
      </w:r>
      <w:r w:rsidR="00AC1E51">
        <w:rPr>
          <w:szCs w:val="24"/>
        </w:rPr>
        <w:t>(</w:t>
      </w:r>
      <w:r>
        <w:rPr>
          <w:szCs w:val="24"/>
        </w:rPr>
        <w:t>treść oferty) i nie podlega uzupełnieniu.</w:t>
      </w:r>
    </w:p>
    <w:p w14:paraId="1DD2FAF4" w14:textId="77777777" w:rsidR="00AC1E51" w:rsidRDefault="000C558C" w:rsidP="00261720">
      <w:pPr>
        <w:spacing w:after="0" w:line="240" w:lineRule="auto"/>
        <w:ind w:left="426" w:hanging="426"/>
        <w:rPr>
          <w:szCs w:val="24"/>
        </w:rPr>
      </w:pPr>
      <w:r>
        <w:rPr>
          <w:szCs w:val="24"/>
        </w:rPr>
        <w:t xml:space="preserve">5. </w:t>
      </w:r>
      <w:r w:rsidR="00AC1E51">
        <w:rPr>
          <w:szCs w:val="24"/>
        </w:rPr>
        <w:t xml:space="preserve">    </w:t>
      </w:r>
      <w:r>
        <w:rPr>
          <w:szCs w:val="24"/>
        </w:rPr>
        <w:t>Niezł</w:t>
      </w:r>
      <w:r w:rsidR="00AC1E51">
        <w:rPr>
          <w:szCs w:val="24"/>
        </w:rPr>
        <w:t>o</w:t>
      </w:r>
      <w:r>
        <w:rPr>
          <w:szCs w:val="24"/>
        </w:rPr>
        <w:t xml:space="preserve">żenie </w:t>
      </w:r>
      <w:r w:rsidR="00AC1E51">
        <w:rPr>
          <w:szCs w:val="24"/>
        </w:rPr>
        <w:t xml:space="preserve">tabeli elementów rozliczeniowych przed upływem terminu składania ofert  (w ramach oferty), spowoduje odrzucenie oferty przez Zamawiającego na podstawie art. 226 ust. 1 pkt 5 ustawy </w:t>
      </w:r>
      <w:proofErr w:type="spellStart"/>
      <w:r w:rsidR="00AC1E51">
        <w:rPr>
          <w:szCs w:val="24"/>
        </w:rPr>
        <w:t>Pzp</w:t>
      </w:r>
      <w:proofErr w:type="spellEnd"/>
      <w:r w:rsidR="00AC1E51">
        <w:rPr>
          <w:szCs w:val="24"/>
        </w:rPr>
        <w:t>.</w:t>
      </w:r>
    </w:p>
    <w:p w14:paraId="759BF486" w14:textId="77777777" w:rsidR="00AC1E51" w:rsidRDefault="00AC1E51" w:rsidP="00261720">
      <w:pPr>
        <w:spacing w:after="0" w:line="240" w:lineRule="auto"/>
        <w:ind w:left="426" w:hanging="426"/>
        <w:rPr>
          <w:szCs w:val="24"/>
        </w:rPr>
      </w:pPr>
      <w:r>
        <w:rPr>
          <w:szCs w:val="24"/>
        </w:rPr>
        <w:t xml:space="preserve">6.      W celu dochowania porównywalności ofert, wzór tabeli elementów rozliczeniowych nie może być modyfikowany przez Wykonawcę. </w:t>
      </w:r>
    </w:p>
    <w:p w14:paraId="66BBAAAE" w14:textId="3A8E0337" w:rsidR="00261720" w:rsidRDefault="00AC1E51" w:rsidP="00261720">
      <w:pPr>
        <w:spacing w:after="0" w:line="240" w:lineRule="auto"/>
        <w:ind w:left="426" w:hanging="426"/>
        <w:rPr>
          <w:szCs w:val="24"/>
        </w:rPr>
      </w:pPr>
      <w:r>
        <w:rPr>
          <w:szCs w:val="24"/>
        </w:rPr>
        <w:t xml:space="preserve">7. W cenie ofertowej powinny zostać ujęte wszelkie koszty, niezbędne do zrealizowania zamówienia wynikające wprost z dokumentacji projektowej, jak również w dokumentacji tej nie ujęte, a bez których nie można wykonać zamówienia, m.in. koszty: </w:t>
      </w:r>
    </w:p>
    <w:p w14:paraId="751E19E9" w14:textId="613307FB" w:rsidR="00AC1E51" w:rsidRPr="00C73DAB" w:rsidRDefault="00AC1E51" w:rsidP="00671E27">
      <w:pPr>
        <w:pStyle w:val="Akapitzlist"/>
        <w:numPr>
          <w:ilvl w:val="0"/>
          <w:numId w:val="51"/>
        </w:numPr>
        <w:spacing w:after="0" w:line="240" w:lineRule="auto"/>
        <w:rPr>
          <w:szCs w:val="24"/>
        </w:rPr>
      </w:pPr>
      <w:r w:rsidRPr="00C73DAB">
        <w:rPr>
          <w:szCs w:val="24"/>
        </w:rPr>
        <w:t>rusztowań</w:t>
      </w:r>
    </w:p>
    <w:p w14:paraId="0308C3A0" w14:textId="338A0C59" w:rsidR="00AC1E51" w:rsidRPr="00C73DAB" w:rsidRDefault="00AC1E51" w:rsidP="00671E27">
      <w:pPr>
        <w:pStyle w:val="Akapitzlist"/>
        <w:numPr>
          <w:ilvl w:val="0"/>
          <w:numId w:val="51"/>
        </w:numPr>
        <w:spacing w:after="0" w:line="240" w:lineRule="auto"/>
        <w:rPr>
          <w:szCs w:val="24"/>
        </w:rPr>
      </w:pPr>
      <w:r w:rsidRPr="00C73DAB">
        <w:rPr>
          <w:szCs w:val="24"/>
        </w:rPr>
        <w:t>zużycia wody i energii elektrycznej,</w:t>
      </w:r>
    </w:p>
    <w:p w14:paraId="41FEC30B" w14:textId="2C04D085" w:rsidR="00AC1E51" w:rsidRPr="00C73DAB" w:rsidRDefault="00AC1E51" w:rsidP="00671E27">
      <w:pPr>
        <w:pStyle w:val="Akapitzlist"/>
        <w:numPr>
          <w:ilvl w:val="0"/>
          <w:numId w:val="51"/>
        </w:numPr>
        <w:spacing w:after="0" w:line="240" w:lineRule="auto"/>
        <w:rPr>
          <w:szCs w:val="24"/>
        </w:rPr>
      </w:pPr>
      <w:r w:rsidRPr="00C73DAB">
        <w:rPr>
          <w:szCs w:val="24"/>
        </w:rPr>
        <w:lastRenderedPageBreak/>
        <w:t>zabezpieczenia robót pod względem BHP,</w:t>
      </w:r>
    </w:p>
    <w:p w14:paraId="05DEED2F" w14:textId="2114076E" w:rsidR="00AC1E51" w:rsidRPr="00C73DAB" w:rsidRDefault="00AC1E51" w:rsidP="00671E27">
      <w:pPr>
        <w:pStyle w:val="Akapitzlist"/>
        <w:numPr>
          <w:ilvl w:val="0"/>
          <w:numId w:val="51"/>
        </w:numPr>
        <w:spacing w:after="0" w:line="240" w:lineRule="auto"/>
        <w:rPr>
          <w:szCs w:val="24"/>
        </w:rPr>
      </w:pPr>
      <w:r w:rsidRPr="00C73DAB">
        <w:rPr>
          <w:szCs w:val="24"/>
        </w:rPr>
        <w:t>zapewnienia i zabezpieczenia dojść i dojazdu do posesji w trakcie realizacji robót,</w:t>
      </w:r>
    </w:p>
    <w:p w14:paraId="51FC9E1A" w14:textId="46901599" w:rsidR="00AC1E51" w:rsidRPr="00C73DAB" w:rsidRDefault="00AC1E51" w:rsidP="00671E27">
      <w:pPr>
        <w:pStyle w:val="Akapitzlist"/>
        <w:numPr>
          <w:ilvl w:val="0"/>
          <w:numId w:val="51"/>
        </w:numPr>
        <w:spacing w:after="0" w:line="240" w:lineRule="auto"/>
        <w:rPr>
          <w:szCs w:val="24"/>
        </w:rPr>
      </w:pPr>
      <w:r w:rsidRPr="00C73DAB">
        <w:rPr>
          <w:szCs w:val="24"/>
        </w:rPr>
        <w:t>koszty oznakowania na czas prowadzonych robót,</w:t>
      </w:r>
    </w:p>
    <w:p w14:paraId="55BA7C3F" w14:textId="38C0837A" w:rsidR="00AC1E51" w:rsidRPr="00C73DAB" w:rsidRDefault="00AC1E51" w:rsidP="00671E27">
      <w:pPr>
        <w:pStyle w:val="Akapitzlist"/>
        <w:numPr>
          <w:ilvl w:val="0"/>
          <w:numId w:val="51"/>
        </w:numPr>
        <w:spacing w:after="0" w:line="240" w:lineRule="auto"/>
        <w:rPr>
          <w:szCs w:val="24"/>
        </w:rPr>
      </w:pPr>
      <w:r w:rsidRPr="00C73DAB">
        <w:rPr>
          <w:szCs w:val="24"/>
        </w:rPr>
        <w:t>odszkodowania za szkody wyrządzone osobom trzec</w:t>
      </w:r>
      <w:r w:rsidR="00C73DAB" w:rsidRPr="00C73DAB">
        <w:rPr>
          <w:szCs w:val="24"/>
        </w:rPr>
        <w:t xml:space="preserve">ich </w:t>
      </w:r>
      <w:r w:rsidRPr="00C73DAB">
        <w:rPr>
          <w:szCs w:val="24"/>
        </w:rPr>
        <w:t xml:space="preserve"> na skutek prowadzenia ww. robót,</w:t>
      </w:r>
    </w:p>
    <w:p w14:paraId="697883F4" w14:textId="7E49CE39" w:rsidR="00AC1E51" w:rsidRPr="00C73DAB" w:rsidRDefault="00AC1E51" w:rsidP="00671E27">
      <w:pPr>
        <w:pStyle w:val="Akapitzlist"/>
        <w:numPr>
          <w:ilvl w:val="0"/>
          <w:numId w:val="51"/>
        </w:numPr>
        <w:spacing w:after="0" w:line="240" w:lineRule="auto"/>
        <w:rPr>
          <w:szCs w:val="24"/>
        </w:rPr>
      </w:pPr>
      <w:r w:rsidRPr="00C73DAB">
        <w:rPr>
          <w:szCs w:val="24"/>
        </w:rPr>
        <w:t>wyko</w:t>
      </w:r>
      <w:r w:rsidR="00C73DAB" w:rsidRPr="00C73DAB">
        <w:rPr>
          <w:szCs w:val="24"/>
        </w:rPr>
        <w:t>n</w:t>
      </w:r>
      <w:r w:rsidRPr="00C73DAB">
        <w:rPr>
          <w:szCs w:val="24"/>
        </w:rPr>
        <w:t>anie dokumentacji9 powykonawczej, protokołów badań i prób technicznych, dostarczenie atestów materiałowych i deklaracji zgodności zabudowanych materiałów,</w:t>
      </w:r>
    </w:p>
    <w:p w14:paraId="6218604F" w14:textId="1E9ABAE0" w:rsidR="00C73DAB" w:rsidRDefault="00C73DAB" w:rsidP="00671E27">
      <w:pPr>
        <w:pStyle w:val="Akapitzlist"/>
        <w:numPr>
          <w:ilvl w:val="0"/>
          <w:numId w:val="51"/>
        </w:numPr>
        <w:spacing w:after="0" w:line="240" w:lineRule="auto"/>
        <w:rPr>
          <w:szCs w:val="24"/>
        </w:rPr>
      </w:pPr>
      <w:r w:rsidRPr="00C73DAB">
        <w:rPr>
          <w:szCs w:val="24"/>
        </w:rPr>
        <w:t>koszty ubezpieczenia.</w:t>
      </w:r>
    </w:p>
    <w:p w14:paraId="30FFDDD2" w14:textId="22F5126F" w:rsidR="00C73DAB" w:rsidRDefault="00C73DAB" w:rsidP="00C73DAB">
      <w:pPr>
        <w:spacing w:after="0" w:line="240" w:lineRule="auto"/>
        <w:ind w:left="426" w:hanging="426"/>
        <w:rPr>
          <w:szCs w:val="24"/>
        </w:rPr>
      </w:pPr>
      <w:r>
        <w:rPr>
          <w:szCs w:val="24"/>
        </w:rPr>
        <w:t xml:space="preserve">   8. W wyniku nieuwzględnienia okoliczności, które mogą wpłynąć na cenę zamówienia, wykonawca ponosić będzie skutki błędów w ofercie. Od wykonawcy wymagane jest bardzo szczegółowe zapoznanie się z opisem przedmiotu zamówienia i skalkulowanie ceny oferty z należyta starannością.</w:t>
      </w:r>
    </w:p>
    <w:p w14:paraId="3F677DC9" w14:textId="173AFC64" w:rsidR="00261720" w:rsidRDefault="00C73DAB" w:rsidP="00C73DAB">
      <w:pPr>
        <w:spacing w:after="0" w:line="240" w:lineRule="auto"/>
        <w:ind w:left="426" w:hanging="426"/>
        <w:rPr>
          <w:szCs w:val="24"/>
        </w:rPr>
      </w:pPr>
      <w:r>
        <w:rPr>
          <w:szCs w:val="24"/>
        </w:rPr>
        <w:t xml:space="preserve">   9. </w:t>
      </w:r>
      <w:r w:rsidR="00261720">
        <w:rPr>
          <w:szCs w:val="24"/>
        </w:rPr>
        <w:t xml:space="preserve">Cena ma być wyrażona w złotych polskich brutto z uwzględnieniem należnego podatku VAT. Cenę oferty należy podać z zaokrągleniem do 1 grosza. </w:t>
      </w:r>
    </w:p>
    <w:p w14:paraId="7F554F38" w14:textId="69B79248" w:rsidR="00A7581C" w:rsidRDefault="00A7581C" w:rsidP="00261720">
      <w:pPr>
        <w:pStyle w:val="Nagwek1"/>
      </w:pPr>
      <w:r w:rsidRPr="00A7581C">
        <w:t>Rozdział III – Informacje o przebiegu postępowania</w:t>
      </w:r>
      <w:bookmarkEnd w:id="69"/>
    </w:p>
    <w:p w14:paraId="4273C2AD" w14:textId="54B66FAD" w:rsidR="00A7581C" w:rsidRDefault="00A7581C" w:rsidP="00A7581C">
      <w:pPr>
        <w:pStyle w:val="Nagwek2"/>
        <w:numPr>
          <w:ilvl w:val="0"/>
          <w:numId w:val="3"/>
        </w:numPr>
      </w:pPr>
      <w:bookmarkStart w:id="70" w:name="_Toc72234892"/>
      <w:r w:rsidRPr="00A7581C">
        <w:t>Sposób porozumiewania się zamawiającego z wykonawcami</w:t>
      </w:r>
      <w:bookmarkEnd w:id="70"/>
    </w:p>
    <w:p w14:paraId="7D013B6C" w14:textId="0DE389E1" w:rsidR="00AD01F8" w:rsidRPr="00392B68" w:rsidRDefault="00AD01F8" w:rsidP="00671E27">
      <w:pPr>
        <w:pStyle w:val="Akapitzlist"/>
        <w:numPr>
          <w:ilvl w:val="0"/>
          <w:numId w:val="40"/>
        </w:numPr>
        <w:ind w:left="426"/>
        <w:rPr>
          <w:lang w:eastAsia="pl-PL"/>
        </w:rPr>
      </w:pPr>
      <w:r w:rsidRPr="00392B68">
        <w:rPr>
          <w:lang w:eastAsia="pl-PL"/>
        </w:rPr>
        <w:t>W niniejszym postępowaniu komunikacja zamawiającego z wykonawcami odbywa się za pomocą środków komunikacji elektronicznej. Komunikacja między zamawiającym a wykonawcami, w tym wszelkie oświadczenia, wnioski, zawiadomienia oraz informacje przekazywane są w formie elektronicznej.</w:t>
      </w:r>
    </w:p>
    <w:p w14:paraId="508ECFF5" w14:textId="1F1C0D4D" w:rsidR="00AD01F8" w:rsidRPr="00392B68" w:rsidRDefault="00AD01F8" w:rsidP="00671E27">
      <w:pPr>
        <w:pStyle w:val="Akapitzlist"/>
        <w:numPr>
          <w:ilvl w:val="0"/>
          <w:numId w:val="40"/>
        </w:numPr>
        <w:ind w:left="426"/>
        <w:rPr>
          <w:lang w:eastAsia="pl-PL"/>
        </w:rPr>
      </w:pPr>
      <w:r w:rsidRPr="00392B68">
        <w:rPr>
          <w:lang w:eastAsia="pl-PL"/>
        </w:rPr>
        <w:t>Osoby wskazane do porozumiewania się z wykonawcami:</w:t>
      </w:r>
    </w:p>
    <w:p w14:paraId="16098C1F" w14:textId="77777777" w:rsidR="00AD01F8" w:rsidRPr="00392B68" w:rsidRDefault="00AD01F8" w:rsidP="00671E27">
      <w:pPr>
        <w:pStyle w:val="Akapitzlist"/>
        <w:numPr>
          <w:ilvl w:val="0"/>
          <w:numId w:val="41"/>
        </w:numPr>
        <w:ind w:left="851"/>
        <w:rPr>
          <w:lang w:eastAsia="pl-PL"/>
        </w:rPr>
      </w:pPr>
      <w:r w:rsidRPr="00392B68">
        <w:rPr>
          <w:lang w:eastAsia="pl-PL"/>
        </w:rPr>
        <w:t>w zakresie dotyczącym przedmiotu zamówienia:</w:t>
      </w:r>
    </w:p>
    <w:p w14:paraId="07514081" w14:textId="0BC4B712" w:rsidR="00AD01F8" w:rsidRPr="00392B68" w:rsidRDefault="00EA44B1" w:rsidP="004A5C09">
      <w:pPr>
        <w:pStyle w:val="Akapitzlist"/>
        <w:ind w:left="851"/>
        <w:rPr>
          <w:lang w:eastAsia="pl-PL"/>
        </w:rPr>
      </w:pPr>
      <w:r>
        <w:rPr>
          <w:lang w:eastAsia="pl-PL"/>
        </w:rPr>
        <w:t xml:space="preserve">Agnieszka </w:t>
      </w:r>
      <w:r w:rsidR="00C73DAB">
        <w:rPr>
          <w:lang w:eastAsia="pl-PL"/>
        </w:rPr>
        <w:t>Kaczmarczyk</w:t>
      </w:r>
      <w:r w:rsidR="00926E37">
        <w:rPr>
          <w:lang w:eastAsia="pl-PL"/>
        </w:rPr>
        <w:t xml:space="preserve"> </w:t>
      </w:r>
      <w:r w:rsidR="00C73DAB">
        <w:rPr>
          <w:lang w:eastAsia="pl-PL"/>
        </w:rPr>
        <w:t xml:space="preserve"> </w:t>
      </w:r>
    </w:p>
    <w:p w14:paraId="53245407" w14:textId="253BCB42" w:rsidR="00AD01F8" w:rsidRPr="00392B68" w:rsidRDefault="00AD01F8" w:rsidP="004A5C09">
      <w:pPr>
        <w:pStyle w:val="Akapitzlist"/>
        <w:ind w:left="851"/>
        <w:rPr>
          <w:lang w:eastAsia="pl-PL"/>
        </w:rPr>
      </w:pPr>
      <w:r w:rsidRPr="00392B68">
        <w:rPr>
          <w:lang w:eastAsia="pl-PL"/>
        </w:rPr>
        <w:t xml:space="preserve">tel. </w:t>
      </w:r>
      <w:r w:rsidR="00B40138">
        <w:rPr>
          <w:lang w:eastAsia="pl-PL"/>
        </w:rPr>
        <w:t xml:space="preserve">32 626 01 </w:t>
      </w:r>
      <w:r w:rsidR="00C73DAB">
        <w:rPr>
          <w:lang w:eastAsia="pl-PL"/>
        </w:rPr>
        <w:t>04</w:t>
      </w:r>
      <w:r w:rsidR="00926E37">
        <w:rPr>
          <w:lang w:eastAsia="pl-PL"/>
        </w:rPr>
        <w:t xml:space="preserve">; </w:t>
      </w:r>
    </w:p>
    <w:p w14:paraId="33B86F1B" w14:textId="77777777" w:rsidR="00AD01F8" w:rsidRPr="000F310C" w:rsidRDefault="00AD01F8" w:rsidP="00671E27">
      <w:pPr>
        <w:pStyle w:val="Akapitzlist"/>
        <w:numPr>
          <w:ilvl w:val="0"/>
          <w:numId w:val="41"/>
        </w:numPr>
        <w:ind w:left="851"/>
        <w:rPr>
          <w:lang w:eastAsia="pl-PL"/>
        </w:rPr>
      </w:pPr>
      <w:r w:rsidRPr="00392B68">
        <w:rPr>
          <w:lang w:eastAsia="pl-PL"/>
        </w:rPr>
        <w:t xml:space="preserve">w zakresie dotyczącym </w:t>
      </w:r>
      <w:r w:rsidRPr="000F310C">
        <w:rPr>
          <w:lang w:eastAsia="pl-PL"/>
        </w:rPr>
        <w:t>zagadnień proceduralnych:</w:t>
      </w:r>
    </w:p>
    <w:p w14:paraId="458B1B20" w14:textId="460EFA0D" w:rsidR="00AD01F8" w:rsidRPr="000F310C" w:rsidRDefault="008014DF" w:rsidP="004A5C09">
      <w:pPr>
        <w:pStyle w:val="Akapitzlist"/>
        <w:ind w:left="851"/>
        <w:rPr>
          <w:lang w:eastAsia="pl-PL"/>
        </w:rPr>
      </w:pPr>
      <w:r w:rsidRPr="000F310C">
        <w:rPr>
          <w:lang w:eastAsia="pl-PL"/>
        </w:rPr>
        <w:t>Sławomir Kocjan</w:t>
      </w:r>
      <w:r w:rsidR="00926E37" w:rsidRPr="000F310C">
        <w:rPr>
          <w:lang w:eastAsia="pl-PL"/>
        </w:rPr>
        <w:t xml:space="preserve">, </w:t>
      </w:r>
      <w:r w:rsidR="000F310C" w:rsidRPr="000F310C">
        <w:rPr>
          <w:lang w:eastAsia="pl-PL"/>
        </w:rPr>
        <w:t>Mariola Graczyk</w:t>
      </w:r>
    </w:p>
    <w:p w14:paraId="049C7CEF" w14:textId="0F6F9750" w:rsidR="00AD01F8" w:rsidRPr="00392B68" w:rsidRDefault="00AD01F8" w:rsidP="004A5C09">
      <w:pPr>
        <w:pStyle w:val="Akapitzlist"/>
        <w:ind w:left="851"/>
        <w:rPr>
          <w:lang w:eastAsia="pl-PL"/>
        </w:rPr>
      </w:pPr>
      <w:r w:rsidRPr="00392B68">
        <w:rPr>
          <w:lang w:eastAsia="pl-PL"/>
        </w:rPr>
        <w:t xml:space="preserve">tel. </w:t>
      </w:r>
      <w:r w:rsidR="00926E37">
        <w:rPr>
          <w:lang w:eastAsia="pl-PL"/>
        </w:rPr>
        <w:t>32 626 0</w:t>
      </w:r>
      <w:r w:rsidR="00C40E75">
        <w:rPr>
          <w:lang w:eastAsia="pl-PL"/>
        </w:rPr>
        <w:t>1</w:t>
      </w:r>
      <w:r w:rsidR="00926E37">
        <w:rPr>
          <w:lang w:eastAsia="pl-PL"/>
        </w:rPr>
        <w:t xml:space="preserve"> </w:t>
      </w:r>
      <w:r w:rsidR="00C40E75">
        <w:rPr>
          <w:lang w:eastAsia="pl-PL"/>
        </w:rPr>
        <w:t>63</w:t>
      </w:r>
    </w:p>
    <w:p w14:paraId="72F728D4" w14:textId="436FD23B" w:rsidR="00AD01F8" w:rsidRPr="00392B68" w:rsidRDefault="00AD01F8" w:rsidP="00671E27">
      <w:pPr>
        <w:pStyle w:val="Akapitzlist"/>
        <w:numPr>
          <w:ilvl w:val="0"/>
          <w:numId w:val="40"/>
        </w:numPr>
        <w:ind w:left="426"/>
        <w:rPr>
          <w:lang w:eastAsia="pl-PL"/>
        </w:rPr>
      </w:pPr>
      <w:r w:rsidRPr="00392B68">
        <w:rPr>
          <w:lang w:eastAsia="pl-PL"/>
        </w:rPr>
        <w:t xml:space="preserve">W celu skrócenia czasu udzielenia odpowiedzi na pytania preferuje się, aby komunikacja między zamawiającym a wykonawcami, w tym wszelkie oświadczenia, wnioski, zawiadomienia oraz informacje, przekazywane są w formie elektronicznej za pośrednictwem </w:t>
      </w:r>
      <w:hyperlink r:id="rId15" w:history="1">
        <w:r w:rsidRPr="00392B68">
          <w:rPr>
            <w:color w:val="1155CC"/>
            <w:u w:val="single"/>
            <w:lang w:eastAsia="pl-PL"/>
          </w:rPr>
          <w:t>platformazakupowa.pl</w:t>
        </w:r>
      </w:hyperlink>
      <w:r w:rsidRPr="00392B68">
        <w:rPr>
          <w:lang w:eastAsia="pl-PL"/>
        </w:rPr>
        <w:t xml:space="preserve"> i formularza „Wyślij wiadomość do zamawiającego”. </w:t>
      </w:r>
    </w:p>
    <w:p w14:paraId="0EE64A4D" w14:textId="77777777" w:rsidR="00AD01F8" w:rsidRPr="00392B68" w:rsidRDefault="00AD01F8" w:rsidP="004A5C09">
      <w:pPr>
        <w:pStyle w:val="Akapitzlist"/>
        <w:ind w:left="426"/>
        <w:rPr>
          <w:sz w:val="24"/>
          <w:szCs w:val="24"/>
          <w:lang w:eastAsia="pl-PL"/>
        </w:rPr>
      </w:pPr>
      <w:r w:rsidRPr="00392B68">
        <w:rPr>
          <w:lang w:eastAsia="pl-PL"/>
        </w:rPr>
        <w:t xml:space="preserve">Za datę przekazania (wpływu) oświadczeń, wniosków, zawiadomień oraz informacji przyjmuje się datę ich przesłania za pośrednictwem </w:t>
      </w:r>
      <w:hyperlink r:id="rId16" w:history="1">
        <w:r w:rsidRPr="00392B68">
          <w:rPr>
            <w:color w:val="1155CC"/>
            <w:u w:val="single"/>
            <w:lang w:eastAsia="pl-PL"/>
          </w:rPr>
          <w:t>platformazakupowa.pl</w:t>
        </w:r>
      </w:hyperlink>
      <w:r w:rsidRPr="00392B68">
        <w:rPr>
          <w:lang w:eastAsia="pl-PL"/>
        </w:rPr>
        <w:t xml:space="preserve"> poprzez kliknięcie przycisku  „Wyślij wiadomość do zamawiającego” po których pojawi się komunikat, że wiadomość została wysłana do zamawiającego.</w:t>
      </w:r>
    </w:p>
    <w:p w14:paraId="1B95360C" w14:textId="67370F84" w:rsidR="00AB3077" w:rsidRDefault="00AB3077" w:rsidP="00671E27">
      <w:pPr>
        <w:pStyle w:val="Akapitzlist"/>
        <w:numPr>
          <w:ilvl w:val="0"/>
          <w:numId w:val="40"/>
        </w:numPr>
        <w:ind w:left="426"/>
        <w:rPr>
          <w:lang w:eastAsia="pl-PL"/>
        </w:rPr>
      </w:pPr>
      <w:r>
        <w:rPr>
          <w:lang w:eastAsia="pl-PL"/>
        </w:rPr>
        <w:t xml:space="preserve">W sytuacjach awaryjnych np. w przypadku niedziałania strony </w:t>
      </w:r>
      <w:hyperlink r:id="rId17" w:history="1">
        <w:r w:rsidRPr="00392B68">
          <w:rPr>
            <w:color w:val="1155CC"/>
            <w:u w:val="single"/>
            <w:lang w:eastAsia="pl-PL"/>
          </w:rPr>
          <w:t>platformazakupowa.pl</w:t>
        </w:r>
      </w:hyperlink>
      <w:r>
        <w:rPr>
          <w:lang w:eastAsia="pl-PL"/>
        </w:rPr>
        <w:t xml:space="preserve">, Zamawiający dopuszcza komunikację za pomocą poczty elektronicznej na adres: </w:t>
      </w:r>
      <w:hyperlink r:id="rId18" w:history="1">
        <w:r w:rsidRPr="007936C1">
          <w:rPr>
            <w:rStyle w:val="Hipercze"/>
            <w:lang w:eastAsia="pl-PL"/>
          </w:rPr>
          <w:t>przetarg@umig.olkusz.pl</w:t>
        </w:r>
      </w:hyperlink>
      <w:r>
        <w:rPr>
          <w:lang w:eastAsia="pl-PL"/>
        </w:rPr>
        <w:t xml:space="preserve"> </w:t>
      </w:r>
      <w:r w:rsidRPr="00AB3077">
        <w:rPr>
          <w:b/>
          <w:bCs/>
          <w:lang w:eastAsia="pl-PL"/>
        </w:rPr>
        <w:t>(nie dotyczy składania ofert).</w:t>
      </w:r>
    </w:p>
    <w:p w14:paraId="33BD140F" w14:textId="0FE33C83" w:rsidR="00AD01F8" w:rsidRPr="00392B68" w:rsidRDefault="00AD01F8" w:rsidP="00671E27">
      <w:pPr>
        <w:pStyle w:val="Akapitzlist"/>
        <w:numPr>
          <w:ilvl w:val="0"/>
          <w:numId w:val="40"/>
        </w:numPr>
        <w:ind w:left="426"/>
        <w:rPr>
          <w:lang w:eastAsia="pl-PL"/>
        </w:rPr>
      </w:pPr>
      <w:r w:rsidRPr="00392B68">
        <w:rPr>
          <w:lang w:eastAsia="pl-PL"/>
        </w:rPr>
        <w:t xml:space="preserve">Zamawiający będzie przekazywał wykonawcom informacje w formie elektronicznej za pośrednictwem </w:t>
      </w:r>
      <w:hyperlink r:id="rId19" w:history="1">
        <w:r w:rsidRPr="00392B68">
          <w:rPr>
            <w:color w:val="1155CC"/>
            <w:u w:val="single"/>
            <w:lang w:eastAsia="pl-PL"/>
          </w:rPr>
          <w:t>platformazakupowa.pl</w:t>
        </w:r>
      </w:hyperlink>
      <w:r w:rsidRPr="00392B68">
        <w:rPr>
          <w:lang w:eastAsia="pl-PL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w formie elektronicznej za pośrednictwem </w:t>
      </w:r>
      <w:hyperlink r:id="rId20" w:history="1">
        <w:r w:rsidRPr="00392B68">
          <w:rPr>
            <w:color w:val="1155CC"/>
            <w:u w:val="single"/>
            <w:lang w:eastAsia="pl-PL"/>
          </w:rPr>
          <w:t>platformazakupowa.pl</w:t>
        </w:r>
      </w:hyperlink>
      <w:r w:rsidRPr="00392B68">
        <w:rPr>
          <w:lang w:eastAsia="pl-PL"/>
        </w:rPr>
        <w:t xml:space="preserve"> do konkretnego wykonawcy.</w:t>
      </w:r>
    </w:p>
    <w:p w14:paraId="77B7641B" w14:textId="77777777" w:rsidR="00AD01F8" w:rsidRPr="00392B68" w:rsidRDefault="00AD01F8" w:rsidP="00671E27">
      <w:pPr>
        <w:pStyle w:val="Akapitzlist"/>
        <w:numPr>
          <w:ilvl w:val="0"/>
          <w:numId w:val="40"/>
        </w:numPr>
        <w:ind w:left="426"/>
        <w:rPr>
          <w:lang w:eastAsia="pl-PL"/>
        </w:rPr>
      </w:pPr>
      <w:r w:rsidRPr="00392B68">
        <w:rPr>
          <w:lang w:eastAsia="pl-PL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14:paraId="518845C9" w14:textId="0C1E911E" w:rsidR="00AD01F8" w:rsidRPr="00392B68" w:rsidRDefault="00AD01F8" w:rsidP="00671E27">
      <w:pPr>
        <w:pStyle w:val="Akapitzlist"/>
        <w:numPr>
          <w:ilvl w:val="0"/>
          <w:numId w:val="40"/>
        </w:numPr>
        <w:ind w:left="426"/>
        <w:rPr>
          <w:lang w:eastAsia="pl-PL"/>
        </w:rPr>
      </w:pPr>
      <w:r w:rsidRPr="00392B68">
        <w:rPr>
          <w:lang w:eastAsia="pl-PL"/>
        </w:rPr>
        <w:lastRenderedPageBreak/>
        <w:t xml:space="preserve">Zamawiający, zgodnie z § 3 ust. 3 Rozporządzenia Prezesa Rady Ministrów w sprawie użycia środków komunikacji elektronicznej w postępowaniu o udzielenie zamówienia publicznego oraz udostępnienia i przechowywania dokumentów elektronicznych (Dz. U. z 2017 r. poz. 1320; dalej: “Rozporządzenie w sprawie środków komunikacji”), określa niezbędne wymagania sprzętowo - aplikacyjne umożliwiające pracę na </w:t>
      </w:r>
      <w:hyperlink r:id="rId21" w:history="1">
        <w:r w:rsidRPr="00392B68">
          <w:rPr>
            <w:color w:val="1155CC"/>
            <w:u w:val="single"/>
            <w:lang w:eastAsia="pl-PL"/>
          </w:rPr>
          <w:t>platformazakupowa.pl</w:t>
        </w:r>
      </w:hyperlink>
      <w:r w:rsidRPr="00392B68">
        <w:rPr>
          <w:lang w:eastAsia="pl-PL"/>
        </w:rPr>
        <w:t>, tj.:</w:t>
      </w:r>
    </w:p>
    <w:p w14:paraId="73EA1219" w14:textId="77777777" w:rsidR="00AD01F8" w:rsidRPr="00392B68" w:rsidRDefault="00AD01F8" w:rsidP="00671E27">
      <w:pPr>
        <w:numPr>
          <w:ilvl w:val="1"/>
          <w:numId w:val="32"/>
        </w:numPr>
        <w:tabs>
          <w:tab w:val="clear" w:pos="1440"/>
          <w:tab w:val="num" w:pos="851"/>
        </w:tabs>
        <w:spacing w:line="276" w:lineRule="auto"/>
        <w:ind w:left="851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 xml:space="preserve">stały dostęp do sieci Internet o gwarantowanej przepustowości nie mniejszej niż 512 </w:t>
      </w:r>
      <w:proofErr w:type="spellStart"/>
      <w:r w:rsidRPr="00392B68">
        <w:rPr>
          <w:rFonts w:eastAsia="Times New Roman" w:cs="Times New Roman"/>
          <w:color w:val="000000"/>
          <w:lang w:eastAsia="pl-PL"/>
        </w:rPr>
        <w:t>kb</w:t>
      </w:r>
      <w:proofErr w:type="spellEnd"/>
      <w:r w:rsidRPr="00392B68">
        <w:rPr>
          <w:rFonts w:eastAsia="Times New Roman" w:cs="Times New Roman"/>
          <w:color w:val="000000"/>
          <w:lang w:eastAsia="pl-PL"/>
        </w:rPr>
        <w:t>/s,</w:t>
      </w:r>
    </w:p>
    <w:p w14:paraId="75C5405D" w14:textId="77777777" w:rsidR="00AD01F8" w:rsidRPr="00392B68" w:rsidRDefault="00AD01F8" w:rsidP="00671E27">
      <w:pPr>
        <w:numPr>
          <w:ilvl w:val="1"/>
          <w:numId w:val="32"/>
        </w:numPr>
        <w:tabs>
          <w:tab w:val="clear" w:pos="1440"/>
          <w:tab w:val="num" w:pos="851"/>
        </w:tabs>
        <w:spacing w:line="276" w:lineRule="auto"/>
        <w:ind w:left="851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2B433695" w14:textId="77777777" w:rsidR="00AD01F8" w:rsidRPr="00392B68" w:rsidRDefault="00AD01F8" w:rsidP="00671E27">
      <w:pPr>
        <w:numPr>
          <w:ilvl w:val="1"/>
          <w:numId w:val="32"/>
        </w:numPr>
        <w:tabs>
          <w:tab w:val="clear" w:pos="1440"/>
          <w:tab w:val="num" w:pos="851"/>
        </w:tabs>
        <w:spacing w:line="276" w:lineRule="auto"/>
        <w:ind w:left="851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>zainstalowana dowolna przeglądarka internetowa, w przypadku Internet Explorer minimalnie wersja 10 0.,</w:t>
      </w:r>
    </w:p>
    <w:p w14:paraId="4C91C347" w14:textId="77777777" w:rsidR="00AD01F8" w:rsidRPr="00392B68" w:rsidRDefault="00AD01F8" w:rsidP="00671E27">
      <w:pPr>
        <w:numPr>
          <w:ilvl w:val="1"/>
          <w:numId w:val="32"/>
        </w:numPr>
        <w:tabs>
          <w:tab w:val="clear" w:pos="1440"/>
          <w:tab w:val="num" w:pos="851"/>
        </w:tabs>
        <w:spacing w:line="276" w:lineRule="auto"/>
        <w:ind w:left="851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>włączona obsługa JavaScript,</w:t>
      </w:r>
    </w:p>
    <w:p w14:paraId="0EFD49C5" w14:textId="77777777" w:rsidR="00AD01F8" w:rsidRPr="00392B68" w:rsidRDefault="00AD01F8" w:rsidP="00671E27">
      <w:pPr>
        <w:numPr>
          <w:ilvl w:val="1"/>
          <w:numId w:val="32"/>
        </w:numPr>
        <w:tabs>
          <w:tab w:val="clear" w:pos="1440"/>
          <w:tab w:val="num" w:pos="851"/>
        </w:tabs>
        <w:spacing w:line="276" w:lineRule="auto"/>
        <w:ind w:left="851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 xml:space="preserve">zainstalowany program Adobe </w:t>
      </w:r>
      <w:proofErr w:type="spellStart"/>
      <w:r w:rsidRPr="00392B68">
        <w:rPr>
          <w:rFonts w:eastAsia="Times New Roman" w:cs="Times New Roman"/>
          <w:color w:val="000000"/>
          <w:lang w:eastAsia="pl-PL"/>
        </w:rPr>
        <w:t>Acrobat</w:t>
      </w:r>
      <w:proofErr w:type="spellEnd"/>
      <w:r w:rsidRPr="00392B68">
        <w:rPr>
          <w:rFonts w:eastAsia="Times New Roman" w:cs="Times New Roman"/>
          <w:color w:val="000000"/>
          <w:lang w:eastAsia="pl-PL"/>
        </w:rPr>
        <w:t xml:space="preserve"> Reader lub inny obsługujący format plików .pdf,</w:t>
      </w:r>
    </w:p>
    <w:p w14:paraId="2603CF47" w14:textId="77777777" w:rsidR="00AD01F8" w:rsidRPr="00392B68" w:rsidRDefault="00AD01F8" w:rsidP="00671E27">
      <w:pPr>
        <w:numPr>
          <w:ilvl w:val="1"/>
          <w:numId w:val="32"/>
        </w:numPr>
        <w:tabs>
          <w:tab w:val="clear" w:pos="1440"/>
          <w:tab w:val="num" w:pos="851"/>
        </w:tabs>
        <w:spacing w:line="276" w:lineRule="auto"/>
        <w:ind w:left="851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>Platformazakupowa.pl działa według standardu przyjętego w komunikacji sieciowej - kodowanie UTF8,</w:t>
      </w:r>
    </w:p>
    <w:p w14:paraId="7B339FEB" w14:textId="77777777" w:rsidR="00AD01F8" w:rsidRPr="00392B68" w:rsidRDefault="00AD01F8" w:rsidP="00671E27">
      <w:pPr>
        <w:numPr>
          <w:ilvl w:val="1"/>
          <w:numId w:val="32"/>
        </w:numPr>
        <w:tabs>
          <w:tab w:val="clear" w:pos="1440"/>
          <w:tab w:val="num" w:pos="851"/>
        </w:tabs>
        <w:spacing w:line="276" w:lineRule="auto"/>
        <w:ind w:left="851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>Oznaczenie czasu odbioru danych przez platformę zakupową stanowi datę oraz dokładny czas (</w:t>
      </w:r>
      <w:proofErr w:type="spellStart"/>
      <w:r w:rsidRPr="00392B68">
        <w:rPr>
          <w:rFonts w:eastAsia="Times New Roman" w:cs="Times New Roman"/>
          <w:color w:val="000000"/>
          <w:lang w:eastAsia="pl-PL"/>
        </w:rPr>
        <w:t>hh:mm:ss</w:t>
      </w:r>
      <w:proofErr w:type="spellEnd"/>
      <w:r w:rsidRPr="00392B68">
        <w:rPr>
          <w:rFonts w:eastAsia="Times New Roman" w:cs="Times New Roman"/>
          <w:color w:val="000000"/>
          <w:lang w:eastAsia="pl-PL"/>
        </w:rPr>
        <w:t>) generowany wg. czasu lokalnego serwera synchronizowanego z zegarem Głównego Urzędu Miar.</w:t>
      </w:r>
    </w:p>
    <w:p w14:paraId="068B055E" w14:textId="61DBBCC1" w:rsidR="00AD01F8" w:rsidRPr="00392B68" w:rsidRDefault="00AD01F8" w:rsidP="00671E27">
      <w:pPr>
        <w:pStyle w:val="Akapitzlist"/>
        <w:numPr>
          <w:ilvl w:val="0"/>
          <w:numId w:val="40"/>
        </w:numPr>
        <w:spacing w:line="276" w:lineRule="auto"/>
        <w:ind w:left="426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>Wykonawca, przystępując do niniejszego postępowania o udzielenie zamówienia publicznego:</w:t>
      </w:r>
    </w:p>
    <w:p w14:paraId="1E599887" w14:textId="77777777" w:rsidR="00AD01F8" w:rsidRPr="00392B68" w:rsidRDefault="00AD01F8" w:rsidP="00671E27">
      <w:pPr>
        <w:pStyle w:val="Akapitzlist"/>
        <w:numPr>
          <w:ilvl w:val="1"/>
          <w:numId w:val="33"/>
        </w:numPr>
        <w:tabs>
          <w:tab w:val="clear" w:pos="1440"/>
          <w:tab w:val="num" w:pos="1134"/>
        </w:tabs>
        <w:spacing w:line="276" w:lineRule="auto"/>
        <w:ind w:left="851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 xml:space="preserve">akceptuje warunki korzystania z </w:t>
      </w:r>
      <w:hyperlink r:id="rId22" w:history="1">
        <w:r w:rsidRPr="00392B68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392B68">
        <w:rPr>
          <w:rFonts w:eastAsia="Times New Roman" w:cs="Times New Roman"/>
          <w:color w:val="000000"/>
          <w:lang w:eastAsia="pl-PL"/>
        </w:rPr>
        <w:t xml:space="preserve"> określone w Regulaminie zamieszczonym na stronie internetowej </w:t>
      </w:r>
      <w:hyperlink r:id="rId23" w:history="1">
        <w:r w:rsidRPr="00392B68">
          <w:rPr>
            <w:rFonts w:eastAsia="Times New Roman" w:cs="Times New Roman"/>
            <w:color w:val="000000"/>
            <w:u w:val="single"/>
            <w:lang w:eastAsia="pl-PL"/>
          </w:rPr>
          <w:t>pod linkiem</w:t>
        </w:r>
      </w:hyperlink>
      <w:r w:rsidRPr="00392B68">
        <w:rPr>
          <w:rFonts w:eastAsia="Times New Roman" w:cs="Times New Roman"/>
          <w:color w:val="000000"/>
          <w:lang w:eastAsia="pl-PL"/>
        </w:rPr>
        <w:t>  w zakładce „Regulamin" oraz uznaje go za wiążący,</w:t>
      </w:r>
    </w:p>
    <w:p w14:paraId="6E3D416A" w14:textId="77777777" w:rsidR="00AD01F8" w:rsidRPr="00392B68" w:rsidRDefault="00AD01F8" w:rsidP="00671E27">
      <w:pPr>
        <w:pStyle w:val="Akapitzlist"/>
        <w:numPr>
          <w:ilvl w:val="1"/>
          <w:numId w:val="33"/>
        </w:numPr>
        <w:tabs>
          <w:tab w:val="clear" w:pos="1440"/>
          <w:tab w:val="num" w:pos="1134"/>
        </w:tabs>
        <w:spacing w:line="276" w:lineRule="auto"/>
        <w:ind w:left="851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 xml:space="preserve">zapoznał i stosuje się do Instrukcji składania ofert/wniosków dostępnej </w:t>
      </w:r>
      <w:hyperlink r:id="rId24" w:history="1">
        <w:r w:rsidRPr="00392B68">
          <w:rPr>
            <w:rFonts w:eastAsia="Times New Roman" w:cs="Times New Roman"/>
            <w:color w:val="1155CC"/>
            <w:u w:val="single"/>
            <w:lang w:eastAsia="pl-PL"/>
          </w:rPr>
          <w:t>pod linkiem</w:t>
        </w:r>
      </w:hyperlink>
      <w:r w:rsidRPr="00392B68">
        <w:rPr>
          <w:rFonts w:eastAsia="Times New Roman" w:cs="Times New Roman"/>
          <w:color w:val="000000"/>
          <w:lang w:eastAsia="pl-PL"/>
        </w:rPr>
        <w:t>. </w:t>
      </w:r>
    </w:p>
    <w:p w14:paraId="3F037F90" w14:textId="17A7EBC9" w:rsidR="00AD01F8" w:rsidRPr="00392B68" w:rsidRDefault="00AD01F8" w:rsidP="00671E27">
      <w:pPr>
        <w:pStyle w:val="Akapitzlist"/>
        <w:numPr>
          <w:ilvl w:val="0"/>
          <w:numId w:val="40"/>
        </w:numPr>
        <w:spacing w:line="276" w:lineRule="auto"/>
        <w:ind w:left="426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b/>
          <w:bCs/>
          <w:color w:val="000000"/>
          <w:lang w:eastAsia="pl-PL"/>
        </w:rPr>
        <w:t xml:space="preserve">Zamawiający nie ponosi odpowiedzialności za złożenie oferty w sposób niezgodny z Instrukcją korzystania z </w:t>
      </w:r>
      <w:hyperlink r:id="rId25" w:history="1">
        <w:r w:rsidRPr="00392B68">
          <w:rPr>
            <w:rFonts w:eastAsia="Times New Roman" w:cs="Times New Roman"/>
            <w:b/>
            <w:bCs/>
            <w:color w:val="1155CC"/>
            <w:u w:val="single"/>
            <w:lang w:eastAsia="pl-PL"/>
          </w:rPr>
          <w:t>platformazakupowa.pl</w:t>
        </w:r>
      </w:hyperlink>
      <w:r w:rsidRPr="00392B68">
        <w:rPr>
          <w:rFonts w:eastAsia="Times New Roman" w:cs="Times New Roman"/>
          <w:color w:val="000000"/>
          <w:lang w:eastAsia="pl-PL"/>
        </w:rPr>
        <w:t xml:space="preserve">, w szczególności za sytuację, gdy zamawiający zapozna się z treścią oferty przed upływem terminu składania ofert (np. złożenie oferty w zakładce „Wyślij wiadomość do zamawiającego”). </w:t>
      </w:r>
      <w:r w:rsidRPr="00392B68">
        <w:rPr>
          <w:rFonts w:eastAsia="Times New Roman" w:cs="Times New Roman"/>
          <w:color w:val="000000"/>
          <w:lang w:eastAsia="pl-PL"/>
        </w:rPr>
        <w:br/>
        <w:t>Taka oferta zostanie uznana przez Zamawiającego za ofertę handlową i nie będzie brana pod uwagę w przedmiotowym postępowaniu ponieważ nie został spełniony obowiązek narzucony w art. 221 Ustawy Prawo Zamówień Publicznych.</w:t>
      </w:r>
    </w:p>
    <w:p w14:paraId="04417B20" w14:textId="6CDB532A" w:rsidR="00AD01F8" w:rsidRPr="00392B68" w:rsidRDefault="00AD01F8" w:rsidP="00671E27">
      <w:pPr>
        <w:pStyle w:val="Akapitzlist"/>
        <w:numPr>
          <w:ilvl w:val="0"/>
          <w:numId w:val="40"/>
        </w:numPr>
        <w:spacing w:line="276" w:lineRule="auto"/>
        <w:ind w:left="426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 xml:space="preserve">Zamawiający informuje, że instrukcje korzystania z </w:t>
      </w:r>
      <w:hyperlink r:id="rId26" w:history="1">
        <w:r w:rsidRPr="00392B68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392B68">
        <w:rPr>
          <w:rFonts w:eastAsia="Times New Roman" w:cs="Times New Roman"/>
          <w:color w:val="000000"/>
          <w:lang w:eastAsia="pl-PL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27" w:history="1">
        <w:r w:rsidRPr="00392B68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392B68">
        <w:rPr>
          <w:rFonts w:eastAsia="Times New Roman" w:cs="Times New Roman"/>
          <w:color w:val="000000"/>
          <w:lang w:eastAsia="pl-PL"/>
        </w:rPr>
        <w:t xml:space="preserve"> znajdują się w zakładce „Instrukcje dla Wykonawców" na stronie internetowej pod adresem: </w:t>
      </w:r>
      <w:hyperlink r:id="rId28" w:history="1">
        <w:r w:rsidRPr="00392B68">
          <w:rPr>
            <w:rFonts w:eastAsia="Times New Roman" w:cs="Times New Roman"/>
            <w:color w:val="1155CC"/>
            <w:u w:val="single"/>
            <w:lang w:eastAsia="pl-PL"/>
          </w:rPr>
          <w:t>https://platformazakupowa.pl/strona/45-instrukcje</w:t>
        </w:r>
      </w:hyperlink>
    </w:p>
    <w:p w14:paraId="5F1D3CDC" w14:textId="77777777" w:rsidR="00AD01F8" w:rsidRPr="00392B68" w:rsidRDefault="00AD01F8" w:rsidP="00392B68">
      <w:pPr>
        <w:rPr>
          <w:sz w:val="48"/>
          <w:szCs w:val="48"/>
          <w:lang w:eastAsia="pl-PL"/>
        </w:rPr>
      </w:pPr>
      <w:r w:rsidRPr="00392B68">
        <w:rPr>
          <w:lang w:eastAsia="pl-PL"/>
        </w:rPr>
        <w:t>Zalecenia</w:t>
      </w:r>
    </w:p>
    <w:p w14:paraId="7FB4B3A3" w14:textId="77777777" w:rsidR="00AD01F8" w:rsidRPr="00392B68" w:rsidRDefault="00AD01F8" w:rsidP="00392B68">
      <w:pPr>
        <w:rPr>
          <w:sz w:val="24"/>
          <w:szCs w:val="24"/>
          <w:lang w:eastAsia="pl-PL"/>
        </w:rPr>
      </w:pPr>
      <w:r w:rsidRPr="00392B68">
        <w:rPr>
          <w:b/>
          <w:bCs/>
          <w:lang w:eastAsia="pl-PL"/>
        </w:rPr>
        <w:t>Formaty plików wykorzystywanych przez wykonawców powinny być zgodne z</w:t>
      </w:r>
      <w:r w:rsidRPr="00392B68">
        <w:rPr>
          <w:lang w:eastAsia="pl-PL"/>
        </w:rPr>
        <w:t xml:space="preserve"> “OBWIESZCZENIEM PREZESA RADY MINISTRÓW z dnia 9 listopada 2017 r. w sprawie ogłoszenia jednolitego tekstu rozporządzenia Rady Ministrów w sprawie Krajowych Ram Interoperacyjności, minimalnych </w:t>
      </w:r>
      <w:r w:rsidRPr="00392B68">
        <w:rPr>
          <w:lang w:eastAsia="pl-PL"/>
        </w:rPr>
        <w:lastRenderedPageBreak/>
        <w:t>wymagań dla rejestrów publicznych i wymiany informacji w postaci elektronicznej oraz minimalnych wymagań dla systemów teleinformatycznych”.</w:t>
      </w:r>
    </w:p>
    <w:p w14:paraId="4BA69AA0" w14:textId="0412339A" w:rsidR="00A7581C" w:rsidRPr="00392B68" w:rsidRDefault="001A32CB" w:rsidP="00392B68">
      <w:pPr>
        <w:pStyle w:val="Nagwek2"/>
        <w:numPr>
          <w:ilvl w:val="0"/>
          <w:numId w:val="3"/>
        </w:numPr>
      </w:pPr>
      <w:bookmarkStart w:id="71" w:name="_Toc72234893"/>
      <w:r w:rsidRPr="00392B68">
        <w:t>Sposób oraz termin składania ofert. Termin otwarcia ofert</w:t>
      </w:r>
      <w:bookmarkEnd w:id="71"/>
    </w:p>
    <w:p w14:paraId="6E9E5A89" w14:textId="77777777" w:rsidR="00752A8E" w:rsidRPr="00B70FD2" w:rsidRDefault="00752A8E" w:rsidP="00671E27">
      <w:pPr>
        <w:pStyle w:val="Akapitzlist"/>
        <w:numPr>
          <w:ilvl w:val="0"/>
          <w:numId w:val="42"/>
        </w:numPr>
        <w:ind w:left="426"/>
        <w:rPr>
          <w:sz w:val="48"/>
          <w:szCs w:val="48"/>
          <w:lang w:eastAsia="pl-PL"/>
        </w:rPr>
      </w:pPr>
      <w:r w:rsidRPr="00B70FD2">
        <w:rPr>
          <w:lang w:eastAsia="pl-PL"/>
        </w:rPr>
        <w:t>Miejsce i termin składania ofert </w:t>
      </w:r>
    </w:p>
    <w:p w14:paraId="4C043EEB" w14:textId="6BAD20CA" w:rsidR="00752A8E" w:rsidRPr="00B70FD2" w:rsidRDefault="00752A8E" w:rsidP="00671E27">
      <w:pPr>
        <w:numPr>
          <w:ilvl w:val="0"/>
          <w:numId w:val="34"/>
        </w:numPr>
        <w:spacing w:line="276" w:lineRule="auto"/>
        <w:ind w:left="567" w:hanging="357"/>
        <w:textAlignment w:val="baseline"/>
        <w:rPr>
          <w:rFonts w:eastAsia="Times New Roman" w:cs="Times New Roman"/>
          <w:lang w:eastAsia="pl-PL"/>
        </w:rPr>
      </w:pPr>
      <w:r w:rsidRPr="00B70FD2">
        <w:rPr>
          <w:rFonts w:eastAsia="Times New Roman" w:cs="Times New Roman"/>
          <w:lang w:eastAsia="pl-PL"/>
        </w:rPr>
        <w:t xml:space="preserve">Ofertę </w:t>
      </w:r>
      <w:r w:rsidRPr="00637B43">
        <w:rPr>
          <w:rFonts w:eastAsia="Times New Roman" w:cs="Times New Roman"/>
          <w:color w:val="000000"/>
          <w:lang w:eastAsia="pl-PL"/>
        </w:rPr>
        <w:t xml:space="preserve">wraz z wymaganymi dokumentami należy umieścić na </w:t>
      </w:r>
      <w:hyperlink r:id="rId29" w:history="1">
        <w:r w:rsidRPr="00637B43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637B43">
        <w:rPr>
          <w:rFonts w:eastAsia="Times New Roman" w:cs="Times New Roman"/>
          <w:color w:val="000000"/>
          <w:lang w:eastAsia="pl-PL"/>
        </w:rPr>
        <w:t xml:space="preserve"> pod adresem: </w:t>
      </w:r>
      <w:hyperlink r:id="rId30" w:history="1">
        <w:r w:rsidRPr="00637B43">
          <w:rPr>
            <w:rStyle w:val="Hipercze"/>
          </w:rPr>
          <w:t>https://platformazakupowa.pl/pn/olkusz</w:t>
        </w:r>
      </w:hyperlink>
      <w:r w:rsidRPr="00637B43">
        <w:rPr>
          <w:rFonts w:eastAsia="Times New Roman" w:cs="Times New Roman"/>
          <w:color w:val="000000"/>
          <w:lang w:eastAsia="pl-PL"/>
        </w:rPr>
        <w:t xml:space="preserve"> na stronie internetowej prowadzonego </w:t>
      </w:r>
      <w:r w:rsidRPr="000F4FC9">
        <w:rPr>
          <w:rFonts w:eastAsia="Times New Roman" w:cs="Times New Roman"/>
          <w:lang w:eastAsia="pl-PL"/>
        </w:rPr>
        <w:t xml:space="preserve">postępowania  do dnia </w:t>
      </w:r>
      <w:r w:rsidR="004C5F02">
        <w:rPr>
          <w:rFonts w:eastAsia="Times New Roman" w:cs="Times New Roman"/>
          <w:b/>
          <w:bCs/>
          <w:lang w:eastAsia="pl-PL"/>
        </w:rPr>
        <w:t>…………….</w:t>
      </w:r>
      <w:r w:rsidR="00FC317F" w:rsidRPr="00FC317F">
        <w:rPr>
          <w:rFonts w:eastAsia="Times New Roman" w:cs="Times New Roman"/>
          <w:b/>
          <w:bCs/>
          <w:lang w:eastAsia="pl-PL"/>
        </w:rPr>
        <w:t xml:space="preserve">2021r. </w:t>
      </w:r>
      <w:r w:rsidR="00C4119B" w:rsidRPr="00FC317F">
        <w:rPr>
          <w:rFonts w:eastAsia="Times New Roman" w:cs="Times New Roman"/>
          <w:b/>
          <w:bCs/>
          <w:lang w:eastAsia="pl-PL"/>
        </w:rPr>
        <w:t xml:space="preserve"> godz. </w:t>
      </w:r>
      <w:r w:rsidR="00FC317F" w:rsidRPr="00FC317F">
        <w:rPr>
          <w:rFonts w:eastAsia="Times New Roman" w:cs="Times New Roman"/>
          <w:b/>
          <w:bCs/>
          <w:lang w:eastAsia="pl-PL"/>
        </w:rPr>
        <w:t>12.00</w:t>
      </w:r>
      <w:r w:rsidR="00FC317F">
        <w:rPr>
          <w:rFonts w:eastAsia="Times New Roman" w:cs="Times New Roman"/>
          <w:b/>
          <w:bCs/>
          <w:lang w:eastAsia="pl-PL"/>
        </w:rPr>
        <w:t>.</w:t>
      </w:r>
    </w:p>
    <w:p w14:paraId="59EE8EAB" w14:textId="77777777" w:rsidR="00752A8E" w:rsidRPr="00752A8E" w:rsidRDefault="00752A8E" w:rsidP="00671E27">
      <w:pPr>
        <w:numPr>
          <w:ilvl w:val="0"/>
          <w:numId w:val="34"/>
        </w:numPr>
        <w:spacing w:line="276" w:lineRule="auto"/>
        <w:ind w:left="567" w:hanging="357"/>
        <w:textAlignment w:val="baseline"/>
        <w:rPr>
          <w:rFonts w:eastAsia="Times New Roman" w:cs="Times New Roman"/>
          <w:color w:val="000000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Do oferty należy dołączyć wszystkie wymagane w SWZ dokumenty.</w:t>
      </w:r>
    </w:p>
    <w:p w14:paraId="2FE41309" w14:textId="77777777" w:rsidR="00752A8E" w:rsidRPr="00752A8E" w:rsidRDefault="00752A8E" w:rsidP="00671E27">
      <w:pPr>
        <w:numPr>
          <w:ilvl w:val="0"/>
          <w:numId w:val="34"/>
        </w:numPr>
        <w:spacing w:line="276" w:lineRule="auto"/>
        <w:ind w:left="567"/>
        <w:textAlignment w:val="baseline"/>
        <w:rPr>
          <w:rFonts w:eastAsia="Times New Roman" w:cs="Times New Roman"/>
          <w:color w:val="000000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Po wypełnieniu Formularza składania oferty lub wniosku i dołączenia  wszystkich wymaganych załączników należy kliknąć przycisk „Przejdź do podsumowania”.</w:t>
      </w:r>
    </w:p>
    <w:p w14:paraId="5BBAFCBC" w14:textId="31F50E83" w:rsidR="00752A8E" w:rsidRPr="00752A8E" w:rsidRDefault="00752A8E" w:rsidP="00671E27">
      <w:pPr>
        <w:numPr>
          <w:ilvl w:val="0"/>
          <w:numId w:val="34"/>
        </w:numPr>
        <w:spacing w:line="276" w:lineRule="auto"/>
        <w:ind w:left="567"/>
        <w:textAlignment w:val="baseline"/>
        <w:rPr>
          <w:rFonts w:eastAsia="Times New Roman" w:cs="Times New Roman"/>
          <w:color w:val="000000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 xml:space="preserve">Oferta lub wniosek składana elektronicznie musi zostać podpisana elektronicznym podpisem kwalifikowanym, podpisem zaufanym lub podpisem osobistym. W procesie składania oferty za pośrednictwem </w:t>
      </w:r>
      <w:hyperlink r:id="rId31" w:history="1">
        <w:r w:rsidRPr="00752A8E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752A8E">
        <w:rPr>
          <w:rFonts w:eastAsia="Times New Roman" w:cs="Times New Roman"/>
          <w:color w:val="000000"/>
          <w:lang w:eastAsia="pl-PL"/>
        </w:rPr>
        <w:t xml:space="preserve">, wykonawca powinien złożyć podpis bezpośrednio na dokumentach przesłanych za pośrednictwem </w:t>
      </w:r>
      <w:hyperlink r:id="rId32" w:history="1">
        <w:r w:rsidRPr="00752A8E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752A8E">
        <w:rPr>
          <w:rFonts w:eastAsia="Times New Roman" w:cs="Times New Roman"/>
          <w:color w:val="000000"/>
          <w:lang w:eastAsia="pl-PL"/>
        </w:rPr>
        <w:t xml:space="preserve">. Zalecamy stosowanie podpisu na każdym załączonym pliku osobno, w szczególności wskazanych w art. 63 ust 1 oraz ust.2  </w:t>
      </w:r>
      <w:proofErr w:type="spellStart"/>
      <w:r w:rsidRPr="00752A8E">
        <w:rPr>
          <w:rFonts w:eastAsia="Times New Roman" w:cs="Times New Roman"/>
          <w:color w:val="000000"/>
          <w:lang w:eastAsia="pl-PL"/>
        </w:rPr>
        <w:t>Pzp</w:t>
      </w:r>
      <w:proofErr w:type="spellEnd"/>
      <w:r w:rsidRPr="00752A8E">
        <w:rPr>
          <w:rFonts w:eastAsia="Times New Roman" w:cs="Times New Roman"/>
          <w:color w:val="000000"/>
          <w:lang w:eastAsia="pl-PL"/>
        </w:rPr>
        <w:t xml:space="preserve">, gdzie zaznaczono, iż oferty, wnioski o dopuszczenie do udziału w postępowaniu oraz oświadczenie, o którym mowa w art. 125 ust.1 </w:t>
      </w:r>
      <w:bookmarkStart w:id="72" w:name="_Hlk74920196"/>
      <w:r w:rsidR="005A1AA1">
        <w:rPr>
          <w:rFonts w:eastAsia="Times New Roman" w:cs="Times New Roman"/>
          <w:color w:val="000000"/>
          <w:lang w:eastAsia="pl-PL"/>
        </w:rPr>
        <w:t xml:space="preserve">ustawy </w:t>
      </w:r>
      <w:proofErr w:type="spellStart"/>
      <w:r w:rsidR="005A1AA1">
        <w:rPr>
          <w:rFonts w:eastAsia="Times New Roman" w:cs="Times New Roman"/>
          <w:color w:val="000000"/>
          <w:lang w:eastAsia="pl-PL"/>
        </w:rPr>
        <w:t>Pzp</w:t>
      </w:r>
      <w:proofErr w:type="spellEnd"/>
      <w:r w:rsidR="005A1AA1">
        <w:rPr>
          <w:rFonts w:eastAsia="Times New Roman" w:cs="Times New Roman"/>
          <w:color w:val="000000"/>
          <w:lang w:eastAsia="pl-PL"/>
        </w:rPr>
        <w:t xml:space="preserve"> </w:t>
      </w:r>
      <w:bookmarkEnd w:id="72"/>
      <w:r w:rsidRPr="00752A8E">
        <w:rPr>
          <w:rFonts w:eastAsia="Times New Roman" w:cs="Times New Roman"/>
          <w:color w:val="000000"/>
          <w:lang w:eastAsia="pl-PL"/>
        </w:rPr>
        <w:t>sporządza się, pod rygorem nieważności, w postaci lub formie elektronicznej i opatruje się odpowiednio w odniesieniu do wartości postępowania kwalifikowanym podpisem elektronicznym, podpisem zaufanym lub podpisem osobistym.</w:t>
      </w:r>
    </w:p>
    <w:p w14:paraId="2F7EA88A" w14:textId="77777777" w:rsidR="00752A8E" w:rsidRPr="00752A8E" w:rsidRDefault="00752A8E" w:rsidP="00671E27">
      <w:pPr>
        <w:numPr>
          <w:ilvl w:val="0"/>
          <w:numId w:val="34"/>
        </w:numPr>
        <w:spacing w:line="276" w:lineRule="auto"/>
        <w:ind w:left="567"/>
        <w:textAlignment w:val="baseline"/>
        <w:rPr>
          <w:rFonts w:eastAsia="Times New Roman" w:cs="Times New Roman"/>
          <w:color w:val="000000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14:paraId="291493B8" w14:textId="77777777" w:rsidR="00752A8E" w:rsidRPr="00752A8E" w:rsidRDefault="00752A8E" w:rsidP="00671E27">
      <w:pPr>
        <w:numPr>
          <w:ilvl w:val="0"/>
          <w:numId w:val="34"/>
        </w:numPr>
        <w:spacing w:line="276" w:lineRule="auto"/>
        <w:ind w:left="567"/>
        <w:textAlignment w:val="baseline"/>
        <w:rPr>
          <w:rFonts w:eastAsia="Times New Roman" w:cs="Times New Roman"/>
          <w:color w:val="000000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 xml:space="preserve">Szczegółowa instrukcja dla Wykonawców dotycząca złożenia, zmiany i wycofania oferty znajduje się na stronie internetowej pod adresem:  </w:t>
      </w:r>
      <w:hyperlink r:id="rId33" w:history="1">
        <w:r w:rsidRPr="00752A8E">
          <w:rPr>
            <w:rFonts w:eastAsia="Times New Roman" w:cs="Times New Roman"/>
            <w:color w:val="1155CC"/>
            <w:u w:val="single"/>
            <w:lang w:eastAsia="pl-PL"/>
          </w:rPr>
          <w:t>https://platformazakupowa.pl/strona/45-instrukcje</w:t>
        </w:r>
      </w:hyperlink>
    </w:p>
    <w:p w14:paraId="1573CEAA" w14:textId="00895E30" w:rsidR="00752A8E" w:rsidRPr="00392B68" w:rsidRDefault="00752A8E" w:rsidP="00671E27">
      <w:pPr>
        <w:pStyle w:val="Akapitzlist"/>
        <w:numPr>
          <w:ilvl w:val="0"/>
          <w:numId w:val="42"/>
        </w:numPr>
        <w:ind w:left="426"/>
        <w:rPr>
          <w:sz w:val="48"/>
          <w:szCs w:val="48"/>
          <w:lang w:eastAsia="pl-PL"/>
        </w:rPr>
      </w:pPr>
      <w:r w:rsidRPr="00752A8E">
        <w:rPr>
          <w:lang w:eastAsia="pl-PL"/>
        </w:rPr>
        <w:t>Otwarcie ofert</w:t>
      </w:r>
    </w:p>
    <w:p w14:paraId="16CC1AEA" w14:textId="63148441" w:rsidR="00752A8E" w:rsidRPr="00752A8E" w:rsidRDefault="00752A8E" w:rsidP="00671E27">
      <w:pPr>
        <w:pStyle w:val="Akapitzlist"/>
        <w:numPr>
          <w:ilvl w:val="0"/>
          <w:numId w:val="35"/>
        </w:numPr>
        <w:shd w:val="clear" w:color="auto" w:fill="FFFFFF"/>
        <w:spacing w:line="276" w:lineRule="auto"/>
        <w:ind w:left="567"/>
        <w:rPr>
          <w:rFonts w:eastAsia="Times New Roman" w:cs="Times New Roman"/>
          <w:sz w:val="24"/>
          <w:szCs w:val="24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Otwarcie ofert nast</w:t>
      </w:r>
      <w:r w:rsidR="005047C4">
        <w:rPr>
          <w:rFonts w:eastAsia="Times New Roman" w:cs="Times New Roman"/>
          <w:color w:val="000000"/>
          <w:lang w:eastAsia="pl-PL"/>
        </w:rPr>
        <w:t>ą</w:t>
      </w:r>
      <w:r w:rsidRPr="00752A8E">
        <w:rPr>
          <w:rFonts w:eastAsia="Times New Roman" w:cs="Times New Roman"/>
          <w:color w:val="000000"/>
          <w:lang w:eastAsia="pl-PL"/>
        </w:rPr>
        <w:t>p</w:t>
      </w:r>
      <w:r w:rsidR="005047C4">
        <w:rPr>
          <w:rFonts w:eastAsia="Times New Roman" w:cs="Times New Roman"/>
          <w:color w:val="000000"/>
          <w:lang w:eastAsia="pl-PL"/>
        </w:rPr>
        <w:t>i</w:t>
      </w:r>
      <w:r w:rsidRPr="00752A8E">
        <w:rPr>
          <w:rFonts w:eastAsia="Times New Roman" w:cs="Times New Roman"/>
          <w:color w:val="000000"/>
          <w:lang w:eastAsia="pl-PL"/>
        </w:rPr>
        <w:t xml:space="preserve"> niezwłocznie po upływie terminu składania ofert, nie później niż następnego dnia po dniu, w którym upłynął termin </w:t>
      </w:r>
      <w:r w:rsidRPr="000F4FC9">
        <w:rPr>
          <w:rFonts w:eastAsia="Times New Roman" w:cs="Times New Roman"/>
          <w:lang w:eastAsia="pl-PL"/>
        </w:rPr>
        <w:t xml:space="preserve">składania ofert tj. </w:t>
      </w:r>
      <w:r w:rsidR="004C5F02">
        <w:rPr>
          <w:rFonts w:eastAsia="Times New Roman" w:cs="Times New Roman"/>
          <w:b/>
          <w:bCs/>
          <w:lang w:eastAsia="pl-PL"/>
        </w:rPr>
        <w:t>……….</w:t>
      </w:r>
      <w:r w:rsidR="00FC317F">
        <w:rPr>
          <w:rFonts w:eastAsia="Times New Roman" w:cs="Times New Roman"/>
          <w:b/>
          <w:bCs/>
          <w:lang w:eastAsia="pl-PL"/>
        </w:rPr>
        <w:t xml:space="preserve">2021r. </w:t>
      </w:r>
      <w:r w:rsidR="00C4119B" w:rsidRPr="00F17A25">
        <w:rPr>
          <w:rFonts w:eastAsia="Times New Roman" w:cs="Times New Roman"/>
          <w:b/>
          <w:bCs/>
          <w:lang w:eastAsia="pl-PL"/>
        </w:rPr>
        <w:t xml:space="preserve">godz. </w:t>
      </w:r>
      <w:r w:rsidR="00FC317F">
        <w:rPr>
          <w:rFonts w:eastAsia="Times New Roman" w:cs="Times New Roman"/>
          <w:b/>
          <w:bCs/>
          <w:lang w:eastAsia="pl-PL"/>
        </w:rPr>
        <w:t>12.15.</w:t>
      </w:r>
    </w:p>
    <w:p w14:paraId="2F313D9A" w14:textId="54888578" w:rsidR="00752A8E" w:rsidRPr="00752A8E" w:rsidRDefault="000F4FC9" w:rsidP="00671E27">
      <w:pPr>
        <w:pStyle w:val="Akapitzlist"/>
        <w:numPr>
          <w:ilvl w:val="0"/>
          <w:numId w:val="35"/>
        </w:numPr>
        <w:shd w:val="clear" w:color="auto" w:fill="FFFFFF"/>
        <w:spacing w:line="276" w:lineRule="auto"/>
        <w:ind w:left="567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lang w:eastAsia="pl-PL"/>
        </w:rPr>
        <w:t>O</w:t>
      </w:r>
      <w:r w:rsidR="00752A8E" w:rsidRPr="00752A8E">
        <w:rPr>
          <w:rFonts w:eastAsia="Times New Roman" w:cs="Times New Roman"/>
          <w:color w:val="000000"/>
          <w:lang w:eastAsia="pl-PL"/>
        </w:rPr>
        <w:t>twarcie ofert następuje przy użyciu systemu teleinformatycznego, w przypadku awarii tego systemu, która powoduje brak możliwości otwarcia ofert w terminie określonym przez zamawiającego, otwarcie ofert następuje niezwłocznie po usunięciu awarii.</w:t>
      </w:r>
    </w:p>
    <w:p w14:paraId="0F151870" w14:textId="61B9D216" w:rsidR="00752A8E" w:rsidRPr="00752A8E" w:rsidRDefault="00752A8E" w:rsidP="00671E27">
      <w:pPr>
        <w:pStyle w:val="Akapitzlist"/>
        <w:numPr>
          <w:ilvl w:val="0"/>
          <w:numId w:val="35"/>
        </w:numPr>
        <w:shd w:val="clear" w:color="auto" w:fill="FFFFFF"/>
        <w:spacing w:line="276" w:lineRule="auto"/>
        <w:ind w:left="567"/>
        <w:rPr>
          <w:rFonts w:eastAsia="Times New Roman" w:cs="Times New Roman"/>
          <w:sz w:val="24"/>
          <w:szCs w:val="24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Zamawiający poinformuje o zmianie terminu otwarcia ofert na stronie internetowej prowadzonego postępowania.</w:t>
      </w:r>
    </w:p>
    <w:p w14:paraId="37572BD9" w14:textId="0A0810BD" w:rsidR="00752A8E" w:rsidRPr="00752A8E" w:rsidRDefault="00752A8E" w:rsidP="00671E27">
      <w:pPr>
        <w:pStyle w:val="Akapitzlist"/>
        <w:numPr>
          <w:ilvl w:val="0"/>
          <w:numId w:val="35"/>
        </w:numPr>
        <w:shd w:val="clear" w:color="auto" w:fill="FFFFFF"/>
        <w:spacing w:line="276" w:lineRule="auto"/>
        <w:ind w:left="567"/>
        <w:rPr>
          <w:rFonts w:eastAsia="Times New Roman" w:cs="Times New Roman"/>
          <w:sz w:val="24"/>
          <w:szCs w:val="24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Zamawiający, najpóźniej przed otwarciem ofert, udostępnia na stronie internetowej prowadzonego postępowania informację o kwocie, jaką zamierza przeznaczyć na sfinansowanie zamówienia.</w:t>
      </w:r>
    </w:p>
    <w:p w14:paraId="2639EF49" w14:textId="6BAAA6A6" w:rsidR="00752A8E" w:rsidRPr="00752A8E" w:rsidRDefault="00752A8E" w:rsidP="00671E27">
      <w:pPr>
        <w:pStyle w:val="Akapitzlist"/>
        <w:numPr>
          <w:ilvl w:val="0"/>
          <w:numId w:val="35"/>
        </w:numPr>
        <w:shd w:val="clear" w:color="auto" w:fill="FFFFFF"/>
        <w:spacing w:line="276" w:lineRule="auto"/>
        <w:ind w:left="567"/>
        <w:rPr>
          <w:rFonts w:eastAsia="Times New Roman" w:cs="Times New Roman"/>
          <w:sz w:val="24"/>
          <w:szCs w:val="24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Zamawiający, niezwłocznie po otwarciu ofert, udostępnia na stronie internetowej prowadzonego postępowania informacje o:</w:t>
      </w:r>
    </w:p>
    <w:p w14:paraId="179D99FD" w14:textId="0EE5FB8F" w:rsidR="00752A8E" w:rsidRPr="00752A8E" w:rsidRDefault="00752A8E" w:rsidP="00671E27">
      <w:pPr>
        <w:pStyle w:val="Akapitzlist"/>
        <w:numPr>
          <w:ilvl w:val="0"/>
          <w:numId w:val="36"/>
        </w:numPr>
        <w:shd w:val="clear" w:color="auto" w:fill="FFFFFF"/>
        <w:spacing w:line="276" w:lineRule="auto"/>
        <w:ind w:left="993"/>
        <w:rPr>
          <w:rFonts w:eastAsia="Times New Roman" w:cs="Times New Roman"/>
          <w:sz w:val="24"/>
          <w:szCs w:val="24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lastRenderedPageBreak/>
        <w:t>nazwach albo imionach i nazwiskach oraz siedzibach lub miejscach prowadzonej działalności gospodarczej albo miejscach zamieszkania wykonawców, których oferty zostały otwarte;</w:t>
      </w:r>
    </w:p>
    <w:p w14:paraId="142949EB" w14:textId="7B56EFDE" w:rsidR="00752A8E" w:rsidRPr="00752A8E" w:rsidRDefault="00752A8E" w:rsidP="00671E27">
      <w:pPr>
        <w:pStyle w:val="Akapitzlist"/>
        <w:numPr>
          <w:ilvl w:val="0"/>
          <w:numId w:val="36"/>
        </w:numPr>
        <w:shd w:val="clear" w:color="auto" w:fill="FFFFFF"/>
        <w:spacing w:line="276" w:lineRule="auto"/>
        <w:ind w:left="993"/>
        <w:rPr>
          <w:rFonts w:eastAsia="Times New Roman" w:cs="Times New Roman"/>
          <w:sz w:val="24"/>
          <w:szCs w:val="24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cenach lub kosztach zawartych w ofertach.</w:t>
      </w:r>
    </w:p>
    <w:p w14:paraId="0F056908" w14:textId="21653C92" w:rsidR="00752A8E" w:rsidRPr="00752A8E" w:rsidRDefault="00752A8E" w:rsidP="004A5C09">
      <w:pPr>
        <w:shd w:val="clear" w:color="auto" w:fill="FFFFFF"/>
        <w:spacing w:line="276" w:lineRule="auto"/>
        <w:ind w:left="567"/>
        <w:rPr>
          <w:rFonts w:eastAsia="Times New Roman" w:cs="Times New Roman"/>
          <w:sz w:val="24"/>
          <w:szCs w:val="24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Informacja zostanie opublikowana na stronie postępowania na</w:t>
      </w:r>
      <w:hyperlink r:id="rId34" w:history="1">
        <w:r w:rsidRPr="00752A8E">
          <w:rPr>
            <w:rFonts w:eastAsia="Times New Roman" w:cs="Times New Roman"/>
            <w:color w:val="1155CC"/>
            <w:u w:val="single"/>
            <w:lang w:eastAsia="pl-PL"/>
          </w:rPr>
          <w:t xml:space="preserve"> </w:t>
        </w:r>
        <w:hyperlink r:id="rId35" w:history="1">
          <w:r w:rsidR="005047C4">
            <w:rPr>
              <w:rStyle w:val="Hipercze"/>
            </w:rPr>
            <w:t>https://platformazakupowa.pl/pn/olkusz</w:t>
          </w:r>
        </w:hyperlink>
      </w:hyperlink>
      <w:r w:rsidRPr="00752A8E">
        <w:rPr>
          <w:rFonts w:eastAsia="Times New Roman" w:cs="Times New Roman"/>
          <w:color w:val="000000"/>
          <w:lang w:eastAsia="pl-PL"/>
        </w:rPr>
        <w:t xml:space="preserve"> w sekcji ,,Komunikaty” .</w:t>
      </w:r>
    </w:p>
    <w:p w14:paraId="4E6993C1" w14:textId="58B86F51" w:rsidR="001A32CB" w:rsidRPr="001A32CB" w:rsidRDefault="00752A8E" w:rsidP="001A32CB">
      <w:pPr>
        <w:shd w:val="clear" w:color="auto" w:fill="FFFFFF"/>
        <w:spacing w:line="276" w:lineRule="auto"/>
        <w:rPr>
          <w:rFonts w:eastAsia="Times New Roman" w:cs="Times New Roman"/>
          <w:sz w:val="24"/>
          <w:szCs w:val="24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Zgodnie z Ustawą Prawo Zamówień Publicznych Zamawiający nie ma obowiązku przeprowadzania jawnej sesji otwarcia ofert w sposób jawny z udziałem wykonawców lub transmitowania sesji otwarcia za pośrednictwem elektronicznych narzędzi do przekazu wideo on-line a ma jedynie takie uprawnienie.</w:t>
      </w:r>
    </w:p>
    <w:p w14:paraId="396F4058" w14:textId="36935BE1" w:rsidR="00A7581C" w:rsidRDefault="00A7581C" w:rsidP="00A7581C">
      <w:pPr>
        <w:pStyle w:val="Nagwek2"/>
        <w:numPr>
          <w:ilvl w:val="0"/>
          <w:numId w:val="3"/>
        </w:numPr>
      </w:pPr>
      <w:bookmarkStart w:id="73" w:name="_Toc72234894"/>
      <w:r w:rsidRPr="00A7581C">
        <w:t>Termin związania ofertą</w:t>
      </w:r>
      <w:bookmarkEnd w:id="73"/>
    </w:p>
    <w:p w14:paraId="717E9F8F" w14:textId="37FCB2BA" w:rsidR="001A32CB" w:rsidRPr="00AB5B05" w:rsidRDefault="001A32CB" w:rsidP="001A32CB">
      <w:pPr>
        <w:spacing w:line="276" w:lineRule="auto"/>
        <w:rPr>
          <w:color w:val="FF0000"/>
        </w:rPr>
      </w:pPr>
      <w:r w:rsidRPr="00637B43">
        <w:t xml:space="preserve">Wykonawca pozostaje związany ofertą do dnia </w:t>
      </w:r>
      <w:r w:rsidR="004C5F02">
        <w:rPr>
          <w:b/>
          <w:bCs/>
        </w:rPr>
        <w:t>……………. 2</w:t>
      </w:r>
      <w:r w:rsidR="00FC317F">
        <w:rPr>
          <w:b/>
          <w:bCs/>
        </w:rPr>
        <w:t xml:space="preserve">021r. </w:t>
      </w:r>
    </w:p>
    <w:p w14:paraId="4E389E54" w14:textId="21BC2B16" w:rsidR="001A32CB" w:rsidRPr="001A32CB" w:rsidRDefault="001A32CB" w:rsidP="001A32CB">
      <w:pPr>
        <w:spacing w:line="276" w:lineRule="auto"/>
      </w:pPr>
      <w:r>
        <w:t>Bieg terminu związania ofertą rozpoczyna się wraz z upływem terminu składania ofert.</w:t>
      </w:r>
    </w:p>
    <w:p w14:paraId="75CED880" w14:textId="564ADE5B" w:rsidR="00A7581C" w:rsidRDefault="00A7581C" w:rsidP="00A7581C">
      <w:pPr>
        <w:pStyle w:val="Nagwek2"/>
        <w:numPr>
          <w:ilvl w:val="0"/>
          <w:numId w:val="3"/>
        </w:numPr>
      </w:pPr>
      <w:bookmarkStart w:id="74" w:name="_Toc72234895"/>
      <w:r w:rsidRPr="00A7581C">
        <w:t>Opis kryteriów oceny ofert wraz z podaniem wag tych kryteriów i sposobu oceny ofert</w:t>
      </w:r>
      <w:bookmarkEnd w:id="74"/>
    </w:p>
    <w:p w14:paraId="11413F26" w14:textId="170A46E0" w:rsidR="001A32CB" w:rsidRDefault="001A32CB" w:rsidP="001A32CB">
      <w:pPr>
        <w:spacing w:line="276" w:lineRule="auto"/>
      </w:pPr>
      <w:r w:rsidRPr="001A32CB">
        <w:t>Przy wyborze najkorzystniejszej oferty zamawiający będzie kierował się następującymi kryteriami i odpowiadającymi im znaczeniami oraz w następujący sposób będzie oceniał spełnienie kryteriów:</w:t>
      </w:r>
    </w:p>
    <w:p w14:paraId="004DBE3E" w14:textId="7E3CF78D" w:rsidR="00C73DAB" w:rsidRDefault="00C73DAB" w:rsidP="001A32CB">
      <w:pPr>
        <w:spacing w:line="276" w:lineRule="auto"/>
      </w:pPr>
      <w:r>
        <w:t xml:space="preserve">Dla Części 1 i 2 </w:t>
      </w:r>
    </w:p>
    <w:p w14:paraId="417B1D72" w14:textId="62C497FB" w:rsidR="00926E37" w:rsidRPr="004C5F02" w:rsidRDefault="00926E37" w:rsidP="00671E27">
      <w:pPr>
        <w:pStyle w:val="Akapitzlist"/>
        <w:numPr>
          <w:ilvl w:val="1"/>
          <w:numId w:val="49"/>
        </w:numPr>
        <w:spacing w:line="276" w:lineRule="auto"/>
        <w:ind w:left="284" w:firstLine="0"/>
        <w:rPr>
          <w:b/>
          <w:bCs/>
        </w:rPr>
      </w:pPr>
      <w:r w:rsidRPr="004C5F02">
        <w:rPr>
          <w:b/>
          <w:bCs/>
        </w:rPr>
        <w:t>Cena</w:t>
      </w:r>
      <w:r w:rsidR="004C5F02" w:rsidRPr="004C5F02">
        <w:rPr>
          <w:b/>
          <w:bCs/>
        </w:rPr>
        <w:t xml:space="preserve"> </w:t>
      </w:r>
      <w:r w:rsidRPr="004C5F02">
        <w:rPr>
          <w:b/>
          <w:bCs/>
        </w:rPr>
        <w:t xml:space="preserve">: </w:t>
      </w:r>
      <w:r w:rsidR="004C5F02" w:rsidRPr="004C5F02">
        <w:rPr>
          <w:b/>
          <w:bCs/>
        </w:rPr>
        <w:t>5</w:t>
      </w:r>
      <w:r w:rsidRPr="004C5F02">
        <w:rPr>
          <w:b/>
          <w:bCs/>
        </w:rPr>
        <w:t xml:space="preserve">0 pkt – </w:t>
      </w:r>
      <w:r w:rsidR="00C73DAB">
        <w:rPr>
          <w:b/>
          <w:bCs/>
        </w:rPr>
        <w:t>K</w:t>
      </w:r>
      <w:r w:rsidRPr="00747742">
        <w:rPr>
          <w:b/>
          <w:bCs/>
          <w:vertAlign w:val="subscript"/>
        </w:rPr>
        <w:t>1</w:t>
      </w:r>
      <w:r w:rsidRPr="004C5F02">
        <w:rPr>
          <w:b/>
          <w:bCs/>
        </w:rPr>
        <w:t>,</w:t>
      </w:r>
    </w:p>
    <w:p w14:paraId="2B256A18" w14:textId="6DED5296" w:rsidR="00926E37" w:rsidRPr="008014DF" w:rsidRDefault="00C73DAB" w:rsidP="00747742">
      <w:pPr>
        <w:spacing w:line="276" w:lineRule="auto"/>
        <w:ind w:hanging="142"/>
      </w:pPr>
      <w:bookmarkStart w:id="75" w:name="_Hlk77671690"/>
      <w:r>
        <w:t>K</w:t>
      </w:r>
      <w:r w:rsidR="00926E37" w:rsidRPr="008014DF">
        <w:rPr>
          <w:vertAlign w:val="subscript"/>
        </w:rPr>
        <w:t>1</w:t>
      </w:r>
      <w:r w:rsidR="00926E37" w:rsidRPr="008014DF">
        <w:t xml:space="preserve"> = </w:t>
      </w:r>
      <w:proofErr w:type="spellStart"/>
      <w:r w:rsidR="00EF5CBA" w:rsidRPr="008014DF">
        <w:t>C</w:t>
      </w:r>
      <w:r w:rsidR="000F310C">
        <w:rPr>
          <w:vertAlign w:val="subscript"/>
        </w:rPr>
        <w:t>min</w:t>
      </w:r>
      <w:proofErr w:type="spellEnd"/>
      <w:r w:rsidR="00EF5CBA" w:rsidRPr="008014DF">
        <w:t>/C</w:t>
      </w:r>
      <w:r w:rsidR="000F310C">
        <w:rPr>
          <w:vertAlign w:val="subscript"/>
        </w:rPr>
        <w:t>o</w:t>
      </w:r>
      <w:r w:rsidR="00EF5CBA" w:rsidRPr="008014DF">
        <w:t xml:space="preserve"> * </w:t>
      </w:r>
      <w:r w:rsidR="004C5F02">
        <w:t>5</w:t>
      </w:r>
      <w:r w:rsidR="00EF5CBA" w:rsidRPr="008014DF">
        <w:t xml:space="preserve">0 </w:t>
      </w:r>
      <w:r w:rsidR="0043072E">
        <w:t>pkt</w:t>
      </w:r>
    </w:p>
    <w:p w14:paraId="5563DFBA" w14:textId="77777777" w:rsidR="00926E37" w:rsidRPr="008014DF" w:rsidRDefault="00926E37" w:rsidP="00747742">
      <w:pPr>
        <w:spacing w:line="276" w:lineRule="auto"/>
        <w:ind w:hanging="142"/>
      </w:pPr>
      <w:r w:rsidRPr="008014DF">
        <w:t>gdzie:</w:t>
      </w:r>
    </w:p>
    <w:p w14:paraId="738AC792" w14:textId="69A804CB" w:rsidR="00926E37" w:rsidRPr="008014DF" w:rsidRDefault="00C73DAB" w:rsidP="00747742">
      <w:pPr>
        <w:spacing w:after="0" w:line="240" w:lineRule="auto"/>
        <w:ind w:hanging="142"/>
      </w:pPr>
      <w:r>
        <w:t>K</w:t>
      </w:r>
      <w:r w:rsidR="00926E37" w:rsidRPr="008014DF">
        <w:rPr>
          <w:vertAlign w:val="subscript"/>
        </w:rPr>
        <w:t>1</w:t>
      </w:r>
      <w:r w:rsidR="00747742">
        <w:t xml:space="preserve"> </w:t>
      </w:r>
      <w:r w:rsidR="00926E37" w:rsidRPr="008014DF">
        <w:t>-</w:t>
      </w:r>
      <w:r w:rsidR="00EF5CBA" w:rsidRPr="008014DF">
        <w:tab/>
      </w:r>
      <w:r w:rsidR="00926E37" w:rsidRPr="008014DF">
        <w:t>ilość punktów za cenę</w:t>
      </w:r>
    </w:p>
    <w:p w14:paraId="2E17268C" w14:textId="17D735D2" w:rsidR="00926E37" w:rsidRPr="008014DF" w:rsidRDefault="00926E37" w:rsidP="00747742">
      <w:pPr>
        <w:spacing w:after="0" w:line="240" w:lineRule="auto"/>
        <w:ind w:hanging="142"/>
      </w:pPr>
      <w:proofErr w:type="spellStart"/>
      <w:r w:rsidRPr="008014DF">
        <w:t>C</w:t>
      </w:r>
      <w:r w:rsidRPr="008014DF">
        <w:rPr>
          <w:vertAlign w:val="subscript"/>
        </w:rPr>
        <w:t>min</w:t>
      </w:r>
      <w:proofErr w:type="spellEnd"/>
      <w:r w:rsidRPr="008014DF">
        <w:t>-</w:t>
      </w:r>
      <w:r w:rsidR="00EF5CBA" w:rsidRPr="008014DF">
        <w:tab/>
      </w:r>
      <w:r w:rsidRPr="008014DF">
        <w:t>cena oferty z najniższą ceną</w:t>
      </w:r>
    </w:p>
    <w:p w14:paraId="492EA219" w14:textId="2F74B892" w:rsidR="00926E37" w:rsidRDefault="00926E37" w:rsidP="00747742">
      <w:pPr>
        <w:spacing w:after="0" w:line="240" w:lineRule="auto"/>
        <w:ind w:hanging="142"/>
      </w:pPr>
      <w:r w:rsidRPr="008014DF">
        <w:t>C</w:t>
      </w:r>
      <w:r w:rsidRPr="008014DF">
        <w:rPr>
          <w:vertAlign w:val="subscript"/>
        </w:rPr>
        <w:t>o</w:t>
      </w:r>
      <w:r w:rsidR="00747742">
        <w:rPr>
          <w:vertAlign w:val="subscript"/>
        </w:rPr>
        <w:t xml:space="preserve"> </w:t>
      </w:r>
      <w:r w:rsidRPr="008014DF">
        <w:t>-</w:t>
      </w:r>
      <w:r w:rsidR="00EF5CBA" w:rsidRPr="008014DF">
        <w:tab/>
      </w:r>
      <w:r w:rsidRPr="008014DF">
        <w:t>cena oferty rozpatrywanej</w:t>
      </w:r>
    </w:p>
    <w:p w14:paraId="2C141FC8" w14:textId="77777777" w:rsidR="004C5F02" w:rsidRPr="008014DF" w:rsidRDefault="004C5F02" w:rsidP="004C5F02">
      <w:pPr>
        <w:spacing w:after="0" w:line="240" w:lineRule="auto"/>
        <w:ind w:left="284"/>
      </w:pPr>
    </w:p>
    <w:bookmarkEnd w:id="75"/>
    <w:p w14:paraId="1658BF7A" w14:textId="682DAD2D" w:rsidR="00926E37" w:rsidRPr="004C5F02" w:rsidRDefault="004C5F02" w:rsidP="004C5F02">
      <w:pPr>
        <w:pStyle w:val="Akapitzlist"/>
        <w:spacing w:line="276" w:lineRule="auto"/>
        <w:ind w:left="284"/>
        <w:rPr>
          <w:b/>
          <w:bCs/>
        </w:rPr>
      </w:pPr>
      <w:r w:rsidRPr="004C5F02">
        <w:rPr>
          <w:b/>
          <w:bCs/>
        </w:rPr>
        <w:t xml:space="preserve">2. </w:t>
      </w:r>
      <w:r w:rsidR="00C73DAB">
        <w:rPr>
          <w:b/>
          <w:bCs/>
        </w:rPr>
        <w:t>Okres gwarancji -</w:t>
      </w:r>
      <w:r w:rsidR="00DA1ADA" w:rsidRPr="004C5F02">
        <w:rPr>
          <w:b/>
          <w:bCs/>
        </w:rPr>
        <w:t xml:space="preserve"> </w:t>
      </w:r>
      <w:r w:rsidR="00926E37" w:rsidRPr="004C5F02">
        <w:rPr>
          <w:b/>
          <w:bCs/>
        </w:rPr>
        <w:t xml:space="preserve"> </w:t>
      </w:r>
      <w:r w:rsidR="00DA1ADA" w:rsidRPr="004C5F02">
        <w:rPr>
          <w:b/>
          <w:bCs/>
        </w:rPr>
        <w:t>4</w:t>
      </w:r>
      <w:r w:rsidR="00926E37" w:rsidRPr="004C5F02">
        <w:rPr>
          <w:b/>
          <w:bCs/>
        </w:rPr>
        <w:t xml:space="preserve">0 pkt – </w:t>
      </w:r>
      <w:r w:rsidR="00C73DAB">
        <w:rPr>
          <w:b/>
          <w:bCs/>
        </w:rPr>
        <w:t>K</w:t>
      </w:r>
      <w:r w:rsidR="00DA1ADA" w:rsidRPr="00747742">
        <w:rPr>
          <w:b/>
          <w:bCs/>
          <w:vertAlign w:val="subscript"/>
        </w:rPr>
        <w:t>2</w:t>
      </w:r>
      <w:r w:rsidR="00926E37" w:rsidRPr="004C5F02">
        <w:rPr>
          <w:b/>
          <w:bCs/>
        </w:rPr>
        <w:t xml:space="preserve"> </w:t>
      </w:r>
    </w:p>
    <w:p w14:paraId="4ED257C9" w14:textId="6B749C7C" w:rsidR="004C5F02" w:rsidRPr="008014DF" w:rsidRDefault="00E44FC7" w:rsidP="00747742">
      <w:pPr>
        <w:spacing w:line="276" w:lineRule="auto"/>
      </w:pPr>
      <w:r>
        <w:t>K</w:t>
      </w:r>
      <w:r w:rsidR="004C5F02">
        <w:rPr>
          <w:vertAlign w:val="subscript"/>
        </w:rPr>
        <w:t>2</w:t>
      </w:r>
      <w:r w:rsidR="004C5F02" w:rsidRPr="008014DF">
        <w:t xml:space="preserve"> = </w:t>
      </w:r>
      <w:proofErr w:type="spellStart"/>
      <w:r w:rsidR="00C73DAB">
        <w:t>G</w:t>
      </w:r>
      <w:r w:rsidR="004C5F02">
        <w:rPr>
          <w:vertAlign w:val="subscript"/>
        </w:rPr>
        <w:t>bad</w:t>
      </w:r>
      <w:proofErr w:type="spellEnd"/>
      <w:r w:rsidR="004C5F02" w:rsidRPr="008014DF">
        <w:t>/</w:t>
      </w:r>
      <w:proofErr w:type="spellStart"/>
      <w:r>
        <w:t>G</w:t>
      </w:r>
      <w:r w:rsidR="004C5F02">
        <w:rPr>
          <w:vertAlign w:val="subscript"/>
        </w:rPr>
        <w:t>max</w:t>
      </w:r>
      <w:proofErr w:type="spellEnd"/>
      <w:r w:rsidR="004C5F02" w:rsidRPr="008014DF">
        <w:t xml:space="preserve"> * </w:t>
      </w:r>
      <w:r w:rsidR="004C5F02">
        <w:t>4</w:t>
      </w:r>
      <w:r w:rsidR="004C5F02" w:rsidRPr="008014DF">
        <w:t>0 pkt</w:t>
      </w:r>
    </w:p>
    <w:p w14:paraId="767E8D1D" w14:textId="77777777" w:rsidR="004C5F02" w:rsidRPr="008014DF" w:rsidRDefault="004C5F02" w:rsidP="00747742">
      <w:pPr>
        <w:spacing w:line="276" w:lineRule="auto"/>
      </w:pPr>
      <w:r w:rsidRPr="008014DF">
        <w:t>gdzie:</w:t>
      </w:r>
    </w:p>
    <w:p w14:paraId="6FF87C3B" w14:textId="04CCD3D5" w:rsidR="004C5F02" w:rsidRPr="008014DF" w:rsidRDefault="004C5F02" w:rsidP="00747742">
      <w:pPr>
        <w:spacing w:after="0" w:line="240" w:lineRule="auto"/>
      </w:pPr>
      <w:r w:rsidRPr="008014DF">
        <w:t>C</w:t>
      </w:r>
      <w:r w:rsidRPr="008014DF">
        <w:rPr>
          <w:vertAlign w:val="subscript"/>
        </w:rPr>
        <w:t>1</w:t>
      </w:r>
      <w:r w:rsidR="00747742">
        <w:t xml:space="preserve">     </w:t>
      </w:r>
      <w:r w:rsidRPr="008014DF">
        <w:t>-</w:t>
      </w:r>
      <w:r w:rsidRPr="008014DF">
        <w:tab/>
        <w:t xml:space="preserve">ilość punktów za </w:t>
      </w:r>
      <w:r>
        <w:t>udzielon</w:t>
      </w:r>
      <w:r w:rsidR="00E44FC7">
        <w:t xml:space="preserve">ą gwarancję </w:t>
      </w:r>
    </w:p>
    <w:p w14:paraId="2AC2D673" w14:textId="49AFF4CA" w:rsidR="004C5F02" w:rsidRPr="008014DF" w:rsidRDefault="004C5F02" w:rsidP="00747742">
      <w:pPr>
        <w:spacing w:after="0" w:line="240" w:lineRule="auto"/>
      </w:pPr>
      <w:proofErr w:type="spellStart"/>
      <w:r w:rsidRPr="008014DF">
        <w:t>C</w:t>
      </w:r>
      <w:r>
        <w:rPr>
          <w:vertAlign w:val="subscript"/>
        </w:rPr>
        <w:t>bad</w:t>
      </w:r>
      <w:proofErr w:type="spellEnd"/>
      <w:r w:rsidR="00747742">
        <w:t xml:space="preserve"> </w:t>
      </w:r>
      <w:r w:rsidRPr="008014DF">
        <w:t>-</w:t>
      </w:r>
      <w:r w:rsidRPr="008014DF">
        <w:tab/>
      </w:r>
      <w:r>
        <w:t xml:space="preserve">okres </w:t>
      </w:r>
      <w:r w:rsidR="00E44FC7">
        <w:t>gwarancji</w:t>
      </w:r>
      <w:r>
        <w:t xml:space="preserve"> w ofercie badanej</w:t>
      </w:r>
    </w:p>
    <w:p w14:paraId="0FA9CCBA" w14:textId="7E4EBB6D" w:rsidR="004C5F02" w:rsidRDefault="004C5F02" w:rsidP="00747742">
      <w:pPr>
        <w:spacing w:after="0" w:line="240" w:lineRule="auto"/>
      </w:pPr>
      <w:proofErr w:type="spellStart"/>
      <w:r w:rsidRPr="008014DF">
        <w:t>C</w:t>
      </w:r>
      <w:r>
        <w:rPr>
          <w:vertAlign w:val="subscript"/>
        </w:rPr>
        <w:t>max</w:t>
      </w:r>
      <w:proofErr w:type="spellEnd"/>
      <w:r>
        <w:rPr>
          <w:vertAlign w:val="subscript"/>
        </w:rPr>
        <w:t xml:space="preserve"> </w:t>
      </w:r>
      <w:r w:rsidRPr="008014DF">
        <w:t>-</w:t>
      </w:r>
      <w:r w:rsidRPr="008014DF">
        <w:tab/>
      </w:r>
      <w:r>
        <w:t xml:space="preserve">najdłuższy udzielony okres </w:t>
      </w:r>
      <w:r w:rsidR="00E44FC7">
        <w:t>gwarancji</w:t>
      </w:r>
    </w:p>
    <w:p w14:paraId="72F4440D" w14:textId="77777777" w:rsidR="004C5F02" w:rsidRPr="008014DF" w:rsidRDefault="004C5F02" w:rsidP="00747742">
      <w:pPr>
        <w:spacing w:after="0" w:line="240" w:lineRule="auto"/>
      </w:pPr>
    </w:p>
    <w:p w14:paraId="19B6479E" w14:textId="5835B08C" w:rsidR="00AF520A" w:rsidRPr="004C5F02" w:rsidRDefault="004C5F02" w:rsidP="00AF520A">
      <w:pPr>
        <w:tabs>
          <w:tab w:val="left" w:pos="0"/>
        </w:tabs>
        <w:spacing w:after="200" w:line="276" w:lineRule="auto"/>
        <w:contextualSpacing/>
        <w:jc w:val="both"/>
        <w:rPr>
          <w:rFonts w:eastAsia="Times New Roman" w:cstheme="minorHAnsi"/>
          <w:szCs w:val="20"/>
          <w:lang w:eastAsia="pl-PL"/>
        </w:rPr>
      </w:pPr>
      <w:r w:rsidRPr="004C5F02">
        <w:rPr>
          <w:rFonts w:eastAsia="Times New Roman" w:cstheme="minorHAnsi"/>
          <w:szCs w:val="20"/>
          <w:lang w:eastAsia="pl-PL"/>
        </w:rPr>
        <w:t xml:space="preserve">Zamawiający wymaga, aby Wykonawca </w:t>
      </w:r>
      <w:r w:rsidR="00AF520A">
        <w:rPr>
          <w:rFonts w:eastAsia="Times New Roman" w:cstheme="minorHAnsi"/>
          <w:szCs w:val="20"/>
          <w:lang w:eastAsia="pl-PL"/>
        </w:rPr>
        <w:t xml:space="preserve">udzielił </w:t>
      </w:r>
      <w:r w:rsidRPr="004C5F02">
        <w:rPr>
          <w:rFonts w:eastAsia="Times New Roman" w:cstheme="minorHAnsi"/>
          <w:szCs w:val="20"/>
          <w:lang w:eastAsia="pl-PL"/>
        </w:rPr>
        <w:t xml:space="preserve">minimum </w:t>
      </w:r>
      <w:r w:rsidR="00E44FC7">
        <w:rPr>
          <w:rFonts w:eastAsia="Times New Roman" w:cstheme="minorHAnsi"/>
          <w:szCs w:val="20"/>
          <w:lang w:eastAsia="pl-PL"/>
        </w:rPr>
        <w:t>60 m-</w:t>
      </w:r>
      <w:proofErr w:type="spellStart"/>
      <w:r w:rsidR="00E44FC7">
        <w:rPr>
          <w:rFonts w:eastAsia="Times New Roman" w:cstheme="minorHAnsi"/>
          <w:szCs w:val="20"/>
          <w:lang w:eastAsia="pl-PL"/>
        </w:rPr>
        <w:t>cy</w:t>
      </w:r>
      <w:proofErr w:type="spellEnd"/>
      <w:r w:rsidR="00E44FC7">
        <w:rPr>
          <w:rFonts w:eastAsia="Times New Roman" w:cstheme="minorHAnsi"/>
          <w:szCs w:val="20"/>
          <w:lang w:eastAsia="pl-PL"/>
        </w:rPr>
        <w:t xml:space="preserve"> okresu gwarancji. U</w:t>
      </w:r>
      <w:r w:rsidR="00AB615E">
        <w:rPr>
          <w:rFonts w:eastAsia="Times New Roman" w:cstheme="minorHAnsi"/>
          <w:szCs w:val="20"/>
          <w:lang w:eastAsia="pl-PL"/>
        </w:rPr>
        <w:t>dzielenie minimaln</w:t>
      </w:r>
      <w:r w:rsidR="00E44FC7">
        <w:rPr>
          <w:rFonts w:eastAsia="Times New Roman" w:cstheme="minorHAnsi"/>
          <w:szCs w:val="20"/>
          <w:lang w:eastAsia="pl-PL"/>
        </w:rPr>
        <w:t>ej</w:t>
      </w:r>
      <w:r w:rsidR="00AB615E">
        <w:rPr>
          <w:rFonts w:eastAsia="Times New Roman" w:cstheme="minorHAnsi"/>
          <w:szCs w:val="20"/>
          <w:lang w:eastAsia="pl-PL"/>
        </w:rPr>
        <w:t xml:space="preserve"> </w:t>
      </w:r>
      <w:r w:rsidR="00E44FC7">
        <w:rPr>
          <w:rFonts w:eastAsia="Times New Roman" w:cstheme="minorHAnsi"/>
          <w:szCs w:val="20"/>
          <w:lang w:eastAsia="pl-PL"/>
        </w:rPr>
        <w:t>60-miesięcznej gwar</w:t>
      </w:r>
      <w:r w:rsidR="002724D9">
        <w:rPr>
          <w:rFonts w:eastAsia="Times New Roman" w:cstheme="minorHAnsi"/>
          <w:szCs w:val="20"/>
          <w:lang w:eastAsia="pl-PL"/>
        </w:rPr>
        <w:t>a</w:t>
      </w:r>
      <w:r w:rsidR="00E44FC7">
        <w:rPr>
          <w:rFonts w:eastAsia="Times New Roman" w:cstheme="minorHAnsi"/>
          <w:szCs w:val="20"/>
          <w:lang w:eastAsia="pl-PL"/>
        </w:rPr>
        <w:t>ncji nie jest punktowane i wynosi 0 punktów, punktowana jest gwar</w:t>
      </w:r>
      <w:r w:rsidR="002724D9">
        <w:rPr>
          <w:rFonts w:eastAsia="Times New Roman" w:cstheme="minorHAnsi"/>
          <w:szCs w:val="20"/>
          <w:lang w:eastAsia="pl-PL"/>
        </w:rPr>
        <w:t>a</w:t>
      </w:r>
      <w:r w:rsidR="00E44FC7">
        <w:rPr>
          <w:rFonts w:eastAsia="Times New Roman" w:cstheme="minorHAnsi"/>
          <w:szCs w:val="20"/>
          <w:lang w:eastAsia="pl-PL"/>
        </w:rPr>
        <w:t>ncja od 61 m-</w:t>
      </w:r>
      <w:proofErr w:type="spellStart"/>
      <w:r w:rsidR="00E44FC7">
        <w:rPr>
          <w:rFonts w:eastAsia="Times New Roman" w:cstheme="minorHAnsi"/>
          <w:szCs w:val="20"/>
          <w:lang w:eastAsia="pl-PL"/>
        </w:rPr>
        <w:t>cy</w:t>
      </w:r>
      <w:proofErr w:type="spellEnd"/>
      <w:r w:rsidR="00E44FC7">
        <w:rPr>
          <w:rFonts w:eastAsia="Times New Roman" w:cstheme="minorHAnsi"/>
          <w:szCs w:val="20"/>
          <w:lang w:eastAsia="pl-PL"/>
        </w:rPr>
        <w:t xml:space="preserve"> do 96 m-</w:t>
      </w:r>
      <w:proofErr w:type="spellStart"/>
      <w:r w:rsidR="00E44FC7">
        <w:rPr>
          <w:rFonts w:eastAsia="Times New Roman" w:cstheme="minorHAnsi"/>
          <w:szCs w:val="20"/>
          <w:lang w:eastAsia="pl-PL"/>
        </w:rPr>
        <w:t>cy</w:t>
      </w:r>
      <w:proofErr w:type="spellEnd"/>
      <w:r w:rsidR="00E44FC7">
        <w:rPr>
          <w:rFonts w:eastAsia="Times New Roman" w:cstheme="minorHAnsi"/>
          <w:szCs w:val="20"/>
          <w:lang w:eastAsia="pl-PL"/>
        </w:rPr>
        <w:t xml:space="preserve">. Maksymalny oceniany przez </w:t>
      </w:r>
      <w:r w:rsidR="00AF520A">
        <w:rPr>
          <w:rFonts w:eastAsia="Times New Roman" w:cstheme="minorHAnsi"/>
          <w:szCs w:val="20"/>
          <w:lang w:eastAsia="pl-PL"/>
        </w:rPr>
        <w:t>Z</w:t>
      </w:r>
      <w:r w:rsidR="00E44FC7">
        <w:rPr>
          <w:rFonts w:eastAsia="Times New Roman" w:cstheme="minorHAnsi"/>
          <w:szCs w:val="20"/>
          <w:lang w:eastAsia="pl-PL"/>
        </w:rPr>
        <w:t xml:space="preserve">amawiającego okres gwarancji wynosi </w:t>
      </w:r>
      <w:r w:rsidR="00AF520A">
        <w:rPr>
          <w:rFonts w:eastAsia="Times New Roman" w:cstheme="minorHAnsi"/>
          <w:szCs w:val="20"/>
          <w:lang w:eastAsia="pl-PL"/>
        </w:rPr>
        <w:t xml:space="preserve">96 miesięcy. </w:t>
      </w:r>
      <w:r w:rsidR="00E44FC7">
        <w:rPr>
          <w:rFonts w:eastAsia="Times New Roman" w:cstheme="minorHAnsi"/>
          <w:szCs w:val="20"/>
          <w:lang w:eastAsia="pl-PL"/>
        </w:rPr>
        <w:t xml:space="preserve">  </w:t>
      </w:r>
    </w:p>
    <w:p w14:paraId="00E6334C" w14:textId="1E409406" w:rsidR="004C5F02" w:rsidRPr="00AF520A" w:rsidRDefault="00AF520A" w:rsidP="004C5F02">
      <w:pPr>
        <w:tabs>
          <w:tab w:val="left" w:pos="0"/>
        </w:tabs>
        <w:spacing w:after="200" w:line="276" w:lineRule="auto"/>
        <w:contextualSpacing/>
        <w:jc w:val="both"/>
        <w:rPr>
          <w:rFonts w:eastAsia="Times New Roman" w:cstheme="minorHAnsi"/>
          <w:vanish/>
          <w:szCs w:val="20"/>
          <w:lang w:eastAsia="pl-PL"/>
          <w:specVanish/>
        </w:rPr>
      </w:pPr>
      <w:r>
        <w:rPr>
          <w:rFonts w:eastAsia="Times New Roman" w:cstheme="minorHAnsi"/>
          <w:szCs w:val="20"/>
          <w:lang w:eastAsia="pl-PL"/>
        </w:rPr>
        <w:t xml:space="preserve">Jeżeli </w:t>
      </w:r>
      <w:r w:rsidR="004C5F02" w:rsidRPr="004C5F02">
        <w:rPr>
          <w:rFonts w:eastAsia="Times New Roman" w:cstheme="minorHAnsi"/>
          <w:szCs w:val="20"/>
          <w:lang w:eastAsia="pl-PL"/>
        </w:rPr>
        <w:t xml:space="preserve">Wykonawca udzieli dłuższego niż maksymalny oczekiwany okres </w:t>
      </w:r>
      <w:r>
        <w:rPr>
          <w:rFonts w:eastAsia="Times New Roman" w:cstheme="minorHAnsi"/>
          <w:szCs w:val="20"/>
          <w:lang w:eastAsia="pl-PL"/>
        </w:rPr>
        <w:t>gwarancji</w:t>
      </w:r>
      <w:r w:rsidR="004C5F02" w:rsidRPr="004C5F02">
        <w:rPr>
          <w:rFonts w:eastAsia="Times New Roman" w:cstheme="minorHAnsi"/>
          <w:szCs w:val="20"/>
          <w:lang w:eastAsia="pl-PL"/>
        </w:rPr>
        <w:t xml:space="preserve"> Zamawiający do oceny oferty przyjmie maksymalny oczekiwany okres </w:t>
      </w:r>
      <w:r>
        <w:rPr>
          <w:rFonts w:eastAsia="Times New Roman" w:cstheme="minorHAnsi"/>
          <w:szCs w:val="20"/>
          <w:lang w:eastAsia="pl-PL"/>
        </w:rPr>
        <w:t xml:space="preserve">gwarancji </w:t>
      </w:r>
      <w:r w:rsidR="004C5F02" w:rsidRPr="004C5F02">
        <w:rPr>
          <w:rFonts w:eastAsia="Times New Roman" w:cstheme="minorHAnsi"/>
          <w:szCs w:val="20"/>
          <w:lang w:eastAsia="pl-PL"/>
        </w:rPr>
        <w:t>tj. </w:t>
      </w:r>
      <w:r>
        <w:rPr>
          <w:rFonts w:eastAsia="Times New Roman" w:cstheme="minorHAnsi"/>
          <w:szCs w:val="20"/>
          <w:lang w:eastAsia="pl-PL"/>
        </w:rPr>
        <w:t>96 m-</w:t>
      </w:r>
      <w:proofErr w:type="spellStart"/>
      <w:r>
        <w:rPr>
          <w:rFonts w:eastAsia="Times New Roman" w:cstheme="minorHAnsi"/>
          <w:szCs w:val="20"/>
          <w:lang w:eastAsia="pl-PL"/>
        </w:rPr>
        <w:t>cy</w:t>
      </w:r>
      <w:proofErr w:type="spellEnd"/>
      <w:r w:rsidR="00AB615E">
        <w:rPr>
          <w:rFonts w:eastAsia="Times New Roman" w:cstheme="minorHAnsi"/>
          <w:szCs w:val="20"/>
          <w:lang w:eastAsia="pl-PL"/>
        </w:rPr>
        <w:t xml:space="preserve">, a do umowy przyjmie okres </w:t>
      </w:r>
      <w:r>
        <w:rPr>
          <w:rFonts w:eastAsia="Times New Roman" w:cstheme="minorHAnsi"/>
          <w:szCs w:val="20"/>
          <w:lang w:eastAsia="pl-PL"/>
        </w:rPr>
        <w:lastRenderedPageBreak/>
        <w:t xml:space="preserve">gwarancji </w:t>
      </w:r>
      <w:r w:rsidR="00AB615E">
        <w:rPr>
          <w:rFonts w:eastAsia="Times New Roman" w:cstheme="minorHAnsi"/>
          <w:szCs w:val="20"/>
          <w:lang w:eastAsia="pl-PL"/>
        </w:rPr>
        <w:t>wpisany w formularzu ofertow</w:t>
      </w:r>
      <w:r>
        <w:rPr>
          <w:rFonts w:eastAsia="Times New Roman" w:cstheme="minorHAnsi"/>
          <w:szCs w:val="20"/>
          <w:lang w:eastAsia="pl-PL"/>
        </w:rPr>
        <w:t>y</w:t>
      </w:r>
      <w:r w:rsidR="00AB615E">
        <w:rPr>
          <w:rFonts w:eastAsia="Times New Roman" w:cstheme="minorHAnsi"/>
          <w:szCs w:val="20"/>
          <w:lang w:eastAsia="pl-PL"/>
        </w:rPr>
        <w:t>m</w:t>
      </w:r>
      <w:r>
        <w:rPr>
          <w:rFonts w:eastAsia="Times New Roman" w:cstheme="minorHAnsi"/>
          <w:szCs w:val="20"/>
          <w:lang w:eastAsia="pl-PL"/>
        </w:rPr>
        <w:t xml:space="preserve">. </w:t>
      </w:r>
    </w:p>
    <w:p w14:paraId="1915BEC2" w14:textId="2AB87CAA" w:rsidR="00747742" w:rsidRPr="005025BF" w:rsidRDefault="00747742" w:rsidP="005025BF">
      <w:pPr>
        <w:tabs>
          <w:tab w:val="left" w:pos="288"/>
        </w:tabs>
        <w:jc w:val="both"/>
        <w:rPr>
          <w:rFonts w:eastAsia="Times New Roman" w:cstheme="minorHAnsi"/>
          <w:szCs w:val="20"/>
          <w:lang w:eastAsia="pl-PL"/>
        </w:rPr>
      </w:pPr>
      <w:r w:rsidRPr="00747742">
        <w:rPr>
          <w:rFonts w:eastAsia="Times New Roman" w:cstheme="minorHAnsi"/>
          <w:b/>
          <w:bCs/>
          <w:szCs w:val="20"/>
          <w:lang w:eastAsia="pl-PL"/>
        </w:rPr>
        <w:t xml:space="preserve"> </w:t>
      </w:r>
      <w:r w:rsidR="00AF520A" w:rsidRPr="00AF520A">
        <w:rPr>
          <w:rFonts w:eastAsia="Times New Roman" w:cstheme="minorHAnsi"/>
          <w:szCs w:val="20"/>
          <w:lang w:eastAsia="pl-PL"/>
        </w:rPr>
        <w:t>Jeżeli Wykonawca nie wskaże w ofercie okresu gwarancji, Zamawiaj</w:t>
      </w:r>
      <w:r w:rsidR="00AF520A">
        <w:rPr>
          <w:rFonts w:eastAsia="Times New Roman" w:cstheme="minorHAnsi"/>
          <w:szCs w:val="20"/>
          <w:lang w:eastAsia="pl-PL"/>
        </w:rPr>
        <w:t>ą</w:t>
      </w:r>
      <w:r w:rsidR="00AF520A" w:rsidRPr="00AF520A">
        <w:rPr>
          <w:rFonts w:eastAsia="Times New Roman" w:cstheme="minorHAnsi"/>
          <w:szCs w:val="20"/>
          <w:lang w:eastAsia="pl-PL"/>
        </w:rPr>
        <w:t>cy do oceny oferty i um</w:t>
      </w:r>
      <w:r w:rsidR="00AF520A">
        <w:rPr>
          <w:rFonts w:eastAsia="Times New Roman" w:cstheme="minorHAnsi"/>
          <w:szCs w:val="20"/>
          <w:lang w:eastAsia="pl-PL"/>
        </w:rPr>
        <w:t>owy przyjmie minimaln</w:t>
      </w:r>
      <w:r w:rsidR="005025BF">
        <w:rPr>
          <w:rFonts w:eastAsia="Times New Roman" w:cstheme="minorHAnsi"/>
          <w:szCs w:val="20"/>
          <w:lang w:eastAsia="pl-PL"/>
        </w:rPr>
        <w:t>y okres gwarancji tj. 60 m-</w:t>
      </w:r>
      <w:proofErr w:type="spellStart"/>
      <w:r w:rsidR="005025BF">
        <w:rPr>
          <w:rFonts w:eastAsia="Times New Roman" w:cstheme="minorHAnsi"/>
          <w:szCs w:val="20"/>
          <w:lang w:eastAsia="pl-PL"/>
        </w:rPr>
        <w:t>cy</w:t>
      </w:r>
      <w:proofErr w:type="spellEnd"/>
      <w:r w:rsidR="005025BF">
        <w:rPr>
          <w:rFonts w:eastAsia="Times New Roman" w:cstheme="minorHAnsi"/>
          <w:szCs w:val="20"/>
          <w:lang w:eastAsia="pl-PL"/>
        </w:rPr>
        <w:t>.</w:t>
      </w:r>
    </w:p>
    <w:p w14:paraId="6A54476D" w14:textId="77777777" w:rsidR="005025BF" w:rsidRDefault="00DA1ADA" w:rsidP="00747742">
      <w:pPr>
        <w:tabs>
          <w:tab w:val="left" w:pos="288"/>
        </w:tabs>
        <w:jc w:val="both"/>
        <w:rPr>
          <w:rFonts w:cstheme="minorHAnsi"/>
        </w:rPr>
      </w:pPr>
      <w:r w:rsidRPr="00DA1ADA">
        <w:rPr>
          <w:rFonts w:cstheme="minorHAnsi"/>
        </w:rPr>
        <w:t>Zamawiający oceni i porówna jedynie te oferty, które zostaną określone jako zgodne z wymaganiami określonymi w niniejszej specyfikacji.</w:t>
      </w:r>
      <w:r w:rsidR="00747742">
        <w:rPr>
          <w:rFonts w:cstheme="minorHAnsi"/>
        </w:rPr>
        <w:t xml:space="preserve"> </w:t>
      </w:r>
    </w:p>
    <w:p w14:paraId="31BA97B5" w14:textId="46D3CC13" w:rsidR="005025BF" w:rsidRPr="00DA1ADA" w:rsidRDefault="00DA1ADA" w:rsidP="00747742">
      <w:pPr>
        <w:tabs>
          <w:tab w:val="left" w:pos="288"/>
        </w:tabs>
        <w:jc w:val="both"/>
        <w:rPr>
          <w:rFonts w:cstheme="minorHAnsi"/>
        </w:rPr>
      </w:pPr>
      <w:r w:rsidRPr="00DA1ADA">
        <w:rPr>
          <w:rFonts w:cstheme="minorHAnsi"/>
        </w:rPr>
        <w:t>Zamawiający wybierze tego Wykonawcę, którego oferta została uznana za najkorzystniejszą, ze względu na uzyskanie największej ilości punktów</w:t>
      </w:r>
      <w:r w:rsidR="005025BF">
        <w:rPr>
          <w:rFonts w:cstheme="minorHAnsi"/>
        </w:rPr>
        <w:t xml:space="preserve"> na podstawie powyższych kryteriów </w:t>
      </w:r>
      <w:r w:rsidRPr="00DA1ADA">
        <w:rPr>
          <w:rFonts w:cstheme="minorHAnsi"/>
        </w:rPr>
        <w:t xml:space="preserve"> (</w:t>
      </w:r>
      <w:r w:rsidR="005025BF">
        <w:rPr>
          <w:rFonts w:cstheme="minorHAnsi"/>
        </w:rPr>
        <w:t>K</w:t>
      </w:r>
      <w:r w:rsidRPr="00DA1ADA">
        <w:rPr>
          <w:rFonts w:cstheme="minorHAnsi"/>
        </w:rPr>
        <w:t> = </w:t>
      </w:r>
      <w:r w:rsidR="005025BF">
        <w:rPr>
          <w:rFonts w:cstheme="minorHAnsi"/>
        </w:rPr>
        <w:t>K</w:t>
      </w:r>
      <w:r w:rsidRPr="00DA1ADA">
        <w:rPr>
          <w:rFonts w:cstheme="minorHAnsi"/>
          <w:vertAlign w:val="subscript"/>
        </w:rPr>
        <w:t>1</w:t>
      </w:r>
      <w:r w:rsidRPr="00DA1ADA">
        <w:rPr>
          <w:rFonts w:cstheme="minorHAnsi"/>
        </w:rPr>
        <w:t>+</w:t>
      </w:r>
      <w:r w:rsidR="005025BF">
        <w:rPr>
          <w:rFonts w:cstheme="minorHAnsi"/>
        </w:rPr>
        <w:t>K</w:t>
      </w:r>
      <w:r w:rsidRPr="00DA1ADA">
        <w:rPr>
          <w:rFonts w:cstheme="minorHAnsi"/>
          <w:vertAlign w:val="subscript"/>
        </w:rPr>
        <w:t>2</w:t>
      </w:r>
      <w:r w:rsidRPr="00DA1ADA">
        <w:rPr>
          <w:rFonts w:cstheme="minorHAnsi"/>
        </w:rPr>
        <w:t>).</w:t>
      </w:r>
    </w:p>
    <w:p w14:paraId="31D95EF9" w14:textId="77777777" w:rsidR="00DA1ADA" w:rsidRPr="00DA1ADA" w:rsidRDefault="00DA1ADA" w:rsidP="00DA1ADA">
      <w:pPr>
        <w:rPr>
          <w:rFonts w:cstheme="minorHAnsi"/>
        </w:rPr>
      </w:pPr>
      <w:r w:rsidRPr="00DA1ADA">
        <w:rPr>
          <w:rFonts w:cstheme="minorHAnsi"/>
        </w:rPr>
        <w:t>Ogólna ilość uzyskanych punktów (C) nie może przekroczyć 100.</w:t>
      </w:r>
    </w:p>
    <w:p w14:paraId="6FAC0440" w14:textId="23A03D8D" w:rsidR="00A7581C" w:rsidRDefault="00A7581C" w:rsidP="00A7581C">
      <w:pPr>
        <w:pStyle w:val="Nagwek2"/>
        <w:numPr>
          <w:ilvl w:val="0"/>
          <w:numId w:val="3"/>
        </w:numPr>
      </w:pPr>
      <w:bookmarkStart w:id="76" w:name="_Toc72234896"/>
      <w:r w:rsidRPr="00A7581C">
        <w:t>Projektowane postanowienia umowy w sprawie zamówienia publicznego, które zostaną wprowadzone do umowy w sprawie zamówienia publicznego</w:t>
      </w:r>
      <w:bookmarkEnd w:id="76"/>
    </w:p>
    <w:p w14:paraId="3CA48FE5" w14:textId="34F9F5BA" w:rsidR="001A32CB" w:rsidRDefault="001A32CB" w:rsidP="00671E27">
      <w:pPr>
        <w:pStyle w:val="Akapitzlist"/>
        <w:numPr>
          <w:ilvl w:val="3"/>
          <w:numId w:val="37"/>
        </w:numPr>
        <w:spacing w:line="276" w:lineRule="auto"/>
        <w:ind w:left="426"/>
      </w:pPr>
      <w:r w:rsidRPr="001A32CB">
        <w:t>Zakres świadczenia Wykonawcy wynikający z umowy będzie tożsamy z jego zobowiązaniem zawartym w ofercie.</w:t>
      </w:r>
    </w:p>
    <w:p w14:paraId="31BB3FDA" w14:textId="598F4FCF" w:rsidR="001A32CB" w:rsidRDefault="001A32CB" w:rsidP="00671E27">
      <w:pPr>
        <w:pStyle w:val="Akapitzlist"/>
        <w:numPr>
          <w:ilvl w:val="0"/>
          <w:numId w:val="37"/>
        </w:numPr>
        <w:spacing w:line="276" w:lineRule="auto"/>
        <w:ind w:left="426"/>
      </w:pPr>
      <w:r>
        <w:t xml:space="preserve">Projektowane postanowienia umowy stanowią załącznik nr </w:t>
      </w:r>
      <w:r w:rsidR="00EF5CBA">
        <w:t>5</w:t>
      </w:r>
      <w:r>
        <w:t xml:space="preserve"> do SWZ. </w:t>
      </w:r>
    </w:p>
    <w:p w14:paraId="55662004" w14:textId="6FE20E62" w:rsidR="001A32CB" w:rsidRDefault="001A32CB" w:rsidP="00671E27">
      <w:pPr>
        <w:pStyle w:val="Akapitzlist"/>
        <w:numPr>
          <w:ilvl w:val="0"/>
          <w:numId w:val="37"/>
        </w:numPr>
        <w:spacing w:line="276" w:lineRule="auto"/>
        <w:ind w:left="426"/>
      </w:pPr>
      <w:r>
        <w:t>Złożenie oferty jest jednoznaczne z akceptacją przez wykonawcę projektowanych postanowień umowy.</w:t>
      </w:r>
    </w:p>
    <w:p w14:paraId="7A1EFCCD" w14:textId="2358208C" w:rsidR="001A32CB" w:rsidRDefault="001A32CB" w:rsidP="00671E27">
      <w:pPr>
        <w:pStyle w:val="Akapitzlist"/>
        <w:numPr>
          <w:ilvl w:val="0"/>
          <w:numId w:val="37"/>
        </w:numPr>
        <w:spacing w:line="276" w:lineRule="auto"/>
        <w:ind w:left="426"/>
      </w:pPr>
      <w:r>
        <w:t>Umowa może ulec zmianie w przypadkach określonych we wzorze umowy.</w:t>
      </w:r>
    </w:p>
    <w:p w14:paraId="6448A6E5" w14:textId="782E12DD" w:rsidR="001A32CB" w:rsidRPr="001A32CB" w:rsidRDefault="001A32CB" w:rsidP="00671E27">
      <w:pPr>
        <w:pStyle w:val="Akapitzlist"/>
        <w:numPr>
          <w:ilvl w:val="0"/>
          <w:numId w:val="37"/>
        </w:numPr>
        <w:spacing w:line="276" w:lineRule="auto"/>
        <w:ind w:left="426"/>
      </w:pPr>
      <w:r>
        <w:t>Wszelkie zmiany umowy wymagają formy pisemnej pod rygorem nieważności.</w:t>
      </w:r>
    </w:p>
    <w:p w14:paraId="03B88F90" w14:textId="66B15316" w:rsidR="00A7581C" w:rsidRDefault="00A7581C" w:rsidP="00A7581C">
      <w:pPr>
        <w:pStyle w:val="Nagwek2"/>
        <w:numPr>
          <w:ilvl w:val="0"/>
          <w:numId w:val="3"/>
        </w:numPr>
      </w:pPr>
      <w:bookmarkStart w:id="77" w:name="_Toc72234897"/>
      <w:r w:rsidRPr="00A7581C">
        <w:t>Zabezpieczenie należytego wykonania umowy</w:t>
      </w:r>
      <w:bookmarkEnd w:id="77"/>
    </w:p>
    <w:p w14:paraId="40D44A83" w14:textId="05CBAF1B" w:rsidR="00AB45FD" w:rsidRPr="00B82A59" w:rsidRDefault="00DA1ADA" w:rsidP="00DA1ADA">
      <w:pPr>
        <w:spacing w:line="276" w:lineRule="auto"/>
        <w:ind w:left="851" w:right="-108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NIE WYMAGANE</w:t>
      </w:r>
      <w:r w:rsidR="00B82A59">
        <w:rPr>
          <w:rFonts w:eastAsia="Times New Roman" w:cstheme="minorHAnsi"/>
          <w:sz w:val="24"/>
          <w:szCs w:val="24"/>
          <w:lang w:eastAsia="pl-PL"/>
        </w:rPr>
        <w:t>.</w:t>
      </w:r>
    </w:p>
    <w:p w14:paraId="41A3105C" w14:textId="7E51ECCD" w:rsidR="00201573" w:rsidRDefault="004A5C09" w:rsidP="00A7581C">
      <w:pPr>
        <w:pStyle w:val="Nagwek2"/>
        <w:numPr>
          <w:ilvl w:val="0"/>
          <w:numId w:val="3"/>
        </w:numPr>
      </w:pPr>
      <w:bookmarkStart w:id="78" w:name="_Toc72234898"/>
      <w:r w:rsidRPr="00201573">
        <w:t>Prowadzenie procedury wraz z negocjacjami</w:t>
      </w:r>
      <w:bookmarkEnd w:id="78"/>
    </w:p>
    <w:p w14:paraId="08EE3487" w14:textId="390D57AD" w:rsidR="00201573" w:rsidRPr="00201573" w:rsidRDefault="00201573" w:rsidP="00671E27">
      <w:pPr>
        <w:pStyle w:val="Akapitzlist"/>
        <w:numPr>
          <w:ilvl w:val="3"/>
          <w:numId w:val="43"/>
        </w:numPr>
        <w:spacing w:line="276" w:lineRule="auto"/>
        <w:ind w:left="426"/>
        <w:rPr>
          <w:rFonts w:cstheme="minorHAnsi"/>
        </w:rPr>
      </w:pPr>
      <w:r w:rsidRPr="00201573">
        <w:rPr>
          <w:rFonts w:cstheme="minorHAnsi"/>
        </w:rPr>
        <w:t>Zamawiający</w:t>
      </w:r>
      <w:r w:rsidR="006E01CC">
        <w:rPr>
          <w:rFonts w:cstheme="minorHAnsi"/>
        </w:rPr>
        <w:t xml:space="preserve"> nie</w:t>
      </w:r>
      <w:r w:rsidRPr="00201573">
        <w:rPr>
          <w:rFonts w:cstheme="minorHAnsi"/>
        </w:rPr>
        <w:t xml:space="preserve"> korzysta z uprawnienia, o jakim stanowi art. 288 ust. 1 ustawy </w:t>
      </w:r>
      <w:proofErr w:type="spellStart"/>
      <w:r w:rsidRPr="00201573">
        <w:rPr>
          <w:rFonts w:cstheme="minorHAnsi"/>
        </w:rPr>
        <w:t>Pzp</w:t>
      </w:r>
      <w:proofErr w:type="spellEnd"/>
      <w:r w:rsidRPr="00201573">
        <w:rPr>
          <w:rFonts w:cstheme="minorHAnsi"/>
        </w:rPr>
        <w:t xml:space="preserve"> i </w:t>
      </w:r>
      <w:r w:rsidR="006E01CC">
        <w:rPr>
          <w:rFonts w:cstheme="minorHAnsi"/>
        </w:rPr>
        <w:t xml:space="preserve">nie </w:t>
      </w:r>
      <w:r w:rsidRPr="00201573">
        <w:rPr>
          <w:rFonts w:cstheme="minorHAnsi"/>
        </w:rPr>
        <w:t>zastrzega sobie praw</w:t>
      </w:r>
      <w:r w:rsidR="006E01CC">
        <w:rPr>
          <w:rFonts w:cstheme="minorHAnsi"/>
        </w:rPr>
        <w:t>a</w:t>
      </w:r>
      <w:r w:rsidRPr="00201573">
        <w:rPr>
          <w:rFonts w:cstheme="minorHAnsi"/>
        </w:rPr>
        <w:t xml:space="preserve"> do </w:t>
      </w:r>
      <w:r w:rsidR="001C051F">
        <w:rPr>
          <w:rFonts w:cstheme="minorHAnsi"/>
        </w:rPr>
        <w:t>ograniczenia liczby Wykonawców, których zaprosi do negocjacji.</w:t>
      </w:r>
      <w:r w:rsidRPr="00201573">
        <w:rPr>
          <w:rFonts w:cstheme="minorHAnsi"/>
        </w:rPr>
        <w:t xml:space="preserve"> </w:t>
      </w:r>
    </w:p>
    <w:p w14:paraId="3561C256" w14:textId="545426E6" w:rsidR="00201573" w:rsidRPr="00201573" w:rsidRDefault="00201573" w:rsidP="00671E27">
      <w:pPr>
        <w:pStyle w:val="Akapitzlist"/>
        <w:numPr>
          <w:ilvl w:val="0"/>
          <w:numId w:val="43"/>
        </w:numPr>
        <w:spacing w:line="276" w:lineRule="auto"/>
        <w:ind w:left="426"/>
        <w:rPr>
          <w:rFonts w:cstheme="minorHAnsi"/>
        </w:rPr>
      </w:pPr>
      <w:r w:rsidRPr="00201573">
        <w:rPr>
          <w:rFonts w:cstheme="minorHAnsi"/>
        </w:rPr>
        <w:t xml:space="preserve">W przypadku podjęcia decyzji o prowadzeniu negocjacji w pierwszym kroku zamawiający poinformuje równocześnie wszystkich wykonawców, którzy złożyli oferty, o wykonawcach: </w:t>
      </w:r>
    </w:p>
    <w:p w14:paraId="16E0AFEB" w14:textId="10E1E40A" w:rsidR="00201573" w:rsidRPr="00201573" w:rsidRDefault="00201573" w:rsidP="00671E27">
      <w:pPr>
        <w:pStyle w:val="Akapitzlist"/>
        <w:numPr>
          <w:ilvl w:val="1"/>
          <w:numId w:val="45"/>
        </w:numPr>
        <w:spacing w:line="276" w:lineRule="auto"/>
        <w:ind w:left="851"/>
        <w:rPr>
          <w:rFonts w:cstheme="minorHAnsi"/>
        </w:rPr>
      </w:pPr>
      <w:r w:rsidRPr="00201573">
        <w:rPr>
          <w:rFonts w:cstheme="minorHAnsi"/>
        </w:rPr>
        <w:t xml:space="preserve">których oferty nie zostały odrzucone, oraz punktacji przyznanej ofertom w każdym kryterium oceny ofert i łącznej punktacji, </w:t>
      </w:r>
    </w:p>
    <w:p w14:paraId="44C99467" w14:textId="7B2425AE" w:rsidR="00201573" w:rsidRDefault="00201573" w:rsidP="00671E27">
      <w:pPr>
        <w:pStyle w:val="Akapitzlist"/>
        <w:numPr>
          <w:ilvl w:val="1"/>
          <w:numId w:val="45"/>
        </w:numPr>
        <w:spacing w:line="276" w:lineRule="auto"/>
        <w:ind w:left="851"/>
        <w:rPr>
          <w:rFonts w:cstheme="minorHAnsi"/>
        </w:rPr>
      </w:pPr>
      <w:r w:rsidRPr="00201573">
        <w:rPr>
          <w:rFonts w:cstheme="minorHAnsi"/>
        </w:rPr>
        <w:t xml:space="preserve">których oferty zostały odrzucone, </w:t>
      </w:r>
    </w:p>
    <w:p w14:paraId="34C69101" w14:textId="370F78C7" w:rsidR="00201573" w:rsidRPr="00201573" w:rsidRDefault="00201573" w:rsidP="00671E27">
      <w:pPr>
        <w:pStyle w:val="Akapitzlist"/>
        <w:numPr>
          <w:ilvl w:val="1"/>
          <w:numId w:val="45"/>
        </w:numPr>
        <w:spacing w:line="276" w:lineRule="auto"/>
        <w:ind w:left="851"/>
        <w:rPr>
          <w:rFonts w:cstheme="minorHAnsi"/>
        </w:rPr>
      </w:pPr>
      <w:r w:rsidRPr="00201573">
        <w:rPr>
          <w:rFonts w:cstheme="minorHAnsi"/>
        </w:rPr>
        <w:t xml:space="preserve">którzy nie zostali zakwalifikowani do negocjacji, oraz punktacji przyznanej ich ofertom w każdym kryterium oceny ofert i łącznej punktacji, w przypadku, o którym mowa w </w:t>
      </w:r>
      <w:r>
        <w:rPr>
          <w:rFonts w:cstheme="minorHAnsi"/>
        </w:rPr>
        <w:t>art</w:t>
      </w:r>
      <w:r w:rsidRPr="00201573">
        <w:rPr>
          <w:rFonts w:cstheme="minorHAnsi"/>
        </w:rPr>
        <w:t>. 288 ust. 1</w:t>
      </w:r>
      <w:r>
        <w:rPr>
          <w:rFonts w:cstheme="minorHAnsi"/>
        </w:rPr>
        <w:t xml:space="preserve"> ustawy </w:t>
      </w:r>
      <w:proofErr w:type="spellStart"/>
      <w:r>
        <w:rPr>
          <w:rFonts w:cstheme="minorHAnsi"/>
        </w:rPr>
        <w:t>Pzp</w:t>
      </w:r>
      <w:proofErr w:type="spellEnd"/>
      <w:r>
        <w:rPr>
          <w:rFonts w:cstheme="minorHAnsi"/>
        </w:rPr>
        <w:t>.</w:t>
      </w:r>
    </w:p>
    <w:p w14:paraId="044F0F95" w14:textId="77777777" w:rsidR="00201573" w:rsidRPr="00201573" w:rsidRDefault="00201573" w:rsidP="004A5C09">
      <w:pPr>
        <w:spacing w:line="276" w:lineRule="auto"/>
        <w:ind w:left="426"/>
        <w:rPr>
          <w:rFonts w:cstheme="minorHAnsi"/>
        </w:rPr>
      </w:pPr>
      <w:r w:rsidRPr="00201573">
        <w:rPr>
          <w:rFonts w:cstheme="minorHAnsi"/>
        </w:rPr>
        <w:t xml:space="preserve">- podając uzasadnienie faktyczne i prawne. </w:t>
      </w:r>
    </w:p>
    <w:p w14:paraId="68158AA3" w14:textId="42F115BB" w:rsidR="00201573" w:rsidRPr="00201573" w:rsidRDefault="00201573" w:rsidP="00671E27">
      <w:pPr>
        <w:pStyle w:val="Akapitzlist"/>
        <w:numPr>
          <w:ilvl w:val="0"/>
          <w:numId w:val="43"/>
        </w:numPr>
        <w:spacing w:line="276" w:lineRule="auto"/>
        <w:ind w:left="426"/>
        <w:rPr>
          <w:rFonts w:cstheme="minorHAnsi"/>
        </w:rPr>
      </w:pPr>
      <w:r w:rsidRPr="00201573">
        <w:rPr>
          <w:rFonts w:cstheme="minorHAnsi"/>
        </w:rPr>
        <w:t xml:space="preserve">Zamawiający w zaproszeniu do negocjacji wskaże miejsce, termin i sposób prowadzenia negocjacji oraz kryteria oceny ofert, w ramach których będą prowadzone negocjacje w celu ulepszenia treści ofert. </w:t>
      </w:r>
    </w:p>
    <w:p w14:paraId="1D74824F" w14:textId="77D3C7A6" w:rsidR="00201573" w:rsidRPr="00201573" w:rsidRDefault="00201573" w:rsidP="00671E27">
      <w:pPr>
        <w:pStyle w:val="Akapitzlist"/>
        <w:numPr>
          <w:ilvl w:val="0"/>
          <w:numId w:val="43"/>
        </w:numPr>
        <w:spacing w:line="276" w:lineRule="auto"/>
        <w:ind w:left="426"/>
        <w:rPr>
          <w:rFonts w:cstheme="minorHAnsi"/>
        </w:rPr>
      </w:pPr>
      <w:r w:rsidRPr="00201573">
        <w:rPr>
          <w:rFonts w:cstheme="minorHAnsi"/>
        </w:rPr>
        <w:t xml:space="preserve">Prowadzone negocjacje mają poufny charakter. Żadna ze stron nie może, bez zgody drugiej strony, ujawniać informacji technicznych i handlowych związanych z negocjacjami. Zgoda jest udzielana w odniesieniu do konkretnych informacji i przed ich ujawnieniem. </w:t>
      </w:r>
    </w:p>
    <w:p w14:paraId="19B7C42D" w14:textId="25DB8C48" w:rsidR="00201573" w:rsidRPr="00201573" w:rsidRDefault="00201573" w:rsidP="00671E27">
      <w:pPr>
        <w:pStyle w:val="Akapitzlist"/>
        <w:numPr>
          <w:ilvl w:val="0"/>
          <w:numId w:val="43"/>
        </w:numPr>
        <w:spacing w:line="276" w:lineRule="auto"/>
        <w:ind w:left="426"/>
        <w:rPr>
          <w:rFonts w:cstheme="minorHAnsi"/>
        </w:rPr>
      </w:pPr>
      <w:r w:rsidRPr="00201573">
        <w:rPr>
          <w:rFonts w:cstheme="minorHAnsi"/>
        </w:rPr>
        <w:t xml:space="preserve">Po zakończeniu negocjacji z wszystkimi wykonawcami, zamawiający informuje o tym fakcie uczestników negocjacji oraz zaprasza ich do składania ofert dodatkowych. </w:t>
      </w:r>
    </w:p>
    <w:p w14:paraId="39EDC405" w14:textId="5142079B" w:rsidR="00201573" w:rsidRPr="00201573" w:rsidRDefault="00201573" w:rsidP="00671E27">
      <w:pPr>
        <w:pStyle w:val="Akapitzlist"/>
        <w:numPr>
          <w:ilvl w:val="0"/>
          <w:numId w:val="43"/>
        </w:numPr>
        <w:spacing w:line="276" w:lineRule="auto"/>
        <w:ind w:left="426"/>
        <w:rPr>
          <w:rFonts w:cstheme="minorHAnsi"/>
        </w:rPr>
      </w:pPr>
      <w:r w:rsidRPr="00201573">
        <w:rPr>
          <w:rFonts w:cstheme="minorHAnsi"/>
        </w:rPr>
        <w:t xml:space="preserve">Zaproszenie do złożenia ofert dodatkowych będzie zawierać co najmniej: </w:t>
      </w:r>
    </w:p>
    <w:p w14:paraId="6369926F" w14:textId="7EBAEC97" w:rsidR="00201573" w:rsidRPr="00201573" w:rsidRDefault="00201573" w:rsidP="00671E27">
      <w:pPr>
        <w:pStyle w:val="Akapitzlist"/>
        <w:numPr>
          <w:ilvl w:val="1"/>
          <w:numId w:val="44"/>
        </w:numPr>
        <w:spacing w:line="276" w:lineRule="auto"/>
        <w:ind w:left="851"/>
        <w:rPr>
          <w:rFonts w:cstheme="minorHAnsi"/>
        </w:rPr>
      </w:pPr>
      <w:r w:rsidRPr="00201573">
        <w:rPr>
          <w:rFonts w:cstheme="minorHAnsi"/>
        </w:rPr>
        <w:lastRenderedPageBreak/>
        <w:t xml:space="preserve">nazwę oraz adres zamawiającego, numer telefonu, adres poczty elektronicznej oraz strony internetowej prowadzonego postępowania; </w:t>
      </w:r>
    </w:p>
    <w:p w14:paraId="64239EAA" w14:textId="4A55C61E" w:rsidR="00201573" w:rsidRPr="00201573" w:rsidRDefault="00201573" w:rsidP="00671E27">
      <w:pPr>
        <w:pStyle w:val="Akapitzlist"/>
        <w:numPr>
          <w:ilvl w:val="1"/>
          <w:numId w:val="44"/>
        </w:numPr>
        <w:spacing w:line="276" w:lineRule="auto"/>
        <w:ind w:left="851"/>
        <w:rPr>
          <w:rFonts w:cstheme="minorHAnsi"/>
        </w:rPr>
      </w:pPr>
      <w:r w:rsidRPr="00201573">
        <w:rPr>
          <w:rFonts w:cstheme="minorHAnsi"/>
        </w:rPr>
        <w:t xml:space="preserve">sposób i termin składania ofert dodatkowych oraz język lub języki, w jakich muszą one być sporządzone, oraz termin otwarcia tych ofert. </w:t>
      </w:r>
    </w:p>
    <w:p w14:paraId="458AC0A4" w14:textId="274122C5" w:rsidR="00201573" w:rsidRPr="00201573" w:rsidRDefault="00201573" w:rsidP="00671E27">
      <w:pPr>
        <w:pStyle w:val="Akapitzlist"/>
        <w:numPr>
          <w:ilvl w:val="0"/>
          <w:numId w:val="43"/>
        </w:numPr>
        <w:spacing w:line="276" w:lineRule="auto"/>
        <w:ind w:left="426"/>
        <w:rPr>
          <w:rFonts w:cstheme="minorHAnsi"/>
        </w:rPr>
      </w:pPr>
      <w:r w:rsidRPr="00201573">
        <w:rPr>
          <w:rFonts w:cstheme="minorHAnsi"/>
        </w:rPr>
        <w:t xml:space="preserve">Wykonawca może złożyć ofertę dodatkową, która zawiera nowe propozycje w zakresie treści oferty podlegających ocenie w ramach kryteriów oceny ofert wskazanych przez zamawiającego w zaproszeniu do negocjacji. </w:t>
      </w:r>
    </w:p>
    <w:p w14:paraId="770D2818" w14:textId="466C512A" w:rsidR="00201573" w:rsidRPr="00201573" w:rsidRDefault="00201573" w:rsidP="00671E27">
      <w:pPr>
        <w:pStyle w:val="Akapitzlist"/>
        <w:numPr>
          <w:ilvl w:val="0"/>
          <w:numId w:val="43"/>
        </w:numPr>
        <w:spacing w:line="276" w:lineRule="auto"/>
        <w:ind w:left="426"/>
        <w:rPr>
          <w:rFonts w:cstheme="minorHAnsi"/>
        </w:rPr>
      </w:pPr>
      <w:r w:rsidRPr="00201573">
        <w:rPr>
          <w:rFonts w:cstheme="minorHAnsi"/>
        </w:rPr>
        <w:t xml:space="preserve">Oferta dodatkowa nie może być mniej korzystna w żadnym z kryteriów oceny ofert wskazanych w zaproszeniu do negocjacji niż oferta złożona w odpowiedzi na ogłoszenie o zamówieniu. </w:t>
      </w:r>
    </w:p>
    <w:p w14:paraId="4EC81CB9" w14:textId="66D1429C" w:rsidR="00201573" w:rsidRPr="00201573" w:rsidRDefault="00201573" w:rsidP="00671E27">
      <w:pPr>
        <w:pStyle w:val="Akapitzlist"/>
        <w:numPr>
          <w:ilvl w:val="0"/>
          <w:numId w:val="43"/>
        </w:numPr>
        <w:spacing w:line="276" w:lineRule="auto"/>
        <w:ind w:left="426"/>
        <w:rPr>
          <w:rFonts w:cstheme="minorHAnsi"/>
        </w:rPr>
      </w:pPr>
      <w:r w:rsidRPr="00201573">
        <w:rPr>
          <w:rFonts w:cstheme="minorHAnsi"/>
        </w:rPr>
        <w:t xml:space="preserve">Oferta przestaje wiązać wykonawcę w zakresie, w jakim złoży on ofertę dodatkową zawierającą korzystniejsze propozycje w ramach każdego z kryteriów oceny ofert wskazanych w zaproszeniu do negocjacji. </w:t>
      </w:r>
    </w:p>
    <w:p w14:paraId="356FF3EF" w14:textId="5A29CBB6" w:rsidR="00201573" w:rsidRPr="00201573" w:rsidRDefault="00201573" w:rsidP="00671E27">
      <w:pPr>
        <w:pStyle w:val="Akapitzlist"/>
        <w:numPr>
          <w:ilvl w:val="0"/>
          <w:numId w:val="43"/>
        </w:numPr>
        <w:spacing w:line="276" w:lineRule="auto"/>
        <w:ind w:left="426"/>
        <w:rPr>
          <w:rFonts w:cstheme="minorHAnsi"/>
        </w:rPr>
      </w:pPr>
      <w:r w:rsidRPr="00201573">
        <w:rPr>
          <w:rFonts w:cstheme="minorHAnsi"/>
        </w:rPr>
        <w:t>Oferta dodatkowa, która jest mniej korzystna w którymkolwiek z kryteriów oceny ofert wskazanych w zaproszeniu do negocjacji niż oferta złożona w odpowiedzi na ogłoszenie o zamówieniu, podlega odrzuceniu W przypadku skorzystania przez zamawiającego z możliwości negocjowania treści ofert, negocjacje dotyczyć będą wyłącznie tych elementów treści ofert, które podlegają ocenie w ramach kryteriów oceny ofert, o których mowa w rozdziale III pkt 4 niniejszej SWZ.</w:t>
      </w:r>
    </w:p>
    <w:p w14:paraId="0DABE1C4" w14:textId="31310BEB" w:rsidR="00A7581C" w:rsidRDefault="00A7581C" w:rsidP="00A7581C">
      <w:pPr>
        <w:pStyle w:val="Nagwek2"/>
        <w:numPr>
          <w:ilvl w:val="0"/>
          <w:numId w:val="3"/>
        </w:numPr>
      </w:pPr>
      <w:bookmarkStart w:id="79" w:name="_Toc72234899"/>
      <w:r w:rsidRPr="00A7581C">
        <w:t>Informacje o formalnościach, jakie muszą zostać dopełnione po wyborze oferty w celu zawarcia umowy w sprawie zamówienia publicznego</w:t>
      </w:r>
      <w:bookmarkEnd w:id="79"/>
    </w:p>
    <w:p w14:paraId="5033945E" w14:textId="7360E953" w:rsidR="001A32CB" w:rsidRDefault="001A32CB" w:rsidP="00671E27">
      <w:pPr>
        <w:numPr>
          <w:ilvl w:val="0"/>
          <w:numId w:val="46"/>
        </w:numPr>
        <w:spacing w:line="276" w:lineRule="auto"/>
        <w:ind w:left="426" w:right="-108"/>
        <w:rPr>
          <w:rFonts w:eastAsia="Times New Roman" w:cstheme="minorHAnsi"/>
          <w:lang w:eastAsia="pl-PL"/>
        </w:rPr>
      </w:pPr>
      <w:r w:rsidRPr="001C051F">
        <w:rPr>
          <w:rFonts w:eastAsia="Times New Roman" w:cstheme="minorHAnsi"/>
          <w:lang w:eastAsia="pl-PL"/>
        </w:rPr>
        <w:t>Zamawiający poinformuje wykonawcę, któremu zostanie udzielone zamówienie, o miejscu i terminie zawarcia umowy.</w:t>
      </w:r>
      <w:bookmarkStart w:id="80" w:name="_Toc42045493"/>
    </w:p>
    <w:p w14:paraId="67E3F762" w14:textId="7750B9E0" w:rsidR="00D92F5D" w:rsidRPr="001C051F" w:rsidRDefault="00D92F5D" w:rsidP="00671E27">
      <w:pPr>
        <w:numPr>
          <w:ilvl w:val="0"/>
          <w:numId w:val="46"/>
        </w:numPr>
        <w:spacing w:line="276" w:lineRule="auto"/>
        <w:ind w:left="426" w:right="-108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Na każde zadanie zostanie zawarta odrębna umowa, wg wzoru stanowiącego Zał. Nr 5 do SWZ.</w:t>
      </w:r>
    </w:p>
    <w:p w14:paraId="65CFB243" w14:textId="77777777" w:rsidR="001A32CB" w:rsidRPr="001C051F" w:rsidRDefault="001A32CB" w:rsidP="00671E27">
      <w:pPr>
        <w:numPr>
          <w:ilvl w:val="0"/>
          <w:numId w:val="46"/>
        </w:numPr>
        <w:spacing w:line="276" w:lineRule="auto"/>
        <w:ind w:left="426" w:right="-108"/>
        <w:rPr>
          <w:rFonts w:eastAsia="Times New Roman" w:cstheme="minorHAnsi"/>
          <w:lang w:eastAsia="pl-PL"/>
        </w:rPr>
      </w:pPr>
      <w:r w:rsidRPr="001C051F">
        <w:rPr>
          <w:rFonts w:eastAsia="Times New Roman" w:cstheme="minorHAnsi"/>
          <w:lang w:eastAsia="pl-PL"/>
        </w:rPr>
        <w:t>Wykonawca przed zawarciem umowy:</w:t>
      </w:r>
    </w:p>
    <w:p w14:paraId="6BF6A58E" w14:textId="510EE816" w:rsidR="001A32CB" w:rsidRPr="001C051F" w:rsidRDefault="001A32CB" w:rsidP="00671E27">
      <w:pPr>
        <w:numPr>
          <w:ilvl w:val="1"/>
          <w:numId w:val="38"/>
        </w:numPr>
        <w:spacing w:line="276" w:lineRule="auto"/>
        <w:ind w:left="851" w:right="-108"/>
        <w:rPr>
          <w:rFonts w:eastAsia="Times New Roman" w:cstheme="minorHAnsi"/>
          <w:lang w:eastAsia="pl-PL"/>
        </w:rPr>
      </w:pPr>
      <w:r w:rsidRPr="001C051F">
        <w:rPr>
          <w:rFonts w:eastAsia="Times New Roman" w:cstheme="minorHAnsi"/>
          <w:lang w:eastAsia="pl-PL"/>
        </w:rPr>
        <w:t>poda wszelkie informacje niezbędne do wypełnienia treści umowy na wezwanie zamawiającego</w:t>
      </w:r>
      <w:r w:rsidR="00847833">
        <w:rPr>
          <w:rFonts w:eastAsia="Times New Roman" w:cstheme="minorHAnsi"/>
          <w:lang w:eastAsia="pl-PL"/>
        </w:rPr>
        <w:t>.</w:t>
      </w:r>
    </w:p>
    <w:p w14:paraId="479A30C5" w14:textId="58A0FFDF" w:rsidR="003F17D8" w:rsidRPr="00611F02" w:rsidRDefault="001A32CB" w:rsidP="00611F02">
      <w:pPr>
        <w:spacing w:line="276" w:lineRule="auto"/>
        <w:ind w:right="-108"/>
        <w:rPr>
          <w:rFonts w:eastAsia="Times New Roman" w:cstheme="minorHAnsi"/>
          <w:lang w:eastAsia="pl-PL"/>
        </w:rPr>
      </w:pPr>
      <w:r w:rsidRPr="001C051F">
        <w:rPr>
          <w:rFonts w:eastAsia="Times New Roman" w:cstheme="minorHAnsi"/>
          <w:lang w:eastAsia="pl-PL"/>
        </w:rPr>
        <w:t xml:space="preserve">Jeżeli zostanie wybrana oferta wykonawców wspólnie ubiegających się o udzielenie zamówienia, zamawiający będzie żądał przed zawarciem umowy w sprawie zamówienia publicznego kopii umowy regulującej współpracę tych wykonawców, w której m.in. zostanie określony pełnomocnik uprawniony do kontaktów z zamawiającym oraz do wystawiania dokumentów związanych z płatnościami, przy czym termin, na jaki została zawarta umowa, nie może być krótszy niż termin realizacji zamówienia.  </w:t>
      </w:r>
      <w:bookmarkEnd w:id="80"/>
    </w:p>
    <w:p w14:paraId="70445845" w14:textId="505AD495" w:rsidR="001A32CB" w:rsidRPr="001A32CB" w:rsidRDefault="001A32CB" w:rsidP="003F17D8">
      <w:pPr>
        <w:spacing w:line="276" w:lineRule="auto"/>
        <w:rPr>
          <w:b/>
          <w:bCs/>
        </w:rPr>
      </w:pPr>
      <w:r w:rsidRPr="001A32CB">
        <w:rPr>
          <w:b/>
          <w:bCs/>
        </w:rPr>
        <w:t>Załącznikami do specyfikacji istotnych warunków zamówienia są:</w:t>
      </w:r>
    </w:p>
    <w:p w14:paraId="08FB5138" w14:textId="77777777" w:rsidR="001A32CB" w:rsidRPr="001A32CB" w:rsidRDefault="001A32CB" w:rsidP="00671E27">
      <w:pPr>
        <w:numPr>
          <w:ilvl w:val="0"/>
          <w:numId w:val="39"/>
        </w:numPr>
        <w:spacing w:line="276" w:lineRule="auto"/>
        <w:contextualSpacing/>
      </w:pPr>
      <w:r w:rsidRPr="001A32CB">
        <w:t xml:space="preserve">Załącznik nr 1 </w:t>
      </w:r>
      <w:r w:rsidRPr="001A32CB">
        <w:tab/>
        <w:t>Wzór oferty</w:t>
      </w:r>
    </w:p>
    <w:p w14:paraId="2C679874" w14:textId="77777777" w:rsidR="001A32CB" w:rsidRPr="001A32CB" w:rsidRDefault="001A32CB" w:rsidP="00671E27">
      <w:pPr>
        <w:numPr>
          <w:ilvl w:val="0"/>
          <w:numId w:val="39"/>
        </w:numPr>
        <w:spacing w:line="276" w:lineRule="auto"/>
        <w:contextualSpacing/>
      </w:pPr>
      <w:r w:rsidRPr="001A32CB">
        <w:t>Załącznik nr 2</w:t>
      </w:r>
      <w:r w:rsidRPr="001A32CB">
        <w:tab/>
        <w:t>Oświadczenie Wykonawcy o spełnianiu warunków udziału w postępowaniu</w:t>
      </w:r>
    </w:p>
    <w:p w14:paraId="1D505C14" w14:textId="147D299A" w:rsidR="001A32CB" w:rsidRDefault="001A32CB" w:rsidP="00671E27">
      <w:pPr>
        <w:numPr>
          <w:ilvl w:val="0"/>
          <w:numId w:val="39"/>
        </w:numPr>
        <w:spacing w:line="276" w:lineRule="auto"/>
        <w:contextualSpacing/>
      </w:pPr>
      <w:r w:rsidRPr="001A32CB">
        <w:t xml:space="preserve">Załącznik nr 3 </w:t>
      </w:r>
      <w:r w:rsidRPr="001A32CB">
        <w:tab/>
        <w:t xml:space="preserve">Oświadczenie Wykonawcy o braku podstaw do wykluczenia </w:t>
      </w:r>
    </w:p>
    <w:p w14:paraId="20B1C466" w14:textId="6A6AC13E" w:rsidR="00A019C9" w:rsidRPr="001A32CB" w:rsidRDefault="00A019C9" w:rsidP="00671E27">
      <w:pPr>
        <w:numPr>
          <w:ilvl w:val="0"/>
          <w:numId w:val="39"/>
        </w:numPr>
        <w:spacing w:line="276" w:lineRule="auto"/>
        <w:contextualSpacing/>
      </w:pPr>
      <w:r w:rsidRPr="00C74503">
        <w:t xml:space="preserve">Załącznik nr </w:t>
      </w:r>
      <w:r w:rsidR="00FE673A">
        <w:t>4</w:t>
      </w:r>
      <w:r w:rsidRPr="00C74503">
        <w:tab/>
        <w:t xml:space="preserve">Wykaz </w:t>
      </w:r>
      <w:r w:rsidR="00F90681">
        <w:t>wykonanych robót</w:t>
      </w:r>
    </w:p>
    <w:p w14:paraId="1123DE48" w14:textId="4648C2AE" w:rsidR="00A7581C" w:rsidRDefault="001A32CB" w:rsidP="00671E27">
      <w:pPr>
        <w:numPr>
          <w:ilvl w:val="0"/>
          <w:numId w:val="39"/>
        </w:numPr>
        <w:spacing w:line="276" w:lineRule="auto"/>
        <w:contextualSpacing/>
      </w:pPr>
      <w:r w:rsidRPr="00C74503">
        <w:t>Załącznik nr 5</w:t>
      </w:r>
      <w:r w:rsidRPr="00C74503">
        <w:tab/>
      </w:r>
      <w:r w:rsidR="00746ECC" w:rsidRPr="00C74503">
        <w:t xml:space="preserve">Wzór umowy </w:t>
      </w:r>
    </w:p>
    <w:p w14:paraId="70615584" w14:textId="52AD2CEA" w:rsidR="00611F02" w:rsidRPr="00C74503" w:rsidRDefault="00611F02" w:rsidP="00671E27">
      <w:pPr>
        <w:numPr>
          <w:ilvl w:val="0"/>
          <w:numId w:val="39"/>
        </w:numPr>
        <w:spacing w:line="276" w:lineRule="auto"/>
        <w:contextualSpacing/>
      </w:pPr>
      <w:r>
        <w:t>Załącznik nr 6    Wykaz osób</w:t>
      </w:r>
    </w:p>
    <w:p w14:paraId="3833371D" w14:textId="205CC8BB" w:rsidR="001C051F" w:rsidRPr="00C74503" w:rsidRDefault="001C051F" w:rsidP="00671E27">
      <w:pPr>
        <w:numPr>
          <w:ilvl w:val="0"/>
          <w:numId w:val="39"/>
        </w:numPr>
        <w:spacing w:line="276" w:lineRule="auto"/>
        <w:contextualSpacing/>
      </w:pPr>
      <w:r w:rsidRPr="00C74503">
        <w:t xml:space="preserve">Załącznik nr </w:t>
      </w:r>
      <w:r w:rsidR="00FE673A">
        <w:t>7</w:t>
      </w:r>
      <w:r w:rsidRPr="00C74503">
        <w:tab/>
        <w:t xml:space="preserve">Pisemne zobowiązanie podmiotu </w:t>
      </w:r>
      <w:r w:rsidR="00353C5F" w:rsidRPr="00C74503">
        <w:t>udostępniającego zasoby</w:t>
      </w:r>
    </w:p>
    <w:p w14:paraId="4CA2D303" w14:textId="43576A69" w:rsidR="001C051F" w:rsidRPr="00C74503" w:rsidRDefault="001C051F" w:rsidP="00671E27">
      <w:pPr>
        <w:numPr>
          <w:ilvl w:val="0"/>
          <w:numId w:val="39"/>
        </w:numPr>
        <w:spacing w:line="276" w:lineRule="auto"/>
        <w:contextualSpacing/>
      </w:pPr>
      <w:r w:rsidRPr="00C74503">
        <w:t xml:space="preserve">Załącznik nr </w:t>
      </w:r>
      <w:r w:rsidR="00FE673A">
        <w:t>8</w:t>
      </w:r>
      <w:r w:rsidRPr="00C74503">
        <w:tab/>
        <w:t xml:space="preserve">Oświadczenie podmiotu </w:t>
      </w:r>
      <w:r w:rsidR="00353C5F" w:rsidRPr="00C74503">
        <w:t>udostępniającego zasoby</w:t>
      </w:r>
    </w:p>
    <w:p w14:paraId="626D2CB9" w14:textId="77777777" w:rsidR="00046632" w:rsidRPr="00A7581C" w:rsidRDefault="00046632" w:rsidP="00046632">
      <w:pPr>
        <w:spacing w:line="276" w:lineRule="auto"/>
        <w:contextualSpacing/>
      </w:pPr>
    </w:p>
    <w:sectPr w:rsidR="00046632" w:rsidRPr="00A7581C">
      <w:footerReference w:type="default" r:id="rId3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24518" w14:textId="77777777" w:rsidR="00967EAE" w:rsidRDefault="00967EAE" w:rsidP="008F37FA">
      <w:pPr>
        <w:spacing w:after="0" w:line="240" w:lineRule="auto"/>
      </w:pPr>
      <w:r>
        <w:separator/>
      </w:r>
    </w:p>
  </w:endnote>
  <w:endnote w:type="continuationSeparator" w:id="0">
    <w:p w14:paraId="22D6BBB9" w14:textId="77777777" w:rsidR="00967EAE" w:rsidRDefault="00967EAE" w:rsidP="008F3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0299744"/>
      <w:docPartObj>
        <w:docPartGallery w:val="Page Numbers (Bottom of Page)"/>
        <w:docPartUnique/>
      </w:docPartObj>
    </w:sdtPr>
    <w:sdtEndPr/>
    <w:sdtContent>
      <w:p w14:paraId="5A20C341" w14:textId="3FEE2CF9" w:rsidR="00750DA6" w:rsidRDefault="00750DA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885C83" w14:textId="77777777" w:rsidR="00750DA6" w:rsidRDefault="00750D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82A27" w14:textId="77777777" w:rsidR="00967EAE" w:rsidRDefault="00967EAE" w:rsidP="008F37FA">
      <w:pPr>
        <w:spacing w:after="0" w:line="240" w:lineRule="auto"/>
      </w:pPr>
      <w:r>
        <w:separator/>
      </w:r>
    </w:p>
  </w:footnote>
  <w:footnote w:type="continuationSeparator" w:id="0">
    <w:p w14:paraId="5209491F" w14:textId="77777777" w:rsidR="00967EAE" w:rsidRDefault="00967EAE" w:rsidP="008F37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66ECE48"/>
    <w:name w:val="WW8Num3"/>
    <w:lvl w:ilvl="0">
      <w:start w:val="1"/>
      <w:numFmt w:val="decimal"/>
      <w:lvlText w:val="%1."/>
      <w:lvlJc w:val="left"/>
      <w:pPr>
        <w:tabs>
          <w:tab w:val="num" w:pos="863"/>
        </w:tabs>
        <w:ind w:left="863" w:hanging="360"/>
      </w:pPr>
      <w:rPr>
        <w:rFonts w:ascii="Arial" w:hAnsi="Arial" w:cs="Arial" w:hint="default"/>
        <w:b w:val="0"/>
        <w:b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/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223F5A"/>
    <w:multiLevelType w:val="hybridMultilevel"/>
    <w:tmpl w:val="7EDC3B8A"/>
    <w:lvl w:ilvl="0" w:tplc="B0787854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D65B50"/>
    <w:multiLevelType w:val="hybridMultilevel"/>
    <w:tmpl w:val="7CD20EC4"/>
    <w:lvl w:ilvl="0" w:tplc="0E123C5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D1A66CF4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6558BE"/>
    <w:multiLevelType w:val="hybridMultilevel"/>
    <w:tmpl w:val="290E5E82"/>
    <w:lvl w:ilvl="0" w:tplc="E0A0F9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A0F9F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DA0FA9"/>
    <w:multiLevelType w:val="hybridMultilevel"/>
    <w:tmpl w:val="108080B8"/>
    <w:lvl w:ilvl="0" w:tplc="E0A0F9F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3F2932"/>
    <w:multiLevelType w:val="hybridMultilevel"/>
    <w:tmpl w:val="172E7E62"/>
    <w:lvl w:ilvl="0" w:tplc="E0A0F9FE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</w:rPr>
    </w:lvl>
    <w:lvl w:ilvl="1" w:tplc="E0A0F9FE">
      <w:start w:val="1"/>
      <w:numFmt w:val="bullet"/>
      <w:lvlText w:val=""/>
      <w:lvlJc w:val="left"/>
      <w:pPr>
        <w:ind w:left="25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0FE9179C"/>
    <w:multiLevelType w:val="multilevel"/>
    <w:tmpl w:val="CE58B9F0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"/>
      <w:lvlJc w:val="left"/>
      <w:pPr>
        <w:ind w:left="432" w:hanging="432"/>
      </w:pPr>
      <w:rPr>
        <w:rFonts w:ascii="Symbol" w:hAnsi="Symbo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1034D68"/>
    <w:multiLevelType w:val="hybridMultilevel"/>
    <w:tmpl w:val="FC0052CE"/>
    <w:lvl w:ilvl="0" w:tplc="E0A0F9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E0A0F9F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C40C58"/>
    <w:multiLevelType w:val="hybridMultilevel"/>
    <w:tmpl w:val="63FAF4E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42A41794">
      <w:start w:val="1"/>
      <w:numFmt w:val="decimal"/>
      <w:lvlText w:val="%2."/>
      <w:lvlJc w:val="left"/>
      <w:pPr>
        <w:ind w:left="1440" w:hanging="360"/>
      </w:pPr>
      <w:rPr>
        <w:color w:val="auto"/>
      </w:rPr>
    </w:lvl>
    <w:lvl w:ilvl="2" w:tplc="5276E11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F71020"/>
    <w:multiLevelType w:val="hybridMultilevel"/>
    <w:tmpl w:val="CF882942"/>
    <w:lvl w:ilvl="0" w:tplc="2B7CA31E">
      <w:start w:val="1"/>
      <w:numFmt w:val="decimal"/>
      <w:lvlText w:val="%1."/>
      <w:lvlJc w:val="left"/>
      <w:pPr>
        <w:ind w:left="106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536212"/>
    <w:multiLevelType w:val="multilevel"/>
    <w:tmpl w:val="252A0ED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E851DD3"/>
    <w:multiLevelType w:val="multilevel"/>
    <w:tmpl w:val="E320E19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EE449DE"/>
    <w:multiLevelType w:val="hybridMultilevel"/>
    <w:tmpl w:val="34F608E4"/>
    <w:lvl w:ilvl="0" w:tplc="04150017">
      <w:start w:val="1"/>
      <w:numFmt w:val="lowerLetter"/>
      <w:lvlText w:val="%1)"/>
      <w:lvlJc w:val="left"/>
      <w:pPr>
        <w:ind w:left="3060" w:hanging="360"/>
      </w:p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</w:lvl>
    <w:lvl w:ilvl="3" w:tplc="0415000F" w:tentative="1">
      <w:start w:val="1"/>
      <w:numFmt w:val="decimal"/>
      <w:lvlText w:val="%4."/>
      <w:lvlJc w:val="left"/>
      <w:pPr>
        <w:ind w:left="5220" w:hanging="360"/>
      </w:p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</w:lvl>
    <w:lvl w:ilvl="6" w:tplc="0415000F" w:tentative="1">
      <w:start w:val="1"/>
      <w:numFmt w:val="decimal"/>
      <w:lvlText w:val="%7."/>
      <w:lvlJc w:val="left"/>
      <w:pPr>
        <w:ind w:left="7380" w:hanging="360"/>
      </w:p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6" w15:restartNumberingAfterBreak="0">
    <w:nsid w:val="1F5716B0"/>
    <w:multiLevelType w:val="hybridMultilevel"/>
    <w:tmpl w:val="3884A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F61C0D"/>
    <w:multiLevelType w:val="hybridMultilevel"/>
    <w:tmpl w:val="A82E92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BE7534"/>
    <w:multiLevelType w:val="hybridMultilevel"/>
    <w:tmpl w:val="FEE42642"/>
    <w:lvl w:ilvl="0" w:tplc="2A4293E0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D4E4945"/>
    <w:multiLevelType w:val="hybridMultilevel"/>
    <w:tmpl w:val="F4F4D2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3D11A0"/>
    <w:multiLevelType w:val="hybridMultilevel"/>
    <w:tmpl w:val="CAA47B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5E971F3"/>
    <w:multiLevelType w:val="hybridMultilevel"/>
    <w:tmpl w:val="7E9EDBE2"/>
    <w:lvl w:ilvl="0" w:tplc="FB78EAEA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37A73768"/>
    <w:multiLevelType w:val="multilevel"/>
    <w:tmpl w:val="86B44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B7E160A"/>
    <w:multiLevelType w:val="hybridMultilevel"/>
    <w:tmpl w:val="962A78CA"/>
    <w:lvl w:ilvl="0" w:tplc="9912DC3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9B17F3"/>
    <w:multiLevelType w:val="hybridMultilevel"/>
    <w:tmpl w:val="F2C880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BD7B4D"/>
    <w:multiLevelType w:val="multilevel"/>
    <w:tmpl w:val="3DD81A4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B414692"/>
    <w:multiLevelType w:val="hybridMultilevel"/>
    <w:tmpl w:val="D46E30B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8DBC1118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BA53F1C"/>
    <w:multiLevelType w:val="hybridMultilevel"/>
    <w:tmpl w:val="872299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BBB1AFC"/>
    <w:multiLevelType w:val="hybridMultilevel"/>
    <w:tmpl w:val="A378D1D2"/>
    <w:lvl w:ilvl="0" w:tplc="E0A0F9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A0F9F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CB510E"/>
    <w:multiLevelType w:val="hybridMultilevel"/>
    <w:tmpl w:val="8C702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80291C"/>
    <w:multiLevelType w:val="hybridMultilevel"/>
    <w:tmpl w:val="A17CB5A8"/>
    <w:lvl w:ilvl="0" w:tplc="774AF39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C20D59"/>
    <w:multiLevelType w:val="hybridMultilevel"/>
    <w:tmpl w:val="66F42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730CBE"/>
    <w:multiLevelType w:val="hybridMultilevel"/>
    <w:tmpl w:val="B4A23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604109"/>
    <w:multiLevelType w:val="multilevel"/>
    <w:tmpl w:val="4FA0405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9265D3B"/>
    <w:multiLevelType w:val="hybridMultilevel"/>
    <w:tmpl w:val="C2F48F38"/>
    <w:lvl w:ilvl="0" w:tplc="E0A0F9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A0F9F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585110"/>
    <w:multiLevelType w:val="multilevel"/>
    <w:tmpl w:val="43DE3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EF1873"/>
    <w:multiLevelType w:val="multilevel"/>
    <w:tmpl w:val="2F0AE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0BA7C1A"/>
    <w:multiLevelType w:val="hybridMultilevel"/>
    <w:tmpl w:val="1B34106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51F249E8">
      <w:start w:val="14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0E57D16"/>
    <w:multiLevelType w:val="multilevel"/>
    <w:tmpl w:val="EC5AFA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9" w15:restartNumberingAfterBreak="0">
    <w:nsid w:val="666C7FCF"/>
    <w:multiLevelType w:val="hybridMultilevel"/>
    <w:tmpl w:val="DB3AE6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606FBE"/>
    <w:multiLevelType w:val="hybridMultilevel"/>
    <w:tmpl w:val="CC4404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B2284FC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53675C"/>
    <w:multiLevelType w:val="hybridMultilevel"/>
    <w:tmpl w:val="691E22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E93715"/>
    <w:multiLevelType w:val="multilevel"/>
    <w:tmpl w:val="BC14F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EFC1094"/>
    <w:multiLevelType w:val="hybridMultilevel"/>
    <w:tmpl w:val="2DA46852"/>
    <w:lvl w:ilvl="0" w:tplc="6A22228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E912D0"/>
    <w:multiLevelType w:val="hybridMultilevel"/>
    <w:tmpl w:val="BC626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7C7FB1"/>
    <w:multiLevelType w:val="hybridMultilevel"/>
    <w:tmpl w:val="B31A904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95460DDC">
      <w:numFmt w:val="bullet"/>
      <w:lvlText w:val="•"/>
      <w:lvlJc w:val="left"/>
      <w:pPr>
        <w:ind w:left="1800" w:hanging="360"/>
      </w:pPr>
      <w:rPr>
        <w:rFonts w:ascii="Calibri Light" w:eastAsiaTheme="majorEastAsia" w:hAnsi="Calibri Light" w:cstheme="majorBidi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53F4E01"/>
    <w:multiLevelType w:val="hybridMultilevel"/>
    <w:tmpl w:val="836EA3A2"/>
    <w:lvl w:ilvl="0" w:tplc="E0A0F9FE">
      <w:start w:val="1"/>
      <w:numFmt w:val="bullet"/>
      <w:lvlText w:val="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7" w15:restartNumberingAfterBreak="0">
    <w:nsid w:val="76723AFF"/>
    <w:multiLevelType w:val="hybridMultilevel"/>
    <w:tmpl w:val="30B60AAC"/>
    <w:lvl w:ilvl="0" w:tplc="E0A0F9F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782045C"/>
    <w:multiLevelType w:val="hybridMultilevel"/>
    <w:tmpl w:val="8BDAAA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8C334B1"/>
    <w:multiLevelType w:val="hybridMultilevel"/>
    <w:tmpl w:val="BB3460C8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CE02CE"/>
    <w:multiLevelType w:val="hybridMultilevel"/>
    <w:tmpl w:val="9E7E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2"/>
  </w:num>
  <w:num w:numId="3">
    <w:abstractNumId w:val="23"/>
  </w:num>
  <w:num w:numId="4">
    <w:abstractNumId w:val="45"/>
  </w:num>
  <w:num w:numId="5">
    <w:abstractNumId w:val="43"/>
  </w:num>
  <w:num w:numId="6">
    <w:abstractNumId w:val="8"/>
  </w:num>
  <w:num w:numId="7">
    <w:abstractNumId w:val="11"/>
  </w:num>
  <w:num w:numId="8">
    <w:abstractNumId w:val="6"/>
  </w:num>
  <w:num w:numId="9">
    <w:abstractNumId w:val="28"/>
  </w:num>
  <w:num w:numId="10">
    <w:abstractNumId w:val="34"/>
  </w:num>
  <w:num w:numId="11">
    <w:abstractNumId w:val="26"/>
  </w:num>
  <w:num w:numId="12">
    <w:abstractNumId w:val="5"/>
  </w:num>
  <w:num w:numId="13">
    <w:abstractNumId w:val="40"/>
  </w:num>
  <w:num w:numId="14">
    <w:abstractNumId w:val="10"/>
  </w:num>
  <w:num w:numId="15">
    <w:abstractNumId w:val="38"/>
  </w:num>
  <w:num w:numId="16">
    <w:abstractNumId w:val="19"/>
  </w:num>
  <w:num w:numId="17">
    <w:abstractNumId w:val="18"/>
  </w:num>
  <w:num w:numId="18">
    <w:abstractNumId w:val="47"/>
  </w:num>
  <w:num w:numId="19">
    <w:abstractNumId w:val="37"/>
  </w:num>
  <w:num w:numId="20">
    <w:abstractNumId w:val="20"/>
  </w:num>
  <w:num w:numId="21">
    <w:abstractNumId w:val="46"/>
  </w:num>
  <w:num w:numId="22">
    <w:abstractNumId w:val="7"/>
  </w:num>
  <w:num w:numId="23">
    <w:abstractNumId w:val="22"/>
  </w:num>
  <w:num w:numId="24">
    <w:abstractNumId w:val="13"/>
    <w:lvlOverride w:ilvl="0">
      <w:lvl w:ilvl="0">
        <w:numFmt w:val="decimal"/>
        <w:lvlText w:val="%1."/>
        <w:lvlJc w:val="left"/>
      </w:lvl>
    </w:lvlOverride>
  </w:num>
  <w:num w:numId="25">
    <w:abstractNumId w:val="13"/>
    <w:lvlOverride w:ilvl="0">
      <w:lvl w:ilvl="0">
        <w:numFmt w:val="decimal"/>
        <w:lvlText w:val="%1."/>
        <w:lvlJc w:val="left"/>
      </w:lvl>
    </w:lvlOverride>
  </w:num>
  <w:num w:numId="26">
    <w:abstractNumId w:val="13"/>
    <w:lvlOverride w:ilvl="0">
      <w:lvl w:ilvl="0">
        <w:numFmt w:val="decimal"/>
        <w:lvlText w:val="%1."/>
        <w:lvlJc w:val="left"/>
      </w:lvl>
    </w:lvlOverride>
  </w:num>
  <w:num w:numId="27">
    <w:abstractNumId w:val="25"/>
    <w:lvlOverride w:ilvl="0">
      <w:lvl w:ilvl="0">
        <w:numFmt w:val="decimal"/>
        <w:lvlText w:val="%1."/>
        <w:lvlJc w:val="left"/>
      </w:lvl>
    </w:lvlOverride>
  </w:num>
  <w:num w:numId="28">
    <w:abstractNumId w:val="25"/>
    <w:lvlOverride w:ilvl="0">
      <w:lvl w:ilvl="0">
        <w:numFmt w:val="decimal"/>
        <w:lvlText w:val="%1."/>
        <w:lvlJc w:val="left"/>
      </w:lvl>
    </w:lvlOverride>
  </w:num>
  <w:num w:numId="29">
    <w:abstractNumId w:val="25"/>
    <w:lvlOverride w:ilvl="0">
      <w:lvl w:ilvl="0">
        <w:numFmt w:val="decimal"/>
        <w:lvlText w:val="%1."/>
        <w:lvlJc w:val="left"/>
      </w:lvl>
    </w:lvlOverride>
  </w:num>
  <w:num w:numId="30">
    <w:abstractNumId w:val="36"/>
  </w:num>
  <w:num w:numId="31">
    <w:abstractNumId w:val="42"/>
  </w:num>
  <w:num w:numId="32">
    <w:abstractNumId w:val="14"/>
  </w:num>
  <w:num w:numId="33">
    <w:abstractNumId w:val="33"/>
  </w:num>
  <w:num w:numId="34">
    <w:abstractNumId w:val="35"/>
  </w:num>
  <w:num w:numId="35">
    <w:abstractNumId w:val="50"/>
  </w:num>
  <w:num w:numId="36">
    <w:abstractNumId w:val="15"/>
  </w:num>
  <w:num w:numId="37">
    <w:abstractNumId w:val="16"/>
  </w:num>
  <w:num w:numId="38">
    <w:abstractNumId w:val="9"/>
  </w:num>
  <w:num w:numId="39">
    <w:abstractNumId w:val="29"/>
  </w:num>
  <w:num w:numId="40">
    <w:abstractNumId w:val="31"/>
  </w:num>
  <w:num w:numId="41">
    <w:abstractNumId w:val="39"/>
  </w:num>
  <w:num w:numId="42">
    <w:abstractNumId w:val="4"/>
  </w:num>
  <w:num w:numId="43">
    <w:abstractNumId w:val="41"/>
  </w:num>
  <w:num w:numId="44">
    <w:abstractNumId w:val="17"/>
  </w:num>
  <w:num w:numId="45">
    <w:abstractNumId w:val="24"/>
  </w:num>
  <w:num w:numId="46">
    <w:abstractNumId w:val="27"/>
  </w:num>
  <w:num w:numId="47">
    <w:abstractNumId w:val="48"/>
  </w:num>
  <w:num w:numId="48">
    <w:abstractNumId w:val="21"/>
  </w:num>
  <w:num w:numId="49">
    <w:abstractNumId w:val="32"/>
  </w:num>
  <w:num w:numId="50">
    <w:abstractNumId w:val="49"/>
  </w:num>
  <w:num w:numId="51">
    <w:abstractNumId w:val="4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7FA"/>
    <w:rsid w:val="00006B0B"/>
    <w:rsid w:val="00025A74"/>
    <w:rsid w:val="00027692"/>
    <w:rsid w:val="00032EA8"/>
    <w:rsid w:val="00035BB5"/>
    <w:rsid w:val="000426CD"/>
    <w:rsid w:val="00046632"/>
    <w:rsid w:val="0004718F"/>
    <w:rsid w:val="00052B97"/>
    <w:rsid w:val="0007163A"/>
    <w:rsid w:val="00071CB4"/>
    <w:rsid w:val="00087C95"/>
    <w:rsid w:val="00093850"/>
    <w:rsid w:val="000946F5"/>
    <w:rsid w:val="000A02F6"/>
    <w:rsid w:val="000A4C78"/>
    <w:rsid w:val="000A7D48"/>
    <w:rsid w:val="000B446E"/>
    <w:rsid w:val="000B4A85"/>
    <w:rsid w:val="000B6E9B"/>
    <w:rsid w:val="000B7742"/>
    <w:rsid w:val="000B7883"/>
    <w:rsid w:val="000C558C"/>
    <w:rsid w:val="000C7A72"/>
    <w:rsid w:val="000D3720"/>
    <w:rsid w:val="000E536A"/>
    <w:rsid w:val="000E5F17"/>
    <w:rsid w:val="000F30EE"/>
    <w:rsid w:val="000F310C"/>
    <w:rsid w:val="000F4FC9"/>
    <w:rsid w:val="001407E0"/>
    <w:rsid w:val="001504FD"/>
    <w:rsid w:val="00151050"/>
    <w:rsid w:val="0015698B"/>
    <w:rsid w:val="00157D85"/>
    <w:rsid w:val="001764DA"/>
    <w:rsid w:val="00190AA2"/>
    <w:rsid w:val="00190EA3"/>
    <w:rsid w:val="0019622F"/>
    <w:rsid w:val="001977CE"/>
    <w:rsid w:val="001A0B5C"/>
    <w:rsid w:val="001A32CB"/>
    <w:rsid w:val="001B3C85"/>
    <w:rsid w:val="001B436F"/>
    <w:rsid w:val="001B791F"/>
    <w:rsid w:val="001C051F"/>
    <w:rsid w:val="001C20F6"/>
    <w:rsid w:val="001E4D41"/>
    <w:rsid w:val="00201573"/>
    <w:rsid w:val="002044B2"/>
    <w:rsid w:val="0021186A"/>
    <w:rsid w:val="00226766"/>
    <w:rsid w:val="002353F7"/>
    <w:rsid w:val="002509C3"/>
    <w:rsid w:val="0025401C"/>
    <w:rsid w:val="00261332"/>
    <w:rsid w:val="00261720"/>
    <w:rsid w:val="00271E3E"/>
    <w:rsid w:val="002724D9"/>
    <w:rsid w:val="00273F79"/>
    <w:rsid w:val="002744B8"/>
    <w:rsid w:val="00295EAC"/>
    <w:rsid w:val="002977BB"/>
    <w:rsid w:val="002A6711"/>
    <w:rsid w:val="002C3057"/>
    <w:rsid w:val="002C5BAD"/>
    <w:rsid w:val="002D0D2C"/>
    <w:rsid w:val="002E6671"/>
    <w:rsid w:val="00331E1A"/>
    <w:rsid w:val="003334B4"/>
    <w:rsid w:val="00343A9F"/>
    <w:rsid w:val="00353C5F"/>
    <w:rsid w:val="003619E5"/>
    <w:rsid w:val="00392B68"/>
    <w:rsid w:val="00394216"/>
    <w:rsid w:val="003B7BB2"/>
    <w:rsid w:val="003C0FA4"/>
    <w:rsid w:val="003D53FF"/>
    <w:rsid w:val="003E7C43"/>
    <w:rsid w:val="003F17D8"/>
    <w:rsid w:val="003F3EDD"/>
    <w:rsid w:val="003F42FF"/>
    <w:rsid w:val="004021B7"/>
    <w:rsid w:val="00410A8D"/>
    <w:rsid w:val="00412552"/>
    <w:rsid w:val="00416828"/>
    <w:rsid w:val="0042354A"/>
    <w:rsid w:val="0043072E"/>
    <w:rsid w:val="004500BC"/>
    <w:rsid w:val="00473CB3"/>
    <w:rsid w:val="00474FB9"/>
    <w:rsid w:val="00491E8F"/>
    <w:rsid w:val="00492709"/>
    <w:rsid w:val="004A5B2C"/>
    <w:rsid w:val="004A5C09"/>
    <w:rsid w:val="004B6052"/>
    <w:rsid w:val="004C17A2"/>
    <w:rsid w:val="004C5C7E"/>
    <w:rsid w:val="004C5F02"/>
    <w:rsid w:val="004D05C5"/>
    <w:rsid w:val="004D6E24"/>
    <w:rsid w:val="004E2BCF"/>
    <w:rsid w:val="005013EE"/>
    <w:rsid w:val="005025BF"/>
    <w:rsid w:val="00504742"/>
    <w:rsid w:val="005047C4"/>
    <w:rsid w:val="005107B9"/>
    <w:rsid w:val="00514E2D"/>
    <w:rsid w:val="0052440C"/>
    <w:rsid w:val="005277CE"/>
    <w:rsid w:val="00537D6B"/>
    <w:rsid w:val="00552A26"/>
    <w:rsid w:val="00552EEF"/>
    <w:rsid w:val="005565C9"/>
    <w:rsid w:val="00580E7B"/>
    <w:rsid w:val="00583C93"/>
    <w:rsid w:val="005846D0"/>
    <w:rsid w:val="0058600B"/>
    <w:rsid w:val="00595EA1"/>
    <w:rsid w:val="005A1285"/>
    <w:rsid w:val="005A1AA1"/>
    <w:rsid w:val="005A75BE"/>
    <w:rsid w:val="005B189F"/>
    <w:rsid w:val="005D4A8A"/>
    <w:rsid w:val="005D74D6"/>
    <w:rsid w:val="005E1C2D"/>
    <w:rsid w:val="005E5560"/>
    <w:rsid w:val="00600212"/>
    <w:rsid w:val="006031CE"/>
    <w:rsid w:val="00611F02"/>
    <w:rsid w:val="0061348A"/>
    <w:rsid w:val="0061631C"/>
    <w:rsid w:val="006226BA"/>
    <w:rsid w:val="0062576A"/>
    <w:rsid w:val="00637B43"/>
    <w:rsid w:val="00646C94"/>
    <w:rsid w:val="00650A59"/>
    <w:rsid w:val="006520B7"/>
    <w:rsid w:val="0065256D"/>
    <w:rsid w:val="00665B10"/>
    <w:rsid w:val="006664EB"/>
    <w:rsid w:val="00671E27"/>
    <w:rsid w:val="00677427"/>
    <w:rsid w:val="00690702"/>
    <w:rsid w:val="006A09A6"/>
    <w:rsid w:val="006B3FA1"/>
    <w:rsid w:val="006B4BE5"/>
    <w:rsid w:val="006C1DA5"/>
    <w:rsid w:val="006C4E6D"/>
    <w:rsid w:val="006D7003"/>
    <w:rsid w:val="006E01CC"/>
    <w:rsid w:val="006E2897"/>
    <w:rsid w:val="006E3966"/>
    <w:rsid w:val="00736F8C"/>
    <w:rsid w:val="007436A5"/>
    <w:rsid w:val="007468AE"/>
    <w:rsid w:val="00746ECC"/>
    <w:rsid w:val="00747742"/>
    <w:rsid w:val="00750DA6"/>
    <w:rsid w:val="00752A8E"/>
    <w:rsid w:val="00755025"/>
    <w:rsid w:val="00757F27"/>
    <w:rsid w:val="007749B5"/>
    <w:rsid w:val="00775EF1"/>
    <w:rsid w:val="007B2E88"/>
    <w:rsid w:val="007B5BDA"/>
    <w:rsid w:val="007C03A2"/>
    <w:rsid w:val="007C20F6"/>
    <w:rsid w:val="007F41C0"/>
    <w:rsid w:val="007F6F4E"/>
    <w:rsid w:val="00801064"/>
    <w:rsid w:val="008014DF"/>
    <w:rsid w:val="0080465D"/>
    <w:rsid w:val="008112AD"/>
    <w:rsid w:val="00822B8F"/>
    <w:rsid w:val="00826ABD"/>
    <w:rsid w:val="008412C1"/>
    <w:rsid w:val="00847833"/>
    <w:rsid w:val="00855ABB"/>
    <w:rsid w:val="00891D90"/>
    <w:rsid w:val="00894C64"/>
    <w:rsid w:val="008A408A"/>
    <w:rsid w:val="008A6D44"/>
    <w:rsid w:val="008B0D07"/>
    <w:rsid w:val="008B10EE"/>
    <w:rsid w:val="008B20F2"/>
    <w:rsid w:val="008B3418"/>
    <w:rsid w:val="008D4B12"/>
    <w:rsid w:val="008D5BC8"/>
    <w:rsid w:val="008E2DEE"/>
    <w:rsid w:val="008F37FA"/>
    <w:rsid w:val="008F69CA"/>
    <w:rsid w:val="008F6D34"/>
    <w:rsid w:val="00926E37"/>
    <w:rsid w:val="0094178F"/>
    <w:rsid w:val="00946302"/>
    <w:rsid w:val="009678BF"/>
    <w:rsid w:val="00967EAE"/>
    <w:rsid w:val="00972DDC"/>
    <w:rsid w:val="00983C1E"/>
    <w:rsid w:val="009949B7"/>
    <w:rsid w:val="009A15BE"/>
    <w:rsid w:val="009A3FD8"/>
    <w:rsid w:val="009B5BC1"/>
    <w:rsid w:val="009C0961"/>
    <w:rsid w:val="009C4B13"/>
    <w:rsid w:val="009D3768"/>
    <w:rsid w:val="009D4DEA"/>
    <w:rsid w:val="009E1737"/>
    <w:rsid w:val="009F512E"/>
    <w:rsid w:val="00A019C9"/>
    <w:rsid w:val="00A1018C"/>
    <w:rsid w:val="00A222C6"/>
    <w:rsid w:val="00A37AA1"/>
    <w:rsid w:val="00A4791A"/>
    <w:rsid w:val="00A502DA"/>
    <w:rsid w:val="00A73795"/>
    <w:rsid w:val="00A7581C"/>
    <w:rsid w:val="00A87EC9"/>
    <w:rsid w:val="00A93CAB"/>
    <w:rsid w:val="00AA45EE"/>
    <w:rsid w:val="00AB3077"/>
    <w:rsid w:val="00AB45FD"/>
    <w:rsid w:val="00AB5B05"/>
    <w:rsid w:val="00AB615E"/>
    <w:rsid w:val="00AC00B1"/>
    <w:rsid w:val="00AC1E51"/>
    <w:rsid w:val="00AC3DAC"/>
    <w:rsid w:val="00AC4E72"/>
    <w:rsid w:val="00AC6B90"/>
    <w:rsid w:val="00AD01F8"/>
    <w:rsid w:val="00AE161B"/>
    <w:rsid w:val="00AE783E"/>
    <w:rsid w:val="00AF520A"/>
    <w:rsid w:val="00B2533B"/>
    <w:rsid w:val="00B31E8D"/>
    <w:rsid w:val="00B3395F"/>
    <w:rsid w:val="00B40138"/>
    <w:rsid w:val="00B40844"/>
    <w:rsid w:val="00B43130"/>
    <w:rsid w:val="00B4669B"/>
    <w:rsid w:val="00B61891"/>
    <w:rsid w:val="00B70FD2"/>
    <w:rsid w:val="00B82A59"/>
    <w:rsid w:val="00BA6BCF"/>
    <w:rsid w:val="00BC2809"/>
    <w:rsid w:val="00BD6F74"/>
    <w:rsid w:val="00C119BA"/>
    <w:rsid w:val="00C270E1"/>
    <w:rsid w:val="00C33B28"/>
    <w:rsid w:val="00C40E75"/>
    <w:rsid w:val="00C4119B"/>
    <w:rsid w:val="00C64FB8"/>
    <w:rsid w:val="00C70A39"/>
    <w:rsid w:val="00C73DAB"/>
    <w:rsid w:val="00C74503"/>
    <w:rsid w:val="00C914D4"/>
    <w:rsid w:val="00C962A6"/>
    <w:rsid w:val="00CA69E0"/>
    <w:rsid w:val="00CB3117"/>
    <w:rsid w:val="00CE13C4"/>
    <w:rsid w:val="00CE5006"/>
    <w:rsid w:val="00D11260"/>
    <w:rsid w:val="00D12F59"/>
    <w:rsid w:val="00D20F30"/>
    <w:rsid w:val="00D35569"/>
    <w:rsid w:val="00D46B1F"/>
    <w:rsid w:val="00D641B8"/>
    <w:rsid w:val="00D703C7"/>
    <w:rsid w:val="00D70733"/>
    <w:rsid w:val="00D73833"/>
    <w:rsid w:val="00D750DF"/>
    <w:rsid w:val="00D92F5D"/>
    <w:rsid w:val="00DA1ADA"/>
    <w:rsid w:val="00DA5CB5"/>
    <w:rsid w:val="00DB7726"/>
    <w:rsid w:val="00DC1C1A"/>
    <w:rsid w:val="00DC44BF"/>
    <w:rsid w:val="00DD566D"/>
    <w:rsid w:val="00DE7960"/>
    <w:rsid w:val="00DF0F2F"/>
    <w:rsid w:val="00DF2DD7"/>
    <w:rsid w:val="00E05B73"/>
    <w:rsid w:val="00E06AE4"/>
    <w:rsid w:val="00E131DB"/>
    <w:rsid w:val="00E15BF5"/>
    <w:rsid w:val="00E23369"/>
    <w:rsid w:val="00E26408"/>
    <w:rsid w:val="00E42ED5"/>
    <w:rsid w:val="00E44FC7"/>
    <w:rsid w:val="00E55B77"/>
    <w:rsid w:val="00E56A2D"/>
    <w:rsid w:val="00E61DCC"/>
    <w:rsid w:val="00E6264D"/>
    <w:rsid w:val="00E6579A"/>
    <w:rsid w:val="00E852AF"/>
    <w:rsid w:val="00E958DF"/>
    <w:rsid w:val="00E97ED6"/>
    <w:rsid w:val="00EA44B1"/>
    <w:rsid w:val="00EB2919"/>
    <w:rsid w:val="00EC06AD"/>
    <w:rsid w:val="00EC14B9"/>
    <w:rsid w:val="00EC44C3"/>
    <w:rsid w:val="00EC5B7D"/>
    <w:rsid w:val="00ED1EFC"/>
    <w:rsid w:val="00EF5CBA"/>
    <w:rsid w:val="00F17A25"/>
    <w:rsid w:val="00F22A71"/>
    <w:rsid w:val="00F365EA"/>
    <w:rsid w:val="00F5344E"/>
    <w:rsid w:val="00F8211D"/>
    <w:rsid w:val="00F90041"/>
    <w:rsid w:val="00F90681"/>
    <w:rsid w:val="00FA1A93"/>
    <w:rsid w:val="00FA210F"/>
    <w:rsid w:val="00FC317F"/>
    <w:rsid w:val="00FE673A"/>
    <w:rsid w:val="00FE69E7"/>
    <w:rsid w:val="00FF4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7DF6D"/>
  <w15:chartTrackingRefBased/>
  <w15:docId w15:val="{589AD5E3-8921-4527-81F3-5A2815944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37FA"/>
    <w:pPr>
      <w:spacing w:line="271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8F37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F37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4A8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8F37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F37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ipercze">
    <w:name w:val="Hyperlink"/>
    <w:basedOn w:val="Domylnaczcionkaakapitu"/>
    <w:uiPriority w:val="99"/>
    <w:unhideWhenUsed/>
    <w:rsid w:val="008F37FA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F37FA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F37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37FA"/>
  </w:style>
  <w:style w:type="paragraph" w:styleId="Stopka">
    <w:name w:val="footer"/>
    <w:basedOn w:val="Normalny"/>
    <w:link w:val="StopkaZnak"/>
    <w:uiPriority w:val="99"/>
    <w:unhideWhenUsed/>
    <w:rsid w:val="008F37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37FA"/>
  </w:style>
  <w:style w:type="character" w:customStyle="1" w:styleId="Nagwek1Znak">
    <w:name w:val="Nagłówek 1 Znak"/>
    <w:basedOn w:val="Domylnaczcionkaakapitu"/>
    <w:link w:val="Nagwek1"/>
    <w:uiPriority w:val="9"/>
    <w:rsid w:val="008F37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F37FA"/>
    <w:pPr>
      <w:spacing w:line="259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F37F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392B68"/>
    <w:pPr>
      <w:tabs>
        <w:tab w:val="right" w:leader="dot" w:pos="9062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E06AE4"/>
    <w:pPr>
      <w:tabs>
        <w:tab w:val="left" w:pos="709"/>
        <w:tab w:val="right" w:leader="dot" w:pos="9062"/>
      </w:tabs>
      <w:spacing w:after="100"/>
      <w:ind w:left="709" w:hanging="489"/>
    </w:pPr>
  </w:style>
  <w:style w:type="paragraph" w:styleId="Akapitzlist">
    <w:name w:val="List Paragraph"/>
    <w:basedOn w:val="Normalny"/>
    <w:uiPriority w:val="34"/>
    <w:qFormat/>
    <w:rsid w:val="00D35569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DB772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B772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B3077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65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65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65C9"/>
    <w:rPr>
      <w:vertAlign w:val="superscript"/>
    </w:rPr>
  </w:style>
  <w:style w:type="paragraph" w:styleId="NormalnyWeb">
    <w:name w:val="Normal (Web)"/>
    <w:basedOn w:val="Normalny"/>
    <w:semiHidden/>
    <w:unhideWhenUsed/>
    <w:rsid w:val="00AE161B"/>
    <w:pPr>
      <w:suppressAutoHyphens/>
      <w:spacing w:before="100" w:after="100" w:line="100" w:lineRule="atLeast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Tekstkomentarza2">
    <w:name w:val="Tekst komentarza2"/>
    <w:basedOn w:val="Normalny"/>
    <w:rsid w:val="00DA1ADA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6A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6A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6AE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6A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6AE4"/>
    <w:rPr>
      <w:b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4A8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gkelc">
    <w:name w:val="hgkelc"/>
    <w:basedOn w:val="Domylnaczcionkaakapitu"/>
    <w:rsid w:val="00DC1C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olkusz" TargetMode="External"/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mailto:przetarg@umig.olkusz.pl" TargetMode="External"/><Relationship Id="rId26" Type="http://schemas.openxmlformats.org/officeDocument/2006/relationships/hyperlink" Target="http://platformazakupowa.pl" TargetMode="External"/><Relationship Id="rId3" Type="http://schemas.openxmlformats.org/officeDocument/2006/relationships/styles" Target="styles.xml"/><Relationship Id="rId21" Type="http://schemas.openxmlformats.org/officeDocument/2006/relationships/hyperlink" Target="https://platformazakupowa.pl/" TargetMode="External"/><Relationship Id="rId34" Type="http://schemas.openxmlformats.org/officeDocument/2006/relationships/hyperlink" Target="http://platformazakupowa.p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strona/1-regulamin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://platformazakupowa.pl" TargetMode="External"/><Relationship Id="rId33" Type="http://schemas.openxmlformats.org/officeDocument/2006/relationships/hyperlink" Target="https://platformazakupowa.pl/strona/45-instrukcje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platformazakupowa.pl" TargetMode="External"/><Relationship Id="rId20" Type="http://schemas.openxmlformats.org/officeDocument/2006/relationships/hyperlink" Target="http://platformazakupowa.pl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drive.google.com/file/d/1Kd1DttbBeiNWt4q4slS4t76lZVKPbkyD/view" TargetMode="External"/><Relationship Id="rId32" Type="http://schemas.openxmlformats.org/officeDocument/2006/relationships/hyperlink" Target="http://platformazakupowa.pl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strona/1-regulamin" TargetMode="External"/><Relationship Id="rId28" Type="http://schemas.openxmlformats.org/officeDocument/2006/relationships/hyperlink" Target="https://platformazakupowa.pl/strona/45-instrukcje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platformazakupowa.pl/pn/olkusz" TargetMode="External"/><Relationship Id="rId19" Type="http://schemas.openxmlformats.org/officeDocument/2006/relationships/hyperlink" Target="http://platformazakupowa.pl" TargetMode="External"/><Relationship Id="rId31" Type="http://schemas.openxmlformats.org/officeDocument/2006/relationships/hyperlink" Target="http://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zetarg@umig.olkusz.pl" TargetMode="External"/><Relationship Id="rId14" Type="http://schemas.openxmlformats.org/officeDocument/2006/relationships/hyperlink" Target="https://platformazakupowa.pl/strona/45-instrukcje" TargetMode="External"/><Relationship Id="rId22" Type="http://schemas.openxmlformats.org/officeDocument/2006/relationships/hyperlink" Target="https://platformazakupowa.pl/" TargetMode="External"/><Relationship Id="rId27" Type="http://schemas.openxmlformats.org/officeDocument/2006/relationships/hyperlink" Target="http://platformazakupowa.pl" TargetMode="External"/><Relationship Id="rId30" Type="http://schemas.openxmlformats.org/officeDocument/2006/relationships/hyperlink" Target="https://platformazakupowa.pl/pn/olkusz" TargetMode="External"/><Relationship Id="rId35" Type="http://schemas.openxmlformats.org/officeDocument/2006/relationships/hyperlink" Target="https://platformazakupowa.pl/pn/olkusz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435F1-CF76-455E-8875-19A9D89E6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23</Pages>
  <Words>8735</Words>
  <Characters>52413</Characters>
  <Application>Microsoft Office Word</Application>
  <DocSecurity>0</DocSecurity>
  <Lines>436</Lines>
  <Paragraphs>122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 Info</dc:creator>
  <cp:keywords/>
  <dc:description/>
  <cp:lastModifiedBy>Ja Info</cp:lastModifiedBy>
  <cp:revision>5</cp:revision>
  <cp:lastPrinted>2021-07-27T09:36:00Z</cp:lastPrinted>
  <dcterms:created xsi:type="dcterms:W3CDTF">2021-07-23T12:45:00Z</dcterms:created>
  <dcterms:modified xsi:type="dcterms:W3CDTF">2021-07-27T10:38:00Z</dcterms:modified>
</cp:coreProperties>
</file>