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B850B" w14:textId="77777777" w:rsidR="00D216F7" w:rsidRDefault="00D216F7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</w:p>
    <w:p w14:paraId="76CBF206" w14:textId="77777777" w:rsidR="00D216F7" w:rsidRDefault="00D93DB9">
      <w:pPr>
        <w:pStyle w:val="Domylnie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none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u w:val="none"/>
        </w:rPr>
        <w:t xml:space="preserve">Umowa nr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none"/>
          <w:lang w:eastAsia="pl-PL"/>
        </w:rPr>
        <w:t>ZP.272….2021</w:t>
      </w:r>
    </w:p>
    <w:p w14:paraId="0910DA47" w14:textId="77777777" w:rsidR="00D216F7" w:rsidRDefault="00D216F7">
      <w:pPr>
        <w:pStyle w:val="Domylnie"/>
        <w:jc w:val="center"/>
        <w:rPr>
          <w:rFonts w:ascii="Times New Roman" w:hAnsi="Times New Roman" w:cs="Times New Roman"/>
          <w:b/>
          <w:bCs/>
          <w:u w:val="none"/>
        </w:rPr>
      </w:pPr>
    </w:p>
    <w:p w14:paraId="66928046" w14:textId="77777777" w:rsidR="00D216F7" w:rsidRDefault="00D216F7">
      <w:pPr>
        <w:pStyle w:val="Domylnie"/>
        <w:jc w:val="center"/>
      </w:pPr>
    </w:p>
    <w:p w14:paraId="1D4FFD43" w14:textId="70A223F1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zawarta w Nowy Tomyślu, dnia ……………..2021</w:t>
      </w:r>
      <w:ins w:id="0" w:author="SZS" w:date="2021-07-01T15:10:00Z">
        <w:r w:rsidR="00820378">
          <w:rPr>
            <w:rFonts w:ascii="Times New Roman" w:hAnsi="Times New Roman" w:cs="Times New Roman"/>
            <w:sz w:val="24"/>
            <w:szCs w:val="24"/>
            <w:u w:val="none"/>
          </w:rPr>
          <w:t xml:space="preserve"> </w:t>
        </w:r>
      </w:ins>
      <w:r>
        <w:rPr>
          <w:rFonts w:ascii="Times New Roman" w:hAnsi="Times New Roman" w:cs="Times New Roman"/>
          <w:sz w:val="24"/>
          <w:szCs w:val="24"/>
          <w:u w:val="none"/>
        </w:rPr>
        <w:t>roku</w:t>
      </w:r>
    </w:p>
    <w:p w14:paraId="20B3A22C" w14:textId="77777777" w:rsidR="00D216F7" w:rsidRDefault="00D216F7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</w:p>
    <w:p w14:paraId="2661399E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none"/>
        </w:rPr>
        <w:t>pomiędzy:</w:t>
      </w:r>
    </w:p>
    <w:p w14:paraId="7AEC2EBF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bCs/>
          <w:sz w:val="24"/>
          <w:szCs w:val="24"/>
          <w:u w:val="none"/>
        </w:rPr>
        <w:t>Gminą Nowy Tomyśl,</w:t>
      </w:r>
      <w:r>
        <w:rPr>
          <w:rFonts w:ascii="Times New Roman" w:hAnsi="Times New Roman" w:cs="Times New Roman"/>
          <w:sz w:val="24"/>
          <w:szCs w:val="24"/>
          <w:u w:val="none"/>
        </w:rPr>
        <w:t xml:space="preserve">ul. Poznańska 33, 64-300 Nowy Tomyśl, zwaną dalej </w:t>
      </w:r>
      <w:r>
        <w:rPr>
          <w:rFonts w:ascii="Times New Roman" w:hAnsi="Times New Roman" w:cs="Times New Roman"/>
          <w:b/>
          <w:bCs/>
          <w:sz w:val="24"/>
          <w:szCs w:val="24"/>
          <w:u w:val="none"/>
        </w:rPr>
        <w:t>„Zamawiającym”</w:t>
      </w:r>
      <w:r>
        <w:rPr>
          <w:rFonts w:ascii="Times New Roman" w:hAnsi="Times New Roman" w:cs="Times New Roman"/>
          <w:sz w:val="24"/>
          <w:szCs w:val="24"/>
          <w:u w:val="none"/>
        </w:rPr>
        <w:t>,reprezentowaną przez:</w:t>
      </w:r>
    </w:p>
    <w:p w14:paraId="51CA591C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Burmistrza Nowego Tomyśla, z upoważnienia którego działa Pierwszy Zastępca Burmistrza Nowego Tomyśla Pani Adrianna Zielińska, przy kontrasygnacie Skarbnika Gminy Nowy Tomyśl – Pani Ludomiry Śpiączka,</w:t>
      </w:r>
    </w:p>
    <w:p w14:paraId="5AC96D99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a </w:t>
      </w:r>
    </w:p>
    <w:p w14:paraId="7C7E6C08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19036CDD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 wpisaną do Centralnej Ewidencji i Informacji o Działalności Gospodarczej Rzeczypospolitej Polskiej pod Numerem Identyfikacji Podatkowej …………… oraz numerem REGON ……………</w:t>
      </w:r>
      <w:r>
        <w:rPr>
          <w:rFonts w:ascii="Times New Roman" w:hAnsi="Times New Roman" w:cs="Times New Roman"/>
          <w:bCs/>
          <w:sz w:val="24"/>
          <w:szCs w:val="24"/>
          <w:u w:val="none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u w:val="none"/>
        </w:rPr>
        <w:t xml:space="preserve">zwanym dalej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none"/>
        </w:rPr>
        <w:t>Wykonawcą</w:t>
      </w:r>
      <w:r>
        <w:rPr>
          <w:rFonts w:ascii="Times New Roman" w:hAnsi="Times New Roman" w:cs="Times New Roman"/>
          <w:color w:val="000000"/>
          <w:sz w:val="24"/>
          <w:szCs w:val="24"/>
          <w:u w:val="none"/>
        </w:rPr>
        <w:t xml:space="preserve"> , wspólnie zaś stronami </w:t>
      </w:r>
    </w:p>
    <w:p w14:paraId="33741ACD" w14:textId="77777777" w:rsidR="00D216F7" w:rsidRDefault="00D216F7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</w:p>
    <w:p w14:paraId="0834ED03" w14:textId="06CAF01E" w:rsidR="00D216F7" w:rsidRDefault="00D93D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 podstawie dokonanego przez Zamawiającą wyboru oferty Wykonawcy w trybie przetargu podstawowego bez negocjacji, postępowanie nr </w:t>
      </w:r>
      <w:r>
        <w:rPr>
          <w:rFonts w:ascii="Times New Roman" w:hAnsi="Times New Roman" w:cs="Times New Roman"/>
          <w:b/>
          <w:bCs/>
          <w:sz w:val="24"/>
          <w:szCs w:val="24"/>
        </w:rPr>
        <w:t>ZP.27</w:t>
      </w:r>
      <w:r w:rsidR="00820378">
        <w:rPr>
          <w:rFonts w:ascii="Times New Roman" w:hAnsi="Times New Roman" w:cs="Times New Roman"/>
          <w:b/>
          <w:bCs/>
          <w:sz w:val="24"/>
          <w:szCs w:val="24"/>
        </w:rPr>
        <w:t>1.16.</w:t>
      </w:r>
      <w:r>
        <w:rPr>
          <w:rFonts w:ascii="Times New Roman" w:hAnsi="Times New Roman" w:cs="Times New Roman"/>
          <w:b/>
          <w:bCs/>
          <w:sz w:val="24"/>
          <w:szCs w:val="24"/>
        </w:rPr>
        <w:t>2021 </w:t>
      </w:r>
      <w:bookmarkStart w:id="1" w:name="_Hlk72921449"/>
      <w:r>
        <w:rPr>
          <w:rFonts w:ascii="Times New Roman" w:hAnsi="Times New Roman" w:cs="Times New Roman"/>
          <w:color w:val="000000"/>
          <w:sz w:val="24"/>
          <w:szCs w:val="24"/>
        </w:rPr>
        <w:t xml:space="preserve"> pn.: </w:t>
      </w:r>
      <w:bookmarkEnd w:id="1"/>
      <w:r w:rsidR="00820378">
        <w:rPr>
          <w:rFonts w:ascii="Times New Roman" w:hAnsi="Times New Roman"/>
          <w:sz w:val="24"/>
          <w:szCs w:val="24"/>
        </w:rPr>
        <w:t>„Remonty doraźne dróg gminnych gruntowych”</w:t>
      </w:r>
      <w:r w:rsidR="008203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 podstawie art. 275 pkt. 1) ustawy z dnia 11 września 2019 r. Prawo zamówień publicznych (tekst jedn. </w:t>
      </w:r>
      <w:hyperlink r:id="rId7" w:history="1">
        <w:r w:rsidR="00820378" w:rsidRPr="00820378">
          <w:rPr>
            <w:rFonts w:ascii="Times New Roman" w:hAnsi="Times New Roman" w:cs="Times New Roman"/>
            <w:color w:val="000000"/>
            <w:sz w:val="24"/>
            <w:szCs w:val="24"/>
          </w:rPr>
          <w:t>Dz.U. z 2021 r. poz. 1129</w:t>
        </w:r>
      </w:hyperlink>
      <w:r w:rsidR="00820378" w:rsidRPr="00820378">
        <w:rPr>
          <w:rFonts w:ascii="Times New Roman" w:hAnsi="Times New Roman" w:cs="Times New Roman"/>
          <w:color w:val="000000"/>
          <w:sz w:val="24"/>
          <w:szCs w:val="24"/>
        </w:rPr>
        <w:t xml:space="preserve"> z późn</w:t>
      </w:r>
      <w:r w:rsidR="00820378">
        <w:t>. zm.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zawarta została umowa o następującej treści: </w:t>
      </w:r>
    </w:p>
    <w:p w14:paraId="71754AF4" w14:textId="77777777" w:rsidR="00D216F7" w:rsidRDefault="00D216F7">
      <w:pPr>
        <w:pStyle w:val="Domylnie"/>
        <w:rPr>
          <w:rFonts w:ascii="Times New Roman" w:hAnsi="Times New Roman" w:cs="Times New Roman"/>
          <w:sz w:val="24"/>
          <w:szCs w:val="24"/>
        </w:rPr>
      </w:pPr>
    </w:p>
    <w:p w14:paraId="3BC95BB1" w14:textId="77777777" w:rsidR="00D216F7" w:rsidRDefault="00D93DB9">
      <w:pPr>
        <w:pStyle w:val="Domylni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none"/>
        </w:rPr>
        <w:t>§1</w:t>
      </w:r>
    </w:p>
    <w:p w14:paraId="36CF6241" w14:textId="3BDAAD7E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1. Zamawiający zleca, a Wykonawca przyjmuje do wykonania roboty budowlane polegające na wykonaniu remontu nawierzchni gruntowych dróg gminnych poprzez korytowanie oraz dostawę gruzu betonowego o frakcji mieszanej od 0,00cm do 0,63cm i dopuszczalnej zawartości gruzu ceglanego do 10% wraz z rozgarnięciem i uwałowaniem  na terenie Gminy Nowy Tomy</w:t>
      </w:r>
      <w:r w:rsidR="00820378">
        <w:rPr>
          <w:rFonts w:ascii="Times New Roman" w:hAnsi="Times New Roman" w:cs="Times New Roman"/>
          <w:sz w:val="24"/>
          <w:szCs w:val="24"/>
          <w:u w:val="none"/>
        </w:rPr>
        <w:t>śl</w:t>
      </w:r>
      <w:r>
        <w:rPr>
          <w:rFonts w:ascii="Times New Roman" w:hAnsi="Times New Roman" w:cs="Times New Roman"/>
          <w:sz w:val="24"/>
          <w:szCs w:val="24"/>
          <w:u w:val="none"/>
        </w:rPr>
        <w:t>.</w:t>
      </w:r>
    </w:p>
    <w:p w14:paraId="4CF91FFE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2. Zadanie finansowane jest ze środków budżetu Gminy Nowy Tomyśl – numer pozycji w planie finansowym – dział 600, rozdział 60016, paragraf 4270- nazwa „ Remonty doraźne dróg gminnych gruntowych” </w:t>
      </w:r>
    </w:p>
    <w:p w14:paraId="0C4D3EF3" w14:textId="2C58C4A5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3. Szczegółowy zakres oraz warunki realizacji zamówienia-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u w:val="none"/>
        </w:rPr>
        <w:t>Remont</w:t>
      </w:r>
      <w:r w:rsidR="00F70489">
        <w:rPr>
          <w:rFonts w:ascii="Times New Roman" w:eastAsia="Calibri" w:hAnsi="Times New Roman" w:cs="Times New Roman"/>
          <w:bCs/>
          <w:color w:val="000000"/>
          <w:sz w:val="24"/>
          <w:szCs w:val="24"/>
          <w:u w:val="none"/>
        </w:rPr>
        <w:t>y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u w:val="none"/>
        </w:rPr>
        <w:t xml:space="preserve"> doraźn</w:t>
      </w:r>
      <w:r w:rsidR="00F70489">
        <w:rPr>
          <w:rFonts w:ascii="Times New Roman" w:eastAsia="Calibri" w:hAnsi="Times New Roman" w:cs="Times New Roman"/>
          <w:bCs/>
          <w:color w:val="000000"/>
          <w:sz w:val="24"/>
          <w:szCs w:val="24"/>
          <w:u w:val="none"/>
        </w:rPr>
        <w:t>e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u w:val="none"/>
        </w:rPr>
        <w:t xml:space="preserve"> dróg gminnych gruntowych,</w:t>
      </w:r>
      <w:r w:rsidR="00C2121D">
        <w:rPr>
          <w:rFonts w:ascii="Times New Roman" w:eastAsia="Calibri" w:hAnsi="Times New Roman" w:cs="Times New Roman"/>
          <w:bCs/>
          <w:color w:val="000000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none"/>
        </w:rPr>
        <w:t>określa niniejsza umowa oraz stanowiące jej integralną część: dokumentacja przetargowa -nr referencyjny ZP.271</w:t>
      </w:r>
      <w:r w:rsidR="00F70489">
        <w:rPr>
          <w:rFonts w:ascii="Times New Roman" w:hAnsi="Times New Roman" w:cs="Times New Roman"/>
          <w:sz w:val="24"/>
          <w:szCs w:val="24"/>
          <w:u w:val="none"/>
        </w:rPr>
        <w:t>.16</w:t>
      </w:r>
      <w:r>
        <w:rPr>
          <w:rFonts w:ascii="Times New Roman" w:hAnsi="Times New Roman" w:cs="Times New Roman"/>
          <w:sz w:val="24"/>
          <w:szCs w:val="24"/>
          <w:u w:val="none"/>
        </w:rPr>
        <w:t>.2021 oraz oferta Wykonawcy.</w:t>
      </w:r>
    </w:p>
    <w:p w14:paraId="0A74A46E" w14:textId="270168A8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4. Realizacja przedmiotu zamówienia odbywać się będzie sukcesywnie. Zamawiający w zależności od rzeczywistych bieżących potrzeb będzie zlecał Wykonawcy w formie pisemnej, realizację przedmiotu umowy, udzielając zleceń częściowych w oparciu o ceny jednostkowe określone w </w:t>
      </w:r>
      <w:r w:rsidR="00F70489">
        <w:rPr>
          <w:rFonts w:ascii="Times New Roman" w:hAnsi="Times New Roman" w:cs="Times New Roman"/>
          <w:sz w:val="24"/>
          <w:szCs w:val="24"/>
          <w:u w:val="none"/>
        </w:rPr>
        <w:t>ofercie Wykonawcy</w:t>
      </w:r>
      <w:r>
        <w:rPr>
          <w:rFonts w:ascii="Times New Roman" w:hAnsi="Times New Roman" w:cs="Times New Roman"/>
          <w:sz w:val="24"/>
          <w:szCs w:val="24"/>
          <w:u w:val="none"/>
        </w:rPr>
        <w:t>.</w:t>
      </w:r>
    </w:p>
    <w:p w14:paraId="37D4D39F" w14:textId="77777777" w:rsidR="00D216F7" w:rsidRDefault="00D216F7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</w:p>
    <w:p w14:paraId="7AC7556C" w14:textId="77777777" w:rsidR="00D216F7" w:rsidRDefault="00D216F7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</w:p>
    <w:p w14:paraId="4C250832" w14:textId="77777777" w:rsidR="00D216F7" w:rsidRDefault="00D216F7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</w:p>
    <w:p w14:paraId="43B838A9" w14:textId="77777777" w:rsidR="00D216F7" w:rsidRDefault="00D93DB9">
      <w:pPr>
        <w:pStyle w:val="Domylni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none"/>
        </w:rPr>
        <w:t>§2</w:t>
      </w:r>
    </w:p>
    <w:p w14:paraId="0D6284B6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1. Wykonawca zapewnia sprzęt, materiały i pracowników niezbędnych do wykonania przedmiotu zamówienia, których wartość jest wliczona w cenę.</w:t>
      </w:r>
    </w:p>
    <w:p w14:paraId="178A0160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2. Wykonawca ma obowiązek świadczenia przedmiotu umowy sprzętem spełniającym wymagania Zamawiającego określone w SWZ.</w:t>
      </w:r>
    </w:p>
    <w:p w14:paraId="24638FC0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lastRenderedPageBreak/>
        <w:t>3. Wykonawca zobowiązuje się do starannego i terminowego wykonania przedmiotu umowy.</w:t>
      </w:r>
    </w:p>
    <w:p w14:paraId="1A8E845B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4. Wykonawca zobowiązuje się do wykonania prac będących przedmiotem umowy zgodnie</w:t>
      </w:r>
      <w:r>
        <w:rPr>
          <w:rFonts w:ascii="Times New Roman" w:hAnsi="Times New Roman" w:cs="Times New Roman"/>
          <w:sz w:val="24"/>
          <w:szCs w:val="24"/>
          <w:u w:val="none"/>
        </w:rPr>
        <w:br/>
        <w:t>z aktualnym poziomem wiedzy technicznej, należytą starannością i w oparciu                           o obowiązujące normy, a także na podstawie SWZ oraz oferty Wykonawcy, która stanowi integralną część umowy.</w:t>
      </w:r>
    </w:p>
    <w:p w14:paraId="68785519" w14:textId="77777777" w:rsidR="00D216F7" w:rsidRDefault="00D216F7">
      <w:pPr>
        <w:pStyle w:val="Domylnie"/>
        <w:rPr>
          <w:rFonts w:ascii="Times New Roman" w:hAnsi="Times New Roman" w:cs="Times New Roman"/>
          <w:sz w:val="24"/>
          <w:szCs w:val="24"/>
        </w:rPr>
      </w:pPr>
    </w:p>
    <w:p w14:paraId="6B658934" w14:textId="77777777" w:rsidR="00D216F7" w:rsidRDefault="00D93DB9">
      <w:pPr>
        <w:pStyle w:val="Domylni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none"/>
        </w:rPr>
        <w:t>§3</w:t>
      </w:r>
    </w:p>
    <w:p w14:paraId="314D8A06" w14:textId="3E06DCF5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1. Niniejszą umowę zawiera się na czas określony tj. od dnia podpisania umowy </w:t>
      </w:r>
      <w:r>
        <w:rPr>
          <w:rFonts w:ascii="Times New Roman" w:hAnsi="Times New Roman" w:cs="Times New Roman"/>
          <w:bCs/>
          <w:sz w:val="24"/>
          <w:szCs w:val="24"/>
          <w:u w:val="none"/>
        </w:rPr>
        <w:t>do dnia 20.12.2021 r.</w:t>
      </w:r>
      <w:r w:rsidR="001E677F">
        <w:rPr>
          <w:rFonts w:ascii="Times New Roman" w:hAnsi="Times New Roman" w:cs="Times New Roman"/>
          <w:bCs/>
          <w:sz w:val="24"/>
          <w:szCs w:val="24"/>
          <w:u w:val="none"/>
        </w:rPr>
        <w:t xml:space="preserve"> lub do wyczerpania kwoty maksymalnego wynagrodzenia brutto, wskazanej w § 5 ust. 2 niniejszej umowy.</w:t>
      </w:r>
    </w:p>
    <w:p w14:paraId="06B4E505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2. Podstawą do wykonywania robót będą pisemne </w:t>
      </w:r>
      <w:r>
        <w:rPr>
          <w:rFonts w:ascii="Times New Roman" w:hAnsi="Times New Roman" w:cs="Times New Roman"/>
          <w:bCs/>
          <w:sz w:val="24"/>
          <w:szCs w:val="24"/>
          <w:u w:val="none"/>
        </w:rPr>
        <w:t>zlecenia częściowe</w:t>
      </w:r>
      <w:r>
        <w:rPr>
          <w:rFonts w:ascii="Times New Roman" w:hAnsi="Times New Roman" w:cs="Times New Roman"/>
          <w:sz w:val="24"/>
          <w:szCs w:val="24"/>
          <w:u w:val="none"/>
        </w:rPr>
        <w:t>, które Wykonawca będzie otrzymywał od Zamawiającego.</w:t>
      </w:r>
    </w:p>
    <w:p w14:paraId="64C2A650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3. W każdym zleceniu zostanie określony przedmiot zlecenia (odcinek drogi, ilość gruzu w tonach oraz termin wykonania robót).</w:t>
      </w:r>
    </w:p>
    <w:p w14:paraId="1A733F6E" w14:textId="58918C6A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4. Wykonawca przystąpi do wykonywania robót </w:t>
      </w:r>
      <w:r>
        <w:rPr>
          <w:rFonts w:ascii="Times New Roman" w:hAnsi="Times New Roman" w:cs="Times New Roman"/>
          <w:bCs/>
          <w:sz w:val="24"/>
          <w:szCs w:val="24"/>
          <w:u w:val="none"/>
        </w:rPr>
        <w:t xml:space="preserve">w ciągu minimum </w:t>
      </w:r>
      <w:r w:rsidR="00F70489" w:rsidRPr="00F70489">
        <w:rPr>
          <w:rFonts w:ascii="Times New Roman" w:hAnsi="Times New Roman" w:cs="Times New Roman"/>
          <w:bCs/>
          <w:sz w:val="24"/>
          <w:szCs w:val="24"/>
          <w:highlight w:val="yellow"/>
          <w:u w:val="none"/>
        </w:rPr>
        <w:t>…..</w:t>
      </w:r>
      <w:r w:rsidRPr="00F70489">
        <w:rPr>
          <w:rFonts w:ascii="Times New Roman" w:hAnsi="Times New Roman" w:cs="Times New Roman"/>
          <w:bCs/>
          <w:sz w:val="24"/>
          <w:szCs w:val="24"/>
          <w:highlight w:val="yellow"/>
          <w:u w:val="none"/>
        </w:rPr>
        <w:t xml:space="preserve"> g</w:t>
      </w:r>
      <w:r>
        <w:rPr>
          <w:rFonts w:ascii="Times New Roman" w:hAnsi="Times New Roman" w:cs="Times New Roman"/>
          <w:bCs/>
          <w:sz w:val="24"/>
          <w:szCs w:val="24"/>
          <w:u w:val="none"/>
        </w:rPr>
        <w:t xml:space="preserve">odzin </w:t>
      </w:r>
      <w:r>
        <w:rPr>
          <w:rFonts w:ascii="Times New Roman" w:hAnsi="Times New Roman" w:cs="Times New Roman"/>
          <w:sz w:val="24"/>
          <w:szCs w:val="24"/>
          <w:u w:val="none"/>
        </w:rPr>
        <w:t>od daty zlecenia.</w:t>
      </w:r>
    </w:p>
    <w:p w14:paraId="525515CF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5. Za termin wykonania umowy określony w każdym zleceniu częściowym strony uznają dzień, w którym Wykonawca zawiadomi Zamawiającego o osiągnięciu gotowości do odbioru.</w:t>
      </w:r>
    </w:p>
    <w:p w14:paraId="25327E8B" w14:textId="77777777" w:rsidR="00D216F7" w:rsidRDefault="00D216F7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</w:p>
    <w:p w14:paraId="1D2D53E5" w14:textId="77777777" w:rsidR="00D216F7" w:rsidRDefault="00D93DB9">
      <w:pPr>
        <w:pStyle w:val="Domylni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none"/>
        </w:rPr>
        <w:t>§4</w:t>
      </w:r>
    </w:p>
    <w:p w14:paraId="6EF830E9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Do wzajemnych kontaktów związanych z realizacją zamówienia wyznacza się następujące osoby:</w:t>
      </w:r>
    </w:p>
    <w:p w14:paraId="427947BE" w14:textId="2E9BBF6D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1) Ze strony Zamawiającego: </w:t>
      </w:r>
      <w:r>
        <w:rPr>
          <w:rFonts w:ascii="Times New Roman" w:hAnsi="Times New Roman" w:cs="Times New Roman"/>
          <w:sz w:val="24"/>
          <w:szCs w:val="24"/>
          <w:u w:val="none"/>
        </w:rPr>
        <w:t xml:space="preserve">Pan Mieczysław Geisler , tel. </w:t>
      </w:r>
      <w:r>
        <w:rPr>
          <w:rStyle w:val="Pogrubienie"/>
          <w:rFonts w:ascii="Times New Roman" w:hAnsi="Times New Roman" w:cs="Times New Roman"/>
          <w:b w:val="0"/>
          <w:color w:val="000000"/>
          <w:sz w:val="24"/>
          <w:szCs w:val="24"/>
          <w:u w:val="none"/>
          <w:shd w:val="clear" w:color="auto" w:fill="FFFFFF"/>
        </w:rPr>
        <w:t>61 44 26 644</w:t>
      </w:r>
      <w:r>
        <w:rPr>
          <w:rFonts w:ascii="Times New Roman" w:hAnsi="Times New Roman" w:cs="Times New Roman"/>
          <w:sz w:val="24"/>
          <w:szCs w:val="24"/>
          <w:u w:val="none"/>
        </w:rPr>
        <w:t>;</w:t>
      </w:r>
    </w:p>
    <w:p w14:paraId="41C2097B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2) Ze strony Wykonawcy: …………………………………………………</w:t>
      </w:r>
    </w:p>
    <w:p w14:paraId="4BF29C22" w14:textId="77777777" w:rsidR="00D216F7" w:rsidRDefault="00D216F7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</w:p>
    <w:p w14:paraId="355CA622" w14:textId="5F570008" w:rsidR="00D216F7" w:rsidRDefault="00D93DB9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none"/>
        </w:rPr>
        <w:t>§5</w:t>
      </w:r>
    </w:p>
    <w:p w14:paraId="27A91537" w14:textId="77777777" w:rsidR="00820378" w:rsidRDefault="00820378">
      <w:pPr>
        <w:pStyle w:val="Domylnie"/>
        <w:jc w:val="center"/>
        <w:rPr>
          <w:rFonts w:ascii="Times New Roman" w:hAnsi="Times New Roman" w:cs="Times New Roman"/>
          <w:sz w:val="24"/>
          <w:szCs w:val="24"/>
        </w:rPr>
      </w:pPr>
    </w:p>
    <w:p w14:paraId="3E5E41C4" w14:textId="1C9F9E72" w:rsidR="00D216F7" w:rsidRDefault="00D93DB9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Strony ustalają wynagrodzenie </w:t>
      </w:r>
      <w:r w:rsidR="00820378">
        <w:rPr>
          <w:rFonts w:ascii="Times New Roman" w:hAnsi="Times New Roman" w:cs="Times New Roman"/>
          <w:sz w:val="24"/>
          <w:szCs w:val="24"/>
        </w:rPr>
        <w:t>ryczałtowe</w:t>
      </w:r>
      <w:r>
        <w:rPr>
          <w:rFonts w:ascii="Times New Roman" w:hAnsi="Times New Roman" w:cs="Times New Roman"/>
          <w:sz w:val="24"/>
          <w:szCs w:val="24"/>
        </w:rPr>
        <w:t xml:space="preserve"> za przedmiot umowy wynikające  z rzeczywiście wykonanych robót oraz cen jednostkowych określonych w kosztorysie ofertowym Wykonawcy.</w:t>
      </w:r>
    </w:p>
    <w:p w14:paraId="410DC6C2" w14:textId="77777777" w:rsidR="00D216F7" w:rsidRDefault="00D93DB9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Maksymalne wynagrodzenie brutto </w:t>
      </w:r>
      <w:r>
        <w:rPr>
          <w:rFonts w:ascii="Times New Roman" w:hAnsi="Times New Roman" w:cs="Times New Roman"/>
          <w:bCs/>
          <w:sz w:val="24"/>
          <w:szCs w:val="24"/>
        </w:rPr>
        <w:t xml:space="preserve">wykonawcy </w:t>
      </w:r>
      <w:r>
        <w:rPr>
          <w:rFonts w:ascii="Times New Roman" w:hAnsi="Times New Roman" w:cs="Times New Roman"/>
          <w:sz w:val="24"/>
          <w:szCs w:val="24"/>
        </w:rPr>
        <w:t>zgodnie z przyjętą ofertą wynosi …………zł brutto</w:t>
      </w:r>
      <w:r>
        <w:rPr>
          <w:rFonts w:ascii="Times New Roman" w:hAnsi="Times New Roman" w:cs="Times New Roman"/>
          <w:i/>
          <w:sz w:val="24"/>
          <w:szCs w:val="24"/>
        </w:rPr>
        <w:t>(słownie: ……………………………………)</w:t>
      </w:r>
      <w:r>
        <w:rPr>
          <w:rFonts w:ascii="Times New Roman" w:hAnsi="Times New Roman" w:cs="Times New Roman"/>
          <w:sz w:val="24"/>
          <w:szCs w:val="24"/>
        </w:rPr>
        <w:t xml:space="preserve"> tj. …………zł netto </w:t>
      </w:r>
      <w:r>
        <w:rPr>
          <w:rFonts w:ascii="Times New Roman" w:hAnsi="Times New Roman" w:cs="Times New Roman"/>
          <w:i/>
          <w:sz w:val="24"/>
          <w:szCs w:val="24"/>
        </w:rPr>
        <w:t xml:space="preserve">( słownie: ………………), </w:t>
      </w:r>
      <w:r>
        <w:rPr>
          <w:rFonts w:ascii="Times New Roman" w:hAnsi="Times New Roman" w:cs="Times New Roman"/>
          <w:sz w:val="24"/>
          <w:szCs w:val="24"/>
        </w:rPr>
        <w:t>w tym  VAT w kwocie: ……………..zł .</w:t>
      </w:r>
    </w:p>
    <w:p w14:paraId="488ED00D" w14:textId="75012AC2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3. Ceny jednostkowe </w:t>
      </w:r>
      <w:r w:rsidR="00FE2A73">
        <w:rPr>
          <w:rFonts w:ascii="Times New Roman" w:hAnsi="Times New Roman" w:cs="Times New Roman"/>
          <w:sz w:val="24"/>
          <w:szCs w:val="24"/>
          <w:u w:val="none"/>
        </w:rPr>
        <w:t xml:space="preserve">wskazane w formularzu ofertowym </w:t>
      </w:r>
      <w:r>
        <w:rPr>
          <w:rFonts w:ascii="Times New Roman" w:hAnsi="Times New Roman" w:cs="Times New Roman"/>
          <w:sz w:val="24"/>
          <w:szCs w:val="24"/>
          <w:u w:val="none"/>
        </w:rPr>
        <w:t>będą obowiązywały przez cały okres ważności umowy i nie podlegają zmianie.</w:t>
      </w:r>
    </w:p>
    <w:p w14:paraId="29D058D1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4. Zamawiający zastrzega sobie prawo ograniczenia zakresu robót określonego w kosztorysie ofertowym , a w konsekwencji również całkowitego wynagrodzenia określonego w ust. 2 niniejszego paragrafu. Ograniczenie przez Zamawiającego zakresu przedmiotu zamówienia nie stanowi nie wykonania lub nienależytego wykonania zobowiązania. Wykonawcy nie przysługuje wówczas prawo do żądania wynagrodzenia za zaniechany zakres robót.</w:t>
      </w:r>
    </w:p>
    <w:p w14:paraId="38EC1874" w14:textId="2A3F84CA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5. Ostateczne wynagrodzenie za wykonane roboty objęte umową stanowić będzie ilość ton dostarczonych na poszczególne drogi na podstawie cen jednostkowych określonych w </w:t>
      </w:r>
      <w:r w:rsidR="00F70489">
        <w:rPr>
          <w:rFonts w:ascii="Times New Roman" w:hAnsi="Times New Roman" w:cs="Times New Roman"/>
          <w:sz w:val="24"/>
          <w:szCs w:val="24"/>
          <w:u w:val="none"/>
        </w:rPr>
        <w:t>ofercie Wykonawcy</w:t>
      </w:r>
      <w:r>
        <w:rPr>
          <w:rFonts w:ascii="Times New Roman" w:hAnsi="Times New Roman" w:cs="Times New Roman"/>
          <w:sz w:val="24"/>
          <w:szCs w:val="24"/>
          <w:u w:val="none"/>
        </w:rPr>
        <w:t>.</w:t>
      </w:r>
    </w:p>
    <w:p w14:paraId="5472DB67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6. Strony postanawiają, że rozliczenie za przedmiot umowy następować będzie fakturami częściowymi po wykonaniu danego zlecenia i odbiorze robót częściowych.</w:t>
      </w:r>
    </w:p>
    <w:p w14:paraId="5557E046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7. Podstawą do wystawienia faktury jest protokół odbioru robót potwierdzający wykonanie bez usterek robót każdorazowo określonych w zleceniu. W przypadku, gdy protokół odbioru zawiera informacje o usterkach robót stwierdzonych podczas odbioru, podstawą wystawienia </w:t>
      </w:r>
      <w:r>
        <w:rPr>
          <w:rFonts w:ascii="Times New Roman" w:hAnsi="Times New Roman" w:cs="Times New Roman"/>
          <w:sz w:val="24"/>
          <w:szCs w:val="24"/>
          <w:u w:val="none"/>
        </w:rPr>
        <w:lastRenderedPageBreak/>
        <w:t>faktury jest protokół potwierdzający usunięcie usterek stwierdzonych podczas odbioru podpisany przez przedstawiciela Zamawiającego.</w:t>
      </w:r>
    </w:p>
    <w:p w14:paraId="2743BFD0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8. Wynagrodzenie płatne będzie przelewem na konto Wykonawcy w terminie 14 dni od daty otrzymania prawidłowo wystawionej faktury przez Zamawiającego.</w:t>
      </w:r>
    </w:p>
    <w:p w14:paraId="6D2254FE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9. W przypadku zawarcia umowy o podwykonawstwo, Wykonawca zobowiązany jest do przedstawienia Zamawiającemu przed datą każdego rozliczenia z Zamawiającym – najpóźniej na dzień poprzedzający ostateczną zapłatę, oświadczenia podwykonawców i dalszych podwykonawców potwierdzającego faktyczne otrzymanie zapłaty od wykonawcy. Brak oświadczenia będzie skutkował wstrzymaniem zapłaty należnej Wykonawcy bez żadnych konsekwencji dla Zamawiającego wynikających z nieterminowej zapłaty wynagrodzenia należnego Wykonawcy.</w:t>
      </w:r>
    </w:p>
    <w:p w14:paraId="59238A96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10. Jeżeli w trakcie realizacji umowy nastąpi zmiana obowiązującej stawki podatku VAT, to wynagrodzenie określone w ust. 2 niniejszego paragrafu ulega odpowiedniej zmianie a Wykonawca jest uprawniony do naliczania wynagrodzenia brutto z zastosowaniem nowej stawki VAT obowiązującej w dacie wystawienia faktury.</w:t>
      </w:r>
    </w:p>
    <w:p w14:paraId="43886F23" w14:textId="77777777" w:rsidR="00D216F7" w:rsidRDefault="00D216F7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</w:p>
    <w:p w14:paraId="641C78F7" w14:textId="77777777" w:rsidR="00D216F7" w:rsidRDefault="00D93DB9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none"/>
        </w:rPr>
        <w:t>§ 6</w:t>
      </w:r>
    </w:p>
    <w:p w14:paraId="3359811C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1. Do obowiązków Wykonawcy należy wykonanie przedmiotu umowy zgodnie z wymogami określonymi w Specyfikacji Warunków Zamówienia, ogólnymi warunkami technicznymi, obowiązującymi normami i zleceniami Zamawiającego.</w:t>
      </w:r>
    </w:p>
    <w:p w14:paraId="0BBADFCC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 2. Wykonawca w okresie trwania robót jest odpowiedzialny za zabezpieczenie terenu robót pod względem bezpieczeństwa zgodnie z obowiązującymi w tym zakresie przepisami.</w:t>
      </w:r>
    </w:p>
    <w:p w14:paraId="1B2859AC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3. Wykonawca ponosi odpowiedzialność za ewentualne szkody wyrządzone podczas wykonywania prac wynikających z umowy oraz jest zobowiązany do ich niezwłocznego usunięcia.</w:t>
      </w:r>
    </w:p>
    <w:p w14:paraId="7604D6AD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4. W przypadku nie usunięcia szkody w wyznaczonym terminie Zamawiający może ją usunąć w zastępstwie Wykonawcy i na jego koszt.</w:t>
      </w:r>
    </w:p>
    <w:p w14:paraId="32AC97B8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5. Koszty, o których mowa w ust.4 niniejszego paragrafu, mogą być potrącone przez Zamawiającego z wynagrodzenia Wykonawcy.</w:t>
      </w:r>
    </w:p>
    <w:p w14:paraId="224544D6" w14:textId="77777777" w:rsidR="00D216F7" w:rsidRDefault="00D216F7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</w:p>
    <w:p w14:paraId="566E9B29" w14:textId="77777777" w:rsidR="00D216F7" w:rsidRDefault="00D216F7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</w:p>
    <w:p w14:paraId="6C43506E" w14:textId="77777777" w:rsidR="00D216F7" w:rsidRDefault="00D216F7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</w:p>
    <w:p w14:paraId="6D717250" w14:textId="77777777" w:rsidR="00D216F7" w:rsidRDefault="00D93DB9">
      <w:pPr>
        <w:pStyle w:val="Domylni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none"/>
        </w:rPr>
        <w:t>§ 7</w:t>
      </w:r>
    </w:p>
    <w:p w14:paraId="343B45B3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1. Wykonawca zapłaci Zamawiającemu kary umowne w następujących wypadkach:</w:t>
      </w:r>
    </w:p>
    <w:p w14:paraId="60EDA763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1) w przypadku stwierdzenia uchybień i zaniedbań w wykonywaniu prac Zamawiającego, kwota wynagrodzenia określonego w zamówieniu zostanie pomniejszona o 10% wartości brutto danego zlecenia. </w:t>
      </w:r>
    </w:p>
    <w:p w14:paraId="183B661F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2)  za zwłokę  w przystąpieniu do realizacji wykonywania zleconych przez Zamawiającego robót Wykonawca zapłaci Zamawiającemu karę umowną w wysokości 0,3% wynagrodzenia brutto określonego w zleceniu, za każdy dzień zwłoki,</w:t>
      </w:r>
    </w:p>
    <w:p w14:paraId="39C96EFB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3) z tytułu odstąpienia od umowy z przyczyn występujących po stronie Wykonawcy w wysokości 10% wartości maksymalnego wynagrodzenia brutto określonego w § 5 ust. 2 niniejszej umowy.</w:t>
      </w:r>
    </w:p>
    <w:p w14:paraId="7FB3641A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4) jeżeli roboty objęte przedmiotem niniejszej umowy będzie wykonywał podmiot inny niż Wykonawca lub podwykonawca wskazany przez Wykonawcę w umowie - karę umowną w wysokości 10% wartości maksymalnego wynagrodzenia brutto określonego w § 5 ust.2 niniejszej umowy,</w:t>
      </w:r>
    </w:p>
    <w:p w14:paraId="2014403E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5) w przypadku nieprzedłożenia do zaakceptowania projektu umowy o podwykonawstwo, której przedmiotem są roboty budowlane lub projekt jej zmiany w wysokości 1.000,00 zł za każdy taki przypadek,</w:t>
      </w:r>
    </w:p>
    <w:p w14:paraId="43F15BAC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lastRenderedPageBreak/>
        <w:t>6) w przypadku nieprzedłożenia poświadczonej za zgodność z oryginałem kopii umowy o podwykonawstwo lub jej zmiany w wysokości 1.000,00 zł za każdy taki przypadek,</w:t>
      </w:r>
    </w:p>
    <w:p w14:paraId="1D56A476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7) w przypadku braku zmiany umowy o podwykonawstwo w zakresie terminu zapłaty w wysokości 1.000,00 zł,</w:t>
      </w:r>
    </w:p>
    <w:p w14:paraId="1FF00794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8) w przypadku braku zapłaty lub nieterminowej zapłaty wynagrodzenia należnego podwykonawcom lub dalszym podwykonawcom – w wysokości 0,5% należnego im wynagrodzenia netto za każdy dzień zwłoki w zapłacie,</w:t>
      </w:r>
    </w:p>
    <w:p w14:paraId="565F81E5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9) za nieprzedstawienia w terminie dokumentów, o których mowa §10 ust. 2 i 3 Wykonawca każdorazowo zapłaci Zamawiającemu karę w wysokości 1.000 zł,</w:t>
      </w:r>
    </w:p>
    <w:p w14:paraId="290712D2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10) za nieprzedstawienie po wezwaniu przez Zamawiającego oświadczenia, o którym mowa w §10 ust. 2  lub po dwukrotnym wezwaniu Wykonawcy przez Zamawiającego do złożenia dowodów, o których mowa w §10 ust. 3, Wykonawca zapłaci Zamawiającemu karę umowną w wysokości 10 % wynagrodzenia brutto określonego w § 5 ust. 2 niniejszej umowy.</w:t>
      </w:r>
    </w:p>
    <w:p w14:paraId="0F69D9F5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2. Wykonawca upoważnia Zamawiającego do potrącenia kar umownych, o których mowa w niniejszej umowie z wynagrodzenia Wykonawcy.</w:t>
      </w:r>
    </w:p>
    <w:p w14:paraId="6ADB5369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3. Zamawiający zapłaci Wykonawcy karę umowną z tytułu odstąpienia od umowy z przyczyn zawinionych leżących po stronie Zamawiającego innych niż określone w § 10 ust. 3 w wysokości 10 % wartości szacunkowego wynagrodzenia brutto określonego w § 5 ust. 2 niniejszej umowy.</w:t>
      </w:r>
    </w:p>
    <w:p w14:paraId="7B1BC0F4" w14:textId="61D5F86F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4. Strony zastrzegają możliwość dochodzenia odszkodowania na zasadach ogólnych o ile kary umowne nie pokryją szkody powstałej w wyniku niewykonania lub nienależytego wykonania umowy.</w:t>
      </w:r>
    </w:p>
    <w:p w14:paraId="68A8A19C" w14:textId="5A4CBACD" w:rsidR="00F70489" w:rsidRDefault="00F70489">
      <w:pPr>
        <w:pStyle w:val="Domylnie"/>
        <w:jc w:val="both"/>
        <w:rPr>
          <w:rFonts w:ascii="Times New Roman" w:hAnsi="Times New Roman" w:cs="Times New Roman"/>
          <w:b/>
          <w:bCs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5. Strony ustalają, iż suma kar umownych naliczonych na podstawie niniejszej umowy nie może przekroczyć 20 % wartości umowy brutto.  </w:t>
      </w:r>
    </w:p>
    <w:p w14:paraId="72C63A5D" w14:textId="77777777" w:rsidR="00D216F7" w:rsidRDefault="00D216F7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</w:p>
    <w:p w14:paraId="39B9E704" w14:textId="77777777" w:rsidR="00D216F7" w:rsidRDefault="00D93DB9">
      <w:pPr>
        <w:pStyle w:val="Domylni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none"/>
        </w:rPr>
        <w:t>§</w:t>
      </w:r>
      <w:r>
        <w:rPr>
          <w:rFonts w:ascii="Times New Roman" w:hAnsi="Times New Roman" w:cs="Times New Roman"/>
          <w:b/>
          <w:sz w:val="24"/>
          <w:szCs w:val="24"/>
          <w:u w:val="none"/>
        </w:rPr>
        <w:t>8</w:t>
      </w:r>
    </w:p>
    <w:p w14:paraId="2BE04737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1. Wykonawca wykona zamówienie sam/za pomocą podwykonawców.</w:t>
      </w:r>
    </w:p>
    <w:p w14:paraId="5618DCC0" w14:textId="77777777" w:rsidR="00D216F7" w:rsidRDefault="00D93DB9">
      <w:pPr>
        <w:pStyle w:val="Domylnie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2. Zakres prac powierzony podwykonawcom: ………………………………………………. .</w:t>
      </w:r>
    </w:p>
    <w:p w14:paraId="12D98E70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3. Wykonawca nie podleci podwykonawcom innych prac niż wskazane w ust. 2, bez zgody Zamawiającego.</w:t>
      </w:r>
    </w:p>
    <w:p w14:paraId="3F3A2C9D" w14:textId="77777777" w:rsidR="00D216F7" w:rsidRDefault="00D93DB9">
      <w:pPr>
        <w:pStyle w:val="Domylnie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4. Jeżeli zmiana albo rezygnacja z podwykonawcy dotyczy podmiotu, na którego zasoby Wykonawca powoływał się, za nasadach określonych w art. 118-123 ustawy Prawo zamówień publicznych, w celu wykazania spełniania warunków udziału w postępowaniu, o których mowa w art. 112 ustawy Prawo zamówień publicznych, Wykonawca jest obowiązany wykazać Zamawiającemu, iż proponowany inny podwykonawca lub Wykonawca samodzielnie spełnia je w stopniu nie mniejszym niż wymagany w trakcie postępowania o udzielenie zamówienia.</w:t>
      </w:r>
    </w:p>
    <w:p w14:paraId="35CE5947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5. Powierzenie wykonania części zamówienia podwykonawcom nie zwalnia Wykonawcy z odpowiedzialności za należyte wykonanie tego zamówienia.</w:t>
      </w:r>
    </w:p>
    <w:p w14:paraId="4843D541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6. Umowy Wykonawcy z podwykonawcami oraz umowy podwykonawców z dalszymi podwykonawcami winny być zawierane w formie pisemnej pod rygorem nieważności.</w:t>
      </w:r>
    </w:p>
    <w:p w14:paraId="6D58FDFF" w14:textId="371FEC6D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7. Wykonawca, podwykonawca lub dalszy podwykonawca zamówienia zamierzający zawrzeć umowę o podwykonawstwo,</w:t>
      </w:r>
      <w:ins w:id="2" w:author="SZS" w:date="2021-06-29T08:22:00Z">
        <w:r w:rsidR="00AF6001">
          <w:rPr>
            <w:rFonts w:ascii="Times New Roman" w:hAnsi="Times New Roman" w:cs="Times New Roman"/>
            <w:sz w:val="24"/>
            <w:szCs w:val="24"/>
            <w:u w:val="none"/>
          </w:rPr>
          <w:t xml:space="preserve"> </w:t>
        </w:r>
      </w:ins>
      <w:r>
        <w:rPr>
          <w:rFonts w:ascii="Times New Roman" w:hAnsi="Times New Roman" w:cs="Times New Roman"/>
          <w:sz w:val="24"/>
          <w:szCs w:val="24"/>
          <w:u w:val="none"/>
        </w:rPr>
        <w:t>jest zobowiązany do przedłożenia Zamawiającemu projektu umowy o podwykonawstwo, której przedmiotem są roboty budowlane, a także projektu jej zmiany, przy czym podwykonawca lub dalszy podwykonawca dołącza pisemną zgodę wykonawcy na zawarcie umowy o podwykonawstwo o treści zgodnej z projektem umowy.</w:t>
      </w:r>
    </w:p>
    <w:p w14:paraId="0A15023F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8. Zamawiający w terminie 7 dni zgłasza pisemne zastrzeżenia do przedłożonego projektu</w:t>
      </w:r>
    </w:p>
    <w:p w14:paraId="6303DFDC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umowy o podwykonawstwo, której przedmiotem są roboty budowlane, a także do projektu jej zmian, gdy:</w:t>
      </w:r>
    </w:p>
    <w:p w14:paraId="26AFE4DF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1) umowa z podwykonawcą dotyczy innej części zamówienia niż wskazana w ofercie bez wcześniejszego uzyskania zgody Zamawiającego na zmianę jej zakresu,</w:t>
      </w:r>
    </w:p>
    <w:p w14:paraId="44EC12B5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lastRenderedPageBreak/>
        <w:t>2) termin zapłaty wynagrodzenia podwykonawcy w umowie o podwykonawstwo jest dłuższy niż 30 dni od dnia doręczenia Wykonawcy faktury lub rachunku, potwierdzających wykonanie części zamówienia zleconej podwykonawcy,</w:t>
      </w:r>
    </w:p>
    <w:p w14:paraId="2F967F79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3) termin wykonania przedmiotu umowy o podwykonawstwo wykracza poza termin wskazany w §3 ust. 1 niniejszej umowy,</w:t>
      </w:r>
    </w:p>
    <w:p w14:paraId="3BA51701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4) umowa zawiera zapisy uzależniające dokonanie zapłaty na rzecz podwykonawcy od odbioru robót przez Zamawiającego lub od zapłaty należności Wykonawcy przez Zamawiającego,</w:t>
      </w:r>
    </w:p>
    <w:p w14:paraId="4770573B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5) umowa nie zawiera uregulowań dotyczących zawierania umów na roboty budowlane, dostawy lub usługi z dalszymi podwykonawcami, w szczególności zapisów warunkujących podpisania tych umów od ich akceptacji i zgody Wykonawcy,</w:t>
      </w:r>
    </w:p>
    <w:p w14:paraId="3BCF526B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6) umowa nie spełnia wymagań określonych w SWZ.</w:t>
      </w:r>
    </w:p>
    <w:p w14:paraId="1B99A080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9. Niezgłoszenie pisemnych zastrzeżeń do przedłożonego projektu umowy o podwykonawstwo, której przedmiotem są roboty budowlane, w terminie wskazanym w ust. 8 oznacza akceptacje projektu przez Zamawiającego.</w:t>
      </w:r>
    </w:p>
    <w:p w14:paraId="6FAF08DE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10. Wykonawca, podwykonawca lub dalszy podwykonawca zamówienia przedkłada Zamawiającemu poświadczoną (przez siebie) za zgodność z oryginałem kopię zawartej umowy o podwykonawstwo, której przedmiotem są roboty budowlane i jej zmian w terminie 7 dni od dnia jej zawarcia.</w:t>
      </w:r>
    </w:p>
    <w:p w14:paraId="28F41999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11. Zamawiający w terminie 7 dni zgłasza pisemny sprzeciw do przedłożonej umowy o podwykonawstwo, której przedmiotem są roboty budowlane w przypadkach, o których mowa w ust. 8.</w:t>
      </w:r>
    </w:p>
    <w:p w14:paraId="3786BA41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12. Niezgłoszenie pisemnego sprzeciwu do przedłożonej umowy o podwykonawstwo, której</w:t>
      </w:r>
    </w:p>
    <w:p w14:paraId="46A427E1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przedmiotem są roboty budowlane i do jej zmiany, w terminie 7 dni od ich przekazania, uważa się za akceptację umowy lub jej zmian przez Zamawiającego.</w:t>
      </w:r>
    </w:p>
    <w:p w14:paraId="229ABB88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13. Wykonawca, podwykonawca lub dalszy podwykonawca zamówienia na roboty budowlane jest zobowiązany do przekładania Zamawiającemu poświadczonej za zgodność z oryginałem kopii zawartej umowy o podwykonawstwo oraz jej zmian, której przedmiotem są </w:t>
      </w:r>
      <w:r>
        <w:rPr>
          <w:rFonts w:ascii="Times New Roman" w:hAnsi="Times New Roman" w:cs="Times New Roman"/>
          <w:bCs/>
          <w:sz w:val="24"/>
          <w:szCs w:val="24"/>
          <w:u w:val="none"/>
        </w:rPr>
        <w:t>dostawy lub usługi</w:t>
      </w:r>
      <w:r>
        <w:rPr>
          <w:rFonts w:ascii="Times New Roman" w:hAnsi="Times New Roman" w:cs="Times New Roman"/>
          <w:sz w:val="24"/>
          <w:szCs w:val="24"/>
          <w:u w:val="none"/>
        </w:rPr>
        <w:t>, w terminie 7 dni od dnia zawarcia, z wyłączeniem umów o podwykonawstwo o wartości mniejszej niż 0,5% wartości umowy netto w sprawie zamówienia publicznego, jako niepodlegające niniejszemu obowiązkowi. Nie podlegają wymienionemu na wstępie obowiązkowi, również umowy o podwykonawstwo, których przedmiotem są dostawy dotyczące materiałów składowych mas bitumicznych oraz dostawy paliw. Wyłączenia, o których nowa w zdaniach poprzednich, nie dotyczą umów o podwykonawstwo o wartości większej niż 50 000 zł brutto.</w:t>
      </w:r>
    </w:p>
    <w:p w14:paraId="25190D40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14. Jeżeli termin zapłaty wynagrodzenia podwykonawcy w umowie o podwykonawstwo jest dłuższy niż 30 dni od dnia doręczenia Wykonawcy faktury lub rachunku, potwierdzających wykonanie części zamówienia zleconej podwykonawcy, Zamawiający poinformuje o tym Wykonawcę i wezwie go do doprowadzenia do zmiany tej umowy pod rygorem wystąpienia o zapłatę kary umownej.</w:t>
      </w:r>
    </w:p>
    <w:p w14:paraId="4D1E169B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15. W przypadku powierzenia przez Wykonawcę realizacji robót podwykonawcy, Wykonawca jest zobowiązany do dokonania we własnym zakresie zapłaty wymagalnego wynagrodzenia należnego podwykonawcy z zachowaniem terminów płatności określonych w umowie z podwykonawcą.</w:t>
      </w:r>
    </w:p>
    <w:p w14:paraId="165627A8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16. Warunkiem zapłaty przez Zamawiającego należnego wynagrodzenia za odebrane roboty budowlane jest przedstawienie przez Wykonawcę dowodów zapłaty wymagalnego wynagrodzenia podwykonawcy i dalszym podwykonawcom biorącym udział w realizacji odebranych robót budowlanych.</w:t>
      </w:r>
    </w:p>
    <w:p w14:paraId="023C085D" w14:textId="77777777" w:rsidR="00D216F7" w:rsidRDefault="00D93DB9">
      <w:pPr>
        <w:pStyle w:val="Domylnie"/>
        <w:jc w:val="both"/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17. Zamawiający dokona bezpośredniej zapłaty wymagalnego wynagrodzenia przysługującego podwykonawcy lub dalszemu podwykonawcy, który zawarł zaakceptowaną przez Zamawiającego umowę o podwykonawstwo, której przedmiotem są roboty budowlane lub </w:t>
      </w:r>
      <w:r>
        <w:rPr>
          <w:rFonts w:ascii="Times New Roman" w:hAnsi="Times New Roman" w:cs="Times New Roman"/>
          <w:sz w:val="24"/>
          <w:szCs w:val="24"/>
          <w:u w:val="none"/>
        </w:rPr>
        <w:lastRenderedPageBreak/>
        <w:t>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54199154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18. Bezpośrednia zapłata, o której mowa w ust. 17 obejmuje wyłącznie należne wynagrodzenie, bez odsetek, należnych podwykonawcy lub dalszemu podwykonawcy.</w:t>
      </w:r>
    </w:p>
    <w:p w14:paraId="73E93089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19. Przed dokonaniem bezpośredniej zapłaty Zamawiający umożliwi Wykonawcy zgłoszenie pisemnych uwag dotyczących zasadności bezpośredniej zapłaty wynagrodzenia podwykonawcy lub dalszemu podwykonawcy. Zamawiający poinformuje o terminie zgłaszania uwag, nie krótszym niż 7 dni od dnia doręczenia tej informacji.</w:t>
      </w:r>
    </w:p>
    <w:p w14:paraId="53F7F3A0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20. W przypadku zgłoszenia uwag, o których mowa w ust. 19, w terminie wskazanym przez Zamawiającego, Zamawiający może:</w:t>
      </w:r>
    </w:p>
    <w:p w14:paraId="6A4A24B4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1) nie dokonać bezpośredniej zapłaty wynagrodzenia podwykonawcy lub dalszemu podwykonawcy, jeżeli Wykonawca wykaże niezasadność takiej zapłaty,</w:t>
      </w:r>
    </w:p>
    <w:p w14:paraId="396EF697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2) złożyć do depozytu sądowego kwotę potrzebną na pokrycie wynagrodzenia podwykonawcy lub dalszemu podwykonawcy w przypadku istnienia zasadniczej wątpliwości Zamawiającego co do wysokości należnej zapłaty lub podmiotu, któremu płatność się należy;</w:t>
      </w:r>
    </w:p>
    <w:p w14:paraId="70F6D997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3) dokonać bezpośredniej zapłaty podwykonawcy lub dalszemu podwykonawcy, jeżeli podwykonawca lub dalszy podwykonawca wykaże zasadność takiej zapłaty.</w:t>
      </w:r>
    </w:p>
    <w:p w14:paraId="490674C9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21. W przypadku dokonania bezpośredniej zapłaty podwykonawcy lub dalszemu</w:t>
      </w:r>
    </w:p>
    <w:p w14:paraId="17BB1179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podwykonawcy, Zamawiający potrąca kwotę wypłaconego wynagrodzenia z wynagrodzenia należnego wykonawcy.</w:t>
      </w:r>
    </w:p>
    <w:p w14:paraId="7E9A093F" w14:textId="77777777" w:rsidR="00D216F7" w:rsidRDefault="00D93DB9">
      <w:pPr>
        <w:pStyle w:val="Domylni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none"/>
        </w:rPr>
        <w:t>§ 9</w:t>
      </w:r>
    </w:p>
    <w:p w14:paraId="7661C239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1. Zamawiającemu przysługuje prawo odstąpienia od umowy:</w:t>
      </w:r>
    </w:p>
    <w:p w14:paraId="1F650D27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1) jeśli Wykonawca wykonuje usługi w sposób wadliwy albo sprzeczny z umową (zleceniem częściowym). Zamawiający w takim wypadku wzywa Wykonawcę do zmiany sposobu wykonania i wyznacza mu w tym celu odpowiedni termin. Po bezskutecznym upływie wyznaczonego terminu Zamawiający może umowę wypowiedzieć ze skutkiem natychmiastowym albo powierzyć poprawienie lub dalsze wykonanie usług innej osobie na koszt i niebezpieczeństwo Wykonawcy.</w:t>
      </w:r>
    </w:p>
    <w:p w14:paraId="02B6622B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2) jeżeli Wykonawca nie wykonuje usług określonych w zleceniu i nie reaguje na pisemne wezwanie Zamawiającego. Zamawiający może powierzyć wykonywanie usług innej osobie na koszt i ryzyko Wykonawcy, a jeżeli opóźnienie w wykonaniu usług przez Wykonawcę przekroczy 14 dni po terminie ustalonym w zleceniu na zakończenie robót, Zamawiający może umowę wypowiedzieć ze skutkiem natychmiastowym.</w:t>
      </w:r>
    </w:p>
    <w:p w14:paraId="29E0CCA9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3) jeżeli Wykonawca przerwał z przyczyn leżących po stronie Wykonawcy realizację przedmiotu umowy (zlecenia częściowego) i przerwa ta trwa dłużej niż 14 dni.</w:t>
      </w:r>
    </w:p>
    <w:p w14:paraId="30183C59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4) jeśli Wykonawca znajduje się w stanie zagrażającym niewypłacalnością, przechodzi w stan likwidacji w celach innych niż przekształcenie przedsiębiorstwa lub połączenia z innym przedsiębiorstwem, zostanie wydany nakaz zajęcia majątku Wykonawcy lub gdy zostanie wszczęte postępowanie egzekucyjne w stopniu uniemożliwiającym realizację umowy.</w:t>
      </w:r>
    </w:p>
    <w:p w14:paraId="2CD001B8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5) jeżeli czynności objęte niniejszą umową wykonuje bez zgody Zamawiającego podmiot inny niż Wykonawca.</w:t>
      </w:r>
    </w:p>
    <w:p w14:paraId="42DEAC16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6) jeżeli wystąpi konieczność dokonania bezpośredniej zapłaty podwykonawcy lub dalszemu podwykonawcy na sumę większą niż 5% wartości umowy brutto (zlecenia częściowego).</w:t>
      </w:r>
    </w:p>
    <w:p w14:paraId="737CA354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2. Odstąpienie od umowy powinno nastąpić na piśmie oraz zawierać uzasadnienie.</w:t>
      </w:r>
    </w:p>
    <w:p w14:paraId="0F92B778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3. Niezależnie od wystąpienia przypadków, o których mowa w ust. 1 niniejszego paragrafu, Zamawiający może odstąpić od umowy w terminie 30 dni od powzięcia wiadomości o wystąpieniu istotnych zmian okoliczności powodujących, że wykonanie umowy nie leży w interesie publicznym, czego nie można było przewidzieć w chwili zawarcia umowy.</w:t>
      </w:r>
    </w:p>
    <w:p w14:paraId="0A952414" w14:textId="77777777" w:rsidR="00D216F7" w:rsidRDefault="00D216F7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</w:p>
    <w:p w14:paraId="1695D08F" w14:textId="77777777" w:rsidR="00D216F7" w:rsidRDefault="00D93DB9">
      <w:pPr>
        <w:pStyle w:val="Domylni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none"/>
        </w:rPr>
        <w:lastRenderedPageBreak/>
        <w:t>§ 10</w:t>
      </w:r>
    </w:p>
    <w:p w14:paraId="0C6EC7C2" w14:textId="5EBDDB53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1. Zamawiający określa obowiązek zatrudnienia na podstawie umowy o pracę</w:t>
      </w:r>
      <w:ins w:id="3" w:author="SZS" w:date="2021-06-29T08:22:00Z">
        <w:r w:rsidR="00AF6001">
          <w:rPr>
            <w:rFonts w:ascii="Times New Roman" w:hAnsi="Times New Roman" w:cs="Times New Roman"/>
            <w:sz w:val="24"/>
            <w:szCs w:val="24"/>
            <w:u w:val="none"/>
          </w:rPr>
          <w:t xml:space="preserve"> </w:t>
        </w:r>
      </w:ins>
      <w:r>
        <w:rPr>
          <w:rFonts w:ascii="Times New Roman" w:hAnsi="Times New Roman" w:cs="Times New Roman"/>
          <w:sz w:val="24"/>
          <w:szCs w:val="24"/>
          <w:u w:val="none"/>
        </w:rPr>
        <w:t>wszystkich osób wykonujących następujące czynności w zakresie realizacji przedmiotu zamówienia:</w:t>
      </w:r>
    </w:p>
    <w:p w14:paraId="10F20DBC" w14:textId="2B312952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  <w:u w:val="none"/>
        </w:rPr>
        <w:t>wykonywanie wszystkich prac fizycznych objętych zakresem zamówienia wskazanym w pkt. ..........SWZ</w:t>
      </w:r>
      <w:ins w:id="4" w:author="SZS" w:date="2021-06-29T08:22:00Z">
        <w:r w:rsidR="00AF6001">
          <w:rPr>
            <w:rFonts w:ascii="Times New Roman" w:hAnsi="Times New Roman" w:cs="Times New Roman"/>
            <w:bCs/>
            <w:sz w:val="24"/>
            <w:szCs w:val="24"/>
            <w:u w:val="none"/>
          </w:rPr>
          <w:t xml:space="preserve"> </w:t>
        </w:r>
      </w:ins>
      <w:r>
        <w:rPr>
          <w:rFonts w:ascii="Times New Roman" w:hAnsi="Times New Roman" w:cs="Times New Roman"/>
          <w:bCs/>
          <w:sz w:val="24"/>
          <w:szCs w:val="24"/>
          <w:u w:val="none"/>
        </w:rPr>
        <w:t>w tym operatorów sprzętu</w:t>
      </w:r>
      <w:r>
        <w:rPr>
          <w:rFonts w:ascii="Times New Roman" w:hAnsi="Times New Roman" w:cs="Times New Roman"/>
          <w:sz w:val="24"/>
          <w:szCs w:val="24"/>
          <w:u w:val="none"/>
        </w:rPr>
        <w:t>, jeżeli wykonywanie tych</w:t>
      </w:r>
      <w:ins w:id="5" w:author="SZS" w:date="2021-06-29T08:22:00Z">
        <w:r w:rsidR="00AF6001">
          <w:rPr>
            <w:rFonts w:ascii="Times New Roman" w:hAnsi="Times New Roman" w:cs="Times New Roman"/>
            <w:sz w:val="24"/>
            <w:szCs w:val="24"/>
            <w:u w:val="none"/>
          </w:rPr>
          <w:t xml:space="preserve"> </w:t>
        </w:r>
      </w:ins>
      <w:r>
        <w:rPr>
          <w:rFonts w:ascii="Times New Roman" w:hAnsi="Times New Roman" w:cs="Times New Roman"/>
          <w:sz w:val="24"/>
          <w:szCs w:val="24"/>
          <w:u w:val="none"/>
        </w:rPr>
        <w:t>czynności polega na wykonywaniu pracy w rozumieniu przepisów Kodeksu pracy.</w:t>
      </w:r>
    </w:p>
    <w:p w14:paraId="310597E0" w14:textId="77777777" w:rsidR="00D216F7" w:rsidRDefault="00D93D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Dostarczenia Zamawiającemu w terminie 7 dni od dnia zawarcia umowy oświadczenia osób, o których mowa w ust.1, wymienionych w załączniku nr 1 do umowy, że są zatrudnione na podstawie umowy o pracę,</w:t>
      </w:r>
    </w:p>
    <w:p w14:paraId="3EA03727" w14:textId="77777777" w:rsidR="00D216F7" w:rsidRDefault="00D93D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Dostarczenia na każde pisemne wezwanie Zamawiającego w terminie wskazanym w wezwaniu dowodów zatrudnienia osób, o których mowa w ust.1 w szczególności: odpowiednio zanonimizowanych kopii umów o pracę, potwierdzenia odprowadzenia składek na ubezpieczenia społeczne i zdrowotne lub innych określonych przez Zamawiającego dokumentów.</w:t>
      </w:r>
    </w:p>
    <w:p w14:paraId="2370B7A6" w14:textId="77777777" w:rsidR="00D216F7" w:rsidRDefault="00D216F7">
      <w:pPr>
        <w:pStyle w:val="Domylnie"/>
        <w:rPr>
          <w:rFonts w:ascii="Times New Roman" w:hAnsi="Times New Roman" w:cs="Times New Roman"/>
          <w:b/>
          <w:bCs/>
          <w:sz w:val="24"/>
          <w:szCs w:val="24"/>
          <w:u w:val="none"/>
        </w:rPr>
      </w:pPr>
    </w:p>
    <w:p w14:paraId="36422509" w14:textId="77777777" w:rsidR="00D216F7" w:rsidRDefault="00D93DB9">
      <w:pPr>
        <w:pStyle w:val="Domylni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none"/>
        </w:rPr>
        <w:t>§ 11</w:t>
      </w:r>
    </w:p>
    <w:p w14:paraId="229399EC" w14:textId="77777777" w:rsidR="00D216F7" w:rsidRDefault="00D93DB9">
      <w:pPr>
        <w:pStyle w:val="Tekstpodstawowy"/>
        <w:numPr>
          <w:ilvl w:val="0"/>
          <w:numId w:val="1"/>
        </w:numPr>
        <w:spacing w:line="276" w:lineRule="auto"/>
        <w:ind w:left="426"/>
        <w:jc w:val="both"/>
        <w:rPr>
          <w:color w:val="00000A"/>
          <w:szCs w:val="24"/>
        </w:rPr>
      </w:pPr>
      <w:r>
        <w:rPr>
          <w:color w:val="00000A"/>
          <w:szCs w:val="24"/>
        </w:rPr>
        <w:t>Strony ustalają okres gwarancji na wykonane roboty określone w § 1 ust 1 niniejszej umowy na okres 3 miesięcy od dnia podpisania przez strony bez zastrzeżeń protokołu danego odbioru częściowego, o którym mowa w §5  ust. 7.</w:t>
      </w:r>
    </w:p>
    <w:p w14:paraId="1384A96F" w14:textId="77777777" w:rsidR="00D216F7" w:rsidRDefault="00D93DB9">
      <w:pPr>
        <w:pStyle w:val="Tekstpodstawowy"/>
        <w:numPr>
          <w:ilvl w:val="0"/>
          <w:numId w:val="1"/>
        </w:numPr>
        <w:spacing w:line="276" w:lineRule="auto"/>
        <w:ind w:left="426"/>
        <w:jc w:val="both"/>
        <w:rPr>
          <w:color w:val="00000A"/>
          <w:szCs w:val="24"/>
        </w:rPr>
      </w:pPr>
      <w:r>
        <w:rPr>
          <w:color w:val="00000A"/>
          <w:szCs w:val="24"/>
        </w:rPr>
        <w:t>Czynności gwarancyjne polegają na bezpłatnym usuwaniu przez Wykonawcę stwierdzonych wad na jego koszt, najpóźniej w terminie 3 dni, licząc od daty zgłoszenia stosownego żądania przez Zamawiającego, o których Zamawiający zobowiązany jest powiadomić Wykonawcę na piśmie.</w:t>
      </w:r>
    </w:p>
    <w:p w14:paraId="6364D1BA" w14:textId="77777777" w:rsidR="00D216F7" w:rsidRDefault="00D93DB9">
      <w:pPr>
        <w:pStyle w:val="Tekstpodstawowy"/>
        <w:numPr>
          <w:ilvl w:val="0"/>
          <w:numId w:val="1"/>
        </w:numPr>
        <w:spacing w:line="276" w:lineRule="auto"/>
        <w:ind w:left="426"/>
        <w:jc w:val="both"/>
        <w:rPr>
          <w:color w:val="00000A"/>
          <w:szCs w:val="24"/>
        </w:rPr>
      </w:pPr>
      <w:r>
        <w:rPr>
          <w:color w:val="00000A"/>
          <w:szCs w:val="24"/>
        </w:rPr>
        <w:t>Wykonawca nie może odmówić usunięcia usterek bez względu na związane z tym koszty.</w:t>
      </w:r>
    </w:p>
    <w:p w14:paraId="2DCEB492" w14:textId="77777777" w:rsidR="00D216F7" w:rsidRDefault="00D93DB9">
      <w:pPr>
        <w:pStyle w:val="Tekstpodstawowy"/>
        <w:numPr>
          <w:ilvl w:val="0"/>
          <w:numId w:val="1"/>
        </w:numPr>
        <w:spacing w:line="276" w:lineRule="auto"/>
        <w:ind w:left="426"/>
        <w:jc w:val="both"/>
        <w:rPr>
          <w:color w:val="00000A"/>
          <w:szCs w:val="24"/>
        </w:rPr>
      </w:pPr>
      <w:r>
        <w:rPr>
          <w:color w:val="00000A"/>
          <w:szCs w:val="24"/>
        </w:rPr>
        <w:t>Jeżeli w okresie gwarancji wystąpią wady, które następnie zostały usunięte przez Wykonawcę, gwarancja ulega przedłużeniu na wykonane roboty na 36 miesięcy licząc od daty ich odbioru.</w:t>
      </w:r>
    </w:p>
    <w:p w14:paraId="6DF2235F" w14:textId="77777777" w:rsidR="00D216F7" w:rsidRDefault="00D93DB9">
      <w:pPr>
        <w:pStyle w:val="Tekstpodstawowy"/>
        <w:numPr>
          <w:ilvl w:val="0"/>
          <w:numId w:val="1"/>
        </w:numPr>
        <w:spacing w:line="276" w:lineRule="auto"/>
        <w:ind w:left="426"/>
        <w:jc w:val="both"/>
        <w:rPr>
          <w:color w:val="00000A"/>
          <w:szCs w:val="24"/>
        </w:rPr>
      </w:pPr>
      <w:r>
        <w:rPr>
          <w:color w:val="00000A"/>
          <w:szCs w:val="24"/>
        </w:rPr>
        <w:t>Strony ustalają okres rękojmi za wady na 3 miesiące, licząc od daty bezusterkowego odbioru danej części robót, zgodnie z w §5  ust. 7.</w:t>
      </w:r>
    </w:p>
    <w:p w14:paraId="7D43E7A6" w14:textId="77777777" w:rsidR="00D216F7" w:rsidRDefault="00D93DB9" w:rsidP="00AF6001">
      <w:pPr>
        <w:pStyle w:val="Tekstpodstawowy"/>
        <w:numPr>
          <w:ilvl w:val="0"/>
          <w:numId w:val="1"/>
        </w:numPr>
        <w:spacing w:line="276" w:lineRule="auto"/>
        <w:ind w:left="426"/>
        <w:jc w:val="both"/>
        <w:rPr>
          <w:b/>
          <w:bCs/>
          <w:szCs w:val="24"/>
        </w:rPr>
      </w:pPr>
      <w:r>
        <w:rPr>
          <w:color w:val="00000A"/>
          <w:szCs w:val="24"/>
        </w:rPr>
        <w:t>W przypadku nieusunięcia wad przez Wykonawcę w uzgodnionym terminie, wady usunie Zamawiający, obciążając pełnymi kosztami ich usunięcia Wykonawcę. Nie spowoduje to utraty rękojmi za wady. Wykonawca oświadcza, że wyraża zgodę na ewentualne wykonanie zastępcze.</w:t>
      </w:r>
    </w:p>
    <w:p w14:paraId="311ABA20" w14:textId="77777777" w:rsidR="00D216F7" w:rsidRDefault="00D216F7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</w:p>
    <w:p w14:paraId="696329FA" w14:textId="77777777" w:rsidR="00D216F7" w:rsidRDefault="00D93DB9">
      <w:pPr>
        <w:pStyle w:val="Domylni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none"/>
        </w:rPr>
        <w:t>§ 12</w:t>
      </w:r>
    </w:p>
    <w:p w14:paraId="1C4E392F" w14:textId="77777777" w:rsidR="00D216F7" w:rsidRDefault="00D93DB9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>Strony przewidują możliwość dokonywania zmian w umowie. Zmiana umowy dopuszczalna   będzie w granicach wyznaczonych przepisami PZP, w tym ar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t. 455 ust. 1 pkt 2-4 PZP.</w:t>
      </w:r>
    </w:p>
    <w:p w14:paraId="7FF47FFC" w14:textId="77777777" w:rsidR="00D216F7" w:rsidRDefault="00D93DB9">
      <w:pPr>
        <w:spacing w:after="0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 Poza przypadkami określonymi w paragrafach poprzedzających, zmiany umowy będą mogły  nastąpić w następujących warunkach:</w:t>
      </w:r>
    </w:p>
    <w:p w14:paraId="61DEE46D" w14:textId="77777777" w:rsidR="00D216F7" w:rsidRDefault="00D93DB9">
      <w:p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terminu realizacji zamówienia wraz ze skutkami wprowadzenia tych zmian; termin realizacji zamówienia może ulec zmianie w przypadku:</w:t>
      </w:r>
    </w:p>
    <w:p w14:paraId="3EEE096E" w14:textId="77777777" w:rsidR="00D216F7" w:rsidRDefault="00D93DB9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z powodu uzasadnionych zmian w zakresie sposobu wykonania przedmiotu zamówienia proponowanych przez Zamawiającego lub Wykonawcę, jeżeli te zmiany są korzystne dla Zamawiającego;</w:t>
      </w:r>
    </w:p>
    <w:p w14:paraId="4CECA703" w14:textId="77777777" w:rsidR="00D216F7" w:rsidRDefault="00D93DB9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b) z powodu wystąpienia dodatkowych okoliczności, a niemożliwych do przewidzenia (przed zawarciem umowy) przez doświadczonego wykonawcę robót, polegających na: konieczności usunięcia kolizji z niezinwentaryzowaną infrastrukturą lub innych obiektów, konieczności przeprowadzenia dodatkowych badań lub ekspertyz;</w:t>
      </w:r>
    </w:p>
    <w:p w14:paraId="2DD00711" w14:textId="77777777" w:rsidR="00D216F7" w:rsidRDefault="00D93DB9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z powodu okoliczności siły wyższej, przez którą strony będą rozumieć np. wystąpienie zdarzenia losowego wywołanego przez czynniki zewnętrzne, którego nie można było przewidzieć z pewnością, w szczególności zagrażającego bezpośrednio życiu lub zdrowiu, ludzi lub grożącego powstaniem szkody w znacznych rozmiarach;</w:t>
      </w:r>
    </w:p>
    <w:p w14:paraId="20ABDD03" w14:textId="77777777" w:rsidR="00D216F7" w:rsidRDefault="00D93DB9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z powodu szczególnie niesprzyjających warunków atmosferycznych uniemożliwiających prowadzenie robót budowlanych, przeprowadzenie prób i sprawdzeń, dokonywanie odbiorów; </w:t>
      </w:r>
    </w:p>
    <w:p w14:paraId="7C4A7AA7" w14:textId="77777777" w:rsidR="00D216F7" w:rsidRDefault="00D93DB9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</w:t>
      </w:r>
      <w:r>
        <w:rPr>
          <w:rFonts w:ascii="Times New Roman" w:hAnsi="Times New Roman" w:cs="Times New Roman"/>
          <w:sz w:val="24"/>
          <w:szCs w:val="24"/>
        </w:rPr>
        <w:tab/>
        <w:t xml:space="preserve">wykopalisk uniemożliwiających prowadzenie robót budowlanych, niewypałów i niewybuchów; </w:t>
      </w:r>
    </w:p>
    <w:p w14:paraId="50504C35" w14:textId="77777777" w:rsidR="00D216F7" w:rsidRDefault="00D93DB9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f) odmiennych od przyjętych w dokumentacji projektowej warunków geologicznych (kategorie gruntu, kurzawka itp.) oraz warunków terenowych, w szczególności istnienie podziemnych urządzeń, instalacji lub obiektów infrastrukturalnych; </w:t>
      </w:r>
    </w:p>
    <w:p w14:paraId="33886AB1" w14:textId="77777777" w:rsidR="00D216F7" w:rsidRDefault="00D93DB9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g) jeżeli wystąpiły zmiany bądź opóźnienia będące następstwem okoliczności leżących po stronie Zamawiającego, w szczególności: wstrzymanie robót przez Zamawiającego; konieczności usunięcia błędów lub wprowadzenia zmian w dokumentacji projektowej; przedłużająca się procedura przetargowa w przypadku wydłużenia terminu związania z ofertą do dnia podpisania umowy z zastrzeżeniem że przesłanka może zostać wykorzystana najpóźniej w ciągu 7 dni od podpisania umowy; </w:t>
      </w:r>
    </w:p>
    <w:p w14:paraId="1371CF30" w14:textId="77777777" w:rsidR="00D216F7" w:rsidRDefault="00D93DB9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h) jeżeli powstaną okoliczności będące następstwem działania organów administracji,                               w szczególności: przekroczenie zakreślonych przez prawo terminów wydawania przez organy administracji decyzji itp.; odmowa wydania przez organy administracji wymaganych decyzji, zezwoleń, uzgodnień na skutek błędów w dokumentacji projektowej;</w:t>
      </w:r>
    </w:p>
    <w:p w14:paraId="10261179" w14:textId="77777777" w:rsidR="00D216F7" w:rsidRDefault="00D93DB9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i) jeżeli powstały konieczne zmiany technologiczne, w szczególności konieczności zrealizowania projektu przy zastosowaniu innych rozwiązań technicznych, technologicznych niż wskazane w dokumentacji projektowej w sytuacji, gdyby zastosowanie przewidzianych rozwiązań groziło niewykonaniem lub wadliwym wykonaniem projektu; </w:t>
      </w:r>
    </w:p>
    <w:p w14:paraId="1F7908CE" w14:textId="77777777" w:rsidR="00D216F7" w:rsidRDefault="00D93DB9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j) opóźnienia Zamawiającego niekoniecznie z przyczyn od niego zależnych, jeżeli takie opóźnienie jest lub będzie miało wpływ na wykonanie przedmiotu umowy w wykonaniu następujących zobowiązań: przekazania terenu budowy; przekazania dokumentacji budowy (pozwolenie na budowę, dokumentacji projektowej, specyfikacji technicznych, innych wymaganych przepisami, do których Zamawiający był zobowiązany); przekazanie dokumentów zamiennych budowy lub usunięcia wad w dostarczanej dokumentacji projektowej; kolizji z planowanymi lub równolegle prowadzonymi przez inne podmioty inwestycjami, ale w takim przypadku zmiany w umowie zostaną ograniczone do zmian koniecznych powodujących uniknięcie kolizji. </w:t>
      </w:r>
    </w:p>
    <w:p w14:paraId="01538302" w14:textId="77777777" w:rsidR="00D216F7" w:rsidRDefault="00D93DB9">
      <w:pPr>
        <w:numPr>
          <w:ilvl w:val="0"/>
          <w:numId w:val="2"/>
        </w:numPr>
        <w:suppressAutoHyphens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zmiana wysokości wynagrodzenia za przedmiot zamówienia wraz ze skutkami wprowadzenia takiej zmiany; wynagrodzenie Wykonawcy może ulec zmianie:</w:t>
      </w:r>
    </w:p>
    <w:p w14:paraId="7BD591BB" w14:textId="77777777" w:rsidR="00D216F7" w:rsidRDefault="00D93DB9">
      <w:pPr>
        <w:numPr>
          <w:ilvl w:val="0"/>
          <w:numId w:val="3"/>
        </w:numPr>
        <w:suppressAutoHyphens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 przypadku zaistnienia konieczności zmniejszenia zakresu robót (niewykonania lub zaniechania prac objętych umową) przez Zamawiającego; </w:t>
      </w:r>
    </w:p>
    <w:p w14:paraId="4B44A101" w14:textId="77777777" w:rsidR="00D216F7" w:rsidRDefault="00D93DB9">
      <w:pPr>
        <w:numPr>
          <w:ilvl w:val="0"/>
          <w:numId w:val="3"/>
        </w:numPr>
        <w:suppressAutoHyphens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wprowadzenia robót zamiennych wprowadzonych przez kierownika budowy zaakceptowanych przez Inspektora Nadzoru i Zamawiającego; </w:t>
      </w:r>
    </w:p>
    <w:p w14:paraId="22E1824D" w14:textId="77777777" w:rsidR="00D216F7" w:rsidRDefault="00D93DB9">
      <w:pPr>
        <w:numPr>
          <w:ilvl w:val="0"/>
          <w:numId w:val="3"/>
        </w:numPr>
        <w:suppressAutoHyphens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powykonawczym zestawieniem kosztów – zmiany ilości obmiarowych                            w stosunku do ilości przedmiarowych.</w:t>
      </w:r>
    </w:p>
    <w:p w14:paraId="40507CC5" w14:textId="77777777" w:rsidR="00D216F7" w:rsidRDefault="00D93DB9">
      <w:pPr>
        <w:numPr>
          <w:ilvl w:val="0"/>
          <w:numId w:val="2"/>
        </w:numPr>
        <w:suppressAutoHyphens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zmiana przedstawiciela Wykonawcy, tj. kierownika budowy; Wykonawca może zmienić kierownika budowy z przyczyn niezależnych od niego, tj. zdarzeń losowych (śmierć, choroba, zwolnienie itp.), przy czym osoba zastępująca pierwotnego kierownika budowy będzie posiadała co najmniej takie same kwalifikacje jak poprzedni kierownik. </w:t>
      </w:r>
    </w:p>
    <w:p w14:paraId="6ACF5F44" w14:textId="77777777" w:rsidR="00D216F7" w:rsidRDefault="00D93DB9">
      <w:pPr>
        <w:numPr>
          <w:ilvl w:val="0"/>
          <w:numId w:val="2"/>
        </w:numPr>
        <w:suppressAutoHyphens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zmiana terminu realizacji zamówienia może nastąpić o okres uzasadniony przyczynami zmiany, o którym mowa w ust. 2 pkt 1.</w:t>
      </w:r>
    </w:p>
    <w:p w14:paraId="30869B68" w14:textId="77777777" w:rsidR="00D216F7" w:rsidRDefault="00D93DB9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powyższe postanowienia, wskazane w niniejszym paragrafie stanowią katalog zmian, na które Zamawiający może wyrazić zgodę. Nie stanowią jednocześnie zobowiązania do wyrażenia takiej zgody. Warunkiem dokonania zmian postanowień zawartej umowy w formie aneksu do umowy jest zgoda obu stron wyrażona na piśmie, pod rygorem nieważności.</w:t>
      </w:r>
    </w:p>
    <w:p w14:paraId="3704A73E" w14:textId="77777777" w:rsidR="00D216F7" w:rsidRDefault="00D216F7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</w:p>
    <w:p w14:paraId="4890D3C8" w14:textId="77777777" w:rsidR="00D216F7" w:rsidRDefault="00D93DB9">
      <w:pPr>
        <w:pStyle w:val="Domylni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none"/>
        </w:rPr>
        <w:t>§ 13</w:t>
      </w:r>
    </w:p>
    <w:p w14:paraId="77198CD3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1. W sprawach nieuregulowanych niniejszą umową mają zastosowanie przepisy Kodeksu Cywilnego, ustawy Prawo zamówień publicznych i ustawy Prawo Budowlane.</w:t>
      </w:r>
    </w:p>
    <w:p w14:paraId="2A3C6D72" w14:textId="77777777" w:rsidR="00D216F7" w:rsidRDefault="00D93DB9">
      <w:pPr>
        <w:pStyle w:val="Domylnie"/>
        <w:jc w:val="both"/>
        <w:rPr>
          <w:rFonts w:ascii="Times New Roman" w:hAnsi="Times New Roman" w:cs="Times New Roman"/>
          <w:b/>
          <w:bCs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2. Spory pomiędzy stronami mogące wynikać z realizacji umowy rozstrzygać będzie, w zależności od wartości przedmiotu sporu, Sąd Rejonowy lub Sąd Okręgowy, właściwy dla siedziby Zamawiającego.</w:t>
      </w:r>
    </w:p>
    <w:p w14:paraId="6B3F6C61" w14:textId="77777777" w:rsidR="00D216F7" w:rsidRDefault="00D216F7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</w:p>
    <w:p w14:paraId="7B2DA764" w14:textId="77777777" w:rsidR="00D216F7" w:rsidRDefault="00D93DB9">
      <w:pPr>
        <w:pStyle w:val="Domylni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none"/>
        </w:rPr>
        <w:t>§ 14</w:t>
      </w:r>
    </w:p>
    <w:p w14:paraId="217BA5BC" w14:textId="77777777" w:rsidR="00D216F7" w:rsidRDefault="00D93DB9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Umowę sporządzono w trzech jednobrzmiących egzemplarzach z których jeden otrzymuje Wykonawca, a dwa egzemplarze Zamawiający.</w:t>
      </w:r>
    </w:p>
    <w:p w14:paraId="1F91E142" w14:textId="77777777" w:rsidR="00D216F7" w:rsidRDefault="00D216F7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</w:p>
    <w:p w14:paraId="3A7B7127" w14:textId="77777777" w:rsidR="00D216F7" w:rsidRDefault="00D93DB9">
      <w:pPr>
        <w:pStyle w:val="Domylnie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…………………………………                                             …………………………………..</w:t>
      </w:r>
    </w:p>
    <w:p w14:paraId="2CB0A648" w14:textId="77777777" w:rsidR="00D216F7" w:rsidRDefault="00D216F7">
      <w:pPr>
        <w:pStyle w:val="Domylnie"/>
      </w:pPr>
    </w:p>
    <w:p w14:paraId="0FE7EC14" w14:textId="77777777" w:rsidR="00D216F7" w:rsidRDefault="00D93DB9">
      <w:pPr>
        <w:pStyle w:val="Domylnie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  <w:u w:val="none"/>
        </w:rPr>
        <w:t xml:space="preserve">    ZAMAWIAJĄCY                                                                                     WYKONAWCA</w:t>
      </w:r>
    </w:p>
    <w:p w14:paraId="4F587F86" w14:textId="61E9916D" w:rsidR="00D216F7" w:rsidDel="00AF6001" w:rsidRDefault="00D93DB9">
      <w:pPr>
        <w:pStyle w:val="Domylnie"/>
        <w:rPr>
          <w:del w:id="6" w:author="SZS" w:date="2021-06-29T08:23:00Z"/>
          <w:rFonts w:ascii="Times New Roman" w:hAnsi="Times New Roman" w:cs="Times New Roman"/>
          <w:i/>
          <w:iCs/>
          <w:sz w:val="18"/>
          <w:szCs w:val="18"/>
          <w:u w:val="none"/>
        </w:rPr>
      </w:pPr>
      <w:del w:id="7" w:author="SZS" w:date="2021-06-29T08:23:00Z">
        <w:r w:rsidDel="00AF6001">
          <w:rPr>
            <w:rFonts w:ascii="Times New Roman" w:hAnsi="Times New Roman" w:cs="Times New Roman"/>
            <w:i/>
            <w:iCs/>
            <w:sz w:val="18"/>
            <w:szCs w:val="18"/>
            <w:u w:val="none"/>
          </w:rPr>
          <w:delText xml:space="preserve">Do projektu niniejszej umowy nie wnoszę uwag </w:delText>
        </w:r>
      </w:del>
    </w:p>
    <w:p w14:paraId="112123BB" w14:textId="4DA23280" w:rsidR="00D216F7" w:rsidDel="00AF6001" w:rsidRDefault="00D93DB9">
      <w:pPr>
        <w:pStyle w:val="Domylnie"/>
        <w:rPr>
          <w:del w:id="8" w:author="SZS" w:date="2021-06-29T08:23:00Z"/>
          <w:rFonts w:ascii="Times New Roman" w:hAnsi="Times New Roman" w:cs="Times New Roman"/>
          <w:i/>
          <w:iCs/>
          <w:sz w:val="18"/>
          <w:szCs w:val="18"/>
          <w:u w:val="none"/>
        </w:rPr>
      </w:pPr>
      <w:del w:id="9" w:author="SZS" w:date="2021-06-29T08:23:00Z">
        <w:r w:rsidDel="00AF6001">
          <w:rPr>
            <w:rFonts w:ascii="Times New Roman" w:hAnsi="Times New Roman" w:cs="Times New Roman"/>
            <w:i/>
            <w:iCs/>
            <w:sz w:val="18"/>
            <w:szCs w:val="18"/>
            <w:u w:val="none"/>
          </w:rPr>
          <w:delText>pod względem prawnym lub redakcyjnym</w:delText>
        </w:r>
      </w:del>
    </w:p>
    <w:p w14:paraId="3F646D90" w14:textId="37AEAB19" w:rsidR="00D216F7" w:rsidDel="00AF6001" w:rsidRDefault="00D93DB9">
      <w:pPr>
        <w:pStyle w:val="Domylnie"/>
        <w:rPr>
          <w:del w:id="10" w:author="SZS" w:date="2021-06-29T08:23:00Z"/>
          <w:rFonts w:ascii="Times New Roman" w:hAnsi="Times New Roman" w:cs="Times New Roman"/>
          <w:i/>
          <w:iCs/>
          <w:sz w:val="18"/>
          <w:szCs w:val="18"/>
          <w:u w:val="none"/>
        </w:rPr>
      </w:pPr>
      <w:del w:id="11" w:author="SZS" w:date="2021-06-29T08:23:00Z">
        <w:r w:rsidDel="00AF6001">
          <w:rPr>
            <w:rFonts w:ascii="Times New Roman" w:hAnsi="Times New Roman" w:cs="Times New Roman"/>
            <w:i/>
            <w:iCs/>
            <w:sz w:val="18"/>
            <w:szCs w:val="18"/>
            <w:u w:val="none"/>
          </w:rPr>
          <w:delText xml:space="preserve">Konrad Koźmiński – radca prawny </w:delText>
        </w:r>
      </w:del>
    </w:p>
    <w:p w14:paraId="0ACC02BC" w14:textId="77777777" w:rsidR="00D216F7" w:rsidRDefault="00D93DB9">
      <w:pPr>
        <w:pStyle w:val="Domylnie"/>
      </w:pPr>
      <w:r>
        <w:rPr>
          <w:rFonts w:ascii="Times New Roman" w:hAnsi="Times New Roman" w:cs="Times New Roman"/>
          <w:i/>
          <w:iCs/>
          <w:sz w:val="18"/>
          <w:szCs w:val="18"/>
          <w:u w:val="none"/>
        </w:rPr>
        <w:t>.</w:t>
      </w:r>
    </w:p>
    <w:sectPr w:rsidR="00D216F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20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BEDD0" w14:textId="77777777" w:rsidR="000727BC" w:rsidRDefault="000727BC">
      <w:pPr>
        <w:spacing w:after="0" w:line="240" w:lineRule="auto"/>
      </w:pPr>
      <w:r>
        <w:separator/>
      </w:r>
    </w:p>
  </w:endnote>
  <w:endnote w:type="continuationSeparator" w:id="0">
    <w:p w14:paraId="5989F330" w14:textId="77777777" w:rsidR="000727BC" w:rsidRDefault="00072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72379" w14:textId="77777777" w:rsidR="00D216F7" w:rsidRDefault="00D93DB9">
    <w:pPr>
      <w:pStyle w:val="Stopka"/>
      <w:jc w:val="center"/>
    </w:pPr>
    <w:r>
      <w:rPr>
        <w:rFonts w:ascii="Times New Roman" w:hAnsi="Times New Roman" w:cs="Times New Roman"/>
        <w:u w:val="none"/>
      </w:rPr>
      <w:fldChar w:fldCharType="begin"/>
    </w:r>
    <w:r>
      <w:rPr>
        <w:rFonts w:ascii="Times New Roman" w:hAnsi="Times New Roman" w:cs="Times New Roman"/>
        <w:u w:val="none"/>
      </w:rPr>
      <w:instrText>PAGE</w:instrText>
    </w:r>
    <w:r>
      <w:rPr>
        <w:rFonts w:ascii="Times New Roman" w:hAnsi="Times New Roman" w:cs="Times New Roman"/>
        <w:u w:val="none"/>
      </w:rPr>
      <w:fldChar w:fldCharType="separate"/>
    </w:r>
    <w:r>
      <w:rPr>
        <w:rFonts w:ascii="Times New Roman" w:hAnsi="Times New Roman" w:cs="Times New Roman"/>
        <w:u w:val="none"/>
      </w:rPr>
      <w:t>9</w:t>
    </w:r>
    <w:r>
      <w:rPr>
        <w:rFonts w:ascii="Times New Roman" w:hAnsi="Times New Roman" w:cs="Times New Roman"/>
        <w:u w:val="none"/>
      </w:rPr>
      <w:fldChar w:fldCharType="end"/>
    </w:r>
  </w:p>
  <w:p w14:paraId="19C8A5E9" w14:textId="77777777" w:rsidR="00D216F7" w:rsidRDefault="00D216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4D924" w14:textId="77777777" w:rsidR="000727BC" w:rsidRDefault="000727BC">
      <w:pPr>
        <w:spacing w:after="0" w:line="240" w:lineRule="auto"/>
      </w:pPr>
      <w:r>
        <w:separator/>
      </w:r>
    </w:p>
  </w:footnote>
  <w:footnote w:type="continuationSeparator" w:id="0">
    <w:p w14:paraId="779B5898" w14:textId="77777777" w:rsidR="000727BC" w:rsidRDefault="00072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4BA8B" w14:textId="77777777" w:rsidR="00D216F7" w:rsidRDefault="00D216F7">
    <w:pPr>
      <w:pStyle w:val="Nagwek"/>
      <w:keepNext/>
      <w:tabs>
        <w:tab w:val="center" w:pos="4536"/>
        <w:tab w:val="right" w:pos="9072"/>
      </w:tabs>
      <w:spacing w:before="240"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606A5"/>
    <w:multiLevelType w:val="multilevel"/>
    <w:tmpl w:val="68A4DCD6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E2E6E"/>
    <w:multiLevelType w:val="multilevel"/>
    <w:tmpl w:val="DF0C6790"/>
    <w:lvl w:ilvl="0">
      <w:start w:val="2"/>
      <w:numFmt w:val="decimal"/>
      <w:lvlText w:val="%1)"/>
      <w:lvlJc w:val="left"/>
      <w:pPr>
        <w:ind w:left="1140" w:hanging="360"/>
      </w:pPr>
      <w:rPr>
        <w:rFonts w:ascii="Times New Roman" w:hAnsi="Times New Roman" w:cs="Calibri"/>
        <w:color w:val="00000A"/>
        <w:sz w:val="24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66FE0"/>
    <w:multiLevelType w:val="multilevel"/>
    <w:tmpl w:val="6D66641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color w:val="00000A"/>
        <w:sz w:val="24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86CEA"/>
    <w:multiLevelType w:val="multilevel"/>
    <w:tmpl w:val="3FDC6836"/>
    <w:lvl w:ilvl="0">
      <w:start w:val="3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27ADE"/>
    <w:multiLevelType w:val="multilevel"/>
    <w:tmpl w:val="B93E1B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ZS">
    <w15:presenceInfo w15:providerId="None" w15:userId="SZ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6F7"/>
    <w:rsid w:val="000727BC"/>
    <w:rsid w:val="001E677F"/>
    <w:rsid w:val="00820378"/>
    <w:rsid w:val="00AF6001"/>
    <w:rsid w:val="00C2121D"/>
    <w:rsid w:val="00CE03FD"/>
    <w:rsid w:val="00D216F7"/>
    <w:rsid w:val="00D93DB9"/>
    <w:rsid w:val="00E776F8"/>
    <w:rsid w:val="00F70489"/>
    <w:rsid w:val="00FE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DA7C7"/>
  <w15:docId w15:val="{FDB63908-4FA5-4FEF-BCB4-EB03771F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83A"/>
    <w:pPr>
      <w:spacing w:after="200" w:line="276" w:lineRule="auto"/>
    </w:pPr>
  </w:style>
  <w:style w:type="paragraph" w:styleId="Nagwek1">
    <w:name w:val="heading 1"/>
    <w:basedOn w:val="Normalny"/>
    <w:link w:val="Nagwek1Znak"/>
    <w:uiPriority w:val="9"/>
    <w:qFormat/>
    <w:rsid w:val="00592D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sid w:val="00447907"/>
  </w:style>
  <w:style w:type="character" w:customStyle="1" w:styleId="StopkaZnak">
    <w:name w:val="Stopka Znak"/>
    <w:basedOn w:val="Domylnaczcionkaakapitu"/>
    <w:qFormat/>
    <w:rsid w:val="00447907"/>
  </w:style>
  <w:style w:type="character" w:customStyle="1" w:styleId="TekstdymkaZnak">
    <w:name w:val="Tekst dymka Znak"/>
    <w:basedOn w:val="Domylnaczcionkaakapitu"/>
    <w:qFormat/>
    <w:rsid w:val="00447907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7406F7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D40ED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592D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A56E2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ListLabel1">
    <w:name w:val="ListLabel 1"/>
    <w:qFormat/>
    <w:rPr>
      <w:rFonts w:eastAsia="Times New Roman" w:cs="Times New Roman"/>
      <w:color w:val="00000A"/>
      <w:sz w:val="22"/>
      <w:szCs w:val="22"/>
    </w:rPr>
  </w:style>
  <w:style w:type="character" w:customStyle="1" w:styleId="ListLabel2">
    <w:name w:val="ListLabel 2"/>
    <w:qFormat/>
    <w:rPr>
      <w:rFonts w:cs="Calibri"/>
      <w:b/>
    </w:rPr>
  </w:style>
  <w:style w:type="character" w:customStyle="1" w:styleId="ListLabel3">
    <w:name w:val="ListLabel 3"/>
    <w:qFormat/>
    <w:rPr>
      <w:rFonts w:ascii="Times New Roman" w:hAnsi="Times New Roman" w:cs="Calibri"/>
      <w:color w:val="00000A"/>
      <w:sz w:val="24"/>
      <w:szCs w:val="22"/>
    </w:rPr>
  </w:style>
  <w:style w:type="character" w:customStyle="1" w:styleId="ListLabel4">
    <w:name w:val="ListLabel 4"/>
    <w:qFormat/>
    <w:rPr>
      <w:rFonts w:ascii="Times New Roman" w:hAnsi="Times New Roman"/>
      <w:color w:val="00000A"/>
      <w:sz w:val="24"/>
      <w:szCs w:val="22"/>
    </w:rPr>
  </w:style>
  <w:style w:type="paragraph" w:styleId="Nagwek">
    <w:name w:val="header"/>
    <w:basedOn w:val="Domylnie"/>
    <w:next w:val="Tekstpodstawowy"/>
    <w:rsid w:val="00447907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link w:val="TekstpodstawowyZnak"/>
    <w:rsid w:val="001A56E2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Lista">
    <w:name w:val="List"/>
    <w:basedOn w:val="Tekstpodstawowy"/>
    <w:rsid w:val="00447907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Domylnie"/>
    <w:qFormat/>
    <w:rsid w:val="00447907"/>
    <w:pPr>
      <w:suppressLineNumbers/>
    </w:pPr>
    <w:rPr>
      <w:rFonts w:cs="Mangal"/>
    </w:rPr>
  </w:style>
  <w:style w:type="paragraph" w:customStyle="1" w:styleId="Domylnie">
    <w:name w:val="Domyślnie"/>
    <w:qFormat/>
    <w:rsid w:val="00447907"/>
    <w:pPr>
      <w:tabs>
        <w:tab w:val="left" w:pos="708"/>
      </w:tabs>
      <w:suppressAutoHyphens/>
    </w:pPr>
    <w:rPr>
      <w:rFonts w:ascii="Arial" w:eastAsia="Arial Unicode MS" w:hAnsi="Arial" w:cs="Arial"/>
      <w:color w:val="00000A"/>
      <w:u w:val="single"/>
      <w:lang w:eastAsia="en-US"/>
    </w:rPr>
  </w:style>
  <w:style w:type="paragraph" w:styleId="Podpis">
    <w:name w:val="Signature"/>
    <w:basedOn w:val="Domylnie"/>
    <w:rsid w:val="004479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Domylnie"/>
    <w:rsid w:val="00447907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Domylnie"/>
    <w:qFormat/>
    <w:rsid w:val="00447907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211E7B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C3337A"/>
  </w:style>
  <w:style w:type="paragraph" w:customStyle="1" w:styleId="Nagwek10">
    <w:name w:val="Nagłówek1"/>
    <w:basedOn w:val="Normalny"/>
    <w:uiPriority w:val="99"/>
    <w:qFormat/>
    <w:rsid w:val="007239A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20378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03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8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mnbrhazd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9</Pages>
  <Words>3827</Words>
  <Characters>22964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PaRuski</dc:creator>
  <dc:description/>
  <cp:lastModifiedBy>SZS</cp:lastModifiedBy>
  <cp:revision>7</cp:revision>
  <cp:lastPrinted>2021-06-14T09:39:00Z</cp:lastPrinted>
  <dcterms:created xsi:type="dcterms:W3CDTF">2021-06-23T08:56:00Z</dcterms:created>
  <dcterms:modified xsi:type="dcterms:W3CDTF">2021-07-01T13:45:00Z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DOM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