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06555D">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67A450D1" w:rsidR="00796857" w:rsidRDefault="00796857" w:rsidP="00796857">
      <w:pPr>
        <w:ind w:right="-286"/>
        <w:jc w:val="center"/>
        <w:rPr>
          <w:rFonts w:ascii="Arial" w:hAnsi="Arial" w:cs="Arial"/>
          <w:sz w:val="28"/>
          <w:szCs w:val="28"/>
        </w:rPr>
      </w:pPr>
      <w:r>
        <w:rPr>
          <w:rFonts w:ascii="Arial" w:hAnsi="Arial" w:cs="Arial"/>
          <w:sz w:val="28"/>
          <w:szCs w:val="28"/>
        </w:rPr>
        <w:t>Zadanie</w:t>
      </w:r>
      <w:r w:rsidR="00B92D3C">
        <w:rPr>
          <w:rFonts w:ascii="Arial" w:hAnsi="Arial" w:cs="Arial"/>
          <w:sz w:val="28"/>
          <w:szCs w:val="28"/>
        </w:rPr>
        <w:t xml:space="preserve"> 01</w:t>
      </w:r>
      <w:r w:rsidR="00C36CA6">
        <w:rPr>
          <w:rFonts w:ascii="Arial" w:hAnsi="Arial" w:cs="Arial"/>
          <w:sz w:val="28"/>
          <w:szCs w:val="28"/>
        </w:rPr>
        <w:t>824</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t>SPIS TREŚCI</w:t>
      </w:r>
    </w:p>
    <w:p w14:paraId="0AD9F2C0" w14:textId="77777777" w:rsidR="007723A2" w:rsidRPr="001F7CB9" w:rsidRDefault="007723A2" w:rsidP="007723A2">
      <w:pPr>
        <w:jc w:val="center"/>
      </w:pPr>
    </w:p>
    <w:p w14:paraId="058D14B9" w14:textId="6EF33447"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C56D1C">
          <w:rPr>
            <w:webHidden/>
          </w:rPr>
          <w:t>4</w:t>
        </w:r>
        <w:r w:rsidR="00DB1622">
          <w:rPr>
            <w:webHidden/>
          </w:rPr>
          <w:fldChar w:fldCharType="end"/>
        </w:r>
      </w:hyperlink>
    </w:p>
    <w:p w14:paraId="1060A765" w14:textId="5AEAF41D" w:rsidR="00DB1622" w:rsidRDefault="00E80C09">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C56D1C">
          <w:rPr>
            <w:webHidden/>
          </w:rPr>
          <w:t>7</w:t>
        </w:r>
        <w:r w:rsidR="00DB1622">
          <w:rPr>
            <w:webHidden/>
          </w:rPr>
          <w:fldChar w:fldCharType="end"/>
        </w:r>
      </w:hyperlink>
    </w:p>
    <w:p w14:paraId="67028B48" w14:textId="64639B86" w:rsidR="00DB1622" w:rsidRDefault="00E80C09">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C56D1C">
          <w:rPr>
            <w:webHidden/>
          </w:rPr>
          <w:t>8</w:t>
        </w:r>
        <w:r w:rsidR="00DB1622">
          <w:rPr>
            <w:webHidden/>
          </w:rPr>
          <w:fldChar w:fldCharType="end"/>
        </w:r>
      </w:hyperlink>
    </w:p>
    <w:p w14:paraId="67A62ED5" w14:textId="5F0B4692" w:rsidR="00DB1622" w:rsidRDefault="00E80C09">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C56D1C">
          <w:rPr>
            <w:webHidden/>
          </w:rPr>
          <w:t>8</w:t>
        </w:r>
        <w:r w:rsidR="00DB1622">
          <w:rPr>
            <w:webHidden/>
          </w:rPr>
          <w:fldChar w:fldCharType="end"/>
        </w:r>
      </w:hyperlink>
    </w:p>
    <w:p w14:paraId="6D5F8DDF" w14:textId="4B436DA9" w:rsidR="00DB1622" w:rsidRDefault="00E80C09">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C56D1C">
          <w:rPr>
            <w:webHidden/>
          </w:rPr>
          <w:t>11</w:t>
        </w:r>
        <w:r w:rsidR="00DB1622">
          <w:rPr>
            <w:webHidden/>
          </w:rPr>
          <w:fldChar w:fldCharType="end"/>
        </w:r>
      </w:hyperlink>
    </w:p>
    <w:p w14:paraId="05D2A4D1" w14:textId="5450E5E0" w:rsidR="00DB1622" w:rsidRDefault="00E80C09">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C56D1C">
          <w:rPr>
            <w:webHidden/>
          </w:rPr>
          <w:t>12</w:t>
        </w:r>
        <w:r w:rsidR="00DB1622">
          <w:rPr>
            <w:webHidden/>
          </w:rPr>
          <w:fldChar w:fldCharType="end"/>
        </w:r>
      </w:hyperlink>
    </w:p>
    <w:p w14:paraId="7D09A2B0" w14:textId="26407D77" w:rsidR="00DB1622" w:rsidRDefault="00E80C09">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C56D1C">
          <w:rPr>
            <w:webHidden/>
          </w:rPr>
          <w:t>12</w:t>
        </w:r>
        <w:r w:rsidR="00DB1622">
          <w:rPr>
            <w:webHidden/>
          </w:rPr>
          <w:fldChar w:fldCharType="end"/>
        </w:r>
      </w:hyperlink>
    </w:p>
    <w:p w14:paraId="75B3460D" w14:textId="682EDDD5" w:rsidR="00DB1622" w:rsidRDefault="00E80C09">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C56D1C">
          <w:rPr>
            <w:webHidden/>
          </w:rPr>
          <w:t>13</w:t>
        </w:r>
        <w:r w:rsidR="00DB1622">
          <w:rPr>
            <w:webHidden/>
          </w:rPr>
          <w:fldChar w:fldCharType="end"/>
        </w:r>
      </w:hyperlink>
    </w:p>
    <w:p w14:paraId="79935455" w14:textId="6DD24F3B" w:rsidR="00DB1622" w:rsidRDefault="00E80C09">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C56D1C">
          <w:rPr>
            <w:webHidden/>
          </w:rPr>
          <w:t>14</w:t>
        </w:r>
        <w:r w:rsidR="00DB1622">
          <w:rPr>
            <w:webHidden/>
          </w:rPr>
          <w:fldChar w:fldCharType="end"/>
        </w:r>
      </w:hyperlink>
    </w:p>
    <w:p w14:paraId="24174B93" w14:textId="1C918212" w:rsidR="00DB1622" w:rsidRDefault="00E80C09">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sidR="00C56D1C">
          <w:rPr>
            <w:webHidden/>
          </w:rPr>
          <w:t>17</w:t>
        </w:r>
        <w:r w:rsidR="00DB1622">
          <w:rPr>
            <w:webHidden/>
          </w:rPr>
          <w:fldChar w:fldCharType="end"/>
        </w:r>
      </w:hyperlink>
    </w:p>
    <w:p w14:paraId="2CBB0246" w14:textId="15DC7EC5" w:rsidR="00DB1622" w:rsidRDefault="00E80C09">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C56D1C">
          <w:rPr>
            <w:webHidden/>
          </w:rPr>
          <w:t>20</w:t>
        </w:r>
        <w:r w:rsidR="00DB1622">
          <w:rPr>
            <w:webHidden/>
          </w:rPr>
          <w:fldChar w:fldCharType="end"/>
        </w:r>
      </w:hyperlink>
    </w:p>
    <w:p w14:paraId="1D52EFEE" w14:textId="33D1F13A" w:rsidR="00DB1622" w:rsidRDefault="00E80C09">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C56D1C">
          <w:rPr>
            <w:webHidden/>
          </w:rPr>
          <w:t>21</w:t>
        </w:r>
        <w:r w:rsidR="00DB1622">
          <w:rPr>
            <w:webHidden/>
          </w:rPr>
          <w:fldChar w:fldCharType="end"/>
        </w:r>
      </w:hyperlink>
    </w:p>
    <w:p w14:paraId="11CB2F4B" w14:textId="2319AD9E" w:rsidR="00DB1622" w:rsidRDefault="00E80C09">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C56D1C">
          <w:rPr>
            <w:webHidden/>
          </w:rPr>
          <w:t>22</w:t>
        </w:r>
        <w:r w:rsidR="00DB1622">
          <w:rPr>
            <w:webHidden/>
          </w:rPr>
          <w:fldChar w:fldCharType="end"/>
        </w:r>
      </w:hyperlink>
    </w:p>
    <w:p w14:paraId="3AE1FBB5" w14:textId="79E23A5B" w:rsidR="00DB1622" w:rsidRDefault="00E80C09">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C56D1C">
          <w:rPr>
            <w:webHidden/>
          </w:rPr>
          <w:t>23</w:t>
        </w:r>
        <w:r w:rsidR="00DB1622">
          <w:rPr>
            <w:webHidden/>
          </w:rPr>
          <w:fldChar w:fldCharType="end"/>
        </w:r>
      </w:hyperlink>
    </w:p>
    <w:p w14:paraId="0A820FB8" w14:textId="63F4CDD8" w:rsidR="00DB1622" w:rsidRDefault="00E80C09">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C56D1C">
          <w:rPr>
            <w:webHidden/>
          </w:rPr>
          <w:t>24</w:t>
        </w:r>
        <w:r w:rsidR="00DB1622">
          <w:rPr>
            <w:webHidden/>
          </w:rPr>
          <w:fldChar w:fldCharType="end"/>
        </w:r>
      </w:hyperlink>
    </w:p>
    <w:p w14:paraId="3AA1CBD4" w14:textId="5B9A6767" w:rsidR="00DB1622" w:rsidRDefault="00E80C09">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C56D1C">
          <w:rPr>
            <w:webHidden/>
          </w:rPr>
          <w:t>25</w:t>
        </w:r>
        <w:r w:rsidR="00DB1622">
          <w:rPr>
            <w:webHidden/>
          </w:rPr>
          <w:fldChar w:fldCharType="end"/>
        </w:r>
      </w:hyperlink>
    </w:p>
    <w:p w14:paraId="6C155084" w14:textId="6CB2400A" w:rsidR="00DB1622" w:rsidRDefault="00E80C09">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C56D1C">
          <w:rPr>
            <w:webHidden/>
          </w:rPr>
          <w:t>26</w:t>
        </w:r>
        <w:r w:rsidR="00DB1622">
          <w:rPr>
            <w:webHidden/>
          </w:rPr>
          <w:fldChar w:fldCharType="end"/>
        </w:r>
      </w:hyperlink>
    </w:p>
    <w:p w14:paraId="08BEC341" w14:textId="45E1591D" w:rsidR="00DB1622" w:rsidRDefault="00E80C09">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C56D1C">
          <w:rPr>
            <w:webHidden/>
          </w:rPr>
          <w:t>28</w:t>
        </w:r>
        <w:r w:rsidR="00DB1622">
          <w:rPr>
            <w:webHidden/>
          </w:rPr>
          <w:fldChar w:fldCharType="end"/>
        </w:r>
      </w:hyperlink>
    </w:p>
    <w:p w14:paraId="19554C4A" w14:textId="1F567779" w:rsidR="00DB1622" w:rsidRDefault="00E80C09">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C56D1C">
          <w:rPr>
            <w:webHidden/>
          </w:rPr>
          <w:t>32</w:t>
        </w:r>
        <w:r w:rsidR="00DB1622">
          <w:rPr>
            <w:webHidden/>
          </w:rPr>
          <w:fldChar w:fldCharType="end"/>
        </w:r>
      </w:hyperlink>
    </w:p>
    <w:p w14:paraId="785C64C8" w14:textId="47A3CAD5" w:rsidR="00DB1622" w:rsidRDefault="00E80C09">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C56D1C">
          <w:rPr>
            <w:webHidden/>
          </w:rPr>
          <w:t>35</w:t>
        </w:r>
        <w:r w:rsidR="00DB1622">
          <w:rPr>
            <w:webHidden/>
          </w:rPr>
          <w:fldChar w:fldCharType="end"/>
        </w:r>
      </w:hyperlink>
    </w:p>
    <w:p w14:paraId="0B934BD0" w14:textId="043DBF65" w:rsidR="00DB1622" w:rsidRDefault="00E80C09">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C56D1C">
          <w:rPr>
            <w:webHidden/>
          </w:rPr>
          <w:t>37</w:t>
        </w:r>
        <w:r w:rsidR="00DB1622">
          <w:rPr>
            <w:webHidden/>
          </w:rPr>
          <w:fldChar w:fldCharType="end"/>
        </w:r>
      </w:hyperlink>
    </w:p>
    <w:p w14:paraId="2CD0277B" w14:textId="01CDF429" w:rsidR="00DB1622" w:rsidRDefault="00E80C09">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C56D1C">
          <w:rPr>
            <w:webHidden/>
          </w:rPr>
          <w:t>38</w:t>
        </w:r>
        <w:r w:rsidR="00DB1622">
          <w:rPr>
            <w:webHidden/>
          </w:rPr>
          <w:fldChar w:fldCharType="end"/>
        </w:r>
      </w:hyperlink>
    </w:p>
    <w:p w14:paraId="48876702" w14:textId="3E46F7EE" w:rsidR="00DB1622" w:rsidRDefault="00E80C09">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C56D1C">
          <w:rPr>
            <w:webHidden/>
          </w:rPr>
          <w:t>40</w:t>
        </w:r>
        <w:r w:rsidR="00DB1622">
          <w:rPr>
            <w:webHidden/>
          </w:rPr>
          <w:fldChar w:fldCharType="end"/>
        </w:r>
      </w:hyperlink>
    </w:p>
    <w:p w14:paraId="0D87A2F4" w14:textId="44154B1E" w:rsidR="00DB1622" w:rsidRDefault="00E80C09">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C56D1C">
          <w:rPr>
            <w:webHidden/>
          </w:rPr>
          <w:t>40</w:t>
        </w:r>
        <w:r w:rsidR="00DB1622">
          <w:rPr>
            <w:webHidden/>
          </w:rPr>
          <w:fldChar w:fldCharType="end"/>
        </w:r>
      </w:hyperlink>
    </w:p>
    <w:p w14:paraId="27831B59" w14:textId="2446EEB9" w:rsidR="00DB1622" w:rsidRDefault="00E80C09">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C56D1C">
          <w:rPr>
            <w:webHidden/>
          </w:rPr>
          <w:t>41</w:t>
        </w:r>
        <w:r w:rsidR="00DB1622">
          <w:rPr>
            <w:webHidden/>
          </w:rPr>
          <w:fldChar w:fldCharType="end"/>
        </w:r>
      </w:hyperlink>
    </w:p>
    <w:p w14:paraId="4688F4EE" w14:textId="462EBE05" w:rsidR="00B43F0B" w:rsidRPr="00B43F0B" w:rsidRDefault="00B43F0B" w:rsidP="00B43F0B">
      <w:pPr>
        <w:rPr>
          <w:rFonts w:ascii="Arial" w:eastAsiaTheme="minorEastAsia" w:hAnsi="Arial" w:cs="Arial"/>
          <w:b/>
        </w:rPr>
      </w:pPr>
      <w:r>
        <w:rPr>
          <w:rFonts w:ascii="Arial" w:eastAsiaTheme="minorEastAsia" w:hAnsi="Arial" w:cs="Arial"/>
          <w:b/>
        </w:rPr>
        <w:t>Załączniki. …………………………………………………………………………………..39</w:t>
      </w:r>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7BFC18CA" w14:textId="067F4EBD"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14:paraId="430B48E6" w14:textId="341BDD41"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14:paraId="1E80FE77" w14:textId="1A354055" w:rsidR="0073756E" w:rsidRPr="00C0250B" w:rsidRDefault="0073756E" w:rsidP="00664448">
      <w:pPr>
        <w:jc w:val="both"/>
        <w:rPr>
          <w:rFonts w:ascii="Arial" w:hAnsi="Arial" w:cs="Arial"/>
          <w:color w:val="FF0000"/>
        </w:rPr>
      </w:pPr>
      <w:r w:rsidRPr="00C0250B">
        <w:rPr>
          <w:rFonts w:ascii="Arial" w:hAnsi="Arial" w:cs="Arial"/>
          <w:color w:val="FF0000"/>
        </w:rPr>
        <w:t>…………………………….</w:t>
      </w:r>
      <w:r w:rsidR="00F233CA">
        <w:rPr>
          <w:rFonts w:ascii="Arial" w:hAnsi="Arial" w:cs="Arial"/>
          <w:color w:val="FF0000"/>
        </w:rPr>
        <w:t>z siedzibą w ….</w:t>
      </w:r>
      <w:r w:rsidRPr="00C0250B">
        <w:rPr>
          <w:rFonts w:ascii="Arial" w:hAnsi="Arial" w:cs="Arial"/>
          <w:color w:val="FF0000"/>
        </w:rPr>
        <w:t xml:space="preserve">, </w:t>
      </w:r>
      <w:r w:rsidR="00F233CA">
        <w:rPr>
          <w:rFonts w:ascii="Arial" w:hAnsi="Arial" w:cs="Arial"/>
          <w:color w:val="FF0000"/>
        </w:rPr>
        <w:t xml:space="preserve">(…- … ….), NIP: …, REGON:…,  </w:t>
      </w:r>
      <w:r w:rsidRPr="00C0250B">
        <w:rPr>
          <w:rFonts w:ascii="Arial" w:hAnsi="Arial" w:cs="Arial"/>
          <w:color w:val="FF0000"/>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14:paraId="55AED752" w14:textId="77777777" w:rsidR="0073756E" w:rsidRPr="00C0250B" w:rsidRDefault="0073756E" w:rsidP="00664448">
      <w:pPr>
        <w:jc w:val="both"/>
        <w:rPr>
          <w:rFonts w:ascii="Arial" w:hAnsi="Arial" w:cs="Arial"/>
          <w:color w:val="FF0000"/>
        </w:rPr>
      </w:pPr>
      <w:r w:rsidRPr="00C0250B">
        <w:rPr>
          <w:rFonts w:ascii="Arial" w:hAnsi="Arial" w:cs="Arial"/>
          <w:color w:val="FF0000"/>
        </w:rPr>
        <w:t>……………. - ……….. Zarządu;</w:t>
      </w:r>
    </w:p>
    <w:p w14:paraId="5E2FA76E" w14:textId="65370B96" w:rsidR="00AE32FA" w:rsidRPr="00C0250B" w:rsidRDefault="0073756E" w:rsidP="0073756E">
      <w:pPr>
        <w:jc w:val="both"/>
        <w:rPr>
          <w:rFonts w:ascii="Arial" w:hAnsi="Arial" w:cs="Arial"/>
          <w:color w:val="FF0000"/>
        </w:rPr>
      </w:pPr>
      <w:r w:rsidRPr="00C0250B">
        <w:rPr>
          <w:rFonts w:ascii="Arial" w:hAnsi="Arial" w:cs="Arial"/>
          <w:color w:val="FF0000"/>
        </w:rPr>
        <w:t>……………. - ……….. Zarządu;</w:t>
      </w:r>
    </w:p>
    <w:p w14:paraId="6A8BB473" w14:textId="77777777"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14:paraId="09F72CB0" w14:textId="051269DA"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sidR="00F233CA">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sidR="00BD7172">
        <w:rPr>
          <w:rFonts w:ascii="Arial" w:hAnsi="Arial" w:cs="Arial"/>
          <w:color w:val="FF0000"/>
        </w:rPr>
        <w:t xml:space="preserve">, </w:t>
      </w:r>
      <w:r w:rsidR="00BD7172" w:rsidRPr="00C0250B">
        <w:rPr>
          <w:rFonts w:ascii="Arial" w:hAnsi="Arial" w:cs="Arial"/>
          <w:color w:val="FF0000"/>
        </w:rPr>
        <w:t xml:space="preserve">z siedzibą w …………….., </w:t>
      </w:r>
      <w:r w:rsidR="00BD7172">
        <w:rPr>
          <w:rFonts w:ascii="Arial" w:hAnsi="Arial" w:cs="Arial"/>
          <w:color w:val="FF0000"/>
        </w:rPr>
        <w:t xml:space="preserve">(..-……….),ul.………………………, </w:t>
      </w:r>
      <w:r w:rsidRPr="00C0250B">
        <w:rPr>
          <w:rFonts w:ascii="Arial" w:hAnsi="Arial" w:cs="Arial"/>
          <w:color w:val="FF0000"/>
        </w:rPr>
        <w:t>wpisan</w:t>
      </w:r>
      <w:r w:rsidR="00BD7172">
        <w:rPr>
          <w:rFonts w:ascii="Arial" w:hAnsi="Arial" w:cs="Arial"/>
          <w:color w:val="FF0000"/>
        </w:rPr>
        <w:t>ą</w:t>
      </w:r>
      <w:r w:rsidRPr="00C0250B">
        <w:rPr>
          <w:rFonts w:ascii="Arial" w:hAnsi="Arial" w:cs="Arial"/>
          <w:color w:val="FF0000"/>
        </w:rPr>
        <w:t xml:space="preserve"> do Centralnej Ewidencji i Informacji o Działalności Gospodarczej, </w:t>
      </w:r>
      <w:r w:rsidR="00F233CA">
        <w:rPr>
          <w:rFonts w:ascii="Arial" w:hAnsi="Arial" w:cs="Arial"/>
          <w:color w:val="FF0000"/>
        </w:rPr>
        <w:t xml:space="preserve">:..., </w:t>
      </w:r>
    </w:p>
    <w:p w14:paraId="6A7A0393" w14:textId="77777777"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14:paraId="46D07692" w14:textId="3FC07EAE" w:rsidR="00BD7172" w:rsidRDefault="00BD7172" w:rsidP="00BD717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w:t>
      </w:r>
      <w:r>
        <w:rPr>
          <w:rFonts w:ascii="Arial" w:hAnsi="Arial" w:cs="Arial"/>
          <w:color w:val="FF0000"/>
        </w:rPr>
        <w:t xml:space="preserve">…..:..., </w:t>
      </w:r>
    </w:p>
    <w:p w14:paraId="6EDFAE45" w14:textId="6C01A847" w:rsidR="00826CC1" w:rsidRPr="00C0250B" w:rsidRDefault="00612807" w:rsidP="00826CC1">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r w:rsidR="00826CC1" w:rsidRPr="00E832BA">
        <w:rPr>
          <w:rFonts w:ascii="Arial" w:hAnsi="Arial" w:cs="Arial"/>
          <w:color w:val="FF0000"/>
        </w:rPr>
        <w:t xml:space="preserve"> </w:t>
      </w:r>
      <w:r w:rsidR="00826CC1" w:rsidRPr="00FA5ED3">
        <w:rPr>
          <w:rFonts w:ascii="Arial" w:hAnsi="Arial" w:cs="Arial"/>
          <w:color w:val="FF0000"/>
        </w:rPr>
        <w:t>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E30B7DB" w:rsidR="00A26F5A" w:rsidRDefault="00A26F5A" w:rsidP="00A201F9">
      <w:pPr>
        <w:pStyle w:val="Tekstpodstawowy21"/>
        <w:spacing w:after="0" w:line="240" w:lineRule="auto"/>
        <w:jc w:val="both"/>
        <w:rPr>
          <w:rFonts w:ascii="Arial" w:hAnsi="Arial" w:cs="Arial"/>
          <w:color w:val="FF0000"/>
        </w:rPr>
      </w:pPr>
    </w:p>
    <w:p w14:paraId="056CA2B9" w14:textId="2940F2DE" w:rsidR="003004B2" w:rsidRDefault="004F168C" w:rsidP="007D1556">
      <w:pPr>
        <w:pStyle w:val="Tekstpodstawowy21"/>
        <w:spacing w:line="240" w:lineRule="auto"/>
        <w:jc w:val="both"/>
        <w:rPr>
          <w:rFonts w:ascii="Arial" w:hAnsi="Arial" w:cs="Arial"/>
          <w:color w:val="000000" w:themeColor="text1"/>
        </w:rPr>
      </w:pPr>
      <w:r w:rsidRPr="003004B2">
        <w:rPr>
          <w:rFonts w:ascii="Arial" w:hAnsi="Arial" w:cs="Arial"/>
          <w:color w:val="000000" w:themeColor="text1"/>
        </w:rPr>
        <w:t xml:space="preserve">zwanymi osobno </w:t>
      </w:r>
      <w:r w:rsidRPr="003004B2">
        <w:rPr>
          <w:rFonts w:ascii="Arial" w:hAnsi="Arial" w:cs="Arial"/>
          <w:b/>
          <w:color w:val="000000" w:themeColor="text1"/>
        </w:rPr>
        <w:t>„Stroną”</w:t>
      </w:r>
      <w:r w:rsidRPr="003004B2">
        <w:rPr>
          <w:rFonts w:ascii="Arial" w:hAnsi="Arial" w:cs="Arial"/>
          <w:color w:val="000000" w:themeColor="text1"/>
        </w:rPr>
        <w:t xml:space="preserve"> lub łącznie </w:t>
      </w:r>
      <w:r w:rsidRPr="003004B2">
        <w:rPr>
          <w:rFonts w:ascii="Arial" w:hAnsi="Arial" w:cs="Arial"/>
          <w:b/>
          <w:color w:val="000000" w:themeColor="text1"/>
        </w:rPr>
        <w:t>„Stronami”</w:t>
      </w:r>
      <w:r w:rsidRPr="003004B2">
        <w:rPr>
          <w:rFonts w:ascii="Arial" w:hAnsi="Arial" w:cs="Arial"/>
          <w:color w:val="000000" w:themeColor="text1"/>
        </w:rPr>
        <w:t xml:space="preserve"> umowy,</w:t>
      </w:r>
      <w:r w:rsidR="00C149F3" w:rsidRPr="003004B2">
        <w:rPr>
          <w:rFonts w:ascii="Arial" w:hAnsi="Arial" w:cs="Arial"/>
          <w:color w:val="000000" w:themeColor="text1"/>
        </w:rPr>
        <w:t xml:space="preserve"> </w:t>
      </w:r>
    </w:p>
    <w:p w14:paraId="24D87BCD" w14:textId="77777777" w:rsidR="003004B2" w:rsidRDefault="003004B2" w:rsidP="007D1556">
      <w:pPr>
        <w:pStyle w:val="Tekstpodstawowy21"/>
        <w:spacing w:line="240" w:lineRule="auto"/>
        <w:jc w:val="both"/>
        <w:rPr>
          <w:rFonts w:ascii="Arial" w:hAnsi="Arial" w:cs="Arial"/>
          <w:color w:val="FF0000"/>
        </w:rPr>
      </w:pPr>
    </w:p>
    <w:p w14:paraId="41881131" w14:textId="0B2565AE" w:rsidR="007D1556" w:rsidRDefault="006E769B" w:rsidP="007D1556">
      <w:pPr>
        <w:pStyle w:val="Tekstpodstawowy21"/>
        <w:spacing w:line="240" w:lineRule="auto"/>
        <w:jc w:val="both"/>
        <w:rPr>
          <w:rFonts w:ascii="Arial" w:hAnsi="Arial" w:cs="Arial"/>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w:t>
      </w:r>
      <w:r w:rsidR="0043733B" w:rsidRPr="006F7AD9">
        <w:rPr>
          <w:rFonts w:ascii="Arial" w:hAnsi="Arial" w:cs="Arial"/>
          <w:b/>
          <w:color w:val="000000" w:themeColor="text1"/>
        </w:rPr>
        <w:t>a</w:t>
      </w:r>
      <w:r w:rsidR="0043733B" w:rsidRPr="006F7AD9">
        <w:rPr>
          <w:rFonts w:ascii="Arial" w:hAnsi="Arial" w:cs="Arial"/>
          <w:color w:val="000000" w:themeColor="text1"/>
        </w:rPr>
        <w:t>”)</w:t>
      </w:r>
      <w:r w:rsidR="00653594" w:rsidRPr="006F7AD9">
        <w:rPr>
          <w:rFonts w:ascii="Arial" w:hAnsi="Arial" w:cs="Arial"/>
          <w:color w:val="000000" w:themeColor="text1"/>
        </w:rPr>
        <w:t xml:space="preserve">, </w:t>
      </w:r>
      <w:r w:rsidR="000C5060" w:rsidRPr="006F7AD9">
        <w:rPr>
          <w:rFonts w:ascii="Arial" w:hAnsi="Arial" w:cs="Arial"/>
          <w:color w:val="000000" w:themeColor="text1"/>
        </w:rPr>
        <w:t xml:space="preserve">której wykonanie </w:t>
      </w:r>
      <w:r w:rsidR="007D1556" w:rsidRPr="006F7AD9">
        <w:rPr>
          <w:rFonts w:ascii="Arial" w:hAnsi="Arial" w:cs="Arial"/>
          <w:color w:val="000000" w:themeColor="text1"/>
        </w:rPr>
        <w:t xml:space="preserve">wiąże się z dostępem do informacji niejawnych o </w:t>
      </w:r>
      <w:r w:rsidR="003A0A7E" w:rsidRPr="006F7AD9">
        <w:rPr>
          <w:rFonts w:ascii="Arial" w:hAnsi="Arial" w:cs="Arial"/>
          <w:color w:val="000000" w:themeColor="text1"/>
        </w:rPr>
        <w:t>klauzuli „</w:t>
      </w:r>
      <w:r w:rsidR="006F7AD9" w:rsidRPr="006F7AD9">
        <w:rPr>
          <w:rFonts w:ascii="Arial" w:hAnsi="Arial" w:cs="Arial"/>
          <w:color w:val="000000" w:themeColor="text1"/>
        </w:rPr>
        <w:t>ZASTRZEŻONE</w:t>
      </w:r>
      <w:r w:rsidR="003A0A7E" w:rsidRPr="006F7AD9">
        <w:rPr>
          <w:rFonts w:ascii="Arial" w:hAnsi="Arial" w:cs="Arial"/>
          <w:color w:val="000000" w:themeColor="text1"/>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518BE474" w14:textId="7FD01998"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A201F9">
        <w:rPr>
          <w:rFonts w:ascii="Arial" w:hAnsi="Arial" w:cs="Arial"/>
          <w:b/>
        </w:rPr>
        <w:t>Zamawiający”</w:t>
      </w:r>
      <w:r w:rsidR="00A201F9">
        <w:rPr>
          <w:rFonts w:ascii="Arial" w:hAnsi="Arial" w:cs="Arial"/>
        </w:rPr>
        <w:t xml:space="preserve"> - </w:t>
      </w:r>
      <w:r w:rsidR="00A201F9" w:rsidRPr="00A201F9">
        <w:rPr>
          <w:rFonts w:ascii="Arial" w:hAnsi="Arial" w:cs="Arial"/>
        </w:rPr>
        <w:t>ozna</w:t>
      </w:r>
      <w:r w:rsidR="008C1F00">
        <w:rPr>
          <w:rFonts w:ascii="Arial" w:hAnsi="Arial" w:cs="Arial"/>
        </w:rPr>
        <w:t>cza Skarb Państwa -</w:t>
      </w:r>
      <w:r w:rsidR="00A201F9" w:rsidRPr="00A201F9">
        <w:rPr>
          <w:rFonts w:ascii="Arial" w:hAnsi="Arial" w:cs="Arial"/>
        </w:rPr>
        <w:t xml:space="preserve"> St</w:t>
      </w:r>
      <w:r w:rsidR="00A201F9">
        <w:rPr>
          <w:rFonts w:ascii="Arial" w:hAnsi="Arial" w:cs="Arial"/>
        </w:rPr>
        <w:t>ołeczny Zarząd Infrastruktury z </w:t>
      </w:r>
      <w:r w:rsidR="00A201F9" w:rsidRPr="00A201F9">
        <w:rPr>
          <w:rFonts w:ascii="Arial" w:hAnsi="Arial" w:cs="Arial"/>
        </w:rPr>
        <w:t>siedzibą w Warszaw</w:t>
      </w:r>
      <w:r w:rsidR="00A201F9">
        <w:rPr>
          <w:rFonts w:ascii="Arial" w:hAnsi="Arial" w:cs="Arial"/>
        </w:rPr>
        <w:t>ie</w:t>
      </w:r>
      <w:r w:rsidR="00E54B80">
        <w:rPr>
          <w:rFonts w:ascii="Arial" w:hAnsi="Arial" w:cs="Arial"/>
        </w:rPr>
        <w:t xml:space="preserve"> (00-909)</w:t>
      </w:r>
      <w:r w:rsidR="00A201F9">
        <w:rPr>
          <w:rFonts w:ascii="Arial" w:hAnsi="Arial" w:cs="Arial"/>
        </w:rPr>
        <w:t>, ul. Aleje Jerozolimskie 97</w:t>
      </w:r>
      <w:r w:rsidR="00322155">
        <w:rPr>
          <w:rFonts w:ascii="Arial" w:hAnsi="Arial" w:cs="Arial"/>
        </w:rPr>
        <w:t>.</w:t>
      </w:r>
    </w:p>
    <w:p w14:paraId="7EC824BB" w14:textId="7665A04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6A5FD3">
        <w:rPr>
          <w:rFonts w:ascii="Arial" w:hAnsi="Arial" w:cs="Arial"/>
          <w:b/>
        </w:rPr>
        <w:t>Wykonawca”</w:t>
      </w:r>
      <w:r w:rsidR="00A201F9"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00A201F9" w:rsidRPr="006A5FD3">
        <w:rPr>
          <w:rFonts w:ascii="Arial" w:hAnsi="Arial" w:cs="Arial"/>
        </w:rPr>
        <w:t>siedzibą w .........................</w:t>
      </w:r>
      <w:r w:rsidR="008C1F00" w:rsidRPr="006A5FD3">
        <w:rPr>
          <w:rFonts w:ascii="Arial" w:hAnsi="Arial" w:cs="Arial"/>
        </w:rPr>
        <w:t xml:space="preserve"> </w:t>
      </w:r>
      <w:r w:rsidR="00A201F9" w:rsidRPr="006A5FD3">
        <w:rPr>
          <w:rFonts w:ascii="Arial" w:hAnsi="Arial" w:cs="Arial"/>
        </w:rPr>
        <w:t>przy ul…</w:t>
      </w:r>
      <w:r w:rsidR="00322155">
        <w:rPr>
          <w:rFonts w:ascii="Arial" w:hAnsi="Arial" w:cs="Arial"/>
        </w:rPr>
        <w:t>…</w:t>
      </w:r>
    </w:p>
    <w:p w14:paraId="4F5B92BD" w14:textId="31C375B2" w:rsidR="00C95618" w:rsidRPr="00364006" w:rsidRDefault="00A201F9" w:rsidP="00B92D3C">
      <w:pPr>
        <w:pStyle w:val="Akapitzlist"/>
        <w:numPr>
          <w:ilvl w:val="1"/>
          <w:numId w:val="28"/>
        </w:numPr>
        <w:tabs>
          <w:tab w:val="left" w:pos="851"/>
        </w:tabs>
        <w:ind w:left="851" w:hanging="567"/>
        <w:jc w:val="both"/>
        <w:rPr>
          <w:rFonts w:ascii="Arial" w:hAnsi="Arial" w:cs="Arial"/>
          <w:b/>
        </w:rPr>
      </w:pPr>
      <w:r w:rsidRPr="006A5FD3">
        <w:rPr>
          <w:rFonts w:ascii="Arial" w:hAnsi="Arial" w:cs="Arial"/>
          <w:b/>
        </w:rPr>
        <w:t xml:space="preserve">„Administrator” </w:t>
      </w:r>
      <w:r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nieruchomości do administrowania</w:t>
      </w:r>
      <w:r w:rsidR="00C95618">
        <w:t xml:space="preserve"> </w:t>
      </w:r>
      <w:r w:rsidR="00C95618" w:rsidRPr="00B92D3C">
        <w:rPr>
          <w:rFonts w:ascii="Arial" w:hAnsi="Arial" w:cs="Arial"/>
        </w:rPr>
        <w:t xml:space="preserve">to jest </w:t>
      </w:r>
      <w:r w:rsidR="00B92D3C" w:rsidRPr="00B92D3C">
        <w:rPr>
          <w:rFonts w:ascii="Arial" w:hAnsi="Arial" w:cs="Arial"/>
        </w:rPr>
        <w:t>Oddział Zabezpieczenia DGW</w:t>
      </w:r>
      <w:r w:rsidR="00CF0CB7">
        <w:rPr>
          <w:rFonts w:ascii="Arial" w:hAnsi="Arial" w:cs="Arial"/>
        </w:rPr>
        <w:t>.</w:t>
      </w:r>
    </w:p>
    <w:p w14:paraId="53A6027F" w14:textId="24DB98F5" w:rsidR="00C95618"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sidRPr="00B92D3C">
        <w:rPr>
          <w:rFonts w:ascii="Arial" w:hAnsi="Arial" w:cs="Arial"/>
        </w:rPr>
        <w:t xml:space="preserve">odpowiedzialną za użytkowanie nieruchomości zgodnie z jej przeznaczeniem to jest </w:t>
      </w:r>
      <w:r w:rsidR="00B92D3C" w:rsidRPr="00B92D3C">
        <w:rPr>
          <w:rFonts w:ascii="Arial" w:hAnsi="Arial" w:cs="Arial"/>
        </w:rPr>
        <w:t>Agencja Uzbrojenia.</w:t>
      </w:r>
    </w:p>
    <w:p w14:paraId="1E084B8B" w14:textId="668E371B" w:rsidR="00750735"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732472">
        <w:rPr>
          <w:rFonts w:ascii="Arial" w:hAnsi="Arial" w:cs="Arial"/>
          <w:i/>
        </w:rPr>
        <w:t xml:space="preserve">ustawy z dnia 17 maja 1989 r. </w:t>
      </w:r>
      <w:r w:rsidR="00732472">
        <w:rPr>
          <w:rFonts w:ascii="Arial" w:hAnsi="Arial" w:cs="Arial"/>
        </w:rPr>
        <w:t xml:space="preserve">– </w:t>
      </w:r>
      <w:r w:rsidR="00732472" w:rsidRPr="00732472">
        <w:rPr>
          <w:rFonts w:ascii="Arial" w:hAnsi="Arial" w:cs="Arial"/>
          <w:i/>
        </w:rPr>
        <w:t>Prawo ge</w:t>
      </w:r>
      <w:r w:rsidR="00732472">
        <w:rPr>
          <w:rFonts w:ascii="Arial" w:hAnsi="Arial" w:cs="Arial"/>
          <w:i/>
        </w:rPr>
        <w:t>odezyjne i kartograficzne (</w:t>
      </w:r>
      <w:r w:rsidR="000D06DF">
        <w:rPr>
          <w:rFonts w:ascii="Arial" w:hAnsi="Arial" w:cs="Arial"/>
          <w:i/>
        </w:rPr>
        <w:t>Dz.</w:t>
      </w:r>
      <w:r w:rsidR="00732472" w:rsidRPr="00732472">
        <w:rPr>
          <w:rFonts w:ascii="Arial" w:hAnsi="Arial" w:cs="Arial"/>
          <w:i/>
        </w:rPr>
        <w:t>U. z 2023 r. poz. 1752 z późn. zm.)</w:t>
      </w:r>
      <w:r w:rsidRPr="00322155">
        <w:rPr>
          <w:rFonts w:ascii="Arial" w:hAnsi="Arial" w:cs="Arial"/>
        </w:rPr>
        <w:t xml:space="preserve"> jednostki organizacyjnej Min</w:t>
      </w:r>
      <w:r w:rsidR="00750735" w:rsidRPr="00322155">
        <w:rPr>
          <w:rFonts w:ascii="Arial" w:hAnsi="Arial" w:cs="Arial"/>
        </w:rPr>
        <w:t>isterstwa Obrony Narodowej</w:t>
      </w:r>
      <w:r w:rsidR="00322155">
        <w:rPr>
          <w:rFonts w:ascii="Arial" w:hAnsi="Arial" w:cs="Arial"/>
        </w:rPr>
        <w:t>.</w:t>
      </w:r>
    </w:p>
    <w:p w14:paraId="5DC8E06A" w14:textId="39E95FED" w:rsidR="00C95618" w:rsidRPr="00E64614" w:rsidRDefault="00794DED" w:rsidP="00B92D3C">
      <w:pPr>
        <w:pStyle w:val="Akapitzlist"/>
        <w:numPr>
          <w:ilvl w:val="1"/>
          <w:numId w:val="28"/>
        </w:numPr>
        <w:tabs>
          <w:tab w:val="left" w:pos="851"/>
        </w:tabs>
        <w:ind w:left="851" w:hanging="567"/>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 Ministerstwa Obrony Narodowej, charakteryzując</w:t>
      </w:r>
      <w:r w:rsidR="00FA3A3E">
        <w:rPr>
          <w:rFonts w:ascii="Arial" w:hAnsi="Arial" w:cs="Arial"/>
        </w:rPr>
        <w:t>ą</w:t>
      </w:r>
      <w:r w:rsidR="00C95618" w:rsidRPr="00E64614">
        <w:rPr>
          <w:rFonts w:ascii="Arial" w:hAnsi="Arial" w:cs="Arial"/>
        </w:rPr>
        <w:t xml:space="preserve"> zasoby, usługi i roboty budowlane,</w:t>
      </w:r>
      <w:r w:rsidR="00C95618" w:rsidRPr="00B92D3C">
        <w:rPr>
          <w:rFonts w:ascii="Arial" w:hAnsi="Arial" w:cs="Arial"/>
        </w:rPr>
        <w:t xml:space="preserve"> to </w:t>
      </w:r>
      <w:r w:rsidR="00C95618" w:rsidRPr="00C36CA6">
        <w:rPr>
          <w:rFonts w:ascii="Arial" w:hAnsi="Arial" w:cs="Arial"/>
        </w:rPr>
        <w:t xml:space="preserve">jest </w:t>
      </w:r>
      <w:r w:rsidR="00B92D3C" w:rsidRPr="00C36CA6">
        <w:rPr>
          <w:rFonts w:ascii="Arial" w:hAnsi="Arial" w:cs="Arial"/>
        </w:rPr>
        <w:t>„</w:t>
      </w:r>
      <w:bookmarkStart w:id="2" w:name="_Hlk170462863"/>
      <w:r w:rsidR="00C36CA6" w:rsidRPr="00C36CA6">
        <w:rPr>
          <w:rFonts w:ascii="Arial" w:hAnsi="Arial" w:cs="Arial"/>
        </w:rPr>
        <w:t>Rozbudowa technicznych urządzeń wspomagających utrzymanie właściwej temperatury oraz wilgotności powietrza w obiekcie wojskowym przy ul. Królewskiej 1/7 w Warszawie</w:t>
      </w:r>
      <w:bookmarkEnd w:id="2"/>
      <w:r w:rsidR="00B92D3C" w:rsidRPr="00C36CA6">
        <w:rPr>
          <w:rFonts w:ascii="Arial" w:hAnsi="Arial" w:cs="Arial"/>
        </w:rPr>
        <w:t>”</w:t>
      </w:r>
      <w:r w:rsidR="00CF0CB7">
        <w:rPr>
          <w:rFonts w:ascii="Arial" w:hAnsi="Arial" w:cs="Arial"/>
        </w:rPr>
        <w:t>.</w:t>
      </w:r>
    </w:p>
    <w:p w14:paraId="19DBC9AA" w14:textId="209072B2" w:rsidR="00750735" w:rsidRPr="00283179"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283179">
        <w:rPr>
          <w:rFonts w:ascii="Arial" w:hAnsi="Arial" w:cs="Arial"/>
          <w:b/>
        </w:rPr>
        <w:t>Podwykonawca”</w:t>
      </w:r>
      <w:r w:rsidR="00A201F9" w:rsidRPr="00283179">
        <w:rPr>
          <w:rFonts w:ascii="Arial" w:hAnsi="Arial" w:cs="Arial"/>
        </w:rPr>
        <w:t xml:space="preserve"> - oznacza każd</w:t>
      </w:r>
      <w:r w:rsidR="00214654">
        <w:rPr>
          <w:rFonts w:ascii="Arial" w:hAnsi="Arial" w:cs="Arial"/>
        </w:rPr>
        <w:t>y</w:t>
      </w:r>
      <w:r w:rsidR="00A201F9" w:rsidRPr="00283179">
        <w:rPr>
          <w:rFonts w:ascii="Arial" w:hAnsi="Arial" w:cs="Arial"/>
        </w:rPr>
        <w:t xml:space="preserve"> </w:t>
      </w:r>
      <w:r w:rsidR="00214654">
        <w:rPr>
          <w:rFonts w:ascii="Arial" w:hAnsi="Arial" w:cs="Arial"/>
        </w:rPr>
        <w:t>podmiot</w:t>
      </w:r>
      <w:r w:rsidR="00A201F9" w:rsidRPr="00283179">
        <w:rPr>
          <w:rFonts w:ascii="Arial" w:hAnsi="Arial" w:cs="Arial"/>
        </w:rPr>
        <w:t xml:space="preserve"> wskazan</w:t>
      </w:r>
      <w:r w:rsidR="006B3A22">
        <w:rPr>
          <w:rFonts w:ascii="Arial" w:hAnsi="Arial" w:cs="Arial"/>
        </w:rPr>
        <w:t>y</w:t>
      </w:r>
      <w:r w:rsidR="00A201F9" w:rsidRPr="00283179">
        <w:rPr>
          <w:rFonts w:ascii="Arial" w:hAnsi="Arial" w:cs="Arial"/>
        </w:rPr>
        <w:t xml:space="preserve"> w </w:t>
      </w:r>
      <w:r w:rsidR="00322155">
        <w:rPr>
          <w:rFonts w:ascii="Arial" w:hAnsi="Arial" w:cs="Arial"/>
        </w:rPr>
        <w:t>U</w:t>
      </w:r>
      <w:r w:rsidR="00A201F9"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00A201F9" w:rsidRPr="00283179">
        <w:rPr>
          <w:rFonts w:ascii="Arial" w:hAnsi="Arial" w:cs="Arial"/>
        </w:rPr>
        <w:t xml:space="preserve"> ale nie ich cesjonariuszy.</w:t>
      </w:r>
    </w:p>
    <w:p w14:paraId="4234FF6F" w14:textId="77777777" w:rsidR="007D1556" w:rsidRPr="00750735" w:rsidRDefault="007D1556" w:rsidP="007D1556">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BE55B78" w:rsidR="00750735" w:rsidRPr="00750735"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Umowa”</w:t>
      </w:r>
      <w:r w:rsidR="00A201F9" w:rsidRPr="00750735">
        <w:rPr>
          <w:rFonts w:ascii="Arial" w:hAnsi="Arial" w:cs="Arial"/>
        </w:rPr>
        <w:t xml:space="preserve"> </w:t>
      </w:r>
      <w:r w:rsidR="00750735">
        <w:rPr>
          <w:rFonts w:ascii="Arial" w:hAnsi="Arial" w:cs="Arial"/>
        </w:rPr>
        <w:t xml:space="preserve">- </w:t>
      </w:r>
      <w:r w:rsidR="00A201F9" w:rsidRPr="00750735">
        <w:rPr>
          <w:rFonts w:ascii="Arial" w:hAnsi="Arial" w:cs="Arial"/>
        </w:rPr>
        <w:t xml:space="preserve">oznacza niniejszą Umowę oraz załączniki do </w:t>
      </w:r>
      <w:r w:rsidR="00322155">
        <w:rPr>
          <w:rFonts w:ascii="Arial" w:hAnsi="Arial" w:cs="Arial"/>
        </w:rPr>
        <w:t>U</w:t>
      </w:r>
      <w:r w:rsidR="00A201F9" w:rsidRPr="00750735">
        <w:rPr>
          <w:rFonts w:ascii="Arial" w:hAnsi="Arial" w:cs="Arial"/>
        </w:rPr>
        <w:t>mowy.</w:t>
      </w:r>
    </w:p>
    <w:p w14:paraId="0725E0EB" w14:textId="499AB007" w:rsidR="007815BD" w:rsidRPr="00B067A4"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Załączniki”</w:t>
      </w:r>
      <w:r w:rsidR="00750735">
        <w:rPr>
          <w:rFonts w:ascii="Arial" w:hAnsi="Arial" w:cs="Arial"/>
        </w:rPr>
        <w:t xml:space="preserve"> -</w:t>
      </w:r>
      <w:r w:rsidR="00A201F9"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676170AB"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5CFCE087" w:rsidR="007815BD" w:rsidRPr="007815BD"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w:t>
      </w:r>
      <w:r w:rsidR="00A201F9" w:rsidRPr="007815BD">
        <w:rPr>
          <w:rFonts w:ascii="Arial" w:hAnsi="Arial" w:cs="Arial"/>
          <w:b/>
        </w:rPr>
        <w:t xml:space="preserve"> </w:t>
      </w:r>
      <w:r w:rsidR="00A201F9"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00A201F9" w:rsidRPr="007815BD">
        <w:rPr>
          <w:rFonts w:ascii="Arial" w:hAnsi="Arial" w:cs="Arial"/>
        </w:rPr>
        <w:t>będąc</w:t>
      </w:r>
      <w:r w:rsidR="00243F8D">
        <w:rPr>
          <w:rFonts w:ascii="Arial" w:hAnsi="Arial" w:cs="Arial"/>
        </w:rPr>
        <w:t>ych</w:t>
      </w:r>
      <w:r w:rsidR="00A201F9" w:rsidRPr="007815BD">
        <w:rPr>
          <w:rFonts w:ascii="Arial" w:hAnsi="Arial" w:cs="Arial"/>
        </w:rPr>
        <w:t xml:space="preserve"> podstawą do wykonania Prac, </w:t>
      </w:r>
      <w:r w:rsidR="00B43D58">
        <w:rPr>
          <w:rFonts w:ascii="Arial" w:hAnsi="Arial" w:cs="Arial"/>
        </w:rPr>
        <w:t xml:space="preserve">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F298580" w:rsidR="007815BD" w:rsidRPr="00C03D6C"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 dokumentację dotycząc</w:t>
      </w:r>
      <w:r w:rsidR="00243F8D">
        <w:rPr>
          <w:rFonts w:ascii="Arial" w:hAnsi="Arial" w:cs="Arial"/>
        </w:rPr>
        <w:t>ą</w:t>
      </w:r>
      <w:r w:rsidR="00A201F9" w:rsidRPr="007815BD">
        <w:rPr>
          <w:rFonts w:ascii="Arial" w:hAnsi="Arial" w:cs="Arial"/>
        </w:rPr>
        <w:t xml:space="preserve"> Przedmiotu Umowy zawierając</w:t>
      </w:r>
      <w:r w:rsidR="008B2FED">
        <w:rPr>
          <w:rFonts w:ascii="Arial" w:hAnsi="Arial" w:cs="Arial"/>
        </w:rPr>
        <w:t>ą</w:t>
      </w:r>
      <w:r w:rsidR="00A201F9" w:rsidRPr="007815BD">
        <w:rPr>
          <w:rFonts w:ascii="Arial" w:hAnsi="Arial" w:cs="Arial"/>
        </w:rPr>
        <w:t xml:space="preserve"> rysunki, </w:t>
      </w:r>
      <w:r w:rsidR="007815BD">
        <w:rPr>
          <w:rFonts w:ascii="Arial" w:hAnsi="Arial" w:cs="Arial"/>
        </w:rPr>
        <w:t>plany i opisy techniczne wraz z </w:t>
      </w:r>
      <w:r w:rsidR="00A201F9" w:rsidRPr="007815BD">
        <w:rPr>
          <w:rFonts w:ascii="Arial" w:hAnsi="Arial" w:cs="Arial"/>
        </w:rPr>
        <w:t xml:space="preserve">przedstawieniem zmian wprowadzonych do dokumentacji wykonawczej, </w:t>
      </w:r>
      <w:r w:rsidR="007815BD">
        <w:rPr>
          <w:rFonts w:ascii="Arial" w:hAnsi="Arial" w:cs="Arial"/>
        </w:rPr>
        <w:t>w </w:t>
      </w:r>
      <w:r w:rsidR="00A201F9" w:rsidRPr="007815BD">
        <w:rPr>
          <w:rFonts w:ascii="Arial" w:hAnsi="Arial" w:cs="Arial"/>
        </w:rPr>
        <w:t>toku realizacji prac, obejmując</w:t>
      </w:r>
      <w:r w:rsidR="008B2FED">
        <w:rPr>
          <w:rFonts w:ascii="Arial" w:hAnsi="Arial" w:cs="Arial"/>
        </w:rPr>
        <w:t>ą</w:t>
      </w:r>
      <w:r w:rsidR="00A201F9"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00A201F9" w:rsidRPr="007815BD">
        <w:rPr>
          <w:rFonts w:ascii="Arial" w:hAnsi="Arial" w:cs="Arial"/>
        </w:rPr>
        <w:t>geodezyjn</w:t>
      </w:r>
      <w:r w:rsidR="00243F8D">
        <w:rPr>
          <w:rFonts w:ascii="Arial" w:hAnsi="Arial" w:cs="Arial"/>
        </w:rPr>
        <w:t>e</w:t>
      </w:r>
      <w:r w:rsidR="00A201F9"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sidRPr="00B177C4">
        <w:rPr>
          <w:rFonts w:ascii="Arial" w:hAnsi="Arial" w:cs="Arial"/>
          <w:i/>
        </w:rPr>
        <w:t xml:space="preserve">ustawy z </w:t>
      </w:r>
      <w:r w:rsidR="00732472" w:rsidRPr="00B177C4">
        <w:rPr>
          <w:rFonts w:ascii="Arial" w:hAnsi="Arial" w:cs="Arial"/>
          <w:i/>
        </w:rPr>
        <w:t xml:space="preserve">dnia </w:t>
      </w:r>
      <w:r w:rsidR="00C92A10" w:rsidRPr="00B177C4">
        <w:rPr>
          <w:rFonts w:ascii="Arial" w:hAnsi="Arial" w:cs="Arial"/>
          <w:i/>
        </w:rPr>
        <w:t>7 lipca 1994</w:t>
      </w:r>
      <w:r w:rsidRPr="00B177C4">
        <w:rPr>
          <w:rFonts w:ascii="Arial" w:hAnsi="Arial" w:cs="Arial"/>
          <w:i/>
        </w:rPr>
        <w:t> </w:t>
      </w:r>
      <w:r w:rsidR="00C92A10" w:rsidRPr="00B177C4">
        <w:rPr>
          <w:rFonts w:ascii="Arial" w:hAnsi="Arial" w:cs="Arial"/>
          <w:i/>
        </w:rPr>
        <w:t>r</w:t>
      </w:r>
      <w:r w:rsidRPr="00B177C4">
        <w:rPr>
          <w:rFonts w:ascii="Arial" w:hAnsi="Arial" w:cs="Arial"/>
          <w:i/>
        </w:rPr>
        <w:t>.</w:t>
      </w:r>
      <w:r w:rsidR="00C92A10" w:rsidRPr="00B177C4">
        <w:rPr>
          <w:rFonts w:ascii="Arial" w:hAnsi="Arial" w:cs="Arial"/>
          <w:i/>
        </w:rPr>
        <w:t xml:space="preserve"> – Prawo budowlane</w:t>
      </w:r>
      <w:r w:rsidRPr="00B177C4">
        <w:rPr>
          <w:rFonts w:ascii="Arial" w:hAnsi="Arial" w:cs="Arial"/>
          <w:i/>
        </w:rPr>
        <w:t xml:space="preserve"> </w:t>
      </w:r>
      <w:r w:rsidR="000D06DF">
        <w:rPr>
          <w:rFonts w:ascii="Arial" w:hAnsi="Arial" w:cs="Arial"/>
          <w:i/>
        </w:rPr>
        <w:t>(Dz.</w:t>
      </w:r>
      <w:r w:rsidR="00732472" w:rsidRPr="00B177C4">
        <w:rPr>
          <w:rFonts w:ascii="Arial" w:hAnsi="Arial" w:cs="Arial"/>
          <w:i/>
        </w:rPr>
        <w:t>U. z 2024 r. poz. 725 z późn. zm.)</w:t>
      </w:r>
      <w:r w:rsidR="00732472">
        <w:rPr>
          <w:rFonts w:ascii="Arial" w:hAnsi="Arial" w:cs="Arial"/>
        </w:rPr>
        <w:t xml:space="preserve"> </w:t>
      </w:r>
      <w:r w:rsidR="00A201F9" w:rsidRPr="007815BD">
        <w:rPr>
          <w:rFonts w:ascii="Arial" w:hAnsi="Arial" w:cs="Arial"/>
        </w:rPr>
        <w:t xml:space="preserve">oraz zgodne z </w:t>
      </w:r>
      <w:r w:rsidR="00C92A10">
        <w:rPr>
          <w:rFonts w:ascii="Arial" w:hAnsi="Arial" w:cs="Arial"/>
        </w:rPr>
        <w:t>d</w:t>
      </w:r>
      <w:r w:rsidR="00A201F9" w:rsidRPr="007815BD">
        <w:rPr>
          <w:rFonts w:ascii="Arial" w:hAnsi="Arial" w:cs="Arial"/>
        </w:rPr>
        <w:t xml:space="preserve">obrą </w:t>
      </w:r>
      <w:r w:rsidR="00C92A10">
        <w:rPr>
          <w:rFonts w:ascii="Arial" w:hAnsi="Arial" w:cs="Arial"/>
        </w:rPr>
        <w:t>p</w:t>
      </w:r>
      <w:r w:rsidR="00A201F9" w:rsidRPr="007815BD">
        <w:rPr>
          <w:rFonts w:ascii="Arial" w:hAnsi="Arial" w:cs="Arial"/>
        </w:rPr>
        <w:t xml:space="preserve">raktyką </w:t>
      </w:r>
      <w:r w:rsidR="00C92A10">
        <w:rPr>
          <w:rFonts w:ascii="Arial" w:hAnsi="Arial" w:cs="Arial"/>
        </w:rPr>
        <w:t>b</w:t>
      </w:r>
      <w:r w:rsidR="00A201F9" w:rsidRPr="007815BD">
        <w:rPr>
          <w:rFonts w:ascii="Arial" w:hAnsi="Arial" w:cs="Arial"/>
        </w:rPr>
        <w:t xml:space="preserve">udowlaną, </w:t>
      </w:r>
      <w:r w:rsidR="00243F8D">
        <w:rPr>
          <w:rFonts w:ascii="Arial" w:hAnsi="Arial" w:cs="Arial"/>
        </w:rPr>
        <w:t xml:space="preserve">wykonaną </w:t>
      </w:r>
      <w:r w:rsidR="00A201F9" w:rsidRPr="00B067A4">
        <w:rPr>
          <w:rFonts w:ascii="Arial" w:hAnsi="Arial" w:cs="Arial"/>
        </w:rPr>
        <w:t xml:space="preserve">zgodnie z </w:t>
      </w:r>
      <w:r w:rsidR="00243F8D">
        <w:rPr>
          <w:rFonts w:ascii="Arial" w:hAnsi="Arial" w:cs="Arial"/>
        </w:rPr>
        <w:t xml:space="preserve">postanowieniami </w:t>
      </w:r>
      <w:r w:rsidR="00A201F9"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4F3BF85B"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oznacza protokół częściowego odbioru zadania</w:t>
      </w:r>
      <w:r w:rsidR="00B92D3C">
        <w:rPr>
          <w:rFonts w:ascii="Arial" w:hAnsi="Arial" w:cs="Arial"/>
        </w:rPr>
        <w:t xml:space="preserve"> </w:t>
      </w:r>
      <w:r w:rsidRPr="007815BD">
        <w:rPr>
          <w:rFonts w:ascii="Arial" w:hAnsi="Arial" w:cs="Arial"/>
        </w:rPr>
        <w:t xml:space="preserve">inwestycyjnego lub remontowego w przypadku konieczności przekazania </w:t>
      </w:r>
      <w:r w:rsidR="00243F8D">
        <w:rPr>
          <w:rFonts w:ascii="Arial" w:hAnsi="Arial" w:cs="Arial"/>
        </w:rPr>
        <w:t>w</w:t>
      </w:r>
      <w:r w:rsidR="00B92D3C">
        <w:rPr>
          <w:rFonts w:ascii="Arial" w:hAnsi="Arial" w:cs="Arial"/>
        </w:rPr>
        <w:t> </w:t>
      </w:r>
      <w:r w:rsidR="00243F8D">
        <w:rPr>
          <w:rFonts w:ascii="Arial" w:hAnsi="Arial" w:cs="Arial"/>
        </w:rPr>
        <w:t>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55521EB4" w14:textId="4F61A103" w:rsidR="00904B36" w:rsidRPr="00B92D3C" w:rsidRDefault="00FC5C22" w:rsidP="00B92D3C">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146A576B"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2E7C76">
        <w:rPr>
          <w:rFonts w:ascii="Arial" w:hAnsi="Arial" w:cs="Arial"/>
        </w:rPr>
        <w:t xml:space="preserve">zawarcia </w:t>
      </w:r>
      <w:r w:rsidR="00E763AE">
        <w:rPr>
          <w:rFonts w:ascii="Arial" w:hAnsi="Arial" w:cs="Arial"/>
        </w:rPr>
        <w:t>przez Strony Umowy</w:t>
      </w:r>
      <w:r w:rsidRPr="00B067A4">
        <w:rPr>
          <w:rFonts w:ascii="Arial" w:hAnsi="Arial" w:cs="Arial"/>
        </w:rPr>
        <w:t>.</w:t>
      </w:r>
    </w:p>
    <w:p w14:paraId="0B52F44A" w14:textId="3989C396"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przez Strony ora</w:t>
      </w:r>
      <w:r w:rsidR="00F05EC4">
        <w:rPr>
          <w:rFonts w:ascii="Arial" w:hAnsi="Arial" w:cs="Arial"/>
        </w:rPr>
        <w:t>z</w:t>
      </w:r>
      <w:r w:rsidR="00B5398E">
        <w:rPr>
          <w:rFonts w:ascii="Arial" w:hAnsi="Arial" w:cs="Arial"/>
        </w:rPr>
        <w:t xml:space="preserve">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409A1BCE" w:rsidR="00E40EDE" w:rsidRDefault="00B92D3C" w:rsidP="008C4BB8">
      <w:pPr>
        <w:pStyle w:val="Akapitzlist"/>
        <w:numPr>
          <w:ilvl w:val="1"/>
          <w:numId w:val="28"/>
        </w:numPr>
        <w:tabs>
          <w:tab w:val="left" w:pos="993"/>
        </w:tabs>
        <w:jc w:val="both"/>
        <w:rPr>
          <w:rFonts w:ascii="Arial" w:hAnsi="Arial" w:cs="Arial"/>
        </w:rPr>
      </w:pPr>
      <w:r w:rsidRPr="00B92D3C">
        <w:rPr>
          <w:rFonts w:ascii="Arial" w:hAnsi="Arial" w:cs="Arial"/>
          <w:b/>
          <w:bCs/>
        </w:rPr>
        <w:t>„</w:t>
      </w:r>
      <w:r w:rsidR="00A201F9" w:rsidRPr="00E40EDE">
        <w:rPr>
          <w:rFonts w:ascii="Arial" w:hAnsi="Arial" w:cs="Arial"/>
          <w:b/>
        </w:rPr>
        <w:t>Wynagrodzenie</w:t>
      </w:r>
      <w:r w:rsidR="00A201F9" w:rsidRPr="00B92D3C">
        <w:rPr>
          <w:rFonts w:ascii="Arial" w:hAnsi="Arial" w:cs="Arial"/>
          <w:b/>
          <w:bCs/>
        </w:rPr>
        <w:t>”</w:t>
      </w:r>
      <w:r w:rsidR="00A201F9" w:rsidRPr="00E40EDE">
        <w:rPr>
          <w:rFonts w:ascii="Arial" w:hAnsi="Arial" w:cs="Arial"/>
        </w:rPr>
        <w:t xml:space="preserve"> </w:t>
      </w:r>
      <w:r w:rsidR="00E40EDE">
        <w:rPr>
          <w:rFonts w:ascii="Arial" w:hAnsi="Arial" w:cs="Arial"/>
        </w:rPr>
        <w:t xml:space="preserve">- </w:t>
      </w:r>
      <w:r w:rsidR="00A201F9" w:rsidRPr="00E40EDE">
        <w:rPr>
          <w:rFonts w:ascii="Arial" w:hAnsi="Arial" w:cs="Arial"/>
        </w:rPr>
        <w:t xml:space="preserve">oznacza kwotę </w:t>
      </w:r>
      <w:r w:rsidR="00B5398E">
        <w:rPr>
          <w:rFonts w:ascii="Arial" w:hAnsi="Arial" w:cs="Arial"/>
        </w:rPr>
        <w:t xml:space="preserve">brutto </w:t>
      </w:r>
      <w:r w:rsidR="00A201F9" w:rsidRPr="00E40EDE">
        <w:rPr>
          <w:rFonts w:ascii="Arial" w:hAnsi="Arial" w:cs="Arial"/>
        </w:rPr>
        <w:t>wymienioną w §</w:t>
      </w:r>
      <w:r w:rsidR="00454D49">
        <w:rPr>
          <w:rFonts w:ascii="Arial" w:hAnsi="Arial" w:cs="Arial"/>
        </w:rPr>
        <w:t xml:space="preserve"> 7 </w:t>
      </w:r>
      <w:r w:rsidR="003754F3">
        <w:rPr>
          <w:rFonts w:ascii="Arial" w:hAnsi="Arial" w:cs="Arial"/>
        </w:rPr>
        <w:t xml:space="preserve">ust. </w:t>
      </w:r>
      <w:r w:rsidR="00A201F9" w:rsidRPr="00E40EDE">
        <w:rPr>
          <w:rFonts w:ascii="Arial" w:hAnsi="Arial" w:cs="Arial"/>
        </w:rPr>
        <w:t xml:space="preserve">1 niniejszej Umowy płatną na rzecz Wykonawcy z tytułu </w:t>
      </w:r>
      <w:r w:rsidR="003754F3">
        <w:rPr>
          <w:rFonts w:ascii="Arial" w:hAnsi="Arial" w:cs="Arial"/>
        </w:rPr>
        <w:t xml:space="preserve">należytego </w:t>
      </w:r>
      <w:r w:rsidR="00A201F9" w:rsidRPr="00E40EDE">
        <w:rPr>
          <w:rFonts w:ascii="Arial" w:hAnsi="Arial" w:cs="Arial"/>
        </w:rPr>
        <w:t>wykonania Przedmiotu Umowy zgodnie z postanowieniami Umowy.</w:t>
      </w:r>
    </w:p>
    <w:p w14:paraId="20847267" w14:textId="49686E55" w:rsidR="00E40EDE" w:rsidRDefault="00B92D3C" w:rsidP="008C4BB8">
      <w:pPr>
        <w:pStyle w:val="Akapitzlist"/>
        <w:numPr>
          <w:ilvl w:val="1"/>
          <w:numId w:val="28"/>
        </w:numPr>
        <w:tabs>
          <w:tab w:val="left" w:pos="993"/>
        </w:tabs>
        <w:jc w:val="both"/>
        <w:rPr>
          <w:rFonts w:ascii="Arial" w:hAnsi="Arial" w:cs="Arial"/>
        </w:rPr>
      </w:pPr>
      <w:r>
        <w:rPr>
          <w:rFonts w:ascii="Arial" w:hAnsi="Arial" w:cs="Arial"/>
          <w:b/>
        </w:rPr>
        <w:t>„</w:t>
      </w:r>
      <w:r w:rsidR="00A201F9" w:rsidRPr="00E40EDE">
        <w:rPr>
          <w:rFonts w:ascii="Arial" w:hAnsi="Arial" w:cs="Arial"/>
          <w:b/>
        </w:rPr>
        <w:t>Koszty</w:t>
      </w:r>
      <w:r w:rsidR="004E0F4B">
        <w:rPr>
          <w:rFonts w:ascii="Arial" w:hAnsi="Arial" w:cs="Arial"/>
          <w:b/>
        </w:rPr>
        <w:t xml:space="preserve"> Wykonawcy</w:t>
      </w:r>
      <w:r w:rsidR="00A201F9" w:rsidRPr="00E40EDE">
        <w:rPr>
          <w:rFonts w:ascii="Arial" w:hAnsi="Arial" w:cs="Arial"/>
          <w:b/>
        </w:rPr>
        <w:t>”</w:t>
      </w:r>
      <w:r w:rsidR="00E40EDE">
        <w:rPr>
          <w:rFonts w:ascii="Arial" w:hAnsi="Arial" w:cs="Arial"/>
        </w:rPr>
        <w:t xml:space="preserve"> -</w:t>
      </w:r>
      <w:r w:rsidR="00A201F9" w:rsidRPr="00E40EDE">
        <w:rPr>
          <w:rFonts w:ascii="Arial" w:hAnsi="Arial" w:cs="Arial"/>
        </w:rPr>
        <w:t xml:space="preserve"> oznaczają wszystkie wydatki, </w:t>
      </w:r>
      <w:r w:rsidR="00AD5A87">
        <w:rPr>
          <w:rFonts w:ascii="Arial" w:hAnsi="Arial" w:cs="Arial"/>
        </w:rPr>
        <w:t xml:space="preserve">do których poniesienia jest zobowiązany </w:t>
      </w:r>
      <w:r w:rsidR="00A201F9" w:rsidRPr="00E40EDE">
        <w:rPr>
          <w:rFonts w:ascii="Arial" w:hAnsi="Arial" w:cs="Arial"/>
        </w:rPr>
        <w:t>Wykonawc</w:t>
      </w:r>
      <w:r w:rsidR="00AD5A87">
        <w:rPr>
          <w:rFonts w:ascii="Arial" w:hAnsi="Arial" w:cs="Arial"/>
        </w:rPr>
        <w:t>a</w:t>
      </w:r>
      <w:r w:rsidR="00A201F9" w:rsidRPr="00E40EDE">
        <w:rPr>
          <w:rFonts w:ascii="Arial" w:hAnsi="Arial" w:cs="Arial"/>
        </w:rPr>
        <w:t xml:space="preserve"> </w:t>
      </w:r>
      <w:r w:rsidR="00AD5A87">
        <w:rPr>
          <w:rFonts w:ascii="Arial" w:hAnsi="Arial" w:cs="Arial"/>
        </w:rPr>
        <w:t>w związku z realizacją Umowy</w:t>
      </w:r>
      <w:r w:rsidR="00A201F9"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51C31975"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w:t>
      </w:r>
      <w:r w:rsidR="00B92D3C">
        <w:rPr>
          <w:rFonts w:ascii="Arial" w:hAnsi="Arial" w:cs="Arial"/>
        </w:rPr>
        <w:t xml:space="preserve"> </w:t>
      </w:r>
      <w:r>
        <w:rPr>
          <w:rFonts w:ascii="Arial" w:hAnsi="Arial" w:cs="Arial"/>
        </w:rPr>
        <w:t xml:space="preserve">-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1579F990" w:rsidR="00311EE7" w:rsidRDefault="00A201F9" w:rsidP="008C4BB8">
      <w:pPr>
        <w:pStyle w:val="Akapitzlist"/>
        <w:numPr>
          <w:ilvl w:val="1"/>
          <w:numId w:val="28"/>
        </w:numPr>
        <w:tabs>
          <w:tab w:val="left" w:pos="1276"/>
          <w:tab w:val="left" w:pos="1560"/>
        </w:tabs>
        <w:jc w:val="both"/>
        <w:rPr>
          <w:rFonts w:ascii="Arial" w:hAnsi="Arial" w:cs="Arial"/>
        </w:rPr>
      </w:pPr>
      <w:r w:rsidRPr="001C1F3D">
        <w:rPr>
          <w:rFonts w:ascii="Arial" w:hAnsi="Arial" w:cs="Arial"/>
          <w:b/>
          <w:bCs/>
        </w:rPr>
        <w:t>„Prace”</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zgodnie z</w:t>
      </w:r>
      <w:r w:rsidR="001C1F3D">
        <w:rPr>
          <w:rFonts w:ascii="Arial" w:hAnsi="Arial" w:cs="Arial"/>
        </w:rPr>
        <w:t> </w:t>
      </w:r>
      <w:r w:rsidRPr="00311EE7">
        <w:rPr>
          <w:rFonts w:ascii="Arial" w:hAnsi="Arial" w:cs="Arial"/>
        </w:rPr>
        <w:t>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30406A30" w:rsidR="00311EE7" w:rsidRDefault="00A201F9" w:rsidP="00227FB4">
      <w:pPr>
        <w:pStyle w:val="Akapitzlist"/>
        <w:numPr>
          <w:ilvl w:val="1"/>
          <w:numId w:val="28"/>
        </w:numPr>
        <w:tabs>
          <w:tab w:val="left" w:pos="1276"/>
          <w:tab w:val="left" w:pos="1560"/>
        </w:tabs>
        <w:jc w:val="both"/>
        <w:rPr>
          <w:rFonts w:ascii="Arial" w:hAnsi="Arial" w:cs="Arial"/>
        </w:rPr>
      </w:pPr>
      <w:r w:rsidRPr="001C1F3D">
        <w:rPr>
          <w:rFonts w:ascii="Arial" w:hAnsi="Arial" w:cs="Arial"/>
          <w:b/>
          <w:bCs/>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w:t>
      </w:r>
      <w:r w:rsidRPr="001C1F3D">
        <w:rPr>
          <w:rFonts w:ascii="Arial" w:hAnsi="Arial" w:cs="Arial"/>
        </w:rPr>
        <w:t xml:space="preserve">przewidziany pod </w:t>
      </w:r>
      <w:r w:rsidR="001973D5" w:rsidRPr="001C1F3D">
        <w:rPr>
          <w:rFonts w:ascii="Arial" w:hAnsi="Arial" w:cs="Arial"/>
        </w:rPr>
        <w:t xml:space="preserve">realizację Zadania, </w:t>
      </w:r>
      <w:r w:rsidRPr="001C1F3D">
        <w:rPr>
          <w:rFonts w:ascii="Arial" w:hAnsi="Arial" w:cs="Arial"/>
        </w:rPr>
        <w:t>przy ul.</w:t>
      </w:r>
      <w:r w:rsidR="00B92D3C" w:rsidRPr="001C1F3D">
        <w:rPr>
          <w:rFonts w:ascii="Arial" w:hAnsi="Arial" w:cs="Arial"/>
        </w:rPr>
        <w:t xml:space="preserve"> Królewskiej 1/7</w:t>
      </w:r>
      <w:r w:rsidR="00C92A10" w:rsidRPr="001C1F3D">
        <w:rPr>
          <w:rFonts w:ascii="Arial" w:hAnsi="Arial" w:cs="Arial"/>
        </w:rPr>
        <w:t>, w</w:t>
      </w:r>
      <w:r w:rsidR="00B92D3C" w:rsidRPr="001C1F3D">
        <w:rPr>
          <w:rFonts w:ascii="Arial" w:hAnsi="Arial" w:cs="Arial"/>
        </w:rPr>
        <w:t xml:space="preserve"> Warszawie, </w:t>
      </w:r>
      <w:r w:rsidR="001973D5" w:rsidRPr="001C1F3D">
        <w:rPr>
          <w:rFonts w:ascii="Arial" w:hAnsi="Arial" w:cs="Arial"/>
        </w:rPr>
        <w:t xml:space="preserve">obejmujący </w:t>
      </w:r>
      <w:r w:rsidRPr="001C1F3D">
        <w:rPr>
          <w:rFonts w:ascii="Arial" w:hAnsi="Arial" w:cs="Arial"/>
        </w:rPr>
        <w:t>działk</w:t>
      </w:r>
      <w:r w:rsidR="001973D5" w:rsidRPr="001C1F3D">
        <w:rPr>
          <w:rFonts w:ascii="Arial" w:hAnsi="Arial" w:cs="Arial"/>
        </w:rPr>
        <w:t>ę</w:t>
      </w:r>
      <w:r w:rsidRPr="001C1F3D">
        <w:rPr>
          <w:rFonts w:ascii="Arial" w:hAnsi="Arial" w:cs="Arial"/>
        </w:rPr>
        <w:t xml:space="preserve"> nr ew</w:t>
      </w:r>
      <w:r w:rsidR="00B92D3C" w:rsidRPr="001C1F3D">
        <w:rPr>
          <w:rFonts w:ascii="Arial" w:hAnsi="Arial" w:cs="Arial"/>
        </w:rPr>
        <w:t>. 26</w:t>
      </w:r>
      <w:r w:rsidRPr="001C1F3D">
        <w:rPr>
          <w:rFonts w:ascii="Arial" w:hAnsi="Arial" w:cs="Arial"/>
          <w:b/>
        </w:rPr>
        <w:t xml:space="preserve"> </w:t>
      </w:r>
      <w:r w:rsidR="00311EE7" w:rsidRPr="001C1F3D">
        <w:rPr>
          <w:rFonts w:ascii="Arial" w:hAnsi="Arial" w:cs="Arial"/>
        </w:rPr>
        <w:t>z obrębu</w:t>
      </w:r>
      <w:r w:rsidR="00B92D3C" w:rsidRPr="001C1F3D">
        <w:rPr>
          <w:rFonts w:ascii="Arial" w:hAnsi="Arial" w:cs="Arial"/>
        </w:rPr>
        <w:t xml:space="preserve">          5-03-07</w:t>
      </w:r>
      <w:r w:rsidR="00311EE7" w:rsidRPr="001C1F3D">
        <w:rPr>
          <w:rFonts w:ascii="Arial" w:hAnsi="Arial" w:cs="Arial"/>
        </w:rPr>
        <w:t>,</w:t>
      </w:r>
      <w:r w:rsidR="00B92D3C" w:rsidRPr="001C1F3D">
        <w:rPr>
          <w:rFonts w:ascii="Arial" w:hAnsi="Arial" w:cs="Arial"/>
        </w:rPr>
        <w:t xml:space="preserve"> </w:t>
      </w:r>
      <w:r w:rsidR="001973D5" w:rsidRPr="001C1F3D">
        <w:rPr>
          <w:rFonts w:ascii="Arial" w:hAnsi="Arial" w:cs="Arial"/>
        </w:rPr>
        <w:t xml:space="preserve">w </w:t>
      </w:r>
      <w:r w:rsidR="001C1F3D" w:rsidRPr="001C1F3D">
        <w:rPr>
          <w:rFonts w:ascii="Arial" w:hAnsi="Arial" w:cs="Arial"/>
        </w:rPr>
        <w:t>Warszawie</w:t>
      </w:r>
      <w:r w:rsidR="001973D5" w:rsidRPr="001C1F3D">
        <w:rPr>
          <w:rFonts w:ascii="Arial" w:hAnsi="Arial" w:cs="Arial"/>
        </w:rPr>
        <w:t>,</w:t>
      </w:r>
      <w:r w:rsidR="00311EE7" w:rsidRPr="001C1F3D">
        <w:rPr>
          <w:rFonts w:ascii="Arial" w:hAnsi="Arial" w:cs="Arial"/>
        </w:rPr>
        <w:t xml:space="preserve"> </w:t>
      </w:r>
      <w:r w:rsidR="001973D5" w:rsidRPr="001C1F3D">
        <w:rPr>
          <w:rFonts w:ascii="Arial" w:hAnsi="Arial" w:cs="Arial"/>
        </w:rPr>
        <w:t xml:space="preserve">dla której Sąd Rejonowy </w:t>
      </w:r>
      <w:r w:rsidR="001973D5">
        <w:rPr>
          <w:rFonts w:ascii="Arial" w:hAnsi="Arial" w:cs="Arial"/>
        </w:rPr>
        <w:t xml:space="preserve">prowadzi KW </w:t>
      </w:r>
      <w:r w:rsidR="00227FB4" w:rsidRPr="00227FB4">
        <w:rPr>
          <w:rFonts w:ascii="Arial" w:hAnsi="Arial" w:cs="Arial"/>
        </w:rPr>
        <w:t>WA4M/00305420/3</w:t>
      </w:r>
      <w:r w:rsidR="001973D5">
        <w:rPr>
          <w:rFonts w:ascii="Arial" w:hAnsi="Arial" w:cs="Arial"/>
        </w:rPr>
        <w:t xml:space="preserve">,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7870632D" w:rsid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813041">
        <w:rPr>
          <w:rFonts w:ascii="Arial" w:hAnsi="Arial" w:cs="Arial"/>
          <w:b/>
        </w:rPr>
        <w:t>Obiekt”</w:t>
      </w:r>
      <w:r w:rsidR="00311EE7" w:rsidRPr="00813041">
        <w:rPr>
          <w:rFonts w:ascii="Arial" w:hAnsi="Arial" w:cs="Arial"/>
        </w:rPr>
        <w:t xml:space="preserve"> -</w:t>
      </w:r>
      <w:r w:rsidR="00A201F9"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813041">
        <w:rPr>
          <w:rFonts w:ascii="Arial" w:hAnsi="Arial" w:cs="Arial"/>
        </w:rPr>
        <w:t>infrastrukturą techniczną</w:t>
      </w:r>
      <w:r w:rsidR="00311EE7">
        <w:rPr>
          <w:rFonts w:ascii="Arial" w:hAnsi="Arial" w:cs="Arial"/>
        </w:rPr>
        <w:t>.</w:t>
      </w:r>
    </w:p>
    <w:p w14:paraId="6862A88B" w14:textId="2E24FE88" w:rsidR="00D65A5A" w:rsidRP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A62A69">
        <w:rPr>
          <w:rFonts w:ascii="Arial" w:hAnsi="Arial" w:cs="Arial"/>
          <w:b/>
        </w:rPr>
        <w:t>Sprzęt Wykonawcy</w:t>
      </w:r>
      <w:r w:rsidR="00311EE7" w:rsidRPr="00A62A69">
        <w:rPr>
          <w:rFonts w:ascii="Arial" w:hAnsi="Arial" w:cs="Arial"/>
        </w:rPr>
        <w:t xml:space="preserve"> - oznacza przyrządy, urządzenia</w:t>
      </w:r>
      <w:r w:rsidR="00A201F9"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22F1E82C"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z dnia 12 marca 1996</w:t>
      </w:r>
      <w:r w:rsidR="001C1F3D">
        <w:rPr>
          <w:rFonts w:ascii="Arial" w:hAnsi="Arial" w:cs="Arial"/>
          <w:color w:val="000000" w:themeColor="text1"/>
        </w:rPr>
        <w:t> </w:t>
      </w:r>
      <w:r w:rsidR="005358E5">
        <w:rPr>
          <w:rFonts w:ascii="Arial" w:hAnsi="Arial" w:cs="Arial"/>
          <w:color w:val="000000" w:themeColor="text1"/>
        </w:rPr>
        <w:t xml:space="preserve">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w:t>
      </w:r>
      <w:r w:rsidR="00732472">
        <w:rPr>
          <w:rFonts w:ascii="Arial" w:hAnsi="Arial" w:cs="Arial"/>
          <w:color w:val="000000" w:themeColor="text1"/>
        </w:rPr>
        <w:t xml:space="preserve"> z </w:t>
      </w:r>
      <w:r w:rsidRPr="00D65A5A">
        <w:rPr>
          <w:rFonts w:ascii="Arial" w:hAnsi="Arial" w:cs="Arial"/>
          <w:color w:val="000000" w:themeColor="text1"/>
        </w:rPr>
        <w:t>1996</w:t>
      </w:r>
      <w:r w:rsidR="00732472">
        <w:rPr>
          <w:rFonts w:ascii="Arial" w:hAnsi="Arial" w:cs="Arial"/>
          <w:color w:val="000000" w:themeColor="text1"/>
        </w:rPr>
        <w:t xml:space="preserve"> r</w:t>
      </w:r>
      <w:r w:rsidRPr="00D65A5A">
        <w:rPr>
          <w:rFonts w:ascii="Arial" w:hAnsi="Arial" w:cs="Arial"/>
          <w:color w:val="000000" w:themeColor="text1"/>
        </w:rPr>
        <w:t>.</w:t>
      </w:r>
      <w:r w:rsidR="00732472">
        <w:rPr>
          <w:rFonts w:ascii="Arial" w:hAnsi="Arial" w:cs="Arial"/>
          <w:color w:val="000000" w:themeColor="text1"/>
        </w:rPr>
        <w:t xml:space="preserve"> Nr </w:t>
      </w:r>
      <w:r w:rsidRPr="00D65A5A">
        <w:rPr>
          <w:rFonts w:ascii="Arial" w:hAnsi="Arial" w:cs="Arial"/>
          <w:color w:val="000000" w:themeColor="text1"/>
        </w:rPr>
        <w:t>19</w:t>
      </w:r>
      <w:r w:rsidR="00732472">
        <w:rPr>
          <w:rFonts w:ascii="Arial" w:hAnsi="Arial" w:cs="Arial"/>
          <w:color w:val="000000" w:themeColor="text1"/>
        </w:rPr>
        <w:t xml:space="preserve"> poz</w:t>
      </w:r>
      <w:r w:rsidRPr="00D65A5A">
        <w:rPr>
          <w:rFonts w:ascii="Arial" w:hAnsi="Arial" w:cs="Arial"/>
          <w:color w:val="000000" w:themeColor="text1"/>
        </w:rPr>
        <w:t>.231)</w:t>
      </w:r>
      <w:r w:rsidR="00322155">
        <w:rPr>
          <w:rFonts w:ascii="Arial" w:hAnsi="Arial" w:cs="Arial"/>
          <w:color w:val="000000" w:themeColor="text1"/>
        </w:rPr>
        <w:t>.</w:t>
      </w:r>
    </w:p>
    <w:p w14:paraId="1DC6CEEB" w14:textId="5DC3118D" w:rsidR="00311EE7"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311EE7">
        <w:rPr>
          <w:rFonts w:ascii="Arial" w:hAnsi="Arial" w:cs="Arial"/>
          <w:b/>
        </w:rPr>
        <w:t>Dzień”</w:t>
      </w:r>
      <w:r w:rsidR="00311EE7">
        <w:rPr>
          <w:rFonts w:ascii="Arial" w:hAnsi="Arial" w:cs="Arial"/>
        </w:rPr>
        <w:t xml:space="preserve"> -</w:t>
      </w:r>
      <w:r w:rsidR="00A201F9"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0F3D587E" w:rsidR="001A6D51" w:rsidRPr="001A6D51"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311EE7">
        <w:rPr>
          <w:rFonts w:ascii="Arial" w:hAnsi="Arial" w:cs="Arial"/>
          <w:b/>
        </w:rPr>
        <w:t xml:space="preserve">Forma pisemna” </w:t>
      </w:r>
      <w:r w:rsidR="00311EE7"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6E1B23E2"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729E0F89"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w:t>
      </w:r>
      <w:r w:rsidR="001C1F3D">
        <w:rPr>
          <w:rFonts w:ascii="Arial" w:hAnsi="Arial" w:cs="Arial"/>
        </w:rPr>
        <w:t xml:space="preserve"> </w:t>
      </w:r>
      <w:r w:rsidRPr="00765E1A">
        <w:rPr>
          <w:rFonts w:ascii="Arial" w:hAnsi="Arial" w:cs="Arial"/>
        </w:rPr>
        <w:t>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6E8B2D0C"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Pr="001F7CB9">
        <w:rPr>
          <w:rFonts w:ascii="Arial" w:hAnsi="Arial" w:cs="Arial"/>
          <w:bCs/>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316340D5"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1C1F3D">
        <w:rPr>
          <w:rFonts w:ascii="Arial" w:hAnsi="Arial" w:cs="Arial"/>
          <w:b/>
          <w:bCs/>
        </w:rPr>
        <w:t>„Siła wyższa</w:t>
      </w:r>
      <w:r w:rsidR="00311EE7" w:rsidRPr="001C1F3D">
        <w:rPr>
          <w:rFonts w:ascii="Arial" w:hAnsi="Arial" w:cs="Arial"/>
          <w:b/>
          <w:bCs/>
        </w:rPr>
        <w:t>”</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362E5053"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xml:space="preserve">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w rozumieniu niniejszej Umowy.</w:t>
      </w:r>
      <w:r w:rsidR="00C37AB9">
        <w:rPr>
          <w:rFonts w:ascii="Arial" w:hAnsi="Arial" w:cs="Arial"/>
        </w:rPr>
        <w:t xml:space="preserve"> </w:t>
      </w:r>
    </w:p>
    <w:p w14:paraId="72238CCA" w14:textId="5F7EA105" w:rsidR="00A62A69" w:rsidRDefault="00F07128" w:rsidP="008C4BB8">
      <w:pPr>
        <w:pStyle w:val="Akapitzlist"/>
        <w:numPr>
          <w:ilvl w:val="1"/>
          <w:numId w:val="28"/>
        </w:numPr>
        <w:tabs>
          <w:tab w:val="left" w:pos="993"/>
        </w:tabs>
        <w:ind w:left="993" w:hanging="633"/>
        <w:jc w:val="both"/>
        <w:rPr>
          <w:rFonts w:ascii="Arial" w:hAnsi="Arial" w:cs="Arial"/>
        </w:rPr>
      </w:pPr>
      <w:r w:rsidRPr="001C1F3D">
        <w:rPr>
          <w:rFonts w:ascii="Arial" w:hAnsi="Arial" w:cs="Arial"/>
          <w:b/>
          <w:bCs/>
        </w:rPr>
        <w:t>„MWWO-U”</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ins w:id="3" w:author="Jóźwicka Aleksandra" w:date="2024-08-21T14:12:00Z">
        <w:r w:rsidR="00506993">
          <w:rPr>
            <w:rFonts w:ascii="Arial" w:hAnsi="Arial" w:cs="Arial"/>
          </w:rPr>
          <w:t>.</w:t>
        </w:r>
      </w:ins>
      <w:del w:id="4" w:author="Jóźwicka Aleksandra" w:date="2024-08-21T14:12:00Z">
        <w:r w:rsidR="00755338" w:rsidDel="00506993">
          <w:rPr>
            <w:rFonts w:ascii="Arial" w:hAnsi="Arial" w:cs="Arial"/>
          </w:rPr>
          <w:delText>,</w:delText>
        </w:r>
      </w:del>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693095CD" w:rsidR="00A201F9" w:rsidRPr="00437DFD" w:rsidRDefault="00A62A69" w:rsidP="008C4BB8">
      <w:pPr>
        <w:pStyle w:val="Akapitzlist"/>
        <w:numPr>
          <w:ilvl w:val="1"/>
          <w:numId w:val="28"/>
        </w:numPr>
        <w:tabs>
          <w:tab w:val="left" w:pos="993"/>
        </w:tabs>
        <w:ind w:left="993" w:hanging="633"/>
        <w:jc w:val="both"/>
        <w:rPr>
          <w:rFonts w:ascii="Arial" w:hAnsi="Arial" w:cs="Arial"/>
          <w:i/>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437DFD">
        <w:rPr>
          <w:rFonts w:ascii="Arial" w:hAnsi="Arial" w:cs="Arial"/>
          <w:i/>
        </w:rPr>
        <w:t xml:space="preserve">ustawę </w:t>
      </w:r>
      <w:r w:rsidR="00732472" w:rsidRPr="00437DFD">
        <w:rPr>
          <w:rFonts w:ascii="Arial" w:hAnsi="Arial" w:cs="Arial"/>
          <w:i/>
        </w:rPr>
        <w:t xml:space="preserve">z dnia 11 września 2019 r. </w:t>
      </w:r>
      <w:r w:rsidR="00437DFD" w:rsidRPr="00437DFD">
        <w:rPr>
          <w:rFonts w:ascii="Arial" w:hAnsi="Arial" w:cs="Arial"/>
          <w:i/>
        </w:rPr>
        <w:t xml:space="preserve">– </w:t>
      </w:r>
      <w:r w:rsidRPr="00437DFD">
        <w:rPr>
          <w:rFonts w:ascii="Arial" w:hAnsi="Arial" w:cs="Arial"/>
          <w:i/>
        </w:rPr>
        <w:t>Prawo zamówień publicznych (</w:t>
      </w:r>
      <w:r w:rsidR="000D06DF">
        <w:rPr>
          <w:rFonts w:ascii="Arial" w:hAnsi="Arial" w:cs="Arial"/>
          <w:i/>
        </w:rPr>
        <w:t>Dz.</w:t>
      </w:r>
      <w:r w:rsidR="00437DFD" w:rsidRPr="00437DFD">
        <w:rPr>
          <w:rFonts w:ascii="Arial" w:hAnsi="Arial" w:cs="Arial"/>
          <w:i/>
        </w:rPr>
        <w:t>U. z 2023 r. poz. 1605 z późn. zm.).</w:t>
      </w: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5"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5"/>
    </w:p>
    <w:p w14:paraId="46E82CE4" w14:textId="77777777" w:rsidR="006E769B" w:rsidRDefault="006E769B" w:rsidP="006E769B">
      <w:pPr>
        <w:jc w:val="both"/>
        <w:rPr>
          <w:rFonts w:ascii="Arial" w:hAnsi="Arial" w:cs="Arial"/>
          <w:b/>
        </w:rPr>
      </w:pPr>
    </w:p>
    <w:p w14:paraId="540F022A" w14:textId="1FEB781E" w:rsidR="00B62812" w:rsidRPr="007C5892" w:rsidRDefault="00C664AD" w:rsidP="008C4BB8">
      <w:pPr>
        <w:pStyle w:val="Akapitzlist"/>
        <w:numPr>
          <w:ilvl w:val="0"/>
          <w:numId w:val="19"/>
        </w:numPr>
        <w:ind w:left="426" w:hanging="426"/>
        <w:jc w:val="both"/>
        <w:rPr>
          <w:rFonts w:ascii="Arial" w:hAnsi="Arial" w:cs="Arial"/>
          <w:spacing w:val="-4"/>
        </w:rPr>
      </w:pPr>
      <w:r w:rsidRPr="00E71201">
        <w:rPr>
          <w:rFonts w:ascii="Arial" w:hAnsi="Arial" w:cs="Arial"/>
        </w:rPr>
        <w:t xml:space="preserve">Na podstawie postępowania o udzielenie zamówienia publicznego </w:t>
      </w:r>
      <w:r w:rsidR="00EF50AC">
        <w:rPr>
          <w:rFonts w:ascii="Arial" w:hAnsi="Arial" w:cs="Arial"/>
        </w:rPr>
        <w:t xml:space="preserve">w trybie przetargu jednoetapowego w dziedzinie obronności i bezpieczeństwa na podstawie Regulaminu </w:t>
      </w:r>
      <w:r w:rsidR="00EF50AC" w:rsidRPr="00EF50AC">
        <w:rPr>
          <w:rFonts w:ascii="Arial" w:hAnsi="Arial" w:cs="Arial"/>
        </w:rPr>
        <w:t xml:space="preserve">wewnętrznego SZI art. 2 ust. 1 pkt 3 </w:t>
      </w:r>
      <w:r w:rsidRPr="00EF50AC">
        <w:rPr>
          <w:rFonts w:ascii="Arial" w:hAnsi="Arial" w:cs="Arial"/>
        </w:rPr>
        <w:t>– ustawy PZP tj.</w:t>
      </w:r>
      <w:r w:rsidR="006E769B" w:rsidRPr="00EF50AC">
        <w:rPr>
          <w:rFonts w:ascii="Arial" w:hAnsi="Arial" w:cs="Arial"/>
        </w:rPr>
        <w:t xml:space="preserve"> </w:t>
      </w:r>
      <w:r w:rsidR="009437C4" w:rsidRPr="00EF50AC">
        <w:rPr>
          <w:rFonts w:ascii="Arial" w:hAnsi="Arial" w:cs="Arial"/>
        </w:rPr>
        <w:t xml:space="preserve">zamówienia </w:t>
      </w:r>
      <w:r w:rsidR="000C31D8" w:rsidRPr="00EF50AC">
        <w:rPr>
          <w:rFonts w:ascii="Arial" w:hAnsi="Arial" w:cs="Arial"/>
        </w:rPr>
        <w:t>……………………….</w:t>
      </w:r>
      <w:r w:rsidR="00F51EBA" w:rsidRPr="00EF50AC">
        <w:rPr>
          <w:rFonts w:ascii="Arial" w:hAnsi="Arial" w:cs="Arial"/>
        </w:rPr>
        <w:t xml:space="preserve"> rozstrzygniętego w </w:t>
      </w:r>
      <w:r w:rsidR="006E769B" w:rsidRPr="00EF50AC">
        <w:rPr>
          <w:rFonts w:ascii="Arial" w:hAnsi="Arial" w:cs="Arial"/>
        </w:rPr>
        <w:t xml:space="preserve">dniu ……………r. (sprawa nr …………), </w:t>
      </w:r>
      <w:r w:rsidR="00074260" w:rsidRPr="00EF50AC">
        <w:rPr>
          <w:rFonts w:ascii="Arial" w:hAnsi="Arial" w:cs="Arial"/>
        </w:rPr>
        <w:t>Zamawiający</w:t>
      </w:r>
      <w:r w:rsidR="00612807" w:rsidRPr="00EF50AC">
        <w:rPr>
          <w:rFonts w:ascii="Arial" w:hAnsi="Arial" w:cs="Arial"/>
        </w:rPr>
        <w:t xml:space="preserve"> </w:t>
      </w:r>
      <w:r w:rsidR="006E769B" w:rsidRPr="00EF50AC">
        <w:rPr>
          <w:rFonts w:ascii="Arial" w:hAnsi="Arial" w:cs="Arial"/>
        </w:rPr>
        <w:t>powierza, a</w:t>
      </w:r>
      <w:r w:rsidR="00F51EBA" w:rsidRPr="00EF50AC">
        <w:rPr>
          <w:rFonts w:ascii="Arial" w:hAnsi="Arial" w:cs="Arial"/>
        </w:rPr>
        <w:t xml:space="preserve"> </w:t>
      </w:r>
      <w:r w:rsidR="00261982" w:rsidRPr="00EF50AC">
        <w:rPr>
          <w:rFonts w:ascii="Arial" w:hAnsi="Arial" w:cs="Arial"/>
        </w:rPr>
        <w:t>Wykonawca</w:t>
      </w:r>
      <w:r w:rsidR="00612807" w:rsidRPr="00EF50AC">
        <w:rPr>
          <w:rFonts w:ascii="Arial" w:hAnsi="Arial" w:cs="Arial"/>
        </w:rPr>
        <w:t xml:space="preserve"> </w:t>
      </w:r>
      <w:r w:rsidR="006E769B" w:rsidRPr="00EF50AC">
        <w:rPr>
          <w:rFonts w:ascii="Arial" w:hAnsi="Arial" w:cs="Arial"/>
        </w:rPr>
        <w:t xml:space="preserve">przyjmuje do wykonania roboty budowlane </w:t>
      </w:r>
      <w:r w:rsidR="000B4D96" w:rsidRPr="00EF50AC">
        <w:rPr>
          <w:rFonts w:ascii="Arial" w:hAnsi="Arial" w:cs="Arial"/>
        </w:rPr>
        <w:t xml:space="preserve">w ramach </w:t>
      </w:r>
      <w:r w:rsidR="00EF50AC">
        <w:rPr>
          <w:rFonts w:ascii="Arial" w:hAnsi="Arial" w:cs="Arial"/>
        </w:rPr>
        <w:t>z</w:t>
      </w:r>
      <w:r w:rsidR="006E769B" w:rsidRPr="00EF50AC">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EF50AC" w:rsidRPr="00EF50AC">
        <w:rPr>
          <w:rFonts w:ascii="Arial" w:hAnsi="Arial" w:cs="Arial"/>
        </w:rPr>
        <w:t>018</w:t>
      </w:r>
      <w:r w:rsidR="00C36CA6">
        <w:rPr>
          <w:rFonts w:ascii="Arial" w:hAnsi="Arial" w:cs="Arial"/>
        </w:rPr>
        <w:t xml:space="preserve">24 </w:t>
      </w:r>
      <w:r w:rsidR="005929F8" w:rsidRPr="00C36CA6">
        <w:rPr>
          <w:rFonts w:ascii="Arial" w:hAnsi="Arial" w:cs="Arial"/>
        </w:rPr>
        <w:t>-</w:t>
      </w:r>
      <w:r w:rsidR="00BB32AC" w:rsidRPr="00C36CA6">
        <w:rPr>
          <w:rFonts w:ascii="Arial" w:hAnsi="Arial" w:cs="Arial"/>
        </w:rPr>
        <w:t xml:space="preserve"> „</w:t>
      </w:r>
      <w:r w:rsidR="00C36CA6" w:rsidRPr="00C36CA6">
        <w:rPr>
          <w:rFonts w:ascii="Arial" w:hAnsi="Arial" w:cs="Arial"/>
        </w:rPr>
        <w:t>Rozbudowa technicznych urządzeń wspomagających utrzymanie właściwej temperatury oraz wilgotności powietrza w obiekcie wojskowym przy ul. Królewskiej 1/7 w Warszawie</w:t>
      </w:r>
      <w:r w:rsidR="005929F8" w:rsidRPr="00C36CA6">
        <w:rPr>
          <w:rFonts w:ascii="Arial" w:hAnsi="Arial" w:cs="Arial"/>
        </w:rPr>
        <w:t>” w</w:t>
      </w:r>
      <w:r w:rsidR="005929F8" w:rsidRPr="007C5892">
        <w:rPr>
          <w:rFonts w:ascii="Arial" w:hAnsi="Arial" w:cs="Arial"/>
        </w:rPr>
        <w:t> </w:t>
      </w:r>
      <w:r w:rsidR="00A62A69" w:rsidRPr="007C5892">
        <w:rPr>
          <w:rFonts w:ascii="Arial" w:hAnsi="Arial" w:cs="Arial"/>
        </w:rPr>
        <w:t>K</w:t>
      </w:r>
      <w:r w:rsidR="006E769B" w:rsidRPr="007C5892">
        <w:rPr>
          <w:rFonts w:ascii="Arial" w:hAnsi="Arial" w:cs="Arial"/>
        </w:rPr>
        <w:t>ompleksie wojskowym nr</w:t>
      </w:r>
      <w:r w:rsidR="007C5892">
        <w:rPr>
          <w:rFonts w:ascii="Arial" w:hAnsi="Arial" w:cs="Arial"/>
        </w:rPr>
        <w:t> </w:t>
      </w:r>
      <w:r w:rsidR="007C5892" w:rsidRPr="007C5892">
        <w:rPr>
          <w:rFonts w:ascii="Arial" w:hAnsi="Arial" w:cs="Arial"/>
        </w:rPr>
        <w:t>3541</w:t>
      </w:r>
      <w:r w:rsidR="006E769B" w:rsidRPr="007C5892">
        <w:rPr>
          <w:rFonts w:ascii="Arial" w:hAnsi="Arial" w:cs="Arial"/>
        </w:rPr>
        <w:t xml:space="preserve"> w </w:t>
      </w:r>
      <w:r w:rsidR="007C5892">
        <w:rPr>
          <w:rFonts w:ascii="Arial" w:hAnsi="Arial" w:cs="Arial"/>
        </w:rPr>
        <w:t>Warszawie.</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7C5892">
        <w:rPr>
          <w:rFonts w:ascii="Arial" w:hAnsi="Arial" w:cs="Arial"/>
        </w:rPr>
        <w:t xml:space="preserve">Szczegółowy </w:t>
      </w:r>
      <w:r w:rsidRPr="00B62812">
        <w:rPr>
          <w:rFonts w:ascii="Arial" w:hAnsi="Arial" w:cs="Arial"/>
        </w:rPr>
        <w:t xml:space="preserve">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7C5892" w:rsidRDefault="00EB52A8" w:rsidP="008C4BB8">
      <w:pPr>
        <w:pStyle w:val="Akapitzlist"/>
        <w:numPr>
          <w:ilvl w:val="0"/>
          <w:numId w:val="19"/>
        </w:numPr>
        <w:ind w:left="426" w:hanging="426"/>
        <w:jc w:val="both"/>
        <w:rPr>
          <w:rFonts w:ascii="Arial" w:hAnsi="Arial" w:cs="Arial"/>
        </w:rPr>
      </w:pPr>
      <w:r w:rsidRPr="007C5892">
        <w:rPr>
          <w:rFonts w:ascii="Arial" w:hAnsi="Arial" w:cs="Arial"/>
        </w:rPr>
        <w:t>Wykonawca oświadcza, że dokonał wizji lokalnej Terenu Budowy i przyjmuje Przedmiot Umowy do realizacji bez ż</w:t>
      </w:r>
      <w:r w:rsidR="008621DF" w:rsidRPr="007C5892">
        <w:rPr>
          <w:rFonts w:ascii="Arial" w:hAnsi="Arial" w:cs="Arial"/>
        </w:rPr>
        <w:t>a</w:t>
      </w:r>
      <w:r w:rsidRPr="007C5892">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6" w:name="_Toc95809759"/>
    </w:p>
    <w:p w14:paraId="05E51B00" w14:textId="28F5B820" w:rsidR="00E76FE8" w:rsidRPr="0021163B" w:rsidRDefault="00E76FE8" w:rsidP="008C4BB8">
      <w:pPr>
        <w:pStyle w:val="Tekstpodstawowy"/>
        <w:ind w:left="1712"/>
        <w:jc w:val="both"/>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6"/>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5879D716"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w:t>
      </w:r>
      <w:r w:rsidR="007C5892">
        <w:rPr>
          <w:rFonts w:ascii="Arial" w:hAnsi="Arial" w:cs="Arial"/>
          <w:color w:val="000000" w:themeColor="text1"/>
        </w:rPr>
        <w:t> </w:t>
      </w:r>
      <w:r w:rsidRPr="00BE2DA4">
        <w:rPr>
          <w:rFonts w:ascii="Arial" w:hAnsi="Arial" w:cs="Arial"/>
          <w:color w:val="000000" w:themeColor="text1"/>
        </w:rPr>
        <w:t>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E6CCC5F"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Wykonawca nie naprawi szkód spowodowanych prowadzeniem robót budowlanych bądź nie doprowadzi terenu do stanu pierwotnego, Zamawiający jest uprawniony do powierzenia wykonania prac naprawczych osobom trzecim, a</w:t>
      </w:r>
      <w:r w:rsidR="007C5892">
        <w:rPr>
          <w:rFonts w:ascii="Arial" w:hAnsi="Arial" w:cs="Arial"/>
          <w:color w:val="000000" w:themeColor="text1"/>
          <w:spacing w:val="-4"/>
        </w:rPr>
        <w:t> </w:t>
      </w:r>
      <w:r>
        <w:rPr>
          <w:rFonts w:ascii="Arial" w:hAnsi="Arial" w:cs="Arial"/>
          <w:color w:val="000000" w:themeColor="text1"/>
          <w:spacing w:val="-4"/>
        </w:rPr>
        <w:t xml:space="preserve">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7"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7"/>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773927B9"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w:t>
      </w:r>
      <w:r w:rsidR="007C5892">
        <w:rPr>
          <w:rFonts w:ascii="Arial" w:hAnsi="Arial" w:cs="Arial"/>
          <w:bCs/>
          <w:iCs/>
          <w:color w:val="000000" w:themeColor="text1"/>
        </w:rPr>
        <w:t> </w:t>
      </w:r>
      <w:r w:rsidR="00807542" w:rsidRPr="00807542">
        <w:rPr>
          <w:rFonts w:ascii="Arial" w:hAnsi="Arial" w:cs="Arial"/>
          <w:bCs/>
          <w:iCs/>
          <w:color w:val="000000" w:themeColor="text1"/>
        </w:rPr>
        <w:t>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418139BC" w:rsidR="00375D3E" w:rsidRPr="00C337C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 xml:space="preserve">uwzględniającego możliwości </w:t>
      </w:r>
      <w:r w:rsidR="005B3133" w:rsidRPr="00C337CE">
        <w:rPr>
          <w:rFonts w:ascii="Arial" w:hAnsi="Arial" w:cs="Arial"/>
        </w:rPr>
        <w:t xml:space="preserve">przerobowe Wykonawcy, przy założeniu konieczności wykonania limitów finansowych na poszczególne lata - </w:t>
      </w:r>
      <w:r w:rsidRPr="00C337CE">
        <w:rPr>
          <w:rFonts w:ascii="Arial" w:hAnsi="Arial" w:cs="Arial"/>
        </w:rPr>
        <w:t xml:space="preserve">według wzoru stanowiącego załącznik nr </w:t>
      </w:r>
      <w:r w:rsidR="004274AC" w:rsidRPr="00C337CE">
        <w:rPr>
          <w:rFonts w:ascii="Arial" w:hAnsi="Arial" w:cs="Arial"/>
        </w:rPr>
        <w:t>6</w:t>
      </w:r>
      <w:r w:rsidRPr="00C337CE">
        <w:rPr>
          <w:rFonts w:ascii="Arial" w:hAnsi="Arial" w:cs="Arial"/>
        </w:rPr>
        <w:t xml:space="preserve"> do niniejszej Umowy</w:t>
      </w:r>
      <w:r w:rsidR="00AA457C" w:rsidRPr="00C337CE">
        <w:rPr>
          <w:rFonts w:ascii="Arial" w:hAnsi="Arial" w:cs="Arial"/>
        </w:rPr>
        <w:t>, oraz jego aktualizacja zgodnie z</w:t>
      </w:r>
      <w:r w:rsidR="007C5892" w:rsidRPr="00C337CE">
        <w:rPr>
          <w:rFonts w:ascii="Arial" w:hAnsi="Arial" w:cs="Arial"/>
        </w:rPr>
        <w:t> </w:t>
      </w:r>
      <w:r w:rsidR="00AA457C" w:rsidRPr="00C337CE">
        <w:rPr>
          <w:rFonts w:ascii="Arial" w:hAnsi="Arial" w:cs="Arial"/>
        </w:rPr>
        <w:t xml:space="preserve">postanowieniami § 7 </w:t>
      </w:r>
      <w:r w:rsidR="003754F3">
        <w:rPr>
          <w:rFonts w:ascii="Arial" w:hAnsi="Arial" w:cs="Arial"/>
        </w:rPr>
        <w:t>ust</w:t>
      </w:r>
      <w:r w:rsidR="00AA457C" w:rsidRPr="00C337CE">
        <w:rPr>
          <w:rFonts w:ascii="Arial" w:hAnsi="Arial" w:cs="Arial"/>
        </w:rPr>
        <w:t>. 8 Umowy</w:t>
      </w:r>
      <w:r w:rsidR="002D0BA3" w:rsidRPr="00C337CE">
        <w:rPr>
          <w:rFonts w:ascii="Arial" w:hAnsi="Arial" w:cs="Arial"/>
        </w:rPr>
        <w:t>;</w:t>
      </w:r>
    </w:p>
    <w:p w14:paraId="32E250DB" w14:textId="77777777" w:rsidR="00E76FE8" w:rsidRPr="00C337CE" w:rsidRDefault="008F1461"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z</w:t>
      </w:r>
      <w:r w:rsidR="00E76FE8" w:rsidRPr="00C337CE">
        <w:rPr>
          <w:rFonts w:ascii="Arial" w:hAnsi="Arial" w:cs="Arial"/>
          <w:color w:val="000000" w:themeColor="text1"/>
          <w:spacing w:val="-4"/>
        </w:rPr>
        <w:t>atrudnieni</w:t>
      </w:r>
      <w:r w:rsidR="0017407F" w:rsidRPr="00C337CE">
        <w:rPr>
          <w:rFonts w:ascii="Arial" w:hAnsi="Arial" w:cs="Arial"/>
          <w:color w:val="000000" w:themeColor="text1"/>
          <w:spacing w:val="-4"/>
        </w:rPr>
        <w:t>e</w:t>
      </w:r>
      <w:r w:rsidR="00E76FE8" w:rsidRPr="00C337CE">
        <w:rPr>
          <w:rFonts w:ascii="Arial" w:hAnsi="Arial" w:cs="Arial"/>
          <w:color w:val="000000" w:themeColor="text1"/>
          <w:spacing w:val="-4"/>
        </w:rPr>
        <w:t xml:space="preserve"> kierownika budowy i kierowanie robotami budowlanymi;</w:t>
      </w:r>
    </w:p>
    <w:p w14:paraId="2F44AAFD" w14:textId="2C31C0EB" w:rsidR="00562E6A" w:rsidRPr="00C337CE" w:rsidRDefault="00562E6A"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 xml:space="preserve">zatrudnienie </w:t>
      </w:r>
      <w:r w:rsidRPr="00C337CE">
        <w:rPr>
          <w:rFonts w:ascii="Arial" w:hAnsi="Arial" w:cs="Arial"/>
        </w:rPr>
        <w:t xml:space="preserve">kierowników robót </w:t>
      </w:r>
      <w:r w:rsidR="00894BA2" w:rsidRPr="00C337CE">
        <w:rPr>
          <w:rFonts w:ascii="Arial" w:hAnsi="Arial" w:cs="Arial"/>
        </w:rPr>
        <w:t xml:space="preserve">w </w:t>
      </w:r>
      <w:r w:rsidRPr="00C337CE">
        <w:rPr>
          <w:rFonts w:ascii="Arial" w:hAnsi="Arial" w:cs="Arial"/>
        </w:rPr>
        <w:t>poszczególnych branż</w:t>
      </w:r>
      <w:r w:rsidR="00894BA2" w:rsidRPr="00C337CE">
        <w:rPr>
          <w:rFonts w:ascii="Arial" w:hAnsi="Arial" w:cs="Arial"/>
        </w:rPr>
        <w:t>ach</w:t>
      </w:r>
      <w:r w:rsidRPr="00C337CE">
        <w:rPr>
          <w:rFonts w:ascii="Arial" w:hAnsi="Arial" w:cs="Arial"/>
        </w:rPr>
        <w:t xml:space="preserve"> i kierowanie robotami w branżach</w:t>
      </w:r>
      <w:r w:rsidRPr="00C337CE">
        <w:rPr>
          <w:rFonts w:ascii="Arial" w:hAnsi="Arial" w:cs="Arial"/>
          <w:sz w:val="22"/>
          <w:szCs w:val="22"/>
        </w:rPr>
        <w:t>;</w:t>
      </w:r>
    </w:p>
    <w:p w14:paraId="7860860C" w14:textId="77777777" w:rsidR="00E76FE8" w:rsidRPr="00C337CE" w:rsidRDefault="008F1461"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p</w:t>
      </w:r>
      <w:r w:rsidR="00371562" w:rsidRPr="00C337CE">
        <w:rPr>
          <w:rFonts w:ascii="Arial" w:hAnsi="Arial" w:cs="Arial"/>
          <w:color w:val="000000" w:themeColor="text1"/>
          <w:spacing w:val="-4"/>
        </w:rPr>
        <w:t xml:space="preserve">rzeprowadzenie </w:t>
      </w:r>
      <w:r w:rsidR="00A762B8" w:rsidRPr="00C337CE">
        <w:rPr>
          <w:rFonts w:ascii="Arial" w:hAnsi="Arial" w:cs="Arial"/>
          <w:color w:val="000000" w:themeColor="text1"/>
          <w:spacing w:val="-4"/>
        </w:rPr>
        <w:t>s</w:t>
      </w:r>
      <w:r w:rsidR="00E76FE8" w:rsidRPr="00C337CE">
        <w:rPr>
          <w:rFonts w:ascii="Arial" w:hAnsi="Arial" w:cs="Arial"/>
          <w:color w:val="000000" w:themeColor="text1"/>
          <w:spacing w:val="-4"/>
        </w:rPr>
        <w:t>zkolenia pracowników</w:t>
      </w:r>
      <w:r w:rsidR="00371562" w:rsidRPr="00C337CE">
        <w:rPr>
          <w:rFonts w:ascii="Arial" w:hAnsi="Arial" w:cs="Arial"/>
          <w:color w:val="000000" w:themeColor="text1"/>
          <w:spacing w:val="-4"/>
        </w:rPr>
        <w:t xml:space="preserve"> w zakresie </w:t>
      </w:r>
      <w:r w:rsidR="00DD5914" w:rsidRPr="00C337CE">
        <w:rPr>
          <w:rFonts w:ascii="Arial" w:hAnsi="Arial" w:cs="Arial"/>
          <w:color w:val="000000" w:themeColor="text1"/>
          <w:spacing w:val="-4"/>
        </w:rPr>
        <w:t>BHP</w:t>
      </w:r>
      <w:r w:rsidR="00E76FE8" w:rsidRPr="00C337CE">
        <w:rPr>
          <w:rFonts w:ascii="Arial" w:hAnsi="Arial" w:cs="Arial"/>
          <w:color w:val="000000" w:themeColor="text1"/>
          <w:spacing w:val="-4"/>
        </w:rPr>
        <w:t>;</w:t>
      </w:r>
    </w:p>
    <w:p w14:paraId="5FB5F856" w14:textId="3FD9F72B" w:rsidR="006D61E5" w:rsidRPr="00C337CE" w:rsidRDefault="006D61E5"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organizacja</w:t>
      </w:r>
      <w:r w:rsidR="00894BA2" w:rsidRPr="00C337CE">
        <w:rPr>
          <w:rFonts w:ascii="Arial" w:hAnsi="Arial" w:cs="Arial"/>
          <w:color w:val="000000" w:themeColor="text1"/>
          <w:spacing w:val="-4"/>
        </w:rPr>
        <w:t xml:space="preserve">, uporządkowanie i likwidacja </w:t>
      </w:r>
      <w:r w:rsidR="00EA3503" w:rsidRPr="00C337CE">
        <w:rPr>
          <w:rFonts w:ascii="Arial" w:hAnsi="Arial" w:cs="Arial"/>
          <w:color w:val="000000" w:themeColor="text1"/>
          <w:spacing w:val="-4"/>
        </w:rPr>
        <w:t xml:space="preserve">wszystkich urządzeń i tymczasowych obiektów </w:t>
      </w:r>
      <w:r w:rsidR="00894BA2" w:rsidRPr="00C337CE">
        <w:rPr>
          <w:rFonts w:ascii="Arial" w:hAnsi="Arial" w:cs="Arial"/>
          <w:color w:val="000000" w:themeColor="text1"/>
          <w:spacing w:val="-4"/>
        </w:rPr>
        <w:t xml:space="preserve">wraz </w:t>
      </w:r>
      <w:r w:rsidR="00EA3503" w:rsidRPr="00C337CE">
        <w:rPr>
          <w:rFonts w:ascii="Arial" w:hAnsi="Arial" w:cs="Arial"/>
          <w:color w:val="000000" w:themeColor="text1"/>
          <w:spacing w:val="-4"/>
        </w:rPr>
        <w:t>z doprowadzeniem Terenu Budowy d</w:t>
      </w:r>
      <w:r w:rsidR="006B3A22" w:rsidRPr="00C337CE">
        <w:rPr>
          <w:rFonts w:ascii="Arial" w:hAnsi="Arial" w:cs="Arial"/>
          <w:color w:val="000000" w:themeColor="text1"/>
          <w:spacing w:val="-4"/>
        </w:rPr>
        <w:t>o stanu sprzed rozpoczęcia Prac</w:t>
      </w:r>
      <w:r w:rsidR="001846D7" w:rsidRPr="00C337CE">
        <w:rPr>
          <w:rFonts w:ascii="Arial" w:hAnsi="Arial" w:cs="Arial"/>
          <w:color w:val="000000" w:themeColor="text1"/>
          <w:spacing w:val="-4"/>
        </w:rPr>
        <w:t>;</w:t>
      </w:r>
      <w:r w:rsidR="00566166" w:rsidRPr="00C337CE">
        <w:rPr>
          <w:rFonts w:ascii="Arial" w:hAnsi="Arial" w:cs="Arial"/>
          <w:color w:val="000000" w:themeColor="text1"/>
          <w:spacing w:val="-4"/>
        </w:rPr>
        <w:t xml:space="preserve"> </w:t>
      </w:r>
    </w:p>
    <w:p w14:paraId="6304D8E7" w14:textId="3CF0AF41" w:rsidR="00A952A5" w:rsidRPr="00C337CE" w:rsidRDefault="00A952A5"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przekazanie</w:t>
      </w:r>
      <w:r w:rsidR="007C5892" w:rsidRPr="00C337CE">
        <w:rPr>
          <w:rFonts w:ascii="Arial" w:hAnsi="Arial" w:cs="Arial"/>
          <w:color w:val="000000" w:themeColor="text1"/>
          <w:spacing w:val="-4"/>
        </w:rPr>
        <w:t xml:space="preserve"> </w:t>
      </w:r>
      <w:r w:rsidR="000453D9" w:rsidRPr="00C337CE">
        <w:rPr>
          <w:rFonts w:ascii="Arial" w:hAnsi="Arial" w:cs="Arial"/>
          <w:color w:val="000000" w:themeColor="text1"/>
          <w:spacing w:val="-4"/>
        </w:rPr>
        <w:t xml:space="preserve">Zamawiającemu </w:t>
      </w:r>
      <w:r w:rsidRPr="00C337CE">
        <w:rPr>
          <w:rFonts w:ascii="Arial" w:hAnsi="Arial" w:cs="Arial"/>
          <w:color w:val="000000" w:themeColor="text1"/>
          <w:spacing w:val="-4"/>
        </w:rPr>
        <w:t>terenu po zlikwidowanym Terenie</w:t>
      </w:r>
      <w:r w:rsidR="002D0BA3" w:rsidRPr="00C337CE">
        <w:rPr>
          <w:rFonts w:ascii="Arial" w:hAnsi="Arial" w:cs="Arial"/>
          <w:color w:val="000000" w:themeColor="text1"/>
          <w:spacing w:val="-4"/>
        </w:rPr>
        <w:t xml:space="preserve"> </w:t>
      </w:r>
      <w:r w:rsidR="000538F0" w:rsidRPr="00C337CE">
        <w:rPr>
          <w:rFonts w:ascii="Arial" w:hAnsi="Arial" w:cs="Arial"/>
          <w:color w:val="000000" w:themeColor="text1"/>
          <w:spacing w:val="-4"/>
        </w:rPr>
        <w:t>B</w:t>
      </w:r>
      <w:r w:rsidR="002D0BA3" w:rsidRPr="00C337CE">
        <w:rPr>
          <w:rFonts w:ascii="Arial" w:hAnsi="Arial" w:cs="Arial"/>
          <w:color w:val="000000" w:themeColor="text1"/>
          <w:spacing w:val="-4"/>
        </w:rPr>
        <w:t>udowy w </w:t>
      </w:r>
      <w:r w:rsidRPr="00C337CE">
        <w:rPr>
          <w:rFonts w:ascii="Arial" w:hAnsi="Arial" w:cs="Arial"/>
          <w:color w:val="000000" w:themeColor="text1"/>
          <w:spacing w:val="-4"/>
        </w:rPr>
        <w:t>terminie 14 dni licząc od dnia sporządzenia Protokołu Odbioru</w:t>
      </w:r>
      <w:r w:rsidR="00894BA2" w:rsidRPr="00C337CE">
        <w:rPr>
          <w:rFonts w:ascii="Arial" w:hAnsi="Arial" w:cs="Arial"/>
          <w:color w:val="000000" w:themeColor="text1"/>
          <w:spacing w:val="-4"/>
        </w:rPr>
        <w:t>;</w:t>
      </w:r>
    </w:p>
    <w:p w14:paraId="5597366A" w14:textId="4D368165" w:rsidR="00AB1AC8" w:rsidRPr="00C337CE" w:rsidRDefault="00AB1AC8"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zapewnienie na Terenie Budowy pojemników lub sprzętu niezbędnego</w:t>
      </w:r>
      <w:r w:rsidR="007C5892" w:rsidRPr="00C337CE">
        <w:rPr>
          <w:rFonts w:ascii="Arial" w:hAnsi="Arial" w:cs="Arial"/>
          <w:color w:val="000000" w:themeColor="text1"/>
          <w:spacing w:val="-4"/>
        </w:rPr>
        <w:t xml:space="preserve"> </w:t>
      </w:r>
      <w:r w:rsidRPr="00C337CE">
        <w:rPr>
          <w:rFonts w:ascii="Arial" w:hAnsi="Arial" w:cs="Arial"/>
          <w:color w:val="000000" w:themeColor="text1"/>
          <w:spacing w:val="-4"/>
        </w:rPr>
        <w:t>do składowania odpadów</w:t>
      </w:r>
      <w:r w:rsidR="000453D9" w:rsidRPr="00C337CE">
        <w:rPr>
          <w:rFonts w:ascii="Arial" w:hAnsi="Arial" w:cs="Arial"/>
          <w:color w:val="000000" w:themeColor="text1"/>
          <w:spacing w:val="-4"/>
        </w:rPr>
        <w:t>;</w:t>
      </w:r>
      <w:r w:rsidRPr="00C337CE">
        <w:rPr>
          <w:rFonts w:ascii="Arial" w:hAnsi="Arial" w:cs="Arial"/>
          <w:color w:val="000000" w:themeColor="text1"/>
          <w:spacing w:val="-4"/>
        </w:rPr>
        <w:t xml:space="preserve"> </w:t>
      </w:r>
    </w:p>
    <w:p w14:paraId="10E8B198" w14:textId="3C823665" w:rsidR="000453D9" w:rsidRPr="00C337CE" w:rsidRDefault="00AB1AC8" w:rsidP="007C5892">
      <w:pPr>
        <w:pStyle w:val="Akapitzlist"/>
        <w:numPr>
          <w:ilvl w:val="1"/>
          <w:numId w:val="17"/>
        </w:numPr>
        <w:ind w:left="851" w:hanging="425"/>
        <w:jc w:val="both"/>
        <w:rPr>
          <w:rFonts w:ascii="Arial" w:hAnsi="Arial" w:cs="Arial"/>
          <w:color w:val="000000" w:themeColor="text1"/>
        </w:rPr>
      </w:pPr>
      <w:r w:rsidRPr="00C337CE">
        <w:rPr>
          <w:rFonts w:ascii="Arial" w:hAnsi="Arial" w:cs="Arial"/>
          <w:color w:val="000000" w:themeColor="text1"/>
          <w:spacing w:val="-4"/>
        </w:rPr>
        <w:t>zagospodarowanie wytworzonych</w:t>
      </w:r>
      <w:r w:rsidRPr="00C337CE">
        <w:rPr>
          <w:rFonts w:ascii="Arial" w:hAnsi="Arial" w:cs="Arial"/>
          <w:color w:val="000000" w:themeColor="text1"/>
        </w:rPr>
        <w:t xml:space="preserve"> odpadów we własnym zakresie</w:t>
      </w:r>
      <w:r w:rsidR="00A415C1" w:rsidRPr="00C337CE">
        <w:rPr>
          <w:rFonts w:ascii="Arial" w:hAnsi="Arial" w:cs="Arial"/>
          <w:color w:val="000000" w:themeColor="text1"/>
        </w:rPr>
        <w:t xml:space="preserve">, </w:t>
      </w:r>
      <w:r w:rsidR="000453D9" w:rsidRPr="00C337CE">
        <w:rPr>
          <w:rFonts w:ascii="Arial" w:hAnsi="Arial" w:cs="Arial"/>
          <w:color w:val="000000" w:themeColor="text1"/>
        </w:rPr>
        <w:t>ich segregowanie i systematyczne usuwanie</w:t>
      </w:r>
      <w:r w:rsidRPr="00C337CE">
        <w:rPr>
          <w:rFonts w:ascii="Arial" w:hAnsi="Arial" w:cs="Arial"/>
          <w:color w:val="000000" w:themeColor="text1"/>
        </w:rPr>
        <w:t xml:space="preserve"> </w:t>
      </w:r>
      <w:r w:rsidR="000453D9" w:rsidRPr="00C337CE">
        <w:rPr>
          <w:rFonts w:ascii="Arial" w:hAnsi="Arial" w:cs="Arial"/>
          <w:color w:val="000000" w:themeColor="text1"/>
        </w:rPr>
        <w:t>oraz</w:t>
      </w:r>
      <w:r w:rsidRPr="00C337CE">
        <w:rPr>
          <w:rFonts w:ascii="Arial" w:hAnsi="Arial" w:cs="Arial"/>
          <w:color w:val="000000" w:themeColor="text1"/>
        </w:rPr>
        <w:t xml:space="preserve"> </w:t>
      </w:r>
      <w:r w:rsidRPr="00C337CE">
        <w:rPr>
          <w:rFonts w:ascii="Arial" w:hAnsi="Arial" w:cs="Arial"/>
          <w:color w:val="000000" w:themeColor="text1"/>
          <w:spacing w:val="-3"/>
        </w:rPr>
        <w:t>wydani</w:t>
      </w:r>
      <w:r w:rsidR="000453D9" w:rsidRPr="00C337CE">
        <w:rPr>
          <w:rFonts w:ascii="Arial" w:hAnsi="Arial" w:cs="Arial"/>
          <w:color w:val="000000" w:themeColor="text1"/>
          <w:spacing w:val="-3"/>
        </w:rPr>
        <w:t>e</w:t>
      </w:r>
      <w:r w:rsidRPr="00C337CE">
        <w:rPr>
          <w:rFonts w:ascii="Arial" w:hAnsi="Arial" w:cs="Arial"/>
          <w:color w:val="000000" w:themeColor="text1"/>
          <w:spacing w:val="-3"/>
        </w:rPr>
        <w:t xml:space="preserve"> </w:t>
      </w:r>
      <w:r w:rsidRPr="00C337CE">
        <w:rPr>
          <w:rFonts w:ascii="Arial" w:hAnsi="Arial" w:cs="Arial"/>
          <w:iCs/>
          <w:color w:val="000000" w:themeColor="text1"/>
          <w:spacing w:val="-3"/>
        </w:rPr>
        <w:t>Zamawiającemu</w:t>
      </w:r>
      <w:r w:rsidRPr="00C337CE">
        <w:rPr>
          <w:rFonts w:ascii="Arial" w:hAnsi="Arial" w:cs="Arial"/>
          <w:color w:val="000000" w:themeColor="text1"/>
          <w:spacing w:val="-3"/>
        </w:rPr>
        <w:t xml:space="preserve"> karty przekazania odpadów (dalej ”KPO”)</w:t>
      </w:r>
      <w:r w:rsidR="000453D9" w:rsidRPr="00C337CE">
        <w:rPr>
          <w:rFonts w:ascii="Arial" w:hAnsi="Arial" w:cs="Arial"/>
          <w:color w:val="000000" w:themeColor="text1"/>
          <w:spacing w:val="-3"/>
        </w:rPr>
        <w:t>;</w:t>
      </w:r>
    </w:p>
    <w:p w14:paraId="794D0754" w14:textId="0F20AF82" w:rsidR="000453D9" w:rsidRPr="00C337CE" w:rsidRDefault="0066598D" w:rsidP="008C4BB8">
      <w:pPr>
        <w:pStyle w:val="Akapitzlist"/>
        <w:numPr>
          <w:ilvl w:val="1"/>
          <w:numId w:val="17"/>
        </w:numPr>
        <w:tabs>
          <w:tab w:val="left" w:pos="993"/>
        </w:tabs>
        <w:ind w:left="993" w:hanging="633"/>
        <w:jc w:val="both"/>
        <w:rPr>
          <w:rFonts w:ascii="Arial" w:hAnsi="Arial" w:cs="Arial"/>
        </w:rPr>
      </w:pPr>
      <w:r w:rsidRPr="00C337CE">
        <w:rPr>
          <w:rFonts w:ascii="Arial" w:hAnsi="Arial" w:cs="Arial"/>
        </w:rPr>
        <w:t>odtworzenie po zakończeniu robót budowlanych</w:t>
      </w:r>
      <w:r w:rsidR="002D0BA3" w:rsidRPr="00C337CE">
        <w:rPr>
          <w:rFonts w:ascii="Arial" w:hAnsi="Arial" w:cs="Arial"/>
        </w:rPr>
        <w:t xml:space="preserve"> zniszczonej zieleni niskiej, w </w:t>
      </w:r>
      <w:r w:rsidRPr="00C337CE">
        <w:rPr>
          <w:rFonts w:ascii="Arial" w:hAnsi="Arial" w:cs="Arial"/>
        </w:rPr>
        <w:t>tym trawników</w:t>
      </w:r>
      <w:r w:rsidR="000453D9" w:rsidRPr="00C337CE">
        <w:rPr>
          <w:rFonts w:ascii="Arial" w:hAnsi="Arial" w:cs="Arial"/>
        </w:rPr>
        <w:t>,</w:t>
      </w:r>
      <w:r w:rsidRPr="00C337CE">
        <w:rPr>
          <w:rFonts w:ascii="Arial" w:hAnsi="Arial" w:cs="Arial"/>
        </w:rPr>
        <w:t xml:space="preserve"> bylin i krzewów, </w:t>
      </w:r>
      <w:r w:rsidR="000453D9" w:rsidRPr="00C337CE">
        <w:rPr>
          <w:rFonts w:ascii="Arial" w:hAnsi="Arial" w:cs="Arial"/>
        </w:rPr>
        <w:t>w przypadku</w:t>
      </w:r>
      <w:r w:rsidR="007039F0" w:rsidRPr="00C337CE">
        <w:rPr>
          <w:rFonts w:ascii="Arial" w:hAnsi="Arial" w:cs="Arial"/>
        </w:rPr>
        <w:t>,</w:t>
      </w:r>
      <w:r w:rsidR="000453D9" w:rsidRPr="00C337CE">
        <w:rPr>
          <w:rFonts w:ascii="Arial" w:hAnsi="Arial" w:cs="Arial"/>
        </w:rPr>
        <w:t xml:space="preserve"> gdy takie nasadzenia </w:t>
      </w:r>
      <w:r w:rsidRPr="00C337CE">
        <w:rPr>
          <w:rFonts w:ascii="Arial" w:hAnsi="Arial" w:cs="Arial"/>
        </w:rPr>
        <w:t xml:space="preserve">nie </w:t>
      </w:r>
      <w:r w:rsidR="000453D9" w:rsidRPr="00C337CE">
        <w:rPr>
          <w:rFonts w:ascii="Arial" w:hAnsi="Arial" w:cs="Arial"/>
        </w:rPr>
        <w:t xml:space="preserve">zostały </w:t>
      </w:r>
      <w:r w:rsidRPr="00C337CE">
        <w:rPr>
          <w:rFonts w:ascii="Arial" w:hAnsi="Arial" w:cs="Arial"/>
        </w:rPr>
        <w:t xml:space="preserve">przewidziane w projekcie zagospodarowania </w:t>
      </w:r>
      <w:r w:rsidR="00807542" w:rsidRPr="00C337CE">
        <w:rPr>
          <w:rFonts w:ascii="Arial" w:hAnsi="Arial" w:cs="Arial"/>
        </w:rPr>
        <w:t>t</w:t>
      </w:r>
      <w:r w:rsidRPr="00C337CE">
        <w:rPr>
          <w:rFonts w:ascii="Arial" w:hAnsi="Arial" w:cs="Arial"/>
        </w:rPr>
        <w:t>erenu</w:t>
      </w:r>
      <w:r w:rsidR="00505775" w:rsidRPr="00C337CE">
        <w:rPr>
          <w:rFonts w:ascii="Arial" w:hAnsi="Arial" w:cs="Arial"/>
        </w:rPr>
        <w:t>;</w:t>
      </w:r>
    </w:p>
    <w:p w14:paraId="44CBFA52" w14:textId="0AC4BB27" w:rsidR="002D0BA3" w:rsidRPr="00C337CE" w:rsidRDefault="00505775" w:rsidP="008C4BB8">
      <w:pPr>
        <w:pStyle w:val="Akapitzlist"/>
        <w:numPr>
          <w:ilvl w:val="1"/>
          <w:numId w:val="17"/>
        </w:numPr>
        <w:tabs>
          <w:tab w:val="left" w:pos="993"/>
        </w:tabs>
        <w:ind w:left="993" w:hanging="633"/>
        <w:jc w:val="both"/>
        <w:rPr>
          <w:rFonts w:ascii="Arial" w:hAnsi="Arial" w:cs="Arial"/>
        </w:rPr>
      </w:pPr>
      <w:r w:rsidRPr="00C337CE">
        <w:rPr>
          <w:rFonts w:ascii="Arial" w:hAnsi="Arial" w:cs="Arial"/>
        </w:rPr>
        <w:t xml:space="preserve">utrzymywanie w czystości </w:t>
      </w:r>
      <w:r w:rsidR="008B2FED" w:rsidRPr="00C337CE">
        <w:rPr>
          <w:rFonts w:ascii="Arial" w:hAnsi="Arial" w:cs="Arial"/>
        </w:rPr>
        <w:t xml:space="preserve">oraz </w:t>
      </w:r>
      <w:r w:rsidR="009A2063" w:rsidRPr="00C337CE">
        <w:rPr>
          <w:rFonts w:ascii="Arial" w:hAnsi="Arial" w:cs="Arial"/>
        </w:rPr>
        <w:t xml:space="preserve">zabezpieczenie przed uszkodzeniem dróg </w:t>
      </w:r>
      <w:r w:rsidR="0066598D" w:rsidRPr="00C337CE">
        <w:rPr>
          <w:rFonts w:ascii="Arial" w:hAnsi="Arial" w:cs="Arial"/>
        </w:rPr>
        <w:t xml:space="preserve">dojazdowych do </w:t>
      </w:r>
      <w:r w:rsidRPr="00C337CE">
        <w:rPr>
          <w:rFonts w:ascii="Arial" w:hAnsi="Arial" w:cs="Arial"/>
        </w:rPr>
        <w:t>Terenu B</w:t>
      </w:r>
      <w:r w:rsidR="0066598D" w:rsidRPr="00C337CE">
        <w:rPr>
          <w:rFonts w:ascii="Arial" w:hAnsi="Arial" w:cs="Arial"/>
        </w:rPr>
        <w:t>udowy</w:t>
      </w:r>
      <w:r w:rsidR="001846D7" w:rsidRPr="00C337CE">
        <w:rPr>
          <w:rFonts w:ascii="Arial" w:hAnsi="Arial" w:cs="Arial"/>
        </w:rPr>
        <w:t>;</w:t>
      </w:r>
      <w:r w:rsidR="009A2063" w:rsidRPr="00C337CE" w:rsidDel="009A2063">
        <w:rPr>
          <w:rFonts w:ascii="Arial" w:hAnsi="Arial" w:cs="Arial"/>
        </w:rPr>
        <w:t xml:space="preserve"> </w:t>
      </w:r>
    </w:p>
    <w:p w14:paraId="3CE91FAE" w14:textId="77777777" w:rsidR="001846D7" w:rsidRPr="00C337CE"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C337CE">
        <w:rPr>
          <w:rFonts w:ascii="Arial" w:hAnsi="Arial" w:cs="Arial"/>
        </w:rPr>
        <w:t>udział w przekazaniu Obiektu do eksploatacji/użytkowania/</w:t>
      </w:r>
      <w:r w:rsidR="005B7930" w:rsidRPr="00C337CE">
        <w:rPr>
          <w:rFonts w:ascii="Arial" w:hAnsi="Arial" w:cs="Arial"/>
        </w:rPr>
        <w:t xml:space="preserve"> </w:t>
      </w:r>
      <w:r w:rsidRPr="00C337CE">
        <w:rPr>
          <w:rFonts w:ascii="Arial" w:hAnsi="Arial" w:cs="Arial"/>
        </w:rPr>
        <w:t>administrowania</w:t>
      </w:r>
      <w:r w:rsidR="00894BA2" w:rsidRPr="00C337CE">
        <w:rPr>
          <w:rFonts w:ascii="Arial" w:hAnsi="Arial" w:cs="Arial"/>
        </w:rPr>
        <w:t>;</w:t>
      </w:r>
    </w:p>
    <w:p w14:paraId="1A3EFEB5" w14:textId="45A09567" w:rsidR="005B7930" w:rsidRPr="007039F0" w:rsidRDefault="009F457A" w:rsidP="00113531">
      <w:pPr>
        <w:pStyle w:val="Akapitzlist"/>
        <w:numPr>
          <w:ilvl w:val="1"/>
          <w:numId w:val="17"/>
        </w:numPr>
        <w:tabs>
          <w:tab w:val="left" w:pos="993"/>
        </w:tabs>
        <w:ind w:left="993" w:hanging="633"/>
        <w:jc w:val="both"/>
        <w:rPr>
          <w:rFonts w:ascii="Arial" w:hAnsi="Arial" w:cs="Arial"/>
        </w:rPr>
      </w:pPr>
      <w:r w:rsidRPr="00C337CE">
        <w:rPr>
          <w:rFonts w:ascii="Arial" w:hAnsi="Arial" w:cs="Arial"/>
        </w:rPr>
        <w:t>przekazanie</w:t>
      </w:r>
      <w:r w:rsidR="00E12753" w:rsidRPr="00C337CE">
        <w:rPr>
          <w:rFonts w:ascii="Arial" w:hAnsi="Arial" w:cs="Arial"/>
        </w:rPr>
        <w:t xml:space="preserve"> </w:t>
      </w:r>
      <w:r w:rsidR="00357CE3" w:rsidRPr="00C337CE">
        <w:rPr>
          <w:rFonts w:ascii="Arial" w:hAnsi="Arial" w:cs="Arial"/>
        </w:rPr>
        <w:t>p</w:t>
      </w:r>
      <w:r w:rsidR="00497E25" w:rsidRPr="00C337CE">
        <w:rPr>
          <w:rFonts w:ascii="Arial" w:hAnsi="Arial" w:cs="Arial"/>
        </w:rPr>
        <w:t>ozyskane</w:t>
      </w:r>
      <w:r w:rsidR="00E12753" w:rsidRPr="00C337CE">
        <w:rPr>
          <w:rFonts w:ascii="Arial" w:hAnsi="Arial" w:cs="Arial"/>
        </w:rPr>
        <w:t>go</w:t>
      </w:r>
      <w:r w:rsidR="00497E25" w:rsidRPr="00C337CE">
        <w:rPr>
          <w:rFonts w:ascii="Arial" w:hAnsi="Arial" w:cs="Arial"/>
        </w:rPr>
        <w:t xml:space="preserve"> z wycinki drew</w:t>
      </w:r>
      <w:r w:rsidR="00E12753" w:rsidRPr="00C337CE">
        <w:rPr>
          <w:rFonts w:ascii="Arial" w:hAnsi="Arial" w:cs="Arial"/>
        </w:rPr>
        <w:t>na w</w:t>
      </w:r>
      <w:r w:rsidR="00497E25" w:rsidRPr="00C337CE">
        <w:rPr>
          <w:rFonts w:ascii="Arial" w:hAnsi="Arial" w:cs="Arial"/>
        </w:rPr>
        <w:t>e wskazanym przez Zamawiającego miejscu</w:t>
      </w:r>
      <w:r w:rsidR="00E12753" w:rsidRPr="00C337CE">
        <w:rPr>
          <w:rFonts w:ascii="Arial" w:hAnsi="Arial" w:cs="Arial"/>
        </w:rPr>
        <w:t>,</w:t>
      </w:r>
      <w:r w:rsidR="00497E25" w:rsidRPr="00C337CE">
        <w:rPr>
          <w:rFonts w:ascii="Arial" w:hAnsi="Arial" w:cs="Arial"/>
        </w:rPr>
        <w:t xml:space="preserve"> zgodnie z</w:t>
      </w:r>
      <w:r w:rsidR="00497E25" w:rsidRPr="007039F0">
        <w:rPr>
          <w:rFonts w:ascii="Arial" w:hAnsi="Arial" w:cs="Arial"/>
        </w:rPr>
        <w:t xml:space="preserve"> wytycznymi zawartymi w D</w:t>
      </w:r>
      <w:r w:rsidR="00E12753" w:rsidRPr="007039F0">
        <w:rPr>
          <w:rFonts w:ascii="Arial" w:hAnsi="Arial" w:cs="Arial"/>
        </w:rPr>
        <w:t xml:space="preserve">ecyzji </w:t>
      </w:r>
      <w:r w:rsidR="007039F0">
        <w:rPr>
          <w:rFonts w:ascii="Arial" w:hAnsi="Arial" w:cs="Arial"/>
        </w:rPr>
        <w:t>n</w:t>
      </w:r>
      <w:r w:rsidR="00497E25" w:rsidRPr="007039F0">
        <w:rPr>
          <w:rFonts w:ascii="Arial" w:hAnsi="Arial" w:cs="Arial"/>
        </w:rPr>
        <w:t xml:space="preserve">r 175/MON </w:t>
      </w:r>
      <w:r w:rsidR="00E12753" w:rsidRPr="007039F0">
        <w:rPr>
          <w:rFonts w:ascii="Arial" w:hAnsi="Arial" w:cs="Arial"/>
        </w:rPr>
        <w:t xml:space="preserve">Ministra Obrony Narodowej </w:t>
      </w:r>
      <w:r w:rsidR="002D0BA3" w:rsidRPr="007039F0">
        <w:rPr>
          <w:rFonts w:ascii="Arial" w:hAnsi="Arial" w:cs="Arial"/>
        </w:rPr>
        <w:t>z dnia 30 października 2017</w:t>
      </w:r>
      <w:r w:rsidR="007039F0" w:rsidRPr="007039F0">
        <w:rPr>
          <w:rFonts w:ascii="Arial" w:hAnsi="Arial" w:cs="Arial"/>
        </w:rPr>
        <w:t> </w:t>
      </w:r>
      <w:r w:rsidR="002D0BA3" w:rsidRPr="007039F0">
        <w:rPr>
          <w:rFonts w:ascii="Arial" w:hAnsi="Arial" w:cs="Arial"/>
        </w:rPr>
        <w:t>r. w </w:t>
      </w:r>
      <w:r w:rsidR="00497E25" w:rsidRPr="007039F0">
        <w:rPr>
          <w:rFonts w:ascii="Arial" w:hAnsi="Arial" w:cs="Arial"/>
        </w:rPr>
        <w:t>sprawie przekazywania składników mienia w trybie ustawy o Agencji Mienia Wojskowego</w:t>
      </w:r>
      <w:r w:rsidR="00506993">
        <w:rPr>
          <w:rFonts w:ascii="Arial" w:hAnsi="Arial" w:cs="Arial"/>
        </w:rPr>
        <w:t xml:space="preserve"> (jeśli występuje)</w:t>
      </w:r>
      <w:r w:rsidR="00894BA2" w:rsidRPr="007039F0">
        <w:rPr>
          <w:rFonts w:ascii="Arial" w:hAnsi="Arial" w:cs="Arial"/>
        </w:rPr>
        <w:t>;</w:t>
      </w:r>
    </w:p>
    <w:p w14:paraId="166C77AB" w14:textId="72E7B4DC"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14:paraId="3A1A17BB" w14:textId="29943CCC"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2E678E6C" w:rsidR="00016ECA" w:rsidRPr="007039F0" w:rsidRDefault="00A44A1F" w:rsidP="008C4BB8">
      <w:pPr>
        <w:pStyle w:val="Akapitzlist"/>
        <w:numPr>
          <w:ilvl w:val="2"/>
          <w:numId w:val="17"/>
        </w:numPr>
        <w:ind w:left="1843" w:hanging="850"/>
        <w:jc w:val="both"/>
        <w:rPr>
          <w:rFonts w:ascii="Arial" w:hAnsi="Arial" w:cs="Arial"/>
          <w:b/>
          <w:spacing w:val="-4"/>
        </w:rPr>
      </w:pPr>
      <w:r w:rsidRPr="007039F0">
        <w:rPr>
          <w:rFonts w:ascii="Arial" w:hAnsi="Arial" w:cs="Arial"/>
        </w:rPr>
        <w:t>d</w:t>
      </w:r>
      <w:r w:rsidR="00016ECA" w:rsidRPr="007039F0">
        <w:rPr>
          <w:rFonts w:ascii="Arial" w:hAnsi="Arial" w:cs="Arial"/>
        </w:rPr>
        <w:t xml:space="preserve">okumentacja Powykonawcza w branży </w:t>
      </w:r>
      <w:r w:rsidR="00DC0E88" w:rsidRPr="007039F0">
        <w:rPr>
          <w:rFonts w:ascii="Arial" w:hAnsi="Arial" w:cs="Arial"/>
        </w:rPr>
        <w:t>budowlanej, sanitarnej, elektrycznej</w:t>
      </w:r>
      <w:r w:rsidR="00016ECA" w:rsidRPr="007039F0">
        <w:rPr>
          <w:rFonts w:ascii="Arial" w:hAnsi="Arial" w:cs="Arial"/>
        </w:rPr>
        <w:t xml:space="preserve"> zostanie o</w:t>
      </w:r>
      <w:r w:rsidRPr="007039F0">
        <w:rPr>
          <w:rFonts w:ascii="Arial" w:hAnsi="Arial" w:cs="Arial"/>
        </w:rPr>
        <w:t xml:space="preserve">patrzona </w:t>
      </w:r>
      <w:r w:rsidR="00604FA6" w:rsidRPr="007039F0">
        <w:rPr>
          <w:rFonts w:ascii="Arial" w:hAnsi="Arial" w:cs="Arial"/>
        </w:rPr>
        <w:t>klauzulą</w:t>
      </w:r>
      <w:r w:rsidR="00133166" w:rsidRPr="007039F0">
        <w:rPr>
          <w:rFonts w:ascii="Arial" w:hAnsi="Arial" w:cs="Arial"/>
        </w:rPr>
        <w:t xml:space="preserve"> </w:t>
      </w:r>
      <w:r w:rsidR="001846D7" w:rsidRPr="007039F0">
        <w:rPr>
          <w:rFonts w:ascii="Arial" w:hAnsi="Arial" w:cs="Arial"/>
        </w:rPr>
        <w:t>„ZASTRZEŻONE”</w:t>
      </w:r>
      <w:r w:rsidRPr="007039F0">
        <w:rPr>
          <w:rFonts w:ascii="Arial" w:hAnsi="Arial" w:cs="Arial"/>
        </w:rPr>
        <w:t>;</w:t>
      </w:r>
    </w:p>
    <w:p w14:paraId="3ACBDF7B" w14:textId="12B6DB75" w:rsidR="00A952A5" w:rsidRPr="007039F0" w:rsidRDefault="00016ECA" w:rsidP="008C4BB8">
      <w:pPr>
        <w:pStyle w:val="Akapitzlist"/>
        <w:numPr>
          <w:ilvl w:val="2"/>
          <w:numId w:val="17"/>
        </w:numPr>
        <w:ind w:left="1843" w:hanging="850"/>
        <w:jc w:val="both"/>
        <w:rPr>
          <w:rFonts w:ascii="Arial" w:hAnsi="Arial" w:cs="Arial"/>
          <w:b/>
          <w:spacing w:val="-4"/>
        </w:rPr>
      </w:pPr>
      <w:r w:rsidRPr="007039F0">
        <w:rPr>
          <w:rFonts w:ascii="Arial" w:hAnsi="Arial" w:cs="Arial"/>
        </w:rPr>
        <w:t>pozostał</w:t>
      </w:r>
      <w:r w:rsidR="00C6496F" w:rsidRPr="007039F0">
        <w:rPr>
          <w:rFonts w:ascii="Arial" w:hAnsi="Arial" w:cs="Arial"/>
        </w:rPr>
        <w:t>a</w:t>
      </w:r>
      <w:r w:rsidRPr="007039F0">
        <w:rPr>
          <w:rFonts w:ascii="Arial" w:hAnsi="Arial" w:cs="Arial"/>
        </w:rPr>
        <w:t xml:space="preserve"> Dokumentacj</w:t>
      </w:r>
      <w:r w:rsidR="00604FA6" w:rsidRPr="007039F0">
        <w:rPr>
          <w:rFonts w:ascii="Arial" w:hAnsi="Arial" w:cs="Arial"/>
        </w:rPr>
        <w:t>a</w:t>
      </w:r>
      <w:r w:rsidRPr="007039F0">
        <w:rPr>
          <w:rFonts w:ascii="Arial" w:hAnsi="Arial" w:cs="Arial"/>
        </w:rPr>
        <w:t xml:space="preserve"> Powykonawcz</w:t>
      </w:r>
      <w:r w:rsidR="00604FA6" w:rsidRPr="007039F0">
        <w:rPr>
          <w:rFonts w:ascii="Arial" w:hAnsi="Arial" w:cs="Arial"/>
        </w:rPr>
        <w:t>a</w:t>
      </w:r>
      <w:r w:rsidRPr="007039F0">
        <w:rPr>
          <w:rFonts w:ascii="Arial" w:hAnsi="Arial" w:cs="Arial"/>
        </w:rPr>
        <w:t xml:space="preserve"> zostanie wykonana jako</w:t>
      </w:r>
      <w:r w:rsidR="007039F0" w:rsidRPr="007039F0">
        <w:rPr>
          <w:rFonts w:ascii="Arial" w:hAnsi="Arial" w:cs="Arial"/>
        </w:rPr>
        <w:t xml:space="preserve"> „</w:t>
      </w:r>
      <w:r w:rsidR="001846D7" w:rsidRPr="007039F0">
        <w:rPr>
          <w:rFonts w:ascii="Arial" w:hAnsi="Arial" w:cs="Arial"/>
        </w:rPr>
        <w:t>JAWNA</w:t>
      </w:r>
      <w:r w:rsidRPr="007039F0">
        <w:rPr>
          <w:rFonts w:ascii="Arial" w:hAnsi="Arial" w:cs="Arial"/>
        </w:rPr>
        <w:t>”</w:t>
      </w:r>
      <w:r w:rsidR="00936BFF" w:rsidRPr="007039F0">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3E1FD63C"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2BB25773" w14:textId="028CAF42"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Administratorem</w:t>
      </w:r>
      <w:r w:rsidR="007039F0">
        <w:rPr>
          <w:rFonts w:ascii="Arial" w:hAnsi="Arial" w:cs="Arial"/>
        </w:rPr>
        <w:t xml:space="preserve">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0CC5FB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1A41DB6E"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(zgodnie z wytycznymi inspektora nadzoru)</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66A087E5"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67DC7CA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3B47A93E"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w zakresie i terminie wynikającym </w:t>
      </w:r>
      <w:r w:rsidR="006E000C">
        <w:rPr>
          <w:rFonts w:ascii="Arial" w:hAnsi="Arial" w:cs="Arial"/>
        </w:rPr>
        <w:t>z</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2D9BEEF9" w:rsidR="006E000C" w:rsidRPr="00E27440"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własny</w:t>
      </w:r>
      <w:r w:rsidR="00EF28C0">
        <w:rPr>
          <w:rFonts w:ascii="Arial" w:hAnsi="Arial" w:cs="Arial"/>
          <w:color w:val="000000" w:themeColor="text1"/>
        </w:rPr>
        <w:t>;</w:t>
      </w:r>
    </w:p>
    <w:p w14:paraId="67A36459" w14:textId="0BAE1F26"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w:t>
      </w:r>
      <w:r w:rsidR="007039F0">
        <w:rPr>
          <w:rFonts w:ascii="Arial" w:hAnsi="Arial" w:cs="Arial"/>
        </w:rPr>
        <w:t> </w:t>
      </w:r>
      <w:r w:rsidR="006E000C" w:rsidRPr="00AA3BAC">
        <w:rPr>
          <w:rFonts w:ascii="Arial" w:hAnsi="Arial" w:cs="Arial"/>
        </w:rPr>
        <w:t>terminowym wykony</w:t>
      </w:r>
      <w:r w:rsidR="00EF28C0">
        <w:rPr>
          <w:rFonts w:ascii="Arial" w:hAnsi="Arial" w:cs="Arial"/>
        </w:rPr>
        <w:t>waniem ustaleń koordynacyjnych;</w:t>
      </w:r>
      <w:r w:rsidR="006E000C" w:rsidRPr="00AA3BAC">
        <w:rPr>
          <w:rFonts w:ascii="Arial" w:hAnsi="Arial" w:cs="Arial"/>
        </w:rPr>
        <w:t xml:space="preserve"> </w:t>
      </w:r>
    </w:p>
    <w:p w14:paraId="405551FC" w14:textId="0DF3EA5C"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w:t>
      </w:r>
      <w:r w:rsidR="007039F0">
        <w:rPr>
          <w:rFonts w:ascii="Arial" w:hAnsi="Arial" w:cs="Arial"/>
        </w:rPr>
        <w:t> </w:t>
      </w:r>
      <w:r w:rsidR="00EF28C0">
        <w:rPr>
          <w:rFonts w:ascii="Arial" w:hAnsi="Arial" w:cs="Arial"/>
        </w:rPr>
        <w:t>terminie 7 dni;</w:t>
      </w:r>
    </w:p>
    <w:p w14:paraId="3A734D3E" w14:textId="2F715011"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 chwilą oddania do użytk</w:t>
      </w:r>
      <w:r w:rsidR="00EF28C0">
        <w:rPr>
          <w:rFonts w:ascii="Arial" w:hAnsi="Arial" w:cs="Arial"/>
        </w:rPr>
        <w:t>owania Obiektu/Przedmiotu Umowy;</w:t>
      </w:r>
    </w:p>
    <w:p w14:paraId="02BA16EB" w14:textId="7445CED8" w:rsidR="00861139" w:rsidRP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2AC5C9CE" w14:textId="4FFD7B79" w:rsidR="0013186E" w:rsidRPr="00BA5D25" w:rsidRDefault="0013186E" w:rsidP="0013186E">
      <w:pPr>
        <w:jc w:val="both"/>
        <w:rPr>
          <w:rFonts w:ascii="Arial" w:hAnsi="Arial" w:cs="Arial"/>
        </w:rPr>
      </w:pP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55DB8DBE" w:rsidR="00AB1AC8" w:rsidRPr="005143F4" w:rsidRDefault="00AB1AC8" w:rsidP="00043799">
      <w:pPr>
        <w:pStyle w:val="Tekstpodstawowy"/>
        <w:ind w:left="432"/>
        <w:jc w:val="center"/>
        <w:outlineLvl w:val="0"/>
        <w:rPr>
          <w:rFonts w:ascii="Arial" w:hAnsi="Arial" w:cs="Arial"/>
          <w:b/>
          <w:color w:val="000000" w:themeColor="text1"/>
          <w:szCs w:val="24"/>
        </w:rPr>
      </w:pPr>
      <w:bookmarkStart w:id="8" w:name="_Toc95809761"/>
      <w:r w:rsidRPr="00043799">
        <w:rPr>
          <w:rFonts w:ascii="Arial" w:hAnsi="Arial" w:cs="Arial"/>
          <w:b/>
          <w:color w:val="000000" w:themeColor="text1"/>
          <w:szCs w:val="24"/>
        </w:rPr>
        <w:t xml:space="preserve">§ 4. Zasady realizacji </w:t>
      </w:r>
      <w:r w:rsidR="00E27440">
        <w:rPr>
          <w:rFonts w:ascii="Arial" w:hAnsi="Arial" w:cs="Arial"/>
          <w:b/>
          <w:color w:val="000000" w:themeColor="text1"/>
          <w:szCs w:val="24"/>
        </w:rPr>
        <w:t>Przedmiotu Umowy</w:t>
      </w:r>
      <w:r w:rsidR="00E27440" w:rsidRPr="00043799">
        <w:rPr>
          <w:rFonts w:ascii="Arial" w:hAnsi="Arial" w:cs="Arial"/>
          <w:b/>
          <w:color w:val="000000" w:themeColor="text1"/>
          <w:szCs w:val="24"/>
        </w:rPr>
        <w:t xml:space="preserve"> </w:t>
      </w:r>
      <w:r w:rsidRPr="00043799">
        <w:rPr>
          <w:rFonts w:ascii="Arial" w:hAnsi="Arial" w:cs="Arial"/>
          <w:b/>
          <w:color w:val="000000" w:themeColor="text1"/>
          <w:szCs w:val="24"/>
        </w:rPr>
        <w:t>przez Wykonawcę</w:t>
      </w:r>
      <w:bookmarkEnd w:id="8"/>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63732B7A"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00036F">
        <w:rPr>
          <w:rFonts w:ascii="Arial" w:hAnsi="Arial" w:cs="Arial"/>
          <w:bCs/>
          <w:iCs/>
          <w:color w:val="000000" w:themeColor="text1"/>
        </w:rPr>
        <w:t xml:space="preserve"> w szczególności</w:t>
      </w:r>
      <w:r w:rsidRPr="00043799">
        <w:rPr>
          <w:rFonts w:ascii="Arial" w:hAnsi="Arial" w:cs="Arial"/>
          <w:bCs/>
          <w:iCs/>
          <w:color w:val="000000" w:themeColor="text1"/>
        </w:rPr>
        <w:t>:</w:t>
      </w:r>
    </w:p>
    <w:p w14:paraId="3160C432" w14:textId="0FCC003D" w:rsidR="00AB1AC8" w:rsidRPr="00437DFD" w:rsidRDefault="00AB1AC8" w:rsidP="008C4BB8">
      <w:pPr>
        <w:pStyle w:val="Akapitzlist"/>
        <w:numPr>
          <w:ilvl w:val="1"/>
          <w:numId w:val="26"/>
        </w:numPr>
        <w:tabs>
          <w:tab w:val="left" w:pos="993"/>
        </w:tabs>
        <w:ind w:left="993" w:hanging="567"/>
        <w:jc w:val="both"/>
        <w:rPr>
          <w:rFonts w:ascii="Arial" w:hAnsi="Arial" w:cs="Arial"/>
          <w:bCs/>
          <w:i/>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437DFD">
        <w:rPr>
          <w:rFonts w:ascii="Arial" w:hAnsi="Arial" w:cs="Arial"/>
          <w:i/>
          <w:color w:val="000000" w:themeColor="text1"/>
        </w:rPr>
        <w:t xml:space="preserve">zarządzeniem Ministra Zdrowia i Opieki Społecznej </w:t>
      </w:r>
      <w:r w:rsidR="00437DFD" w:rsidRPr="00437DFD">
        <w:rPr>
          <w:rFonts w:ascii="Arial" w:hAnsi="Arial" w:cs="Arial"/>
          <w:i/>
          <w:color w:val="000000" w:themeColor="text1"/>
        </w:rPr>
        <w:t xml:space="preserve">z dnia 12 marca 1996 r. </w:t>
      </w:r>
      <w:r w:rsidRPr="00437DFD">
        <w:rPr>
          <w:rFonts w:ascii="Arial" w:hAnsi="Arial" w:cs="Arial"/>
          <w:i/>
          <w:color w:val="000000" w:themeColor="text1"/>
        </w:rPr>
        <w:t>w sprawie dopuszczalnych stężeń</w:t>
      </w:r>
      <w:r w:rsidR="007039F0" w:rsidRPr="00437DFD">
        <w:rPr>
          <w:rFonts w:ascii="Arial" w:hAnsi="Arial" w:cs="Arial"/>
          <w:i/>
          <w:color w:val="000000" w:themeColor="text1"/>
        </w:rPr>
        <w:t xml:space="preserve"> </w:t>
      </w:r>
      <w:r w:rsidRPr="00437DFD">
        <w:rPr>
          <w:rFonts w:ascii="Arial" w:hAnsi="Arial" w:cs="Arial"/>
          <w:i/>
          <w:color w:val="000000" w:themeColor="text1"/>
        </w:rPr>
        <w:t>i</w:t>
      </w:r>
      <w:r w:rsidR="007039F0" w:rsidRPr="00437DFD">
        <w:rPr>
          <w:rFonts w:ascii="Arial" w:hAnsi="Arial" w:cs="Arial"/>
          <w:i/>
          <w:color w:val="000000" w:themeColor="text1"/>
        </w:rPr>
        <w:t xml:space="preserve"> </w:t>
      </w:r>
      <w:r w:rsidRPr="00437DFD">
        <w:rPr>
          <w:rFonts w:ascii="Arial" w:hAnsi="Arial" w:cs="Arial"/>
          <w:i/>
          <w:color w:val="000000" w:themeColor="text1"/>
        </w:rPr>
        <w:t xml:space="preserve">natężeń czynników szkodliwych dla zdrowia, wydzielanych przez materiały budowlane, urządzenia i elementy wyposażenia w pomieszczeniach przeznaczonych na pobyt ludzi </w:t>
      </w:r>
      <w:r w:rsidR="00EF10D4" w:rsidRPr="00437DFD">
        <w:rPr>
          <w:rFonts w:ascii="Arial" w:hAnsi="Arial" w:cs="Arial"/>
          <w:i/>
          <w:color w:val="000000" w:themeColor="text1"/>
        </w:rPr>
        <w:t>;</w:t>
      </w:r>
    </w:p>
    <w:p w14:paraId="46F42FF8" w14:textId="0CD7BFE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w:t>
      </w:r>
      <w:r w:rsidR="007039F0">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w:t>
      </w:r>
      <w:r w:rsidR="007039F0">
        <w:rPr>
          <w:rFonts w:ascii="Arial" w:hAnsi="Arial" w:cs="Arial"/>
          <w:color w:val="000000" w:themeColor="text1"/>
        </w:rPr>
        <w:t xml:space="preserve">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FE78D8F"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rac</w:t>
      </w:r>
      <w:r w:rsidR="007039F0">
        <w:rPr>
          <w:rFonts w:ascii="Arial" w:hAnsi="Arial" w:cs="Arial"/>
          <w:color w:val="000000" w:themeColor="text1"/>
        </w:rPr>
        <w:t xml:space="preserve">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w:t>
      </w:r>
      <w:r w:rsidR="007039F0">
        <w:rPr>
          <w:rFonts w:ascii="Arial" w:hAnsi="Arial" w:cs="Arial"/>
        </w:rPr>
        <w:t xml:space="preserve"> </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6F7AD9">
        <w:rPr>
          <w:rFonts w:ascii="Arial" w:hAnsi="Arial" w:cs="Arial"/>
        </w:rPr>
        <w:t>30</w:t>
      </w:r>
      <w:r w:rsidR="00A762B8" w:rsidRPr="002C690E">
        <w:rPr>
          <w:rFonts w:ascii="Arial" w:hAnsi="Arial" w:cs="Arial"/>
        </w:rPr>
        <w:t xml:space="preserve"> </w:t>
      </w:r>
      <w:r w:rsidR="004D0C5C" w:rsidRPr="002C690E">
        <w:rPr>
          <w:rFonts w:ascii="Arial" w:hAnsi="Arial" w:cs="Arial"/>
        </w:rPr>
        <w:t xml:space="preserve"> do </w:t>
      </w:r>
      <w:r w:rsidR="00A762B8" w:rsidRPr="002C690E">
        <w:rPr>
          <w:rFonts w:ascii="Arial" w:hAnsi="Arial" w:cs="Arial"/>
        </w:rPr>
        <w:t>15:</w:t>
      </w:r>
      <w:r w:rsidR="006F7AD9">
        <w:rPr>
          <w:rFonts w:ascii="Arial" w:hAnsi="Arial" w:cs="Arial"/>
        </w:rPr>
        <w:t>30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1F82E249"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2622C918" w:rsidR="009B11B8" w:rsidRPr="006F7AD9" w:rsidRDefault="003672B5" w:rsidP="00B05530">
      <w:pPr>
        <w:pStyle w:val="Akapitzlist"/>
        <w:numPr>
          <w:ilvl w:val="1"/>
          <w:numId w:val="26"/>
        </w:numPr>
        <w:tabs>
          <w:tab w:val="left" w:pos="993"/>
        </w:tabs>
        <w:ind w:left="993" w:hanging="567"/>
        <w:jc w:val="both"/>
        <w:rPr>
          <w:rFonts w:ascii="Arial" w:hAnsi="Arial" w:cs="Arial"/>
          <w:color w:val="000000" w:themeColor="text1"/>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 xml:space="preserve">ób nie zakłócający jego </w:t>
      </w:r>
      <w:r w:rsidRPr="006F7AD9">
        <w:rPr>
          <w:rFonts w:ascii="Arial" w:hAnsi="Arial" w:cs="Arial"/>
          <w:color w:val="000000" w:themeColor="text1"/>
        </w:rPr>
        <w:t>funkcjonowanie, jednocześnie zapewniając bezpieczne poruszanie się na jego terenie</w:t>
      </w:r>
      <w:r w:rsidR="00B80990" w:rsidRPr="006F7AD9">
        <w:rPr>
          <w:rFonts w:ascii="Arial" w:hAnsi="Arial" w:cs="Arial"/>
          <w:color w:val="000000" w:themeColor="text1"/>
        </w:rPr>
        <w:t>;</w:t>
      </w:r>
    </w:p>
    <w:p w14:paraId="4AFDBCD0" w14:textId="2363958C" w:rsidR="00902FC4" w:rsidRPr="006F7AD9" w:rsidRDefault="009B11B8" w:rsidP="00B05530">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przedstawieni</w:t>
      </w:r>
      <w:r w:rsidR="00904B36" w:rsidRPr="006F7AD9">
        <w:rPr>
          <w:rFonts w:ascii="Arial" w:hAnsi="Arial" w:cs="Arial"/>
          <w:color w:val="000000" w:themeColor="text1"/>
        </w:rPr>
        <w:t>e</w:t>
      </w:r>
      <w:r w:rsidR="00E76FE8" w:rsidRPr="006F7AD9">
        <w:rPr>
          <w:rFonts w:ascii="Arial" w:hAnsi="Arial" w:cs="Arial"/>
          <w:color w:val="000000" w:themeColor="text1"/>
        </w:rPr>
        <w:t xml:space="preserve"> ważn</w:t>
      </w:r>
      <w:r w:rsidR="00C37E20" w:rsidRPr="006F7AD9">
        <w:rPr>
          <w:rFonts w:ascii="Arial" w:hAnsi="Arial" w:cs="Arial"/>
          <w:color w:val="000000" w:themeColor="text1"/>
        </w:rPr>
        <w:t>ej</w:t>
      </w:r>
      <w:r w:rsidR="00E76FE8" w:rsidRPr="006F7AD9">
        <w:rPr>
          <w:rFonts w:ascii="Arial" w:hAnsi="Arial" w:cs="Arial"/>
          <w:color w:val="000000" w:themeColor="text1"/>
        </w:rPr>
        <w:t xml:space="preserve"> koncesj</w:t>
      </w:r>
      <w:r w:rsidR="00EF10D4" w:rsidRPr="006F7AD9">
        <w:rPr>
          <w:rFonts w:ascii="Arial" w:hAnsi="Arial" w:cs="Arial"/>
          <w:color w:val="000000" w:themeColor="text1"/>
        </w:rPr>
        <w:t>i</w:t>
      </w:r>
      <w:r w:rsidR="00E76FE8" w:rsidRPr="006F7AD9">
        <w:rPr>
          <w:rFonts w:ascii="Arial" w:hAnsi="Arial" w:cs="Arial"/>
          <w:color w:val="000000" w:themeColor="text1"/>
        </w:rPr>
        <w:t xml:space="preserve"> wydan</w:t>
      </w:r>
      <w:r w:rsidR="00C36401" w:rsidRPr="006F7AD9">
        <w:rPr>
          <w:rFonts w:ascii="Arial" w:hAnsi="Arial" w:cs="Arial"/>
          <w:color w:val="000000" w:themeColor="text1"/>
        </w:rPr>
        <w:t>ej</w:t>
      </w:r>
      <w:r w:rsidR="00E76FE8" w:rsidRPr="006F7AD9">
        <w:rPr>
          <w:rFonts w:ascii="Arial" w:hAnsi="Arial" w:cs="Arial"/>
          <w:color w:val="000000" w:themeColor="text1"/>
        </w:rPr>
        <w:t xml:space="preserve"> przez Ministerstwo Spraw Wewnętrznych i Administracji (MSW) na prowadzenie usług w zakresie ochrony osób i mienia w formie zabezpi</w:t>
      </w:r>
      <w:r w:rsidR="00A6796A" w:rsidRPr="006F7AD9">
        <w:rPr>
          <w:rFonts w:ascii="Arial" w:hAnsi="Arial" w:cs="Arial"/>
          <w:color w:val="000000" w:themeColor="text1"/>
        </w:rPr>
        <w:t>eczenia technicznego, zgodnie z </w:t>
      </w:r>
      <w:r w:rsidR="00E76FE8" w:rsidRPr="006F7AD9">
        <w:rPr>
          <w:rFonts w:ascii="Arial" w:hAnsi="Arial" w:cs="Arial"/>
          <w:color w:val="000000" w:themeColor="text1"/>
        </w:rPr>
        <w:t>wymaganiami ustawy z dnia 22</w:t>
      </w:r>
      <w:r w:rsidR="00437DFD">
        <w:rPr>
          <w:rFonts w:ascii="Arial" w:hAnsi="Arial" w:cs="Arial"/>
          <w:color w:val="000000" w:themeColor="text1"/>
        </w:rPr>
        <w:t xml:space="preserve"> </w:t>
      </w:r>
      <w:r w:rsidR="00904B36" w:rsidRPr="006F7AD9">
        <w:rPr>
          <w:rFonts w:ascii="Arial" w:hAnsi="Arial" w:cs="Arial"/>
          <w:color w:val="000000" w:themeColor="text1"/>
        </w:rPr>
        <w:t xml:space="preserve">sierpnia </w:t>
      </w:r>
      <w:r w:rsidR="00E76FE8" w:rsidRPr="006F7AD9">
        <w:rPr>
          <w:rFonts w:ascii="Arial" w:hAnsi="Arial" w:cs="Arial"/>
          <w:color w:val="000000" w:themeColor="text1"/>
        </w:rPr>
        <w:t>1997 r. o ochronie osób i mienia (Dz.U.</w:t>
      </w:r>
      <w:r w:rsidR="00437DFD">
        <w:rPr>
          <w:rFonts w:ascii="Arial" w:hAnsi="Arial" w:cs="Arial"/>
          <w:color w:val="000000" w:themeColor="text1"/>
        </w:rPr>
        <w:t xml:space="preserve"> z </w:t>
      </w:r>
      <w:r w:rsidR="00E76FE8" w:rsidRPr="006F7AD9">
        <w:rPr>
          <w:rFonts w:ascii="Arial" w:hAnsi="Arial" w:cs="Arial"/>
          <w:color w:val="000000" w:themeColor="text1"/>
        </w:rPr>
        <w:t>20</w:t>
      </w:r>
      <w:r w:rsidR="00095500" w:rsidRPr="006F7AD9">
        <w:rPr>
          <w:rFonts w:ascii="Arial" w:hAnsi="Arial" w:cs="Arial"/>
          <w:color w:val="000000" w:themeColor="text1"/>
        </w:rPr>
        <w:t>21</w:t>
      </w:r>
      <w:r w:rsidR="00437DFD">
        <w:rPr>
          <w:rFonts w:ascii="Arial" w:hAnsi="Arial" w:cs="Arial"/>
          <w:color w:val="000000" w:themeColor="text1"/>
        </w:rPr>
        <w:t xml:space="preserve"> r</w:t>
      </w:r>
      <w:r w:rsidR="00E76FE8" w:rsidRPr="006F7AD9">
        <w:rPr>
          <w:rFonts w:ascii="Arial" w:hAnsi="Arial" w:cs="Arial"/>
          <w:color w:val="000000" w:themeColor="text1"/>
        </w:rPr>
        <w:t>.</w:t>
      </w:r>
      <w:r w:rsidR="00437DFD">
        <w:rPr>
          <w:rFonts w:ascii="Arial" w:hAnsi="Arial" w:cs="Arial"/>
          <w:color w:val="000000" w:themeColor="text1"/>
        </w:rPr>
        <w:t xml:space="preserve"> </w:t>
      </w:r>
      <w:r w:rsidR="004C045B" w:rsidRPr="006F7AD9">
        <w:rPr>
          <w:rFonts w:ascii="Arial" w:hAnsi="Arial" w:cs="Arial"/>
          <w:color w:val="000000" w:themeColor="text1"/>
        </w:rPr>
        <w:t>poz. 1995</w:t>
      </w:r>
      <w:r w:rsidR="00902FC4" w:rsidRPr="006F7AD9">
        <w:rPr>
          <w:rFonts w:ascii="Arial" w:hAnsi="Arial" w:cs="Arial"/>
          <w:color w:val="000000" w:themeColor="text1"/>
        </w:rPr>
        <w:t>)</w:t>
      </w:r>
      <w:r w:rsidR="00E80C09">
        <w:rPr>
          <w:rFonts w:ascii="Arial" w:hAnsi="Arial" w:cs="Arial"/>
          <w:color w:val="000000" w:themeColor="text1"/>
        </w:rPr>
        <w:t>;</w:t>
      </w:r>
      <w:bookmarkStart w:id="9" w:name="_GoBack"/>
      <w:bookmarkEnd w:id="9"/>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10"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10"/>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3A5F37BB"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w:t>
      </w:r>
      <w:r w:rsidR="006118BE">
        <w:rPr>
          <w:rFonts w:ascii="Arial" w:hAnsi="Arial" w:cs="Arial"/>
          <w:szCs w:val="24"/>
        </w:rPr>
        <w:t xml:space="preserve">Budowy </w:t>
      </w:r>
      <w:r>
        <w:rPr>
          <w:rFonts w:ascii="Arial" w:hAnsi="Arial" w:cs="Arial"/>
          <w:szCs w:val="24"/>
        </w:rPr>
        <w:t xml:space="preserve">- </w:t>
      </w:r>
      <w:r w:rsidR="000054D1">
        <w:rPr>
          <w:rFonts w:ascii="Arial" w:hAnsi="Arial" w:cs="Arial"/>
          <w:szCs w:val="24"/>
        </w:rPr>
        <w:t xml:space="preserve">w terminie 14 dni od </w:t>
      </w:r>
      <w:r w:rsidR="002E7C76">
        <w:rPr>
          <w:rFonts w:ascii="Arial" w:hAnsi="Arial" w:cs="Arial"/>
          <w:szCs w:val="24"/>
        </w:rPr>
        <w:t xml:space="preserve">zawarcia </w:t>
      </w:r>
      <w:r w:rsidR="000054D1">
        <w:rPr>
          <w:rFonts w:ascii="Arial" w:hAnsi="Arial" w:cs="Arial"/>
          <w:szCs w:val="24"/>
        </w:rPr>
        <w:t>Umowy</w:t>
      </w:r>
      <w:r>
        <w:rPr>
          <w:rFonts w:ascii="Arial" w:hAnsi="Arial" w:cs="Arial"/>
          <w:szCs w:val="24"/>
        </w:rPr>
        <w:t>;</w:t>
      </w:r>
    </w:p>
    <w:p w14:paraId="0840C838" w14:textId="067F824A"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w:t>
      </w:r>
      <w:r w:rsidR="001B318E">
        <w:rPr>
          <w:rFonts w:ascii="Arial" w:hAnsi="Arial" w:cs="Arial"/>
          <w:szCs w:val="24"/>
        </w:rPr>
        <w:t xml:space="preserve">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76372C">
      <w:pPr>
        <w:pStyle w:val="Nagwek1"/>
        <w:jc w:val="center"/>
        <w:rPr>
          <w:rFonts w:ascii="Arial" w:hAnsi="Arial" w:cs="Arial"/>
          <w:b/>
          <w:color w:val="auto"/>
          <w:sz w:val="24"/>
          <w:szCs w:val="24"/>
        </w:rPr>
      </w:pPr>
      <w:bookmarkStart w:id="11"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11"/>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0E8C5927"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46906156"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506993">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430198C9" w14:textId="44F19D7C" w:rsidR="00DA3CD2" w:rsidRPr="00133166" w:rsidRDefault="003C0984" w:rsidP="00DA3CD2">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w:t>
      </w:r>
      <w:r w:rsidRPr="00215F76">
        <w:rPr>
          <w:rFonts w:ascii="Arial" w:hAnsi="Arial" w:cs="Arial"/>
          <w:color w:val="000000" w:themeColor="text1"/>
        </w:rPr>
        <w:t xml:space="preserve">dostarczenia Dokumentacji Powykonawczej Zamawiającemu wymaga uprzedniego uzgodnienia </w:t>
      </w:r>
      <w:r w:rsidR="00B80990" w:rsidRPr="00215F76">
        <w:rPr>
          <w:rFonts w:ascii="Arial" w:hAnsi="Arial" w:cs="Arial"/>
          <w:color w:val="000000" w:themeColor="text1"/>
        </w:rPr>
        <w:t xml:space="preserve">(co najmniej na dwa dni robocze przed planowanym przekazaniem dokumentów) </w:t>
      </w:r>
      <w:r w:rsidRPr="00215F76">
        <w:rPr>
          <w:rFonts w:ascii="Arial" w:hAnsi="Arial" w:cs="Arial"/>
          <w:color w:val="000000" w:themeColor="text1"/>
        </w:rPr>
        <w:t>z właściwą kancelarią. Złożenie dokumentacji jawnej</w:t>
      </w:r>
      <w:r w:rsidR="00215F76">
        <w:rPr>
          <w:rFonts w:ascii="Arial" w:hAnsi="Arial" w:cs="Arial"/>
          <w:color w:val="000000" w:themeColor="text1"/>
        </w:rPr>
        <w:t xml:space="preserve"> </w:t>
      </w:r>
      <w:r w:rsidRPr="00215F76">
        <w:rPr>
          <w:rFonts w:ascii="Arial" w:hAnsi="Arial" w:cs="Arial"/>
          <w:color w:val="000000" w:themeColor="text1"/>
        </w:rPr>
        <w:t>- tel. 261 849 316, złożenie dokumentacji niejawnej – tel. 261 849</w:t>
      </w:r>
      <w:r w:rsidR="00DA3CD2" w:rsidRPr="00215F76">
        <w:rPr>
          <w:rFonts w:ascii="Arial" w:hAnsi="Arial" w:cs="Arial"/>
          <w:color w:val="000000" w:themeColor="text1"/>
        </w:rPr>
        <w:t> </w:t>
      </w:r>
      <w:r w:rsidRPr="00215F76">
        <w:rPr>
          <w:rFonts w:ascii="Arial" w:hAnsi="Arial" w:cs="Arial"/>
          <w:color w:val="000000" w:themeColor="text1"/>
        </w:rPr>
        <w:t>339.</w:t>
      </w:r>
    </w:p>
    <w:p w14:paraId="608261F3" w14:textId="2420148C" w:rsidR="003C0984" w:rsidRPr="00171A93"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w:t>
      </w:r>
      <w:r w:rsidR="00D024B1">
        <w:rPr>
          <w:rFonts w:ascii="Arial" w:hAnsi="Arial" w:cs="Arial"/>
          <w:color w:val="000000" w:themeColor="text1"/>
        </w:rPr>
        <w:t>e</w:t>
      </w:r>
      <w:r w:rsidR="00A44A1F">
        <w:rPr>
          <w:rFonts w:ascii="Arial" w:hAnsi="Arial" w:cs="Arial"/>
          <w:color w:val="000000" w:themeColor="text1"/>
        </w:rPr>
        <w:t xml:space="preserve"> w </w:t>
      </w:r>
      <w:r w:rsidRPr="00DA3CD2">
        <w:rPr>
          <w:rFonts w:ascii="Arial" w:hAnsi="Arial" w:cs="Arial"/>
          <w:color w:val="000000" w:themeColor="text1"/>
        </w:rPr>
        <w:t>sztywną tekturową bezkwasową opra</w:t>
      </w:r>
      <w:r w:rsidR="00A44A1F">
        <w:rPr>
          <w:rFonts w:ascii="Arial" w:hAnsi="Arial" w:cs="Arial"/>
          <w:color w:val="000000" w:themeColor="text1"/>
        </w:rPr>
        <w:t>wę oraz połączone (przeszyte) w </w:t>
      </w:r>
      <w:r w:rsidRPr="00DA3CD2">
        <w:rPr>
          <w:rFonts w:ascii="Arial" w:hAnsi="Arial" w:cs="Arial"/>
          <w:color w:val="000000" w:themeColor="text1"/>
        </w:rPr>
        <w:t>czterech miejscach przy użyciu klipsów archiwizacyjnych w taki sposób</w:t>
      </w:r>
      <w:r w:rsidR="00215F76">
        <w:rPr>
          <w:rFonts w:ascii="Arial" w:hAnsi="Arial" w:cs="Arial"/>
          <w:color w:val="000000" w:themeColor="text1"/>
        </w:rPr>
        <w:t>,</w:t>
      </w:r>
      <w:r w:rsidRPr="00DA3CD2">
        <w:rPr>
          <w:rFonts w:ascii="Arial" w:hAnsi="Arial" w:cs="Arial"/>
          <w:color w:val="000000" w:themeColor="text1"/>
        </w:rPr>
        <w:t xml:space="preserve">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w:t>
      </w:r>
      <w:r w:rsidR="00215F76">
        <w:rPr>
          <w:rFonts w:ascii="Arial" w:hAnsi="Arial" w:cs="Arial"/>
          <w:color w:val="000000" w:themeColor="text1"/>
        </w:rPr>
        <w:t>„</w:t>
      </w:r>
      <w:r w:rsidRPr="00DA3CD2">
        <w:rPr>
          <w:rFonts w:ascii="Arial" w:hAnsi="Arial" w:cs="Arial"/>
          <w:color w:val="000000" w:themeColor="text1"/>
        </w:rPr>
        <w:t>Niniejsza teczka zawiera …. stron kolejno ponumerowanych” [miejscowość, data, podpis osoby porządkującej i paginującej akta]).</w:t>
      </w:r>
    </w:p>
    <w:p w14:paraId="0E7876F0" w14:textId="1357F25B" w:rsidR="00171A93" w:rsidRPr="00527DEA" w:rsidRDefault="00171A93" w:rsidP="00171A93">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adania podlegających uprzednio dokonanym częściowym odbiorom końcowym i/lub przekazaniu w</w:t>
      </w:r>
      <w:r w:rsidR="00215F76">
        <w:rPr>
          <w:rFonts w:ascii="Arial" w:hAnsi="Arial" w:cs="Arial"/>
        </w:rPr>
        <w:t> </w:t>
      </w:r>
      <w:r w:rsidRPr="00527DEA">
        <w:rPr>
          <w:rFonts w:ascii="Arial" w:hAnsi="Arial" w:cs="Arial"/>
        </w:rPr>
        <w:t>użytkowanie zgodnie z Regulaminem</w:t>
      </w:r>
      <w:r w:rsidR="00403154" w:rsidRPr="00527DEA">
        <w:rPr>
          <w:rFonts w:ascii="Arial" w:hAnsi="Arial" w:cs="Arial"/>
        </w:rPr>
        <w:t>.</w:t>
      </w:r>
    </w:p>
    <w:p w14:paraId="6ABECFF0" w14:textId="3BD3EDA8" w:rsidR="000B12C9" w:rsidRDefault="000B12C9" w:rsidP="002C690E">
      <w:pPr>
        <w:ind w:left="360"/>
        <w:jc w:val="both"/>
        <w:rPr>
          <w:rFonts w:ascii="Arial" w:hAnsi="Arial" w:cs="Arial"/>
        </w:rPr>
      </w:pPr>
    </w:p>
    <w:p w14:paraId="4C512112" w14:textId="58659B6D" w:rsidR="00E80C09" w:rsidRDefault="00E80C09" w:rsidP="002C690E">
      <w:pPr>
        <w:ind w:left="360"/>
        <w:jc w:val="both"/>
        <w:rPr>
          <w:rFonts w:ascii="Arial" w:hAnsi="Arial" w:cs="Arial"/>
        </w:rPr>
      </w:pPr>
    </w:p>
    <w:p w14:paraId="4D089836" w14:textId="77777777" w:rsidR="00E80C09" w:rsidRPr="005B235A" w:rsidRDefault="00E80C09" w:rsidP="002C690E">
      <w:pPr>
        <w:ind w:left="360"/>
        <w:jc w:val="both"/>
        <w:rPr>
          <w:rFonts w:ascii="Arial" w:hAnsi="Arial" w:cs="Arial"/>
        </w:rPr>
      </w:pP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12"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12"/>
    </w:p>
    <w:p w14:paraId="210EA5E8" w14:textId="77777777" w:rsidR="005C5C71" w:rsidRPr="00215F76" w:rsidRDefault="005C5C71" w:rsidP="001D6693">
      <w:pPr>
        <w:pStyle w:val="Tekstpodstawowywcity2"/>
        <w:ind w:firstLine="0"/>
        <w:jc w:val="center"/>
        <w:rPr>
          <w:rFonts w:ascii="Arial" w:hAnsi="Arial" w:cs="Arial"/>
          <w:b/>
          <w:color w:val="000000" w:themeColor="text1"/>
          <w:szCs w:val="24"/>
        </w:rPr>
      </w:pPr>
    </w:p>
    <w:p w14:paraId="49FF8621" w14:textId="1BBACC83"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w:t>
      </w:r>
      <w:r w:rsidR="00215F76">
        <w:rPr>
          <w:rFonts w:ascii="Arial" w:hAnsi="Arial" w:cs="Arial"/>
          <w:szCs w:val="24"/>
        </w:rPr>
        <w:t>……………………….</w:t>
      </w:r>
      <w:r w:rsidR="0017106A">
        <w:rPr>
          <w:rFonts w:ascii="Arial" w:hAnsi="Arial" w:cs="Arial"/>
          <w:szCs w:val="24"/>
        </w:rPr>
        <w:t>……………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w:t>
      </w:r>
      <w:r w:rsidR="00215F76">
        <w:rPr>
          <w:rFonts w:ascii="Arial" w:hAnsi="Arial" w:cs="Arial"/>
          <w:szCs w:val="24"/>
        </w:rPr>
        <w:t>…………………………</w:t>
      </w:r>
      <w:r w:rsidRPr="00442C7A">
        <w:rPr>
          <w:rFonts w:ascii="Arial" w:hAnsi="Arial" w:cs="Arial"/>
          <w:szCs w:val="24"/>
        </w:rPr>
        <w:t xml:space="preserve"> zł …./100),</w:t>
      </w:r>
      <w:r>
        <w:rPr>
          <w:rFonts w:ascii="Arial" w:hAnsi="Arial" w:cs="Arial"/>
          <w:szCs w:val="24"/>
        </w:rPr>
        <w:t xml:space="preserve"> </w:t>
      </w:r>
      <w:r w:rsidRPr="00442C7A">
        <w:rPr>
          <w:rFonts w:ascii="Arial" w:hAnsi="Arial" w:cs="Arial"/>
          <w:szCs w:val="24"/>
        </w:rPr>
        <w:t>łącznie w kwocie brutto ……………………………….(słownie</w:t>
      </w:r>
      <w:r w:rsidR="00506993">
        <w:rPr>
          <w:rFonts w:ascii="Arial" w:hAnsi="Arial" w:cs="Arial"/>
          <w:szCs w:val="24"/>
        </w:rPr>
        <w:t>: …</w:t>
      </w:r>
      <w:r w:rsidRPr="00442C7A">
        <w:rPr>
          <w:rFonts w:ascii="Arial" w:hAnsi="Arial" w:cs="Arial"/>
          <w:szCs w:val="24"/>
        </w:rPr>
        <w:t xml:space="preserve">…………………………………… zł …./100). </w:t>
      </w:r>
    </w:p>
    <w:p w14:paraId="3A9FD4AC" w14:textId="098A3C28" w:rsidR="00096A11" w:rsidRPr="00215F76" w:rsidRDefault="00442C7A" w:rsidP="00096A11">
      <w:pPr>
        <w:pStyle w:val="Tekstpodstawowywcity2"/>
        <w:numPr>
          <w:ilvl w:val="0"/>
          <w:numId w:val="32"/>
        </w:numPr>
        <w:rPr>
          <w:rFonts w:ascii="Arial" w:hAnsi="Arial" w:cs="Arial"/>
          <w:bCs w:val="0"/>
          <w:color w:val="000000" w:themeColor="text1"/>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754F3">
        <w:rPr>
          <w:rFonts w:ascii="Arial" w:hAnsi="Arial" w:cs="Arial"/>
          <w:szCs w:val="24"/>
        </w:rPr>
        <w:t>ust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215F76">
        <w:rPr>
          <w:rFonts w:ascii="Arial" w:hAnsi="Arial" w:cs="Arial"/>
          <w:color w:val="000000" w:themeColor="text1"/>
          <w:szCs w:val="24"/>
        </w:rPr>
        <w:t>kosztorysowym</w:t>
      </w:r>
      <w:r w:rsidR="002C690E" w:rsidRPr="00215F76">
        <w:rPr>
          <w:rFonts w:ascii="Arial" w:hAnsi="Arial" w:cs="Arial"/>
          <w:color w:val="000000" w:themeColor="text1"/>
          <w:szCs w:val="24"/>
        </w:rPr>
        <w:t>.</w:t>
      </w:r>
    </w:p>
    <w:p w14:paraId="52D9A678" w14:textId="4733F1D7" w:rsidR="00096A11" w:rsidRPr="00887A4F" w:rsidRDefault="00AC4D7B" w:rsidP="00887A4F">
      <w:pPr>
        <w:pStyle w:val="Tekstpodstawowywcity2"/>
        <w:numPr>
          <w:ilvl w:val="0"/>
          <w:numId w:val="32"/>
        </w:numPr>
        <w:rPr>
          <w:rFonts w:ascii="Arial" w:hAnsi="Arial" w:cs="Arial"/>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r w:rsidR="003004B2">
        <w:rPr>
          <w:rFonts w:ascii="Arial" w:hAnsi="Arial" w:cs="Arial"/>
          <w:szCs w:val="24"/>
        </w:rPr>
        <w:t>.</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303AEA9B"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215F76">
        <w:rPr>
          <w:rFonts w:ascii="Arial" w:hAnsi="Arial" w:cs="Arial"/>
          <w:szCs w:val="24"/>
        </w:rPr>
        <w:t>4</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1EFEAA29" w14:textId="06897FE0" w:rsidR="00D8378B" w:rsidRPr="00215F76" w:rsidRDefault="00B228B5" w:rsidP="00D8378B">
      <w:pPr>
        <w:pStyle w:val="Tekstpodstawowywcity2"/>
        <w:numPr>
          <w:ilvl w:val="1"/>
          <w:numId w:val="32"/>
        </w:numPr>
        <w:rPr>
          <w:rFonts w:ascii="Arial" w:hAnsi="Arial" w:cs="Arial"/>
          <w:bCs w:val="0"/>
          <w:color w:val="000000" w:themeColor="text1"/>
          <w:szCs w:val="24"/>
        </w:rPr>
      </w:pPr>
      <w:r w:rsidRPr="00D8378B">
        <w:rPr>
          <w:rFonts w:ascii="Arial" w:hAnsi="Arial" w:cs="Arial"/>
          <w:szCs w:val="24"/>
        </w:rPr>
        <w:t xml:space="preserve">w </w:t>
      </w:r>
      <w:r w:rsidR="000464E6" w:rsidRPr="00215F76">
        <w:rPr>
          <w:rFonts w:ascii="Arial" w:hAnsi="Arial" w:cs="Arial"/>
          <w:color w:val="000000" w:themeColor="text1"/>
          <w:szCs w:val="24"/>
        </w:rPr>
        <w:t>202</w:t>
      </w:r>
      <w:r w:rsidR="00215F76" w:rsidRPr="00215F76">
        <w:rPr>
          <w:rFonts w:ascii="Arial" w:hAnsi="Arial" w:cs="Arial"/>
          <w:color w:val="000000" w:themeColor="text1"/>
          <w:szCs w:val="24"/>
        </w:rPr>
        <w:t>5</w:t>
      </w:r>
      <w:r w:rsidR="00225779" w:rsidRPr="00215F76">
        <w:rPr>
          <w:rFonts w:ascii="Arial" w:hAnsi="Arial" w:cs="Arial"/>
          <w:color w:val="000000" w:themeColor="text1"/>
          <w:szCs w:val="24"/>
        </w:rPr>
        <w:t xml:space="preserve"> </w:t>
      </w:r>
      <w:r w:rsidRPr="00215F76">
        <w:rPr>
          <w:rFonts w:ascii="Arial" w:hAnsi="Arial" w:cs="Arial"/>
          <w:color w:val="000000" w:themeColor="text1"/>
          <w:szCs w:val="24"/>
        </w:rPr>
        <w:t xml:space="preserve">r. określa się na kwotę: </w:t>
      </w:r>
      <w:r w:rsidR="002E08C8" w:rsidRPr="00215F76">
        <w:rPr>
          <w:rFonts w:ascii="Arial" w:hAnsi="Arial" w:cs="Arial"/>
          <w:color w:val="000000" w:themeColor="text1"/>
          <w:szCs w:val="24"/>
        </w:rPr>
        <w:t>……………</w:t>
      </w:r>
      <w:r w:rsidR="00E56730" w:rsidRPr="00215F76">
        <w:rPr>
          <w:rFonts w:ascii="Arial" w:hAnsi="Arial" w:cs="Arial"/>
          <w:color w:val="000000" w:themeColor="text1"/>
          <w:szCs w:val="24"/>
        </w:rPr>
        <w:t xml:space="preserve"> </w:t>
      </w:r>
      <w:r w:rsidR="00B247E8" w:rsidRPr="00215F76">
        <w:rPr>
          <w:rFonts w:ascii="Arial" w:hAnsi="Arial" w:cs="Arial"/>
          <w:color w:val="000000" w:themeColor="text1"/>
          <w:szCs w:val="24"/>
        </w:rPr>
        <w:t>tys.</w:t>
      </w:r>
      <w:r w:rsidR="00C30614" w:rsidRPr="00215F76">
        <w:rPr>
          <w:rFonts w:ascii="Arial" w:hAnsi="Arial" w:cs="Arial"/>
          <w:color w:val="000000" w:themeColor="text1"/>
          <w:szCs w:val="24"/>
        </w:rPr>
        <w:t xml:space="preserve"> zł brutto</w:t>
      </w:r>
      <w:r w:rsidR="0017106A" w:rsidRPr="00215F76">
        <w:rPr>
          <w:rFonts w:ascii="Arial" w:hAnsi="Arial" w:cs="Arial"/>
          <w:color w:val="000000" w:themeColor="text1"/>
          <w:szCs w:val="24"/>
        </w:rPr>
        <w:t>,</w:t>
      </w:r>
    </w:p>
    <w:p w14:paraId="6A01911C" w14:textId="781712F5" w:rsidR="00096A11" w:rsidRPr="00215F76" w:rsidRDefault="00B325E2" w:rsidP="00D8378B">
      <w:pPr>
        <w:pStyle w:val="Tekstpodstawowywcity2"/>
        <w:numPr>
          <w:ilvl w:val="1"/>
          <w:numId w:val="32"/>
        </w:numPr>
        <w:rPr>
          <w:rFonts w:ascii="Arial" w:hAnsi="Arial" w:cs="Arial"/>
          <w:bCs w:val="0"/>
          <w:color w:val="000000" w:themeColor="text1"/>
          <w:szCs w:val="24"/>
        </w:rPr>
      </w:pPr>
      <w:r w:rsidRPr="00215F76">
        <w:rPr>
          <w:rFonts w:ascii="Arial" w:hAnsi="Arial" w:cs="Arial"/>
          <w:color w:val="000000" w:themeColor="text1"/>
          <w:szCs w:val="24"/>
        </w:rPr>
        <w:t xml:space="preserve">w </w:t>
      </w:r>
      <w:r w:rsidR="00215F76" w:rsidRPr="00215F76">
        <w:rPr>
          <w:rFonts w:ascii="Arial" w:hAnsi="Arial" w:cs="Arial"/>
          <w:color w:val="000000" w:themeColor="text1"/>
          <w:szCs w:val="24"/>
        </w:rPr>
        <w:t>2026</w:t>
      </w:r>
      <w:r w:rsidRPr="00215F76">
        <w:rPr>
          <w:rFonts w:ascii="Arial" w:hAnsi="Arial" w:cs="Arial"/>
          <w:color w:val="000000" w:themeColor="text1"/>
          <w:szCs w:val="24"/>
        </w:rPr>
        <w:t xml:space="preserve"> r. określa się na kwotę: …………… tys. zł brutto.</w:t>
      </w:r>
    </w:p>
    <w:p w14:paraId="51785919" w14:textId="10CA32DB"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754F3">
        <w:rPr>
          <w:rFonts w:ascii="Arial" w:hAnsi="Arial" w:cs="Arial"/>
          <w:szCs w:val="24"/>
        </w:rPr>
        <w:t>ust.</w:t>
      </w:r>
      <w:r w:rsidR="003754F3"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1DE4BF91"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 xml:space="preserve">zawarcia Aneksu, o którym mowa w </w:t>
      </w:r>
      <w:r w:rsidR="003754F3">
        <w:rPr>
          <w:rFonts w:ascii="Arial" w:hAnsi="Arial" w:cs="Arial"/>
        </w:rPr>
        <w:t>ust</w:t>
      </w:r>
      <w:r w:rsidR="0026111F" w:rsidRPr="00FA5ED3">
        <w:rPr>
          <w:rFonts w:ascii="Arial" w:hAnsi="Arial" w:cs="Arial"/>
        </w:rPr>
        <w:t>.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6DEFA693"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 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w:t>
      </w:r>
      <w:r w:rsidR="00A867E3" w:rsidRPr="00215F76">
        <w:rPr>
          <w:rFonts w:ascii="Arial" w:hAnsi="Arial" w:cs="Arial"/>
          <w:color w:val="000000" w:themeColor="text1"/>
          <w:szCs w:val="24"/>
        </w:rPr>
        <w:t>stanowiącej z</w:t>
      </w:r>
      <w:r w:rsidR="002059F4" w:rsidRPr="00215F76">
        <w:rPr>
          <w:rFonts w:ascii="Arial" w:hAnsi="Arial" w:cs="Arial"/>
          <w:color w:val="000000" w:themeColor="text1"/>
          <w:szCs w:val="24"/>
        </w:rPr>
        <w:t xml:space="preserve">ałącznik nr </w:t>
      </w:r>
      <w:r w:rsidR="006A3A09" w:rsidRPr="00215F76">
        <w:rPr>
          <w:rFonts w:ascii="Arial" w:hAnsi="Arial" w:cs="Arial"/>
          <w:color w:val="000000" w:themeColor="text1"/>
          <w:szCs w:val="24"/>
        </w:rPr>
        <w:t>4</w:t>
      </w:r>
      <w:r w:rsidRPr="00215F76">
        <w:rPr>
          <w:rFonts w:ascii="Arial" w:hAnsi="Arial" w:cs="Arial"/>
          <w:color w:val="000000" w:themeColor="text1"/>
          <w:szCs w:val="24"/>
        </w:rPr>
        <w:t xml:space="preserve"> do</w:t>
      </w:r>
      <w:r w:rsidRPr="00215F76">
        <w:rPr>
          <w:rFonts w:ascii="Arial" w:hAnsi="Arial" w:cs="Arial"/>
          <w:color w:val="000000" w:themeColor="text1"/>
          <w:spacing w:val="-8"/>
          <w:szCs w:val="24"/>
        </w:rPr>
        <w:t xml:space="preserve"> </w:t>
      </w:r>
      <w:r w:rsidR="00A867E3" w:rsidRPr="00215F76">
        <w:rPr>
          <w:rFonts w:ascii="Arial" w:hAnsi="Arial" w:cs="Arial"/>
          <w:color w:val="000000" w:themeColor="text1"/>
          <w:spacing w:val="-8"/>
          <w:szCs w:val="24"/>
        </w:rPr>
        <w:t>U</w:t>
      </w:r>
      <w:r w:rsidRPr="00215F76">
        <w:rPr>
          <w:rFonts w:ascii="Arial" w:hAnsi="Arial" w:cs="Arial"/>
          <w:color w:val="000000" w:themeColor="text1"/>
          <w:spacing w:val="-8"/>
          <w:szCs w:val="24"/>
        </w:rPr>
        <w:t>mowy</w:t>
      </w:r>
      <w:r w:rsidR="00A867E3" w:rsidRPr="00215F76">
        <w:rPr>
          <w:rFonts w:ascii="Arial" w:hAnsi="Arial" w:cs="Arial"/>
          <w:color w:val="000000" w:themeColor="text1"/>
          <w:spacing w:val="-8"/>
          <w:szCs w:val="24"/>
        </w:rPr>
        <w:t xml:space="preserve">, </w:t>
      </w:r>
      <w:r w:rsidRPr="00215F76">
        <w:rPr>
          <w:rFonts w:ascii="Arial" w:hAnsi="Arial" w:cs="Arial"/>
          <w:color w:val="000000" w:themeColor="text1"/>
          <w:spacing w:val="-8"/>
          <w:szCs w:val="24"/>
        </w:rPr>
        <w:t xml:space="preserve"> zgodnie z </w:t>
      </w:r>
      <w:r w:rsidR="00A44A1F" w:rsidRPr="00215F76">
        <w:rPr>
          <w:rFonts w:ascii="Arial" w:hAnsi="Arial" w:cs="Arial"/>
          <w:color w:val="000000" w:themeColor="text1"/>
        </w:rPr>
        <w:t> </w:t>
      </w:r>
      <w:r w:rsidR="00A867E3" w:rsidRPr="00215F76">
        <w:rPr>
          <w:rFonts w:ascii="Arial" w:hAnsi="Arial" w:cs="Arial"/>
          <w:color w:val="000000" w:themeColor="text1"/>
        </w:rPr>
        <w:t xml:space="preserve">Harmonogramem Rzeczowo-Finansowym, z zastrzeżeniem, </w:t>
      </w:r>
      <w:r w:rsidR="00CC06C4" w:rsidRPr="00215F76">
        <w:rPr>
          <w:rFonts w:ascii="Arial" w:hAnsi="Arial" w:cs="Arial"/>
          <w:color w:val="000000" w:themeColor="text1"/>
          <w:spacing w:val="-8"/>
          <w:szCs w:val="24"/>
        </w:rPr>
        <w:t>że</w:t>
      </w:r>
      <w:r w:rsidR="00A867E3" w:rsidRPr="00215F76">
        <w:rPr>
          <w:rFonts w:ascii="Arial" w:hAnsi="Arial" w:cs="Arial"/>
          <w:color w:val="000000" w:themeColor="text1"/>
          <w:spacing w:val="-8"/>
          <w:szCs w:val="24"/>
        </w:rPr>
        <w:t xml:space="preserve"> </w:t>
      </w:r>
      <w:r w:rsidR="00D01E33" w:rsidRPr="00215F76">
        <w:rPr>
          <w:rFonts w:ascii="Arial" w:hAnsi="Arial" w:cs="Arial"/>
          <w:color w:val="000000" w:themeColor="text1"/>
          <w:spacing w:val="-8"/>
          <w:szCs w:val="24"/>
        </w:rPr>
        <w:t>w</w:t>
      </w:r>
      <w:r w:rsidR="00215F76">
        <w:rPr>
          <w:rFonts w:ascii="Arial" w:hAnsi="Arial" w:cs="Arial"/>
          <w:color w:val="000000" w:themeColor="text1"/>
          <w:spacing w:val="-8"/>
          <w:szCs w:val="24"/>
        </w:rPr>
        <w:t> </w:t>
      </w:r>
      <w:r w:rsidR="00D01E33" w:rsidRPr="00215F76">
        <w:rPr>
          <w:rFonts w:ascii="Arial" w:hAnsi="Arial" w:cs="Arial"/>
          <w:color w:val="000000" w:themeColor="text1"/>
          <w:spacing w:val="-8"/>
          <w:szCs w:val="24"/>
        </w:rPr>
        <w:t xml:space="preserve">przypadku </w:t>
      </w:r>
      <w:r w:rsidR="00A867E3" w:rsidRPr="00215F76">
        <w:rPr>
          <w:rFonts w:ascii="Arial" w:hAnsi="Arial" w:cs="Arial"/>
          <w:color w:val="000000" w:themeColor="text1"/>
          <w:spacing w:val="-8"/>
          <w:szCs w:val="24"/>
        </w:rPr>
        <w:t>U</w:t>
      </w:r>
      <w:r w:rsidR="00D01E33" w:rsidRPr="00215F76">
        <w:rPr>
          <w:rFonts w:ascii="Arial" w:hAnsi="Arial" w:cs="Arial"/>
          <w:color w:val="000000" w:themeColor="text1"/>
          <w:spacing w:val="-8"/>
          <w:szCs w:val="24"/>
        </w:rPr>
        <w:t xml:space="preserve">mowy zawartej powyżej 12 miesięcy, faktura </w:t>
      </w:r>
      <w:r w:rsidR="00705CA6" w:rsidRPr="00215F76">
        <w:rPr>
          <w:rFonts w:ascii="Arial" w:hAnsi="Arial" w:cs="Arial"/>
          <w:color w:val="000000" w:themeColor="text1"/>
          <w:spacing w:val="-8"/>
          <w:szCs w:val="24"/>
        </w:rPr>
        <w:t xml:space="preserve">za </w:t>
      </w:r>
      <w:r w:rsidR="00140B63" w:rsidRPr="00215F76">
        <w:rPr>
          <w:rFonts w:ascii="Arial" w:hAnsi="Arial" w:cs="Arial"/>
          <w:color w:val="000000" w:themeColor="text1"/>
          <w:spacing w:val="-8"/>
          <w:szCs w:val="24"/>
        </w:rPr>
        <w:t xml:space="preserve">ostatnią część </w:t>
      </w:r>
      <w:r w:rsidR="00A867E3" w:rsidRPr="00215F76">
        <w:rPr>
          <w:rFonts w:ascii="Arial" w:hAnsi="Arial" w:cs="Arial"/>
          <w:color w:val="000000" w:themeColor="text1"/>
          <w:spacing w:val="-8"/>
          <w:szCs w:val="24"/>
        </w:rPr>
        <w:t>W</w:t>
      </w:r>
      <w:r w:rsidR="00140B63" w:rsidRPr="00215F76">
        <w:rPr>
          <w:rFonts w:ascii="Arial" w:hAnsi="Arial" w:cs="Arial"/>
          <w:color w:val="000000" w:themeColor="text1"/>
          <w:spacing w:val="-8"/>
          <w:szCs w:val="24"/>
        </w:rPr>
        <w:t xml:space="preserve">ynagrodzenia </w:t>
      </w:r>
      <w:r w:rsidR="00D01E33" w:rsidRPr="00215F76">
        <w:rPr>
          <w:rFonts w:ascii="Arial" w:hAnsi="Arial" w:cs="Arial"/>
          <w:color w:val="000000" w:themeColor="text1"/>
          <w:spacing w:val="-8"/>
          <w:szCs w:val="24"/>
        </w:rPr>
        <w:t xml:space="preserve">nie może być wyższa niż 50% </w:t>
      </w:r>
      <w:r w:rsidR="00140B63" w:rsidRPr="00215F76">
        <w:rPr>
          <w:rFonts w:ascii="Arial" w:hAnsi="Arial" w:cs="Arial"/>
          <w:color w:val="000000" w:themeColor="text1"/>
          <w:spacing w:val="-8"/>
          <w:szCs w:val="24"/>
        </w:rPr>
        <w:t>W</w:t>
      </w:r>
      <w:r w:rsidR="00D01E33" w:rsidRPr="00215F76">
        <w:rPr>
          <w:rFonts w:ascii="Arial" w:hAnsi="Arial" w:cs="Arial"/>
          <w:color w:val="000000" w:themeColor="text1"/>
          <w:spacing w:val="-8"/>
          <w:szCs w:val="24"/>
        </w:rPr>
        <w:t>ynagrodzenia</w:t>
      </w:r>
      <w:r w:rsidR="00140B63" w:rsidRPr="00215F76">
        <w:rPr>
          <w:rFonts w:ascii="Arial" w:hAnsi="Arial" w:cs="Arial"/>
          <w:color w:val="000000" w:themeColor="text1"/>
          <w:spacing w:val="-8"/>
          <w:szCs w:val="24"/>
        </w:rPr>
        <w:t>.</w:t>
      </w:r>
    </w:p>
    <w:p w14:paraId="12143924" w14:textId="4894AD76"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w:t>
      </w:r>
      <w:r w:rsidRPr="006F7AD9">
        <w:rPr>
          <w:rFonts w:ascii="Arial" w:hAnsi="Arial" w:cs="Arial"/>
          <w:color w:val="000000" w:themeColor="text1"/>
          <w:szCs w:val="24"/>
        </w:rPr>
        <w:t xml:space="preserve">„Protokół odbioru </w:t>
      </w:r>
      <w:r w:rsidR="00714DA5" w:rsidRPr="006F7AD9">
        <w:rPr>
          <w:rFonts w:ascii="Arial" w:hAnsi="Arial" w:cs="Arial"/>
          <w:color w:val="000000" w:themeColor="text1"/>
          <w:szCs w:val="24"/>
        </w:rPr>
        <w:t>wykonanych</w:t>
      </w:r>
      <w:r w:rsidRPr="006F7AD9">
        <w:rPr>
          <w:rFonts w:ascii="Arial" w:hAnsi="Arial" w:cs="Arial"/>
          <w:color w:val="000000" w:themeColor="text1"/>
          <w:szCs w:val="24"/>
        </w:rPr>
        <w:t xml:space="preserve"> robót</w:t>
      </w:r>
      <w:r w:rsidR="00150A1B" w:rsidRPr="006F7AD9">
        <w:rPr>
          <w:rFonts w:ascii="Arial" w:hAnsi="Arial" w:cs="Arial"/>
          <w:color w:val="000000" w:themeColor="text1"/>
          <w:szCs w:val="24"/>
        </w:rPr>
        <w:t xml:space="preserve"> (części robót)</w:t>
      </w:r>
      <w:r w:rsidRPr="006F7AD9">
        <w:rPr>
          <w:rFonts w:ascii="Arial" w:hAnsi="Arial" w:cs="Arial"/>
          <w:color w:val="000000" w:themeColor="text1"/>
          <w:szCs w:val="24"/>
        </w:rPr>
        <w:t>” określający procentowe (rzeczowe) zaawansowanie robót zgodny z „Tabelą elementów do fakturowania przejści</w:t>
      </w:r>
      <w:r w:rsidR="00B74055" w:rsidRPr="006F7AD9">
        <w:rPr>
          <w:rFonts w:ascii="Arial" w:hAnsi="Arial" w:cs="Arial"/>
          <w:color w:val="000000" w:themeColor="text1"/>
          <w:szCs w:val="24"/>
        </w:rPr>
        <w:t xml:space="preserve">owego” stanowiącą </w:t>
      </w:r>
      <w:r w:rsidR="00F111C8" w:rsidRPr="006F7AD9">
        <w:rPr>
          <w:rFonts w:ascii="Arial" w:hAnsi="Arial" w:cs="Arial"/>
          <w:color w:val="000000" w:themeColor="text1"/>
          <w:szCs w:val="24"/>
        </w:rPr>
        <w:t>z</w:t>
      </w:r>
      <w:r w:rsidR="00F64FA5" w:rsidRPr="006F7AD9">
        <w:rPr>
          <w:rFonts w:ascii="Arial" w:hAnsi="Arial" w:cs="Arial"/>
          <w:color w:val="000000" w:themeColor="text1"/>
          <w:szCs w:val="24"/>
        </w:rPr>
        <w:t xml:space="preserve">ałącznik nr 4 </w:t>
      </w:r>
      <w:r w:rsidRPr="006F7AD9">
        <w:rPr>
          <w:rFonts w:ascii="Arial" w:hAnsi="Arial" w:cs="Arial"/>
          <w:color w:val="000000" w:themeColor="text1"/>
          <w:szCs w:val="24"/>
        </w:rPr>
        <w:t>do umowy</w:t>
      </w:r>
      <w:r w:rsidR="002930A1" w:rsidRPr="006F7AD9">
        <w:rPr>
          <w:rFonts w:ascii="Arial" w:hAnsi="Arial" w:cs="Arial"/>
          <w:color w:val="000000" w:themeColor="text1"/>
          <w:szCs w:val="24"/>
        </w:rPr>
        <w:t>, książka obmiarów zgodnie z postanowieniami</w:t>
      </w:r>
      <w:r w:rsidR="002930A1" w:rsidRPr="006F7AD9">
        <w:rPr>
          <w:rFonts w:ascii="Arial" w:hAnsi="Arial" w:cs="Arial"/>
          <w:color w:val="000000" w:themeColor="text1"/>
        </w:rPr>
        <w:t xml:space="preserve"> § 3 </w:t>
      </w:r>
      <w:r w:rsidR="003754F3">
        <w:rPr>
          <w:rFonts w:ascii="Arial" w:hAnsi="Arial" w:cs="Arial"/>
          <w:color w:val="000000" w:themeColor="text1"/>
        </w:rPr>
        <w:t xml:space="preserve">ust. 1 </w:t>
      </w:r>
      <w:r w:rsidR="002930A1" w:rsidRPr="006F7AD9">
        <w:rPr>
          <w:rFonts w:ascii="Arial" w:hAnsi="Arial" w:cs="Arial"/>
          <w:color w:val="000000" w:themeColor="text1"/>
        </w:rPr>
        <w:t>pkt 1.2</w:t>
      </w:r>
      <w:r w:rsidR="00BE35E3" w:rsidRPr="006F7AD9">
        <w:rPr>
          <w:rFonts w:ascii="Arial" w:hAnsi="Arial" w:cs="Arial"/>
          <w:color w:val="000000" w:themeColor="text1"/>
        </w:rPr>
        <w:t>2</w:t>
      </w:r>
      <w:r w:rsidR="002930A1" w:rsidRPr="006F7AD9">
        <w:rPr>
          <w:rFonts w:ascii="Arial" w:hAnsi="Arial" w:cs="Arial"/>
          <w:color w:val="000000" w:themeColor="text1"/>
        </w:rPr>
        <w:t xml:space="preserve">.1 Umowy </w:t>
      </w:r>
      <w:r w:rsidR="00952C31" w:rsidRPr="006F7AD9">
        <w:rPr>
          <w:rFonts w:ascii="Arial" w:hAnsi="Arial" w:cs="Arial"/>
          <w:color w:val="000000" w:themeColor="text1"/>
          <w:szCs w:val="24"/>
        </w:rPr>
        <w:t xml:space="preserve">oraz kosztorysem powykonawczym sporządzonym w oparciu o </w:t>
      </w:r>
      <w:r w:rsidR="00952C31" w:rsidRPr="00215F76">
        <w:rPr>
          <w:rFonts w:ascii="Arial" w:hAnsi="Arial" w:cs="Arial"/>
          <w:color w:val="000000" w:themeColor="text1"/>
          <w:szCs w:val="24"/>
        </w:rPr>
        <w:t>załączoną książkę obmiarów robót i ceny jednostkowe z kosztorysu ofertowego</w:t>
      </w:r>
      <w:r w:rsidR="00215F76" w:rsidRPr="00215F76">
        <w:rPr>
          <w:rFonts w:ascii="Arial" w:hAnsi="Arial" w:cs="Arial"/>
          <w:color w:val="000000" w:themeColor="text1"/>
          <w:szCs w:val="24"/>
        </w:rPr>
        <w:t>.</w:t>
      </w:r>
    </w:p>
    <w:p w14:paraId="6BE48AF2" w14:textId="5A300EE4" w:rsidR="009C2523" w:rsidRPr="007323E9"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sidR="006360D2">
        <w:rPr>
          <w:rFonts w:ascii="Arial" w:hAnsi="Arial" w:cs="Arial"/>
        </w:rPr>
        <w:t>PZP</w:t>
      </w:r>
      <w:r w:rsidRPr="007323E9">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w:t>
      </w:r>
      <w:r w:rsidR="006011B7">
        <w:rPr>
          <w:rFonts w:ascii="Arial" w:hAnsi="Arial" w:cs="Arial"/>
          <w:szCs w:val="24"/>
        </w:rPr>
        <w:t>ustawy PZP</w:t>
      </w:r>
      <w:r w:rsidR="00215F76">
        <w:rPr>
          <w:rFonts w:ascii="Arial" w:hAnsi="Arial" w:cs="Arial"/>
          <w:szCs w:val="24"/>
        </w:rPr>
        <w:t>,</w:t>
      </w:r>
      <w:r w:rsidRPr="007323E9">
        <w:rPr>
          <w:rFonts w:ascii="Arial" w:hAnsi="Arial" w:cs="Arial"/>
          <w:szCs w:val="24"/>
        </w:rPr>
        <w:t xml:space="preserve"> biorącym udział w realizacji odebranych robót budowlanych wraz z</w:t>
      </w:r>
      <w:r w:rsidR="00215F76">
        <w:rPr>
          <w:rFonts w:ascii="Arial" w:hAnsi="Arial" w:cs="Arial"/>
          <w:szCs w:val="24"/>
        </w:rPr>
        <w:t> </w:t>
      </w:r>
      <w:r w:rsidRPr="007323E9">
        <w:rPr>
          <w:rFonts w:ascii="Arial" w:hAnsi="Arial" w:cs="Arial"/>
          <w:szCs w:val="24"/>
        </w:rPr>
        <w:t xml:space="preserve">zestawieniem wystawionych przez nich wymagalnych faktur VAT zawierającym szczegółowy opis ewentualnej różnicy pomiędzy wartością faktury a wartością dokonanej płatności. Za dowód zapłaty uznaje się w szczególności: oświadczenie Podwykonawcy (dalszego Podwykonawcy) o </w:t>
      </w:r>
      <w:r w:rsidRPr="007323E9">
        <w:rPr>
          <w:rFonts w:ascii="Arial" w:hAnsi="Arial" w:cs="Arial"/>
        </w:rPr>
        <w:t>dokonaniu zapłaty na jego rzecz wynagrodzenia za dotychczas zrealizowane przez niego roboty budowlanej</w:t>
      </w:r>
      <w:r w:rsidRPr="007323E9">
        <w:rPr>
          <w:rFonts w:ascii="Arial" w:hAnsi="Arial" w:cs="Arial"/>
          <w:szCs w:val="24"/>
        </w:rPr>
        <w:t xml:space="preserve"> oraz braku wymagalnych wierzytelności w stosunku do Wykonawcy, potwierdzenie wykonania przelewu, wyciąg z rachunku bankowego, dowód wpłaty - pokwitowanie druk </w:t>
      </w:r>
      <w:r w:rsidR="00215F76">
        <w:rPr>
          <w:rFonts w:ascii="Arial" w:hAnsi="Arial" w:cs="Arial"/>
          <w:szCs w:val="24"/>
        </w:rPr>
        <w:t>„</w:t>
      </w:r>
      <w:r w:rsidRPr="007323E9">
        <w:rPr>
          <w:rFonts w:ascii="Arial" w:hAnsi="Arial" w:cs="Arial"/>
          <w:szCs w:val="24"/>
        </w:rPr>
        <w:t>kasa przyjmie</w:t>
      </w:r>
      <w:r w:rsidR="00215F76">
        <w:rPr>
          <w:rFonts w:ascii="Arial" w:hAnsi="Arial" w:cs="Arial"/>
          <w:szCs w:val="24"/>
        </w:rPr>
        <w:t>”</w:t>
      </w:r>
      <w:r w:rsidRPr="007323E9">
        <w:rPr>
          <w:rFonts w:ascii="Arial" w:hAnsi="Arial" w:cs="Arial"/>
        </w:rPr>
        <w:t>.</w:t>
      </w:r>
    </w:p>
    <w:p w14:paraId="3AFFFC8E" w14:textId="39C9621C"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3754F3">
        <w:rPr>
          <w:rFonts w:ascii="Arial" w:hAnsi="Arial" w:cs="Arial"/>
        </w:rPr>
        <w:t>ust.</w:t>
      </w:r>
      <w:r w:rsidR="003754F3" w:rsidRPr="00096A11">
        <w:rPr>
          <w:rFonts w:ascii="Arial" w:hAnsi="Arial" w:cs="Arial"/>
        </w:rPr>
        <w:t xml:space="preserve"> </w:t>
      </w:r>
      <w:r w:rsidR="000464E6" w:rsidRPr="00096A11">
        <w:rPr>
          <w:rFonts w:ascii="Arial" w:hAnsi="Arial" w:cs="Arial"/>
        </w:rPr>
        <w:t>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i</w:t>
      </w:r>
      <w:r w:rsidR="00215F76">
        <w:rPr>
          <w:rFonts w:ascii="Arial" w:hAnsi="Arial" w:cs="Arial"/>
        </w:rPr>
        <w:t> </w:t>
      </w:r>
      <w:r w:rsidR="00C71BA7" w:rsidRPr="00096A11">
        <w:rPr>
          <w:rFonts w:ascii="Arial" w:hAnsi="Arial" w:cs="Arial"/>
        </w:rPr>
        <w:t xml:space="preserve">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4CF6624F"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3754F3">
        <w:rPr>
          <w:rFonts w:ascii="Arial" w:hAnsi="Arial" w:cs="Arial"/>
          <w:iCs/>
        </w:rPr>
        <w:t xml:space="preserve">ust. </w:t>
      </w:r>
      <w:r w:rsidRPr="00096A11">
        <w:rPr>
          <w:rFonts w:ascii="Arial" w:hAnsi="Arial" w:cs="Arial"/>
          <w:iCs/>
        </w:rPr>
        <w:t>12</w:t>
      </w:r>
      <w:r w:rsidR="00506993">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76DBCCCE"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xml:space="preserve">, o których mowa w </w:t>
      </w:r>
      <w:r w:rsidR="003754F3">
        <w:rPr>
          <w:rFonts w:ascii="Arial" w:hAnsi="Arial" w:cs="Arial"/>
        </w:rPr>
        <w:t>ust.</w:t>
      </w:r>
      <w:r w:rsidR="003754F3" w:rsidRPr="002C690E">
        <w:rPr>
          <w:rFonts w:ascii="Arial" w:hAnsi="Arial" w:cs="Arial"/>
        </w:rPr>
        <w:t xml:space="preserve"> </w:t>
      </w:r>
      <w:r w:rsidRPr="002C690E">
        <w:rPr>
          <w:rFonts w:ascii="Arial" w:hAnsi="Arial" w:cs="Arial"/>
        </w:rPr>
        <w:t>11 powyżej albo</w:t>
      </w:r>
    </w:p>
    <w:p w14:paraId="74430C58" w14:textId="26E65EFB"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65D63639"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75C833"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xml:space="preserve">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6B740137" w14:textId="298F6296" w:rsidR="007360C4" w:rsidRPr="00527DEA" w:rsidRDefault="007360C4" w:rsidP="000445BD">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44AD22B7" w14:textId="77777777" w:rsidR="007360C4" w:rsidRPr="00096A11" w:rsidRDefault="007360C4" w:rsidP="00427E60">
      <w:pPr>
        <w:pStyle w:val="Tekstpodstawowy"/>
        <w:ind w:left="360"/>
        <w:jc w:val="both"/>
        <w:rPr>
          <w:rFonts w:ascii="Arial" w:hAnsi="Arial" w:cs="Arial"/>
        </w:rPr>
      </w:pPr>
    </w:p>
    <w:p w14:paraId="214E9ECA" w14:textId="77777777" w:rsidR="00194EB2" w:rsidRDefault="00194EB2" w:rsidP="00F363BF">
      <w:pPr>
        <w:pStyle w:val="Default"/>
        <w:jc w:val="center"/>
        <w:outlineLvl w:val="0"/>
        <w:rPr>
          <w:b/>
          <w:bCs/>
          <w:color w:val="auto"/>
        </w:rPr>
      </w:pPr>
      <w:bookmarkStart w:id="13"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13"/>
    </w:p>
    <w:p w14:paraId="602E7E67" w14:textId="77777777" w:rsidR="00194EB2" w:rsidRDefault="00194EB2" w:rsidP="00194EB2">
      <w:pPr>
        <w:pStyle w:val="Default"/>
        <w:jc w:val="center"/>
        <w:rPr>
          <w:b/>
          <w:bCs/>
          <w:color w:val="auto"/>
        </w:rPr>
      </w:pPr>
    </w:p>
    <w:p w14:paraId="72B41925" w14:textId="49045252"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w:t>
      </w:r>
      <w:r w:rsidR="00800751">
        <w:rPr>
          <w:rFonts w:ascii="Arial" w:hAnsi="Arial" w:cs="Arial"/>
        </w:rPr>
        <w:t xml:space="preserve">ust. 1 </w:t>
      </w:r>
      <w:r w:rsidR="00194EB2">
        <w:rPr>
          <w:rFonts w:ascii="Arial" w:hAnsi="Arial" w:cs="Arial"/>
        </w:rPr>
        <w:t xml:space="preserve">pkt 1 </w:t>
      </w:r>
      <w:r w:rsidR="006360D2">
        <w:rPr>
          <w:rFonts w:ascii="Arial" w:hAnsi="Arial" w:cs="Arial"/>
        </w:rPr>
        <w:t xml:space="preserve">ustawy </w:t>
      </w:r>
      <w:r w:rsidR="00194EB2">
        <w:rPr>
          <w:rFonts w:ascii="Arial" w:hAnsi="Arial" w:cs="Arial"/>
        </w:rPr>
        <w:t>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5CF050AA"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EB1160D"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4AE558C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0FA636DD"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w:t>
      </w:r>
      <w:r w:rsidR="005B2FDC">
        <w:rPr>
          <w:rFonts w:ascii="Arial" w:hAnsi="Arial" w:cs="Arial"/>
        </w:rPr>
        <w:t>„</w:t>
      </w:r>
      <w:r w:rsidR="00F23301">
        <w:rPr>
          <w:rFonts w:ascii="Arial" w:hAnsi="Arial" w:cs="Arial"/>
        </w:rPr>
        <w:t>na pierwsze żądanie”,</w:t>
      </w:r>
    </w:p>
    <w:p w14:paraId="42AEF999" w14:textId="0E56486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w:t>
      </w:r>
      <w:r w:rsidR="00215F76">
        <w:rPr>
          <w:rFonts w:ascii="Arial" w:hAnsi="Arial" w:cs="Arial"/>
        </w:rPr>
        <w:t> </w:t>
      </w:r>
      <w:r w:rsidR="00F23301">
        <w:rPr>
          <w:rFonts w:ascii="Arial" w:hAnsi="Arial" w:cs="Arial"/>
        </w:rPr>
        <w:t xml:space="preserve">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3D516F5A" w:rsidR="00194EB2" w:rsidRPr="009D54A9" w:rsidRDefault="00194EB2" w:rsidP="009D54A9">
      <w:pPr>
        <w:pStyle w:val="Akapitzlist"/>
        <w:numPr>
          <w:ilvl w:val="1"/>
          <w:numId w:val="13"/>
        </w:numPr>
        <w:jc w:val="both"/>
        <w:rPr>
          <w:rFonts w:ascii="Arial" w:hAnsi="Arial" w:cs="Arial"/>
        </w:rPr>
      </w:pPr>
      <w:r w:rsidRPr="009D54A9">
        <w:rPr>
          <w:rFonts w:ascii="Arial" w:hAnsi="Arial" w:cs="Arial"/>
        </w:rPr>
        <w:t>poręczenia udzielan</w:t>
      </w:r>
      <w:r w:rsidR="006A7352" w:rsidRPr="009D54A9">
        <w:rPr>
          <w:rFonts w:ascii="Arial" w:hAnsi="Arial" w:cs="Arial"/>
        </w:rPr>
        <w:t>ego</w:t>
      </w:r>
      <w:r w:rsidRPr="009D54A9">
        <w:rPr>
          <w:rFonts w:ascii="Arial" w:hAnsi="Arial" w:cs="Arial"/>
        </w:rPr>
        <w:t xml:space="preserve"> przez podmioty, o których mowa w </w:t>
      </w:r>
      <w:r w:rsidRPr="009D54A9">
        <w:rPr>
          <w:rFonts w:ascii="Arial" w:hAnsi="Arial" w:cs="Arial"/>
          <w:i/>
        </w:rPr>
        <w:t>art. 6b ust. 5 pkt 2</w:t>
      </w:r>
      <w:r w:rsidRPr="009D54A9">
        <w:rPr>
          <w:rFonts w:ascii="Arial" w:hAnsi="Arial" w:cs="Arial"/>
        </w:rPr>
        <w:t xml:space="preserve"> </w:t>
      </w:r>
      <w:r w:rsidRPr="009D54A9">
        <w:rPr>
          <w:rFonts w:ascii="Arial" w:hAnsi="Arial" w:cs="Arial"/>
          <w:i/>
        </w:rPr>
        <w:t>ustawy z dnia 9 listopada 2000 r. o utworzeniu Polskiej Agencji Rozwoju Przedsiębiorczości</w:t>
      </w:r>
      <w:r w:rsidR="00F353D7" w:rsidRPr="009D54A9">
        <w:rPr>
          <w:rFonts w:ascii="Arial" w:hAnsi="Arial" w:cs="Arial"/>
          <w:i/>
        </w:rPr>
        <w:t xml:space="preserve"> (</w:t>
      </w:r>
      <w:r w:rsidR="006360D2" w:rsidRPr="009D54A9">
        <w:rPr>
          <w:rFonts w:ascii="Arial" w:hAnsi="Arial" w:cs="Arial"/>
          <w:i/>
        </w:rPr>
        <w:t>D</w:t>
      </w:r>
      <w:r w:rsidR="00F353D7" w:rsidRPr="009D54A9">
        <w:rPr>
          <w:rFonts w:ascii="Arial" w:hAnsi="Arial" w:cs="Arial"/>
          <w:i/>
        </w:rPr>
        <w:t xml:space="preserve">z.U. </w:t>
      </w:r>
      <w:r w:rsidR="006360D2" w:rsidRPr="009D54A9">
        <w:rPr>
          <w:rFonts w:ascii="Arial" w:hAnsi="Arial" w:cs="Arial"/>
          <w:i/>
        </w:rPr>
        <w:t>z 2024 r. poz. 419</w:t>
      </w:r>
      <w:r w:rsidR="00F353D7" w:rsidRPr="009D54A9">
        <w:rPr>
          <w:rFonts w:ascii="Arial" w:hAnsi="Arial" w:cs="Arial"/>
          <w:i/>
        </w:rPr>
        <w:t>z późn. zm.)</w:t>
      </w:r>
      <w:r w:rsidR="006A7352" w:rsidRPr="009D54A9">
        <w:rPr>
          <w:rFonts w:ascii="Arial" w:hAnsi="Arial" w:cs="Arial"/>
          <w:i/>
        </w:rPr>
        <w:t>,</w:t>
      </w:r>
      <w:r w:rsidR="009D54A9" w:rsidRPr="009D54A9">
        <w:t xml:space="preserve"> </w:t>
      </w:r>
      <w:r w:rsidR="009D54A9" w:rsidRPr="009D54A9">
        <w:rPr>
          <w:rFonts w:ascii="Arial" w:hAnsi="Arial" w:cs="Arial"/>
        </w:rPr>
        <w:t xml:space="preserve">opatrzonego klauzulą „nieodwołalnie i bezwarunkowo” oraz </w:t>
      </w:r>
      <w:r w:rsidR="005B2FDC">
        <w:rPr>
          <w:rFonts w:ascii="Arial" w:hAnsi="Arial" w:cs="Arial"/>
        </w:rPr>
        <w:t>„</w:t>
      </w:r>
      <w:r w:rsidR="009D54A9" w:rsidRPr="009D54A9">
        <w:rPr>
          <w:rFonts w:ascii="Arial" w:hAnsi="Arial" w:cs="Arial"/>
        </w:rPr>
        <w:t>na pierwsze żądanie”,</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1412D3E9" w:rsidR="00194EB2" w:rsidRPr="003B5419" w:rsidRDefault="00194EB2" w:rsidP="008C4BB8">
      <w:pPr>
        <w:pStyle w:val="Akapitzlist"/>
        <w:numPr>
          <w:ilvl w:val="1"/>
          <w:numId w:val="13"/>
        </w:numPr>
        <w:spacing w:after="60"/>
        <w:jc w:val="both"/>
        <w:rPr>
          <w:rFonts w:ascii="Arial" w:hAnsi="Arial" w:cs="Arial"/>
          <w:i/>
        </w:rPr>
      </w:pPr>
      <w:r w:rsidRPr="007A2CDC">
        <w:rPr>
          <w:rFonts w:ascii="Arial" w:hAnsi="Arial" w:cs="Arial"/>
        </w:rPr>
        <w:t xml:space="preserve">zastawu rejestrowego na zasadach określonych w </w:t>
      </w:r>
      <w:r w:rsidRPr="003B5419">
        <w:rPr>
          <w:rFonts w:ascii="Arial" w:hAnsi="Arial" w:cs="Arial"/>
          <w:i/>
        </w:rPr>
        <w:t>ustawie z dnia 6 grudnia 1996 r. o zastawie rejestrowym i rejestrze zastawów (Dz.U.</w:t>
      </w:r>
      <w:r w:rsidR="003B5419">
        <w:rPr>
          <w:rFonts w:ascii="Arial" w:hAnsi="Arial" w:cs="Arial"/>
          <w:i/>
        </w:rPr>
        <w:t xml:space="preserve"> z </w:t>
      </w:r>
      <w:r w:rsidRPr="003B5419">
        <w:rPr>
          <w:rFonts w:ascii="Arial" w:hAnsi="Arial" w:cs="Arial"/>
          <w:i/>
        </w:rPr>
        <w:t>2018</w:t>
      </w:r>
      <w:r w:rsidR="003B5419">
        <w:rPr>
          <w:rFonts w:ascii="Arial" w:hAnsi="Arial" w:cs="Arial"/>
          <w:i/>
        </w:rPr>
        <w:t xml:space="preserve"> r</w:t>
      </w:r>
      <w:r w:rsidRPr="003B5419">
        <w:rPr>
          <w:rFonts w:ascii="Arial" w:hAnsi="Arial" w:cs="Arial"/>
          <w:i/>
        </w:rPr>
        <w:t>.</w:t>
      </w:r>
      <w:r w:rsidR="003B5419">
        <w:rPr>
          <w:rFonts w:ascii="Arial" w:hAnsi="Arial" w:cs="Arial"/>
          <w:i/>
        </w:rPr>
        <w:t xml:space="preserve"> </w:t>
      </w:r>
      <w:r w:rsidR="009265E8" w:rsidRPr="003B5419">
        <w:rPr>
          <w:rFonts w:ascii="Arial" w:hAnsi="Arial" w:cs="Arial"/>
          <w:i/>
        </w:rPr>
        <w:t>poz.</w:t>
      </w:r>
      <w:r w:rsidR="003B5419">
        <w:rPr>
          <w:rFonts w:ascii="Arial" w:hAnsi="Arial" w:cs="Arial"/>
          <w:i/>
        </w:rPr>
        <w:t xml:space="preserve"> </w:t>
      </w:r>
      <w:r w:rsidRPr="003B5419">
        <w:rPr>
          <w:rFonts w:ascii="Arial" w:hAnsi="Arial" w:cs="Arial"/>
          <w:i/>
        </w:rPr>
        <w:t>2017).</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6BABE27"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i dalszym Podwykonawcom.</w:t>
      </w:r>
    </w:p>
    <w:p w14:paraId="0A7E5877" w14:textId="35CF538A"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E54B80">
        <w:rPr>
          <w:rFonts w:ascii="Arial" w:hAnsi="Arial" w:cs="Arial"/>
        </w:rPr>
        <w:t xml:space="preserve">9 pkt </w:t>
      </w:r>
      <w:r w:rsidR="00A136D1">
        <w:rPr>
          <w:rFonts w:ascii="Arial" w:hAnsi="Arial" w:cs="Arial"/>
        </w:rPr>
        <w:t>9.2</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1E9345A2"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215F76">
      <w:pPr>
        <w:pStyle w:val="Akapitzlist"/>
        <w:numPr>
          <w:ilvl w:val="1"/>
          <w:numId w:val="13"/>
        </w:numPr>
        <w:spacing w:after="60"/>
        <w:ind w:left="993" w:hanging="709"/>
        <w:jc w:val="both"/>
        <w:rPr>
          <w:rFonts w:ascii="Arial" w:hAnsi="Arial" w:cs="Arial"/>
        </w:rPr>
      </w:pPr>
      <w:r w:rsidRPr="00215F76">
        <w:rPr>
          <w:rFonts w:ascii="Arial" w:hAnsi="Arial" w:cs="Arial"/>
          <w:iCs/>
        </w:rPr>
        <w:t>r</w:t>
      </w:r>
      <w:r w:rsidR="00194EB2" w:rsidRPr="00215F76">
        <w:rPr>
          <w:rFonts w:ascii="Arial" w:hAnsi="Arial" w:cs="Arial"/>
          <w:iCs/>
        </w:rPr>
        <w:t xml:space="preserve">ozliczenie </w:t>
      </w:r>
      <w:r w:rsidR="00151655" w:rsidRPr="00215F76">
        <w:rPr>
          <w:rFonts w:ascii="Arial" w:hAnsi="Arial" w:cs="Arial"/>
          <w:iCs/>
        </w:rPr>
        <w:t>Z</w:t>
      </w:r>
      <w:r w:rsidR="00194EB2" w:rsidRPr="00215F76">
        <w:rPr>
          <w:rFonts w:ascii="Arial" w:hAnsi="Arial" w:cs="Arial"/>
          <w:iCs/>
        </w:rPr>
        <w:t xml:space="preserve">aliczek następuje poprzez wystawienie faktur </w:t>
      </w:r>
      <w:r w:rsidR="00BD5113" w:rsidRPr="00215F76">
        <w:rPr>
          <w:rFonts w:ascii="Arial" w:hAnsi="Arial" w:cs="Arial"/>
          <w:iCs/>
        </w:rPr>
        <w:t xml:space="preserve">rozliczeniowych </w:t>
      </w:r>
      <w:r w:rsidR="00194EB2" w:rsidRPr="00215F76">
        <w:rPr>
          <w:rFonts w:ascii="Arial" w:hAnsi="Arial" w:cs="Arial"/>
          <w:iCs/>
        </w:rPr>
        <w:t xml:space="preserve">do faktury zaliczkowej </w:t>
      </w:r>
      <w:r w:rsidR="0073118D" w:rsidRPr="00215F76">
        <w:rPr>
          <w:rFonts w:ascii="Arial" w:hAnsi="Arial" w:cs="Arial"/>
          <w:iCs/>
        </w:rPr>
        <w:t xml:space="preserve">(z zastrzeżeniem </w:t>
      </w:r>
      <w:r w:rsidR="00DB1622" w:rsidRPr="00215F76">
        <w:rPr>
          <w:rFonts w:ascii="Arial" w:hAnsi="Arial" w:cs="Arial"/>
          <w:iCs/>
        </w:rPr>
        <w:t>zasad dotyczących wystawiania i </w:t>
      </w:r>
      <w:r w:rsidR="0073118D" w:rsidRPr="00215F76">
        <w:rPr>
          <w:rFonts w:ascii="Arial" w:hAnsi="Arial" w:cs="Arial"/>
          <w:iCs/>
        </w:rPr>
        <w:t xml:space="preserve">zatwierdzania faktur Wykonawcy za zrealizowane roboty budowlane </w:t>
      </w:r>
      <w:r w:rsidR="00151655" w:rsidRPr="00215F76">
        <w:rPr>
          <w:rFonts w:ascii="Arial" w:hAnsi="Arial" w:cs="Arial"/>
          <w:iCs/>
        </w:rPr>
        <w:t>określone</w:t>
      </w:r>
      <w:r w:rsidR="0073118D" w:rsidRPr="00215F76">
        <w:rPr>
          <w:rFonts w:ascii="Arial" w:hAnsi="Arial" w:cs="Arial"/>
          <w:iCs/>
        </w:rPr>
        <w:t xml:space="preserve"> w </w:t>
      </w:r>
      <w:r w:rsidR="00194EB2" w:rsidRPr="00215F76">
        <w:rPr>
          <w:rFonts w:ascii="Arial" w:hAnsi="Arial" w:cs="Arial"/>
          <w:iCs/>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504F68F3"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aliczki musi nastąpić do wysokości i w terminach określonych w</w:t>
      </w:r>
      <w:r w:rsidR="00215F76">
        <w:rPr>
          <w:rFonts w:ascii="Arial" w:hAnsi="Arial" w:cs="Arial"/>
        </w:rPr>
        <w:t> </w:t>
      </w:r>
      <w:r w:rsidR="00194EB2" w:rsidRPr="007A2CDC">
        <w:rPr>
          <w:rFonts w:ascii="Arial" w:hAnsi="Arial" w:cs="Arial"/>
        </w:rPr>
        <w:t xml:space="preserve">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5A035B98"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4BA5772A"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 xml:space="preserve">w przypadkach określonych w </w:t>
      </w:r>
      <w:r w:rsidR="004C574B">
        <w:rPr>
          <w:rFonts w:ascii="Arial" w:hAnsi="Arial" w:cs="Arial"/>
        </w:rPr>
        <w:t xml:space="preserve">ust. 13 </w:t>
      </w:r>
      <w:r w:rsidR="0033493A">
        <w:rPr>
          <w:rFonts w:ascii="Arial" w:hAnsi="Arial" w:cs="Arial"/>
        </w:rPr>
        <w:t>pkt</w:t>
      </w:r>
      <w:r w:rsidR="0033493A" w:rsidRPr="00527DEA">
        <w:rPr>
          <w:rFonts w:ascii="Arial" w:hAnsi="Arial" w:cs="Arial"/>
        </w:rPr>
        <w:t xml:space="preserve">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20158B9F"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w:t>
      </w:r>
      <w:r w:rsidR="004C574B">
        <w:rPr>
          <w:rFonts w:ascii="Arial" w:hAnsi="Arial" w:cs="Arial"/>
        </w:rPr>
        <w:t xml:space="preserve">ust. 13 </w:t>
      </w:r>
      <w:r w:rsidR="005D7CAD">
        <w:rPr>
          <w:rFonts w:ascii="Arial" w:hAnsi="Arial" w:cs="Arial"/>
        </w:rPr>
        <w:t xml:space="preserve">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nierozliczoną.</w:t>
      </w:r>
    </w:p>
    <w:p w14:paraId="655F0FE4" w14:textId="52723D2E"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0FDABA3F"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odwykonawcom 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035CC8C7" w14:textId="77777777" w:rsidR="0050128F" w:rsidRDefault="0050128F" w:rsidP="0050128F">
      <w:pPr>
        <w:pStyle w:val="Akapitzlist"/>
        <w:spacing w:after="60"/>
        <w:ind w:left="360"/>
        <w:jc w:val="both"/>
        <w:rPr>
          <w:rFonts w:ascii="Arial" w:hAnsi="Arial" w:cs="Arial"/>
        </w:rPr>
      </w:pP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4" w:name="_Toc95809766"/>
    </w:p>
    <w:bookmarkEnd w:id="14"/>
    <w:p w14:paraId="5108E589" w14:textId="6EF55E2C" w:rsidR="007E7AAE" w:rsidRPr="00C337CE" w:rsidRDefault="007E7AAE" w:rsidP="007E7AAE">
      <w:pPr>
        <w:pStyle w:val="Tekstpodstawowy"/>
        <w:ind w:left="360"/>
        <w:jc w:val="center"/>
        <w:outlineLvl w:val="0"/>
        <w:rPr>
          <w:rFonts w:ascii="Arial" w:hAnsi="Arial" w:cs="Arial"/>
          <w:b/>
          <w:color w:val="auto"/>
          <w:szCs w:val="24"/>
        </w:rPr>
      </w:pPr>
      <w:r w:rsidRPr="00C337CE">
        <w:rPr>
          <w:rFonts w:ascii="Arial" w:hAnsi="Arial" w:cs="Arial"/>
          <w:b/>
          <w:color w:val="auto"/>
          <w:szCs w:val="24"/>
        </w:rPr>
        <w:t>§ 9. Waloryzacja</w:t>
      </w:r>
    </w:p>
    <w:p w14:paraId="5D5A8C17" w14:textId="77777777" w:rsidR="007E7AAE" w:rsidRPr="00C337CE" w:rsidRDefault="007E7AAE" w:rsidP="007E7AAE">
      <w:pPr>
        <w:pStyle w:val="Tekstpodstawowy"/>
        <w:jc w:val="center"/>
        <w:rPr>
          <w:rFonts w:ascii="Arial" w:hAnsi="Arial" w:cs="Arial"/>
          <w:b/>
          <w:color w:val="auto"/>
          <w:szCs w:val="24"/>
        </w:rPr>
      </w:pPr>
    </w:p>
    <w:p w14:paraId="75BD2798" w14:textId="6B60155B" w:rsidR="007E7AAE" w:rsidRPr="00C337CE" w:rsidRDefault="007E7AAE" w:rsidP="007E7AAE">
      <w:pPr>
        <w:pStyle w:val="Akapitzlist"/>
        <w:numPr>
          <w:ilvl w:val="0"/>
          <w:numId w:val="12"/>
        </w:numPr>
        <w:jc w:val="both"/>
        <w:rPr>
          <w:rFonts w:ascii="Arial" w:hAnsi="Arial" w:cs="Arial"/>
        </w:rPr>
      </w:pPr>
      <w:r w:rsidRPr="00C337CE">
        <w:rPr>
          <w:rFonts w:ascii="Arial" w:eastAsia="Arial" w:hAnsi="Arial" w:cs="Arial"/>
          <w:iCs/>
        </w:rPr>
        <w:t>Zamawiający,</w:t>
      </w:r>
      <w:r w:rsidRPr="00C337CE">
        <w:rPr>
          <w:rFonts w:ascii="Arial" w:eastAsia="Arial" w:hAnsi="Arial" w:cs="Arial"/>
        </w:rPr>
        <w:t xml:space="preserve"> zgodnie z art. 439 ust. 1-4 </w:t>
      </w:r>
      <w:r w:rsidR="002C0F9F">
        <w:rPr>
          <w:rFonts w:ascii="Arial" w:eastAsia="Arial" w:hAnsi="Arial" w:cs="Arial"/>
        </w:rPr>
        <w:t>u</w:t>
      </w:r>
      <w:r w:rsidRPr="00C337CE">
        <w:rPr>
          <w:rFonts w:ascii="Arial" w:eastAsia="Arial" w:hAnsi="Arial" w:cs="Arial"/>
        </w:rPr>
        <w:t xml:space="preserve">stawy PZP, w przypadku zmiany cen materiałów lub kosztów związanych z realizacją Przedmiotu Umowy, na pisemny wniosek </w:t>
      </w:r>
      <w:r w:rsidRPr="00C337CE">
        <w:rPr>
          <w:rFonts w:ascii="Arial" w:eastAsia="Arial" w:hAnsi="Arial" w:cs="Arial"/>
          <w:iCs/>
        </w:rPr>
        <w:t>Wykonawcy</w:t>
      </w:r>
      <w:r w:rsidRPr="00C337CE">
        <w:rPr>
          <w:rFonts w:ascii="Arial" w:eastAsia="Arial" w:hAnsi="Arial" w:cs="Arial"/>
        </w:rPr>
        <w:t>,</w:t>
      </w:r>
      <w:r w:rsidR="00244F6C" w:rsidRPr="00C337CE">
        <w:rPr>
          <w:rFonts w:ascii="Arial" w:eastAsia="Arial" w:hAnsi="Arial" w:cs="Arial"/>
        </w:rPr>
        <w:t xml:space="preserve"> jest uprawniony</w:t>
      </w:r>
      <w:r w:rsidRPr="00C337CE">
        <w:rPr>
          <w:rFonts w:ascii="Arial" w:eastAsia="Arial" w:hAnsi="Arial" w:cs="Arial"/>
        </w:rPr>
        <w:t xml:space="preserve"> dokon</w:t>
      </w:r>
      <w:r w:rsidR="00244F6C" w:rsidRPr="00C337CE">
        <w:rPr>
          <w:rFonts w:ascii="Arial" w:eastAsia="Arial" w:hAnsi="Arial" w:cs="Arial"/>
        </w:rPr>
        <w:t>ać</w:t>
      </w:r>
      <w:r w:rsidRPr="00C337CE">
        <w:rPr>
          <w:rFonts w:ascii="Arial" w:eastAsia="Arial" w:hAnsi="Arial" w:cs="Arial"/>
        </w:rPr>
        <w:t xml:space="preserve"> zmiany wysokości Wynagrodzenia  Wykonawcy  na zasadach następujących:</w:t>
      </w:r>
    </w:p>
    <w:p w14:paraId="74A4D8DE" w14:textId="0F2154A6" w:rsidR="007E7AAE" w:rsidRPr="00C337CE" w:rsidRDefault="007E7AAE" w:rsidP="007E7AAE">
      <w:pPr>
        <w:pStyle w:val="Akapitzlist"/>
        <w:numPr>
          <w:ilvl w:val="1"/>
          <w:numId w:val="12"/>
        </w:numPr>
        <w:ind w:left="993" w:hanging="633"/>
        <w:jc w:val="both"/>
        <w:rPr>
          <w:rFonts w:ascii="Arial" w:hAnsi="Arial" w:cs="Arial"/>
        </w:rPr>
      </w:pPr>
      <w:r w:rsidRPr="00C337CE">
        <w:rPr>
          <w:rFonts w:ascii="Arial" w:eastAsia="Arial" w:hAnsi="Arial" w:cs="Arial"/>
        </w:rPr>
        <w:t>z</w:t>
      </w:r>
      <w:r w:rsidRPr="00C337CE">
        <w:rPr>
          <w:rFonts w:ascii="Arial" w:hAnsi="Arial" w:cs="Arial"/>
        </w:rPr>
        <w:t xml:space="preserve">miana wysokości Wynagrodzenia zostanie dokonana w odniesieniu do procentowego wskaźnika zmiany cen </w:t>
      </w:r>
      <w:r w:rsidR="00531005" w:rsidRPr="00C337CE">
        <w:rPr>
          <w:rFonts w:ascii="Arial" w:hAnsi="Arial" w:cs="Arial"/>
        </w:rPr>
        <w:t xml:space="preserve">za roboty budowlane, dostawy lub usługi, </w:t>
      </w:r>
      <w:r w:rsidRPr="00C337CE">
        <w:rPr>
          <w:rFonts w:ascii="Arial" w:hAnsi="Arial" w:cs="Arial"/>
        </w:rPr>
        <w:t>ustalo</w:t>
      </w:r>
      <w:r w:rsidR="00531005" w:rsidRPr="00C337CE">
        <w:rPr>
          <w:rFonts w:ascii="Arial" w:hAnsi="Arial" w:cs="Arial"/>
        </w:rPr>
        <w:t>nych</w:t>
      </w:r>
      <w:r w:rsidRPr="00C337CE">
        <w:rPr>
          <w:rFonts w:ascii="Arial" w:hAnsi="Arial" w:cs="Arial"/>
        </w:rPr>
        <w:t xml:space="preserve"> w oparciu o średnie ceny, publikowane przez wydawnictwo SEKOCENBUD, </w:t>
      </w:r>
      <w:r w:rsidR="00531005" w:rsidRPr="00C337CE">
        <w:rPr>
          <w:rFonts w:ascii="Arial" w:hAnsi="Arial" w:cs="Arial"/>
        </w:rPr>
        <w:t xml:space="preserve">ujawnione w zeszycie „Zagregowane Wskaźniki Waloryzacyjno-Prognostyczne”, </w:t>
      </w:r>
      <w:r w:rsidRPr="00C337CE">
        <w:rPr>
          <w:rFonts w:ascii="Arial" w:hAnsi="Arial" w:cs="Arial"/>
        </w:rPr>
        <w:t xml:space="preserve">aktualne na dzień złożenia wniosku o waloryzację w porównaniu ze wskaźnikiem z kwartału na dzień złożenia Oferty. </w:t>
      </w:r>
    </w:p>
    <w:p w14:paraId="7320B727" w14:textId="533FBE85" w:rsidR="007E7AAE" w:rsidRPr="00C337CE" w:rsidRDefault="007E7AAE" w:rsidP="007E7AAE">
      <w:pPr>
        <w:pStyle w:val="Akapitzlist"/>
        <w:numPr>
          <w:ilvl w:val="1"/>
          <w:numId w:val="12"/>
        </w:numPr>
        <w:ind w:left="993" w:hanging="567"/>
        <w:jc w:val="both"/>
        <w:rPr>
          <w:rFonts w:ascii="Arial" w:hAnsi="Arial" w:cs="Arial"/>
        </w:rPr>
      </w:pPr>
      <w:r w:rsidRPr="00C337CE">
        <w:rPr>
          <w:rFonts w:ascii="Arial" w:hAnsi="Arial" w:cs="Arial"/>
        </w:rPr>
        <w:t xml:space="preserve">Wykonawca zobowiązany jest dostarczyć w ciągu 14 dni od dnia </w:t>
      </w:r>
      <w:r w:rsidR="002E7C76">
        <w:rPr>
          <w:rFonts w:ascii="Arial" w:hAnsi="Arial" w:cs="Arial"/>
        </w:rPr>
        <w:t xml:space="preserve">zawarcia </w:t>
      </w:r>
      <w:r w:rsidRPr="00C337CE">
        <w:rPr>
          <w:rFonts w:ascii="Arial" w:hAnsi="Arial" w:cs="Arial"/>
        </w:rPr>
        <w:t xml:space="preserve">Umowy, wykaz materiałów i usług (pracy sprzętu) </w:t>
      </w:r>
      <w:r w:rsidR="00531005" w:rsidRPr="00C337CE">
        <w:rPr>
          <w:rFonts w:ascii="Arial" w:hAnsi="Arial" w:cs="Arial"/>
        </w:rPr>
        <w:t xml:space="preserve">lub grupy materiałów o łącznej wartości powyżej 5% wartości wynagrodzenia netto Wykonawcy, </w:t>
      </w:r>
      <w:r w:rsidRPr="00C337CE">
        <w:rPr>
          <w:rFonts w:ascii="Arial" w:hAnsi="Arial" w:cs="Arial"/>
        </w:rPr>
        <w:t xml:space="preserve">mających zasadniczy wpływ na wartość Przedmiotu Umowy, który będzie stanowił podstawę do </w:t>
      </w:r>
      <w:r w:rsidR="00531005" w:rsidRPr="00C337CE">
        <w:rPr>
          <w:rFonts w:ascii="Arial" w:hAnsi="Arial" w:cs="Arial"/>
        </w:rPr>
        <w:t xml:space="preserve">przeprowadzenia </w:t>
      </w:r>
      <w:r w:rsidR="00F353D7" w:rsidRPr="00C337CE">
        <w:rPr>
          <w:rFonts w:ascii="Arial" w:hAnsi="Arial" w:cs="Arial"/>
        </w:rPr>
        <w:t>w</w:t>
      </w:r>
      <w:r w:rsidRPr="00C337CE">
        <w:rPr>
          <w:rFonts w:ascii="Arial" w:hAnsi="Arial" w:cs="Arial"/>
        </w:rPr>
        <w:t>aloryzacji;</w:t>
      </w:r>
    </w:p>
    <w:p w14:paraId="491F52C5" w14:textId="0AE47685" w:rsidR="007E7AAE" w:rsidRPr="00FA5ED3" w:rsidRDefault="007E7AAE" w:rsidP="007E7AAE">
      <w:pPr>
        <w:pStyle w:val="Akapitzlist"/>
        <w:numPr>
          <w:ilvl w:val="1"/>
          <w:numId w:val="12"/>
        </w:numPr>
        <w:ind w:left="993" w:hanging="633"/>
        <w:jc w:val="both"/>
        <w:rPr>
          <w:rFonts w:ascii="Arial" w:hAnsi="Arial" w:cs="Arial"/>
        </w:rPr>
      </w:pPr>
      <w:r w:rsidRPr="00C337CE">
        <w:rPr>
          <w:rFonts w:ascii="Arial" w:hAnsi="Arial" w:cs="Arial"/>
        </w:rPr>
        <w:t xml:space="preserve">waloryzacja Wynagrodzenia, </w:t>
      </w:r>
      <w:r w:rsidR="00326F02" w:rsidRPr="00C337CE">
        <w:rPr>
          <w:rFonts w:ascii="Arial" w:hAnsi="Arial" w:cs="Arial"/>
        </w:rPr>
        <w:t xml:space="preserve">może </w:t>
      </w:r>
      <w:r w:rsidRPr="00C337CE">
        <w:rPr>
          <w:rFonts w:ascii="Arial" w:hAnsi="Arial" w:cs="Arial"/>
        </w:rPr>
        <w:t>zosta</w:t>
      </w:r>
      <w:r w:rsidR="00326F02" w:rsidRPr="00C337CE">
        <w:rPr>
          <w:rFonts w:ascii="Arial" w:hAnsi="Arial" w:cs="Arial"/>
        </w:rPr>
        <w:t>ć</w:t>
      </w:r>
      <w:r w:rsidRPr="00C337CE">
        <w:rPr>
          <w:rFonts w:ascii="Arial" w:hAnsi="Arial" w:cs="Arial"/>
        </w:rPr>
        <w:t xml:space="preserve"> dokonana</w:t>
      </w:r>
      <w:r w:rsidRPr="00FA5ED3">
        <w:rPr>
          <w:rFonts w:ascii="Arial" w:hAnsi="Arial" w:cs="Arial"/>
        </w:rPr>
        <w:t xml:space="preserve"> w przypadku gdy: </w:t>
      </w:r>
    </w:p>
    <w:p w14:paraId="51B7364B" w14:textId="7FC664F6"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 xml:space="preserve">dotyczy materiałów, usług (pracy sprzętu)  ujętych w zatwierdzonym przez Zamawiającego wykazie o którym mowa w </w:t>
      </w:r>
      <w:r w:rsidR="004C574B">
        <w:rPr>
          <w:rFonts w:ascii="Arial" w:hAnsi="Arial" w:cs="Arial"/>
        </w:rPr>
        <w:t xml:space="preserve">ust. 1 </w:t>
      </w:r>
      <w:r w:rsidRPr="00FA5ED3">
        <w:rPr>
          <w:rFonts w:ascii="Arial" w:hAnsi="Arial" w:cs="Arial"/>
        </w:rPr>
        <w:t>pkt</w:t>
      </w:r>
      <w:r w:rsidR="00AB3A3D">
        <w:rPr>
          <w:rFonts w:ascii="Arial" w:hAnsi="Arial" w:cs="Arial"/>
        </w:rPr>
        <w:t xml:space="preserve"> </w:t>
      </w:r>
      <w:r w:rsidRPr="00FA5ED3">
        <w:rPr>
          <w:rFonts w:ascii="Arial" w:hAnsi="Arial" w:cs="Arial"/>
        </w:rPr>
        <w:t>1.2 powyżej;</w:t>
      </w:r>
    </w:p>
    <w:p w14:paraId="7CAAB635" w14:textId="447D4D09"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w:t>
      </w:r>
      <w:r w:rsidR="004C574B">
        <w:rPr>
          <w:rFonts w:ascii="Arial" w:hAnsi="Arial" w:cs="Arial"/>
        </w:rPr>
        <w:t xml:space="preserve"> ust. 1</w:t>
      </w:r>
      <w:r w:rsidRPr="00FA5ED3">
        <w:rPr>
          <w:rFonts w:ascii="Arial" w:hAnsi="Arial" w:cs="Arial"/>
        </w:rPr>
        <w:t xml:space="preserve"> pkt 1.2 powyżej;</w:t>
      </w:r>
    </w:p>
    <w:p w14:paraId="3C1CFCBA" w14:textId="057E58F9"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aloryzację wraz z uzasadnieniem zawierającym szczegółowe wyliczenie całkowitej kwoty, 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3E7B3EC2" w:rsidR="007E7AAE" w:rsidRPr="00C337CE"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Wykonawcy, o których mowa w </w:t>
      </w:r>
      <w:r w:rsidR="004C574B">
        <w:rPr>
          <w:rFonts w:ascii="Arial" w:hAnsi="Arial" w:cs="Arial"/>
        </w:rPr>
        <w:t xml:space="preserve">ust. 1 </w:t>
      </w:r>
      <w:r w:rsidRPr="00FA5ED3">
        <w:rPr>
          <w:rFonts w:ascii="Arial" w:hAnsi="Arial" w:cs="Arial"/>
        </w:rPr>
        <w:t>pkt 1.4 powyżej albo zgłasza zastrzeżenia (m.in. wskazując omyłki rachunkowe)</w:t>
      </w:r>
      <w:r w:rsidR="00506993">
        <w:rPr>
          <w:rFonts w:ascii="Arial" w:hAnsi="Arial" w:cs="Arial"/>
        </w:rPr>
        <w:t xml:space="preserve"> i wzywa Wykonawcę do złożenia </w:t>
      </w:r>
      <w:r w:rsidRPr="00FA5ED3">
        <w:rPr>
          <w:rFonts w:ascii="Arial" w:hAnsi="Arial" w:cs="Arial"/>
        </w:rPr>
        <w:t xml:space="preserve">wyjaśnień co do poszczególnych pozycji </w:t>
      </w:r>
      <w:r w:rsidRPr="00C337CE">
        <w:rPr>
          <w:rFonts w:ascii="Arial" w:hAnsi="Arial" w:cs="Arial"/>
        </w:rPr>
        <w:t>przedmiotowych wyliczeń;</w:t>
      </w:r>
    </w:p>
    <w:p w14:paraId="1D9987F2" w14:textId="69A65245" w:rsidR="007E7AAE" w:rsidRPr="00C337CE" w:rsidRDefault="007E7AAE" w:rsidP="007E7AAE">
      <w:pPr>
        <w:pStyle w:val="Akapitzlist"/>
        <w:numPr>
          <w:ilvl w:val="1"/>
          <w:numId w:val="12"/>
        </w:numPr>
        <w:ind w:left="993" w:hanging="633"/>
        <w:jc w:val="both"/>
        <w:rPr>
          <w:rFonts w:ascii="Arial" w:hAnsi="Arial" w:cs="Arial"/>
        </w:rPr>
      </w:pPr>
      <w:r w:rsidRPr="00C337CE">
        <w:rPr>
          <w:rFonts w:ascii="Arial" w:hAnsi="Arial" w:cs="Arial"/>
        </w:rPr>
        <w:t xml:space="preserve">Waloryzacji można dokonać wyłącznie, za okres następujący z upływem </w:t>
      </w:r>
      <w:r w:rsidR="00531005" w:rsidRPr="00C337CE">
        <w:rPr>
          <w:rFonts w:ascii="Arial" w:hAnsi="Arial" w:cs="Arial"/>
        </w:rPr>
        <w:t>6</w:t>
      </w:r>
      <w:r w:rsidRPr="00C337CE">
        <w:rPr>
          <w:rFonts w:ascii="Arial" w:hAnsi="Arial" w:cs="Arial"/>
        </w:rPr>
        <w:t xml:space="preserve"> miesięcy od dnia złożenia przez Wykonawcę Oferty i nie częściej niż co 12 miesięcy liczone od daty zawarcia Umowy. </w:t>
      </w:r>
    </w:p>
    <w:p w14:paraId="26010816" w14:textId="57363D1F"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rPr>
        <w:t>Zamawiający jest uprawniony do odmowy rozpoznania wniosku o </w:t>
      </w:r>
      <w:r w:rsidR="00F353D7" w:rsidRPr="00C337CE">
        <w:rPr>
          <w:rFonts w:ascii="Arial" w:hAnsi="Arial" w:cs="Arial"/>
          <w:color w:val="000000" w:themeColor="text1"/>
        </w:rPr>
        <w:t>w</w:t>
      </w:r>
      <w:r w:rsidRPr="00C337CE">
        <w:rPr>
          <w:rFonts w:ascii="Arial" w:hAnsi="Arial" w:cs="Arial"/>
          <w:color w:val="000000" w:themeColor="text1"/>
        </w:rPr>
        <w:t xml:space="preserve">aloryzację, jeżeli został złożony przez Wykonawcę w terminie późniejszym niż </w:t>
      </w:r>
      <w:r w:rsidR="00531005" w:rsidRPr="00C337CE">
        <w:rPr>
          <w:rFonts w:ascii="Arial" w:hAnsi="Arial" w:cs="Arial"/>
          <w:color w:val="000000" w:themeColor="text1"/>
        </w:rPr>
        <w:t>3</w:t>
      </w:r>
      <w:r w:rsidRPr="00C337CE">
        <w:rPr>
          <w:rFonts w:ascii="Arial" w:hAnsi="Arial" w:cs="Arial"/>
          <w:color w:val="000000" w:themeColor="text1"/>
        </w:rPr>
        <w:t xml:space="preserve"> miesięcy przed terminem wykonania Przedmiotu Umowy; </w:t>
      </w:r>
    </w:p>
    <w:p w14:paraId="109FFE2D" w14:textId="0B01E16A"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color w:val="000000" w:themeColor="text1"/>
        </w:rPr>
        <w:t xml:space="preserve">Zamawiający dokona rozpatrzenia wniosku o </w:t>
      </w:r>
      <w:r w:rsidR="00F353D7" w:rsidRPr="00C337CE">
        <w:rPr>
          <w:rFonts w:ascii="Arial" w:hAnsi="Arial" w:cs="Arial"/>
          <w:color w:val="000000" w:themeColor="text1"/>
        </w:rPr>
        <w:t>w</w:t>
      </w:r>
      <w:r w:rsidR="00506993">
        <w:rPr>
          <w:rFonts w:ascii="Arial" w:hAnsi="Arial" w:cs="Arial"/>
          <w:color w:val="000000" w:themeColor="text1"/>
        </w:rPr>
        <w:t xml:space="preserve">aloryzację w terminie </w:t>
      </w:r>
      <w:r w:rsidRPr="00C337CE">
        <w:rPr>
          <w:rFonts w:ascii="Arial" w:hAnsi="Arial" w:cs="Arial"/>
          <w:color w:val="000000" w:themeColor="text1"/>
        </w:rPr>
        <w:t>30 dni od dnia dostarczenia wniosku Wykonawcy do siedziby Zamawiającego.</w:t>
      </w:r>
    </w:p>
    <w:p w14:paraId="64E6B114" w14:textId="2E260AF9"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color w:val="000000" w:themeColor="text1"/>
        </w:rPr>
        <w:t xml:space="preserve">Sumaryczna wartość zmiany Wynagrodzenia w wyniku </w:t>
      </w:r>
      <w:r w:rsidR="00F353D7" w:rsidRPr="00C337CE">
        <w:rPr>
          <w:rFonts w:ascii="Arial" w:hAnsi="Arial" w:cs="Arial"/>
          <w:color w:val="000000" w:themeColor="text1"/>
        </w:rPr>
        <w:t>w</w:t>
      </w:r>
      <w:r w:rsidRPr="00C337CE">
        <w:rPr>
          <w:rFonts w:ascii="Arial" w:hAnsi="Arial" w:cs="Arial"/>
          <w:color w:val="000000" w:themeColor="text1"/>
        </w:rPr>
        <w:t xml:space="preserve">aloryzacji może wynosić maksymalnie </w:t>
      </w:r>
      <w:r w:rsidR="00506993">
        <w:rPr>
          <w:rFonts w:ascii="Arial" w:hAnsi="Arial" w:cs="Arial"/>
          <w:color w:val="000000" w:themeColor="text1"/>
        </w:rPr>
        <w:t>5</w:t>
      </w:r>
      <w:r w:rsidR="00884F2C" w:rsidRPr="00C337CE">
        <w:rPr>
          <w:rFonts w:ascii="Arial" w:hAnsi="Arial" w:cs="Arial"/>
          <w:color w:val="000000" w:themeColor="text1"/>
        </w:rPr>
        <w:t xml:space="preserve">% </w:t>
      </w:r>
      <w:r w:rsidRPr="00C337CE">
        <w:rPr>
          <w:rFonts w:ascii="Arial" w:hAnsi="Arial" w:cs="Arial"/>
          <w:color w:val="000000" w:themeColor="text1"/>
        </w:rPr>
        <w:t xml:space="preserve">Wynagrodzenia pierwotnego Wykonawcy, </w:t>
      </w:r>
    </w:p>
    <w:p w14:paraId="012436F8" w14:textId="1E5B7E2E" w:rsidR="007E7AAE" w:rsidRDefault="007E7AAE" w:rsidP="007E7AAE">
      <w:pPr>
        <w:pStyle w:val="Akapitzlist"/>
        <w:numPr>
          <w:ilvl w:val="1"/>
          <w:numId w:val="12"/>
        </w:numPr>
        <w:ind w:left="993" w:hanging="633"/>
        <w:jc w:val="both"/>
        <w:rPr>
          <w:rFonts w:ascii="Arial" w:hAnsi="Arial" w:cs="Arial"/>
        </w:rPr>
      </w:pPr>
      <w:r w:rsidRPr="00C337CE">
        <w:rPr>
          <w:rFonts w:ascii="Arial" w:hAnsi="Arial" w:cs="Arial"/>
          <w:color w:val="000000" w:themeColor="text1"/>
        </w:rPr>
        <w:t xml:space="preserve">Zmiana wysokości Wynagrodzenia na skutek dokonanej waloryzacji wymaga zawarcia przez Strony aneksu do </w:t>
      </w:r>
      <w:r w:rsidRPr="00C337CE">
        <w:rPr>
          <w:rFonts w:ascii="Arial" w:hAnsi="Arial" w:cs="Arial"/>
        </w:rPr>
        <w:t>Umowy oraz aktualizacji prze</w:t>
      </w:r>
      <w:r w:rsidR="00506993">
        <w:rPr>
          <w:rFonts w:ascii="Arial" w:hAnsi="Arial" w:cs="Arial"/>
        </w:rPr>
        <w:t xml:space="preserve">z Wykonawcę </w:t>
      </w:r>
      <w:r w:rsidRPr="00C337CE">
        <w:rPr>
          <w:rFonts w:ascii="Arial" w:hAnsi="Arial" w:cs="Arial"/>
        </w:rPr>
        <w:t xml:space="preserve">Harmonogramu </w:t>
      </w:r>
      <w:r w:rsidR="00F353D7" w:rsidRPr="00C337CE">
        <w:rPr>
          <w:rFonts w:ascii="Arial" w:hAnsi="Arial" w:cs="Arial"/>
        </w:rPr>
        <w:t>R</w:t>
      </w:r>
      <w:r w:rsidRPr="00C337CE">
        <w:rPr>
          <w:rFonts w:ascii="Arial" w:hAnsi="Arial" w:cs="Arial"/>
        </w:rPr>
        <w:t>zeczowo-</w:t>
      </w:r>
      <w:r w:rsidR="00F353D7" w:rsidRPr="00C337CE">
        <w:rPr>
          <w:rFonts w:ascii="Arial" w:hAnsi="Arial" w:cs="Arial"/>
        </w:rPr>
        <w:t>F</w:t>
      </w:r>
      <w:r w:rsidRPr="00C337CE">
        <w:rPr>
          <w:rFonts w:ascii="Arial" w:hAnsi="Arial" w:cs="Arial"/>
        </w:rPr>
        <w:t>inansowego i przedłożenia go Zamawiającemu do akceptacji, nie później niż 7 dni od dnia</w:t>
      </w:r>
      <w:r>
        <w:rPr>
          <w:rFonts w:ascii="Arial" w:hAnsi="Arial" w:cs="Arial"/>
        </w:rPr>
        <w:t xml:space="preserve">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2D7E2B32"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w </w:t>
      </w:r>
      <w:r w:rsidR="008B0D1D">
        <w:rPr>
          <w:rFonts w:ascii="Arial" w:hAnsi="Arial" w:cs="Arial"/>
        </w:rPr>
        <w:t xml:space="preserve">ust. 1 </w:t>
      </w:r>
      <w:r>
        <w:rPr>
          <w:rFonts w:ascii="Arial" w:hAnsi="Arial" w:cs="Arial"/>
        </w:rPr>
        <w:t>pkt 1.1 powyżej;</w:t>
      </w:r>
    </w:p>
    <w:p w14:paraId="1D3082A9" w14:textId="583D709E"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sidR="008B0D1D">
        <w:rPr>
          <w:rFonts w:ascii="Arial" w:hAnsi="Arial" w:cs="Arial"/>
        </w:rPr>
        <w:t xml:space="preserve">ust.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sidR="008B0D1D">
        <w:rPr>
          <w:rFonts w:ascii="Arial" w:hAnsi="Arial" w:cs="Arial"/>
          <w:iCs/>
        </w:rPr>
        <w:t xml:space="preserve">ust. 1 </w:t>
      </w:r>
      <w:r w:rsidRPr="00997633">
        <w:rPr>
          <w:rFonts w:ascii="Arial" w:hAnsi="Arial" w:cs="Arial"/>
          <w:iCs/>
        </w:rPr>
        <w:t>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6A24F16B"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008B0D1D">
        <w:rPr>
          <w:rFonts w:ascii="Arial" w:hAnsi="Arial" w:cs="Arial"/>
          <w:iCs/>
        </w:rPr>
        <w:t xml:space="preserve">ust. 1 </w:t>
      </w:r>
      <w:r w:rsidRPr="006A3A09">
        <w:rPr>
          <w:rFonts w:ascii="Arial" w:hAnsi="Arial" w:cs="Arial"/>
          <w:iCs/>
        </w:rPr>
        <w:t>pkt</w:t>
      </w:r>
      <w:r w:rsidR="00AB3A3D">
        <w:rPr>
          <w:rFonts w:ascii="Arial" w:hAnsi="Arial" w:cs="Arial"/>
          <w:iCs/>
        </w:rPr>
        <w:t xml:space="preserve"> </w:t>
      </w:r>
      <w:r w:rsidRPr="006A3A09">
        <w:rPr>
          <w:rFonts w:ascii="Arial" w:hAnsi="Arial" w:cs="Arial"/>
          <w:iCs/>
        </w:rPr>
        <w:t>1.6 powyżej.</w:t>
      </w:r>
    </w:p>
    <w:p w14:paraId="5914789A" w14:textId="6D4FBBA4"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sidR="00326F02">
        <w:rPr>
          <w:rFonts w:ascii="Arial" w:hAnsi="Arial" w:cs="Arial"/>
        </w:rPr>
        <w:t xml:space="preserve">6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7819AF7F"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008B0D1D">
        <w:rPr>
          <w:rFonts w:ascii="Arial" w:hAnsi="Arial" w:cs="Arial"/>
          <w:szCs w:val="24"/>
        </w:rPr>
        <w:t>,</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t>
      </w:r>
      <w:r w:rsidR="00326F02">
        <w:rPr>
          <w:rFonts w:ascii="Arial" w:hAnsi="Arial" w:cs="Arial"/>
          <w:szCs w:val="24"/>
        </w:rPr>
        <w:t xml:space="preserve">może </w:t>
      </w:r>
      <w:r>
        <w:rPr>
          <w:rFonts w:ascii="Arial" w:hAnsi="Arial" w:cs="Arial"/>
          <w:szCs w:val="24"/>
        </w:rPr>
        <w:t>wyra</w:t>
      </w:r>
      <w:r w:rsidR="00326F02">
        <w:rPr>
          <w:rFonts w:ascii="Arial" w:hAnsi="Arial" w:cs="Arial"/>
          <w:szCs w:val="24"/>
        </w:rPr>
        <w:t>zić</w:t>
      </w:r>
      <w:r>
        <w:rPr>
          <w:rFonts w:ascii="Arial" w:hAnsi="Arial" w:cs="Arial"/>
          <w:szCs w:val="24"/>
        </w:rPr>
        <w:t xml:space="preserve">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154FC33C"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w:t>
      </w:r>
      <w:r w:rsidRPr="00D3318C">
        <w:rPr>
          <w:rFonts w:ascii="Arial" w:hAnsi="Arial" w:cs="Arial"/>
          <w:i/>
          <w:szCs w:val="24"/>
        </w:rPr>
        <w:t>art. 2 ust. 3</w:t>
      </w:r>
      <w:r w:rsidR="00D3318C" w:rsidRPr="00D3318C">
        <w:rPr>
          <w:rFonts w:ascii="Arial" w:hAnsi="Arial" w:cs="Arial"/>
          <w:i/>
          <w:szCs w:val="24"/>
        </w:rPr>
        <w:t>-</w:t>
      </w:r>
      <w:r w:rsidRPr="00D3318C">
        <w:rPr>
          <w:rFonts w:ascii="Arial" w:hAnsi="Arial" w:cs="Arial"/>
          <w:i/>
          <w:szCs w:val="24"/>
        </w:rPr>
        <w:t>5 ustawy z dnia 10</w:t>
      </w:r>
      <w:r w:rsidR="005B235A" w:rsidRPr="00D3318C">
        <w:rPr>
          <w:rFonts w:ascii="Arial" w:hAnsi="Arial" w:cs="Arial"/>
          <w:i/>
          <w:szCs w:val="24"/>
        </w:rPr>
        <w:t xml:space="preserve"> </w:t>
      </w:r>
      <w:r w:rsidR="00890FA9" w:rsidRPr="00D3318C">
        <w:rPr>
          <w:rFonts w:ascii="Arial" w:hAnsi="Arial" w:cs="Arial"/>
          <w:i/>
          <w:szCs w:val="24"/>
        </w:rPr>
        <w:t xml:space="preserve">października </w:t>
      </w:r>
      <w:r w:rsidRPr="00D3318C">
        <w:rPr>
          <w:rFonts w:ascii="Arial" w:hAnsi="Arial" w:cs="Arial"/>
          <w:i/>
          <w:szCs w:val="24"/>
        </w:rPr>
        <w:t>2002 r. o minimalnym wynagrodzeniu o pracę</w:t>
      </w:r>
      <w:r>
        <w:rPr>
          <w:rFonts w:ascii="Arial" w:hAnsi="Arial" w:cs="Arial"/>
          <w:szCs w:val="24"/>
        </w:rPr>
        <w:t xml:space="preserve"> </w:t>
      </w:r>
      <w:r w:rsidR="000D06DF">
        <w:rPr>
          <w:rFonts w:ascii="Arial" w:hAnsi="Arial" w:cs="Arial"/>
          <w:i/>
          <w:szCs w:val="24"/>
        </w:rPr>
        <w:t>(Dz.</w:t>
      </w:r>
      <w:r w:rsidR="00D3318C" w:rsidRPr="00D3318C">
        <w:rPr>
          <w:rFonts w:ascii="Arial" w:hAnsi="Arial" w:cs="Arial"/>
          <w:i/>
          <w:szCs w:val="24"/>
        </w:rPr>
        <w:t>U. z 2020 r. poz. 2207 z późn. zm.)</w:t>
      </w:r>
      <w:r w:rsidR="00D3318C">
        <w:rPr>
          <w:rFonts w:ascii="Arial" w:hAnsi="Arial" w:cs="Arial"/>
          <w:i/>
          <w:szCs w:val="24"/>
        </w:rPr>
        <w:t xml:space="preserve"> </w:t>
      </w:r>
      <w:r>
        <w:rPr>
          <w:rFonts w:ascii="Arial" w:hAnsi="Arial" w:cs="Arial"/>
          <w:szCs w:val="24"/>
        </w:rPr>
        <w:t>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49AEF7F1" w:rsidR="007E7AAE" w:rsidRPr="00D3318C" w:rsidRDefault="007E7AAE" w:rsidP="007E7AAE">
      <w:pPr>
        <w:pStyle w:val="Tekstpodstawowy"/>
        <w:numPr>
          <w:ilvl w:val="1"/>
          <w:numId w:val="12"/>
        </w:numPr>
        <w:jc w:val="both"/>
        <w:rPr>
          <w:rFonts w:ascii="Arial" w:hAnsi="Arial" w:cs="Arial"/>
          <w:i/>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sidRPr="00D3318C">
        <w:rPr>
          <w:rFonts w:ascii="Arial"/>
          <w:i/>
          <w:color w:val="1B1B1B"/>
        </w:rPr>
        <w:t>ustawie</w:t>
      </w:r>
      <w:r w:rsidRPr="00D3318C">
        <w:rPr>
          <w:rFonts w:ascii="Arial"/>
          <w:i/>
        </w:rPr>
        <w:t xml:space="preserve"> z dnia 4 pa</w:t>
      </w:r>
      <w:r w:rsidRPr="00D3318C">
        <w:rPr>
          <w:rFonts w:ascii="Arial"/>
          <w:i/>
        </w:rPr>
        <w:t>ź</w:t>
      </w:r>
      <w:r w:rsidRPr="00D3318C">
        <w:rPr>
          <w:rFonts w:ascii="Arial"/>
          <w:i/>
        </w:rPr>
        <w:t>dziernika 2018 r. o pracowniczych planach kapita</w:t>
      </w:r>
      <w:r w:rsidRPr="00D3318C">
        <w:rPr>
          <w:rFonts w:ascii="Arial"/>
          <w:i/>
        </w:rPr>
        <w:t>ł</w:t>
      </w:r>
      <w:r w:rsidRPr="00D3318C">
        <w:rPr>
          <w:rFonts w:ascii="Arial"/>
          <w:i/>
        </w:rPr>
        <w:t xml:space="preserve">owych </w:t>
      </w:r>
      <w:r w:rsidRPr="00D3318C">
        <w:rPr>
          <w:rFonts w:ascii="Arial" w:hAnsi="Arial" w:cs="Arial"/>
          <w:i/>
        </w:rPr>
        <w:t xml:space="preserve">(Dz.U. </w:t>
      </w:r>
      <w:r w:rsidR="00D3318C" w:rsidRPr="00D3318C">
        <w:rPr>
          <w:rFonts w:ascii="Arial" w:hAnsi="Arial" w:cs="Arial"/>
          <w:i/>
        </w:rPr>
        <w:t>z 2024 r. poz. 427</w:t>
      </w:r>
      <w:r w:rsidRPr="00D3318C">
        <w:rPr>
          <w:rFonts w:ascii="Arial" w:hAnsi="Arial" w:cs="Arial"/>
          <w:i/>
        </w:rPr>
        <w:t>)</w:t>
      </w:r>
      <w:r w:rsidRPr="00D3318C">
        <w:rPr>
          <w:rFonts w:ascii="Arial" w:hAnsi="Arial" w:cs="Arial"/>
          <w:i/>
          <w:szCs w:val="24"/>
        </w:rPr>
        <w:t>.</w:t>
      </w:r>
    </w:p>
    <w:p w14:paraId="5F83B72C" w14:textId="54BA2DD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8A57C0">
        <w:rPr>
          <w:rFonts w:ascii="Arial" w:hAnsi="Arial" w:cs="Arial"/>
          <w:szCs w:val="24"/>
        </w:rPr>
        <w:t xml:space="preserve">ust. 7 </w:t>
      </w:r>
      <w:r>
        <w:rPr>
          <w:rFonts w:ascii="Arial" w:hAnsi="Arial" w:cs="Arial"/>
          <w:szCs w:val="24"/>
        </w:rPr>
        <w:t>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5BAFCAB5"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8A57C0">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564DA9B6"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AB443E">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w:t>
      </w:r>
      <w:r w:rsidR="00AB443E">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sidR="00AB443E">
        <w:rPr>
          <w:rFonts w:ascii="Arial" w:hAnsi="Arial" w:cs="Arial"/>
          <w:color w:val="auto"/>
          <w:szCs w:val="24"/>
        </w:rPr>
        <w:t xml:space="preserve">ust. 7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sidR="00AB443E">
        <w:rPr>
          <w:rFonts w:ascii="Arial" w:hAnsi="Arial" w:cs="Arial"/>
          <w:color w:val="auto"/>
          <w:szCs w:val="24"/>
        </w:rPr>
        <w:t xml:space="preserve"> </w:t>
      </w:r>
      <w:r>
        <w:rPr>
          <w:rFonts w:ascii="Arial" w:hAnsi="Arial" w:cs="Arial"/>
          <w:color w:val="auto"/>
          <w:szCs w:val="24"/>
        </w:rPr>
        <w:t>powyżej</w:t>
      </w:r>
      <w:r w:rsidR="00DB7A08">
        <w:rPr>
          <w:rFonts w:ascii="Arial" w:hAnsi="Arial" w:cs="Arial"/>
          <w:color w:val="auto"/>
          <w:szCs w:val="24"/>
        </w:rPr>
        <w:t>.</w:t>
      </w:r>
    </w:p>
    <w:p w14:paraId="463AC813" w14:textId="1D531D83"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sidR="00AB443E">
        <w:rPr>
          <w:rFonts w:ascii="Arial" w:hAnsi="Arial" w:cs="Arial"/>
          <w:color w:val="auto"/>
          <w:szCs w:val="24"/>
        </w:rPr>
        <w:t xml:space="preserve">ust. 7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o pracowni</w:t>
      </w:r>
      <w:r>
        <w:rPr>
          <w:rFonts w:ascii="Arial" w:hAnsi="Arial" w:cs="Arial"/>
        </w:rPr>
        <w:t>czych planach kapitałowych</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t>
      </w:r>
      <w:r w:rsidR="00506993">
        <w:rPr>
          <w:rFonts w:ascii="Arial" w:hAnsi="Arial" w:cs="Arial"/>
          <w:color w:val="auto"/>
          <w:szCs w:val="24"/>
        </w:rPr>
        <w:t xml:space="preserve"> </w:t>
      </w:r>
      <w:r w:rsidRPr="00CD4975">
        <w:rPr>
          <w:rFonts w:ascii="Arial" w:hAnsi="Arial" w:cs="Arial"/>
          <w:color w:val="auto"/>
          <w:szCs w:val="24"/>
        </w:rPr>
        <w:t>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6602AD69"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w:t>
      </w:r>
      <w:r w:rsidR="00506993">
        <w:rPr>
          <w:rFonts w:ascii="Arial" w:hAnsi="Arial" w:cs="Arial"/>
          <w:szCs w:val="24"/>
        </w:rPr>
        <w:t>enia</w:t>
      </w:r>
      <w:r w:rsidRPr="00225BA3">
        <w:rPr>
          <w:rFonts w:ascii="Arial" w:hAnsi="Arial" w:cs="Arial"/>
          <w:szCs w:val="24"/>
        </w:rPr>
        <w:t xml:space="preserve"> z przyc</w:t>
      </w:r>
      <w:r>
        <w:rPr>
          <w:rFonts w:ascii="Arial" w:hAnsi="Arial" w:cs="Arial"/>
          <w:szCs w:val="24"/>
        </w:rPr>
        <w:t xml:space="preserve">zyn określonych w </w:t>
      </w:r>
      <w:r w:rsidR="004C2117">
        <w:rPr>
          <w:rFonts w:ascii="Arial" w:hAnsi="Arial" w:cs="Arial"/>
          <w:szCs w:val="24"/>
        </w:rPr>
        <w:t xml:space="preserve">ust. </w:t>
      </w:r>
      <w:r>
        <w:rPr>
          <w:rFonts w:ascii="Arial" w:hAnsi="Arial" w:cs="Arial"/>
          <w:szCs w:val="24"/>
        </w:rPr>
        <w:t>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Wykonawcy za składniki lub zakres rzeczowy, na poczet którego Wykonawcy udzielono zaliczki.</w:t>
      </w:r>
    </w:p>
    <w:p w14:paraId="4804F9F0" w14:textId="0F982F64"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w:t>
      </w:r>
      <w:r w:rsidR="00506993">
        <w:rPr>
          <w:rFonts w:ascii="Arial" w:hAnsi="Arial" w:cs="Arial"/>
        </w:rPr>
        <w:t>ewykonany, tj. nie</w:t>
      </w:r>
      <w:r w:rsidRPr="00822C20">
        <w:rPr>
          <w:rFonts w:ascii="Arial" w:hAnsi="Arial" w:cs="Arial"/>
        </w:rPr>
        <w:t>odebrany właściwym protokołem odbioru na dzień złożenia wnios</w:t>
      </w:r>
      <w:r w:rsidR="00506993">
        <w:rPr>
          <w:rFonts w:ascii="Arial" w:hAnsi="Arial" w:cs="Arial"/>
        </w:rPr>
        <w:t>ku o </w:t>
      </w:r>
      <w:r w:rsidRPr="00822C20">
        <w:rPr>
          <w:rFonts w:ascii="Arial" w:hAnsi="Arial" w:cs="Arial"/>
        </w:rPr>
        <w:t>waloryzację, który zgodnie z Harmonogramem rzeczowo-finansowym (HRF) realizacji robót, powinien być wykonany do dnia złożenia wniosku.</w:t>
      </w:r>
    </w:p>
    <w:p w14:paraId="3C04AFC4" w14:textId="6CAD7D01"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w:t>
      </w:r>
      <w:r w:rsidRPr="006F7AD9">
        <w:rPr>
          <w:rFonts w:ascii="Arial" w:hAnsi="Arial" w:cs="Arial"/>
          <w:color w:val="000000" w:themeColor="text1"/>
        </w:rPr>
        <w:t xml:space="preserve">inwestycyjnego nr </w:t>
      </w:r>
      <w:r w:rsidR="006F7AD9" w:rsidRPr="006F7AD9">
        <w:rPr>
          <w:rFonts w:ascii="Arial" w:hAnsi="Arial" w:cs="Arial"/>
          <w:color w:val="000000" w:themeColor="text1"/>
        </w:rPr>
        <w:t>018</w:t>
      </w:r>
      <w:r w:rsidR="00C36CA6">
        <w:rPr>
          <w:rFonts w:ascii="Arial" w:hAnsi="Arial" w:cs="Arial"/>
          <w:color w:val="000000" w:themeColor="text1"/>
        </w:rPr>
        <w:t>24</w:t>
      </w:r>
      <w:r w:rsidR="00884F2C" w:rsidRPr="006F7AD9">
        <w:rPr>
          <w:rFonts w:ascii="Arial" w:hAnsi="Arial" w:cs="Arial"/>
          <w:color w:val="000000" w:themeColor="text1"/>
        </w:rPr>
        <w:t xml:space="preserve"> </w:t>
      </w:r>
      <w:r w:rsidRPr="006F7AD9">
        <w:rPr>
          <w:rFonts w:ascii="Arial" w:hAnsi="Arial" w:cs="Arial"/>
          <w:color w:val="000000" w:themeColor="text1"/>
        </w:rPr>
        <w:t xml:space="preserve">związanych z pokryciem dodatkowych kosztów waloryzacji wynagrodzenia Wykonawcy, </w:t>
      </w:r>
      <w:r w:rsidR="00884F2C" w:rsidRPr="006F7AD9">
        <w:rPr>
          <w:rFonts w:ascii="Arial" w:hAnsi="Arial" w:cs="Arial"/>
          <w:color w:val="000000" w:themeColor="text1"/>
        </w:rPr>
        <w:t>z zastrzeżeniem postanowień § 17 ust. 2.7. Umowy,</w:t>
      </w:r>
      <w:r w:rsidR="009948BF" w:rsidRPr="006F7AD9">
        <w:rPr>
          <w:rFonts w:ascii="Arial" w:hAnsi="Arial" w:cs="Arial"/>
          <w:color w:val="000000" w:themeColor="text1"/>
        </w:rPr>
        <w:t xml:space="preserve"> </w:t>
      </w:r>
      <w:r w:rsidRPr="006F7AD9">
        <w:rPr>
          <w:rFonts w:ascii="Arial" w:hAnsi="Arial" w:cs="Arial"/>
          <w:color w:val="000000" w:themeColor="text1"/>
        </w:rPr>
        <w:t xml:space="preserve">Zamawiający uprawniony </w:t>
      </w:r>
      <w:r w:rsidR="007E2243" w:rsidRPr="006F7AD9">
        <w:rPr>
          <w:rFonts w:ascii="Arial" w:hAnsi="Arial" w:cs="Arial"/>
          <w:color w:val="000000" w:themeColor="text1"/>
        </w:rPr>
        <w:t xml:space="preserve">jest optymalizować (zmniejszyć) </w:t>
      </w:r>
      <w:r w:rsidRPr="006F7AD9">
        <w:rPr>
          <w:rFonts w:ascii="Arial" w:hAnsi="Arial" w:cs="Arial"/>
          <w:color w:val="000000" w:themeColor="text1"/>
        </w:rPr>
        <w:t xml:space="preserve">zakres rzeczowy </w:t>
      </w:r>
      <w:r w:rsidR="007E2243" w:rsidRPr="006F7AD9">
        <w:rPr>
          <w:rFonts w:ascii="Arial" w:hAnsi="Arial" w:cs="Arial"/>
          <w:color w:val="000000" w:themeColor="text1"/>
        </w:rPr>
        <w:t>P</w:t>
      </w:r>
      <w:r w:rsidRPr="006F7AD9">
        <w:rPr>
          <w:rFonts w:ascii="Arial" w:hAnsi="Arial" w:cs="Arial"/>
          <w:color w:val="000000" w:themeColor="text1"/>
        </w:rPr>
        <w:t>rzedmiotu Umowy</w:t>
      </w:r>
      <w:r w:rsidR="007E2243" w:rsidRPr="006F7AD9">
        <w:rPr>
          <w:rFonts w:ascii="Arial" w:hAnsi="Arial" w:cs="Arial"/>
          <w:color w:val="000000" w:themeColor="text1"/>
        </w:rPr>
        <w:t xml:space="preserve">, jednocześnie uzyskując zamierzony efekt rzeczowy dla zadania inwestycyjnego nr </w:t>
      </w:r>
      <w:r w:rsidR="006F7AD9" w:rsidRPr="006F7AD9">
        <w:rPr>
          <w:rFonts w:ascii="Arial" w:hAnsi="Arial" w:cs="Arial"/>
          <w:color w:val="000000" w:themeColor="text1"/>
        </w:rPr>
        <w:t>018</w:t>
      </w:r>
      <w:r w:rsidR="00C36CA6">
        <w:rPr>
          <w:rFonts w:ascii="Arial" w:hAnsi="Arial" w:cs="Arial"/>
          <w:color w:val="000000" w:themeColor="text1"/>
        </w:rPr>
        <w:t>24</w:t>
      </w:r>
      <w:r w:rsidR="006F7AD9" w:rsidRPr="006F7AD9">
        <w:rPr>
          <w:rFonts w:ascii="Arial" w:hAnsi="Arial" w:cs="Arial"/>
          <w:color w:val="000000" w:themeColor="text1"/>
        </w:rPr>
        <w:t>.</w:t>
      </w:r>
    </w:p>
    <w:p w14:paraId="2ED5E457" w14:textId="77777777" w:rsidR="008F1BD4" w:rsidRPr="003B4D6A" w:rsidRDefault="008F1BD4" w:rsidP="00FA5ED3">
      <w:pPr>
        <w:pStyle w:val="Tekstpodstawowy"/>
        <w:ind w:left="360"/>
        <w:jc w:val="both"/>
        <w:rPr>
          <w:rFonts w:ascii="Arial" w:hAnsi="Arial" w:cs="Arial"/>
          <w:color w:val="auto"/>
          <w:szCs w:val="24"/>
          <w:highlight w:val="yellow"/>
        </w:rPr>
      </w:pPr>
    </w:p>
    <w:p w14:paraId="4CC5E3BF" w14:textId="28DAE348" w:rsidR="00061F0A" w:rsidRDefault="00061F0A" w:rsidP="00061F0A">
      <w:pPr>
        <w:pStyle w:val="Tekstpodstawowy"/>
        <w:ind w:left="425"/>
        <w:jc w:val="both"/>
        <w:rPr>
          <w:rFonts w:ascii="Arial" w:hAnsi="Arial" w:cs="Arial"/>
          <w:color w:val="auto"/>
          <w:szCs w:val="24"/>
        </w:rPr>
      </w:pPr>
    </w:p>
    <w:p w14:paraId="1DF2A64A" w14:textId="1568FEF6" w:rsidR="00DF5683" w:rsidRPr="004D6368" w:rsidRDefault="00DF5683" w:rsidP="00DF5683">
      <w:pPr>
        <w:pStyle w:val="Tekstpodstawowywcity2"/>
        <w:ind w:firstLine="0"/>
        <w:jc w:val="center"/>
        <w:outlineLvl w:val="0"/>
        <w:rPr>
          <w:rFonts w:ascii="Arial" w:hAnsi="Arial" w:cs="Arial"/>
          <w:b/>
          <w:szCs w:val="24"/>
        </w:rPr>
      </w:pPr>
      <w:bookmarkStart w:id="15"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5"/>
      <w:r w:rsidR="000B62E1">
        <w:rPr>
          <w:rFonts w:ascii="Arial" w:hAnsi="Arial" w:cs="Arial"/>
          <w:b/>
          <w:szCs w:val="24"/>
        </w:rPr>
        <w:t xml:space="preserve"> w okresie realizacji Umowy</w:t>
      </w:r>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1536A4B6"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Jeżeli w trakcie ustalania zaistnienia wad niezbędne jest dokonanie prób, badań, odkryć lub ekspertyz, wówczas Zamawiający jest uprawniony do zobowi</w:t>
      </w:r>
      <w:r w:rsidR="00506993">
        <w:rPr>
          <w:rFonts w:ascii="Arial" w:hAnsi="Arial" w:cs="Arial"/>
          <w:color w:val="auto"/>
          <w:szCs w:val="24"/>
        </w:rPr>
        <w:t xml:space="preserve">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0A6B69CD"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w:t>
      </w:r>
      <w:r w:rsidR="00F4469C">
        <w:rPr>
          <w:rFonts w:ascii="Arial" w:hAnsi="Arial" w:cs="Arial"/>
        </w:rPr>
        <w:t xml:space="preserve">(usterki) </w:t>
      </w:r>
      <w:r w:rsidRPr="0017106A">
        <w:rPr>
          <w:rFonts w:ascii="Arial" w:hAnsi="Arial" w:cs="Arial"/>
        </w:rPr>
        <w:t xml:space="preserve">lub </w:t>
      </w:r>
      <w:r w:rsidR="000F2B19">
        <w:rPr>
          <w:rFonts w:ascii="Arial" w:hAnsi="Arial" w:cs="Arial"/>
        </w:rPr>
        <w:t xml:space="preserve">Wady Istotne </w:t>
      </w:r>
      <w:r w:rsidRPr="0017106A">
        <w:rPr>
          <w:rFonts w:ascii="Arial" w:hAnsi="Arial" w:cs="Arial"/>
        </w:rPr>
        <w:t xml:space="preserve">Obiektu </w:t>
      </w:r>
      <w:r w:rsidR="00C52DA5" w:rsidRPr="0017106A">
        <w:rPr>
          <w:rFonts w:ascii="Arial" w:hAnsi="Arial" w:cs="Arial"/>
        </w:rPr>
        <w:t xml:space="preserve">lub Przedmiotu Umowy </w:t>
      </w:r>
      <w:r w:rsidR="00506993">
        <w:rPr>
          <w:rFonts w:ascii="Arial" w:hAnsi="Arial" w:cs="Arial"/>
        </w:rPr>
        <w:t>powstałe w </w:t>
      </w:r>
      <w:r w:rsidRPr="0017106A">
        <w:rPr>
          <w:rFonts w:ascii="Arial" w:hAnsi="Arial" w:cs="Arial"/>
        </w:rPr>
        <w:t>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4E8AC559"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00506993">
        <w:rPr>
          <w:rFonts w:ascii="Arial" w:hAnsi="Arial" w:cs="Arial"/>
        </w:rPr>
        <w:t xml:space="preserve">zlecenia </w:t>
      </w:r>
      <w:r w:rsidRPr="00B03AB9">
        <w:rPr>
          <w:rFonts w:ascii="Arial" w:hAnsi="Arial" w:cs="Arial"/>
        </w:rPr>
        <w:t>usunięcia stwierdzonych Wad (</w:t>
      </w:r>
      <w:r w:rsidR="008D40DC" w:rsidRPr="00B03AB9">
        <w:rPr>
          <w:rFonts w:ascii="Arial" w:hAnsi="Arial" w:cs="Arial"/>
        </w:rPr>
        <w:t>u</w:t>
      </w:r>
      <w:r w:rsidRPr="00B03AB9">
        <w:rPr>
          <w:rFonts w:ascii="Arial" w:hAnsi="Arial" w:cs="Arial"/>
        </w:rPr>
        <w:t>sterek), Wad Istotnych osobie trzeciej na koszt Wykonawcy (</w:t>
      </w:r>
      <w:r w:rsidR="00506993">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006F7AD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35E4B47F"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Jeżeli opóźnienie w usunięciu Wad (usterek) oraz Wad Istotnych spowoduje konieczność wstrzymania realizacji robót bu</w:t>
      </w:r>
      <w:r w:rsidR="00506993">
        <w:rPr>
          <w:rFonts w:ascii="Arial" w:hAnsi="Arial" w:cs="Arial"/>
        </w:rPr>
        <w:t xml:space="preserve">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486934C7" w:rsidR="0034341C" w:rsidRDefault="0087559C" w:rsidP="00D27D5B">
      <w:pPr>
        <w:pStyle w:val="Nagwek1"/>
        <w:ind w:left="432"/>
        <w:jc w:val="center"/>
        <w:rPr>
          <w:rFonts w:ascii="Arial" w:hAnsi="Arial" w:cs="Arial"/>
          <w:b/>
          <w:color w:val="auto"/>
          <w:sz w:val="24"/>
          <w:szCs w:val="24"/>
        </w:rPr>
      </w:pPr>
      <w:bookmarkStart w:id="16"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5B2FDC">
        <w:rPr>
          <w:rFonts w:ascii="Arial" w:hAnsi="Arial" w:cs="Arial"/>
          <w:b/>
          <w:color w:val="auto"/>
          <w:sz w:val="24"/>
          <w:szCs w:val="24"/>
        </w:rPr>
        <w:t xml:space="preserve"> </w:t>
      </w:r>
      <w:r w:rsidR="001D77F6">
        <w:rPr>
          <w:rFonts w:ascii="Arial" w:hAnsi="Arial" w:cs="Arial"/>
          <w:b/>
          <w:color w:val="auto"/>
          <w:sz w:val="24"/>
          <w:szCs w:val="24"/>
        </w:rPr>
        <w:t>Rękojmia</w:t>
      </w:r>
      <w:bookmarkEnd w:id="16"/>
    </w:p>
    <w:p w14:paraId="3D3D6A1C" w14:textId="77777777" w:rsidR="001D77F6" w:rsidRPr="001D77F6" w:rsidRDefault="001D77F6" w:rsidP="001D77F6"/>
    <w:p w14:paraId="781C8CCF" w14:textId="453ADFDC"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 xml:space="preserve">lub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lub</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5735A488"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4C2117">
        <w:rPr>
          <w:rFonts w:ascii="Arial" w:hAnsi="Arial" w:cs="Arial"/>
          <w:color w:val="auto"/>
          <w:szCs w:val="24"/>
        </w:rPr>
        <w:t xml:space="preserve">ust. </w:t>
      </w:r>
      <w:r w:rsidR="008760FE" w:rsidRPr="00527DEA">
        <w:rPr>
          <w:rFonts w:ascii="Arial" w:hAnsi="Arial" w:cs="Arial"/>
          <w:color w:val="auto"/>
          <w:szCs w:val="24"/>
        </w:rPr>
        <w:t>2</w:t>
      </w:r>
      <w:r>
        <w:rPr>
          <w:rFonts w:ascii="Arial" w:hAnsi="Arial" w:cs="Arial"/>
          <w:color w:val="auto"/>
          <w:szCs w:val="24"/>
        </w:rPr>
        <w:t>, jeżeli zawiadomił Wykonawcę o wadzie przed jego upływem. Strony</w:t>
      </w:r>
      <w:r w:rsidR="008760FE">
        <w:rPr>
          <w:rFonts w:ascii="Arial" w:hAnsi="Arial" w:cs="Arial"/>
          <w:color w:val="auto"/>
          <w:szCs w:val="24"/>
        </w:rPr>
        <w:t xml:space="preserve"> wyłączają stosowanie </w:t>
      </w:r>
      <w:r w:rsidR="001B1982" w:rsidRPr="001B1982">
        <w:rPr>
          <w:rFonts w:ascii="Arial" w:hAnsi="Arial" w:cs="Arial"/>
          <w:i/>
          <w:color w:val="auto"/>
          <w:szCs w:val="24"/>
        </w:rPr>
        <w:t>art. 563 ustawy z dnia 23 kwiet</w:t>
      </w:r>
      <w:r w:rsidR="000D06DF">
        <w:rPr>
          <w:rFonts w:ascii="Arial" w:hAnsi="Arial" w:cs="Arial"/>
          <w:i/>
          <w:color w:val="auto"/>
          <w:szCs w:val="24"/>
        </w:rPr>
        <w:t>nia 1964 r. Kodeks cywilny (Dz.</w:t>
      </w:r>
      <w:r w:rsidR="001B1982" w:rsidRPr="001B1982">
        <w:rPr>
          <w:rFonts w:ascii="Arial" w:hAnsi="Arial" w:cs="Arial"/>
          <w:i/>
          <w:color w:val="auto"/>
          <w:szCs w:val="24"/>
        </w:rPr>
        <w:t>U. z 2023 r. poz. 1610 ze zm.), dalej „Kodeks cywilny”</w:t>
      </w:r>
      <w:r>
        <w:rPr>
          <w:rFonts w:ascii="Arial" w:hAnsi="Arial" w:cs="Arial"/>
          <w:color w:val="auto"/>
          <w:szCs w:val="24"/>
        </w:rPr>
        <w:t>.</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7"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7"/>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8" w:name="_Hlk95241404"/>
    </w:p>
    <w:p w14:paraId="68729D31" w14:textId="18FBCA2C"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bookmarkEnd w:id="18"/>
      <w:r w:rsidR="006F7AD9">
        <w:rPr>
          <w:rFonts w:ascii="Arial" w:hAnsi="Arial" w:cs="Arial"/>
          <w:color w:val="000000" w:themeColor="text1"/>
        </w:rPr>
        <w:t>.</w:t>
      </w:r>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06D64FC3" w:rsidR="00705585"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66BEB27F" w14:textId="4B8D702D" w:rsidR="00506993" w:rsidRDefault="00506993" w:rsidP="00506993">
      <w:pPr>
        <w:jc w:val="both"/>
      </w:pPr>
    </w:p>
    <w:p w14:paraId="0C155A53" w14:textId="07B57DD1" w:rsidR="00506993" w:rsidRDefault="00506993" w:rsidP="00506993">
      <w:pPr>
        <w:jc w:val="both"/>
      </w:pPr>
    </w:p>
    <w:p w14:paraId="58A85D18" w14:textId="77777777" w:rsidR="00506993" w:rsidRPr="00506993" w:rsidRDefault="00506993" w:rsidP="00506993">
      <w:pPr>
        <w:jc w:val="both"/>
        <w:rPr>
          <w:rFonts w:ascii="Arial" w:hAnsi="Arial" w:cs="Arial"/>
          <w:bCs/>
          <w:color w:val="000000" w:themeColor="text1"/>
        </w:rPr>
      </w:pPr>
    </w:p>
    <w:p w14:paraId="4859EE6F" w14:textId="2B477073" w:rsidR="004E563A" w:rsidRDefault="004E563A" w:rsidP="00600C86">
      <w:pPr>
        <w:pStyle w:val="Tekstpodstawowy"/>
        <w:tabs>
          <w:tab w:val="left" w:pos="672"/>
        </w:tabs>
        <w:outlineLvl w:val="0"/>
        <w:rPr>
          <w:rFonts w:ascii="Arial" w:hAnsi="Arial" w:cs="Arial"/>
          <w:color w:val="auto"/>
          <w:szCs w:val="24"/>
        </w:rPr>
      </w:pPr>
    </w:p>
    <w:p w14:paraId="6EB1C191" w14:textId="1091E0B4" w:rsidR="00E80C09" w:rsidRDefault="00E80C09" w:rsidP="00600C86">
      <w:pPr>
        <w:pStyle w:val="Tekstpodstawowy"/>
        <w:tabs>
          <w:tab w:val="left" w:pos="672"/>
        </w:tabs>
        <w:outlineLvl w:val="0"/>
        <w:rPr>
          <w:rFonts w:ascii="Arial" w:hAnsi="Arial" w:cs="Arial"/>
          <w:color w:val="auto"/>
          <w:szCs w:val="24"/>
        </w:rPr>
      </w:pPr>
    </w:p>
    <w:p w14:paraId="47661E53" w14:textId="77777777" w:rsidR="00E80C09" w:rsidRDefault="00E80C09" w:rsidP="00600C86">
      <w:pPr>
        <w:pStyle w:val="Tekstpodstawowy"/>
        <w:tabs>
          <w:tab w:val="left" w:pos="672"/>
        </w:tabs>
        <w:outlineLvl w:val="0"/>
        <w:rPr>
          <w:rFonts w:ascii="Arial" w:hAnsi="Arial" w:cs="Arial"/>
          <w:color w:val="auto"/>
          <w:szCs w:val="24"/>
        </w:rPr>
      </w:pPr>
    </w:p>
    <w:p w14:paraId="3D1CE487" w14:textId="347EB93D" w:rsidR="004E563A" w:rsidRDefault="00F363BF" w:rsidP="002D2366">
      <w:pPr>
        <w:pStyle w:val="Tekstpodstawowy"/>
        <w:tabs>
          <w:tab w:val="left" w:pos="672"/>
        </w:tabs>
        <w:jc w:val="center"/>
        <w:outlineLvl w:val="0"/>
        <w:rPr>
          <w:rFonts w:ascii="Arial" w:hAnsi="Arial" w:cs="Arial"/>
          <w:color w:val="auto"/>
          <w:szCs w:val="24"/>
        </w:rPr>
      </w:pPr>
      <w:bookmarkStart w:id="19"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342E66">
        <w:rPr>
          <w:rFonts w:ascii="Arial" w:hAnsi="Arial" w:cs="Arial"/>
          <w:b/>
          <w:color w:val="auto"/>
          <w:szCs w:val="24"/>
        </w:rPr>
        <w:t>i</w:t>
      </w:r>
      <w:r w:rsidR="00801BAF">
        <w:rPr>
          <w:rFonts w:ascii="Arial" w:hAnsi="Arial" w:cs="Arial"/>
          <w:color w:val="auto"/>
          <w:szCs w:val="24"/>
        </w:rPr>
        <w:t xml:space="preserve"> </w:t>
      </w:r>
      <w:r w:rsidR="00237DF6">
        <w:rPr>
          <w:rFonts w:ascii="Arial" w:hAnsi="Arial" w:cs="Arial"/>
          <w:b/>
          <w:color w:val="auto"/>
          <w:szCs w:val="24"/>
        </w:rPr>
        <w:t>rękojmi</w:t>
      </w:r>
      <w:bookmarkEnd w:id="19"/>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2309D33A"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00506993">
        <w:rPr>
          <w:rFonts w:ascii="Arial" w:hAnsi="Arial" w:cs="Arial"/>
        </w:rPr>
        <w:t>Przedmiocie Umowy</w:t>
      </w:r>
      <w:r w:rsidRPr="00C65911">
        <w:rPr>
          <w:rFonts w:ascii="Arial" w:hAnsi="Arial" w:cs="Arial"/>
        </w:rPr>
        <w:t xml:space="preserve"> istnieją jakiekolwiek wady l</w:t>
      </w:r>
      <w:r w:rsidR="00506993">
        <w:rPr>
          <w:rFonts w:ascii="Arial" w:hAnsi="Arial" w:cs="Arial"/>
        </w:rPr>
        <w:t>ub usterki powstałe w związku z </w:t>
      </w:r>
      <w:r w:rsidRPr="00C65911">
        <w:rPr>
          <w:rFonts w:ascii="Arial" w:hAnsi="Arial" w:cs="Arial"/>
        </w:rPr>
        <w:t>niewykonaniem lub niewłaściwym wykonaniem prac, Zamawiający – poza innymi uprawnieniami przewidzianymi Umową, jest uprawniony</w:t>
      </w:r>
      <w:r w:rsidRPr="00527DEA">
        <w:rPr>
          <w:rFonts w:ascii="Arial" w:hAnsi="Arial" w:cs="Arial"/>
        </w:rPr>
        <w:t xml:space="preserve"> </w:t>
      </w:r>
      <w:r w:rsidR="008760FE" w:rsidRPr="00527DEA">
        <w:rPr>
          <w:rFonts w:ascii="Arial" w:hAnsi="Arial" w:cs="Arial"/>
        </w:rPr>
        <w:t>d</w:t>
      </w:r>
      <w:r w:rsidR="00506993">
        <w:rPr>
          <w:rFonts w:ascii="Arial" w:hAnsi="Arial" w:cs="Arial"/>
        </w:rPr>
        <w:t xml:space="preserve">o potrącenia kosztów usunięcia </w:t>
      </w:r>
      <w:r w:rsidR="008760FE" w:rsidRPr="00527DEA">
        <w:rPr>
          <w:rFonts w:ascii="Arial" w:hAnsi="Arial" w:cs="Arial"/>
        </w:rPr>
        <w:t xml:space="preserve">wad (usterek) </w:t>
      </w:r>
      <w:r w:rsidR="009F43ED">
        <w:rPr>
          <w:rFonts w:ascii="Arial" w:hAnsi="Arial" w:cs="Arial"/>
        </w:rPr>
        <w:t xml:space="preserve">lub Wad Istotnych </w:t>
      </w:r>
      <w:r w:rsidR="008760FE" w:rsidRPr="00527DEA">
        <w:rPr>
          <w:rFonts w:ascii="Arial" w:hAnsi="Arial" w:cs="Arial"/>
        </w:rPr>
        <w:t>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8E60528"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t>
      </w:r>
      <w:r w:rsidR="003A2782">
        <w:rPr>
          <w:rFonts w:ascii="Arial" w:hAnsi="Arial" w:cs="Arial"/>
          <w:color w:val="000000" w:themeColor="text1"/>
        </w:rPr>
        <w:t xml:space="preserve">takich samych </w:t>
      </w:r>
      <w:r w:rsidRPr="00B01190">
        <w:rPr>
          <w:rFonts w:ascii="Arial" w:hAnsi="Arial" w:cs="Arial"/>
          <w:color w:val="000000" w:themeColor="text1"/>
        </w:rPr>
        <w:t xml:space="preserve">warunkach </w:t>
      </w:r>
      <w:r w:rsidR="003A2782">
        <w:rPr>
          <w:rFonts w:ascii="Arial" w:hAnsi="Arial" w:cs="Arial"/>
          <w:color w:val="000000" w:themeColor="text1"/>
        </w:rPr>
        <w:t xml:space="preserve">jak </w:t>
      </w:r>
      <w:r w:rsidR="003A2782" w:rsidRPr="0057561B">
        <w:rPr>
          <w:rFonts w:ascii="Arial" w:hAnsi="Arial" w:cs="Arial"/>
          <w:color w:val="000000" w:themeColor="text1"/>
        </w:rPr>
        <w:t>określon</w:t>
      </w:r>
      <w:r w:rsidR="003A2782">
        <w:rPr>
          <w:rFonts w:ascii="Arial" w:hAnsi="Arial" w:cs="Arial"/>
          <w:color w:val="000000" w:themeColor="text1"/>
        </w:rPr>
        <w:t>e</w:t>
      </w:r>
      <w:r w:rsidR="003A2782" w:rsidRPr="0057561B">
        <w:rPr>
          <w:rFonts w:ascii="Arial" w:hAnsi="Arial" w:cs="Arial"/>
          <w:color w:val="000000" w:themeColor="text1"/>
        </w:rPr>
        <w:t xml:space="preserve"> </w:t>
      </w:r>
      <w:r w:rsidRPr="0057561B">
        <w:rPr>
          <w:rFonts w:ascii="Arial" w:hAnsi="Arial" w:cs="Arial"/>
          <w:color w:val="000000" w:themeColor="text1"/>
        </w:rPr>
        <w:t xml:space="preserve">w § 10 </w:t>
      </w:r>
      <w:r w:rsidR="004C2117">
        <w:rPr>
          <w:rFonts w:ascii="Arial" w:hAnsi="Arial" w:cs="Arial"/>
          <w:color w:val="000000" w:themeColor="text1"/>
        </w:rPr>
        <w:t>ust.</w:t>
      </w:r>
      <w:r w:rsidR="004C2117" w:rsidRPr="0057561B">
        <w:rPr>
          <w:rFonts w:ascii="Arial" w:hAnsi="Arial" w:cs="Arial"/>
          <w:color w:val="000000" w:themeColor="text1"/>
        </w:rPr>
        <w:t xml:space="preserve">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3348C9AE" w:rsidR="0057561B" w:rsidRPr="003A2782" w:rsidRDefault="00867CE8" w:rsidP="003A2782">
      <w:pPr>
        <w:pStyle w:val="Akapitzlist"/>
        <w:numPr>
          <w:ilvl w:val="0"/>
          <w:numId w:val="31"/>
        </w:numPr>
        <w:jc w:val="both"/>
        <w:rPr>
          <w:rFonts w:ascii="Arial" w:hAnsi="Arial" w:cs="Arial"/>
        </w:rPr>
      </w:pPr>
      <w:r w:rsidRPr="003A2782">
        <w:rPr>
          <w:rFonts w:ascii="Arial" w:hAnsi="Arial" w:cs="Arial"/>
        </w:rPr>
        <w:t xml:space="preserve">W przypadku nie zwrócenia kosztów </w:t>
      </w:r>
      <w:r w:rsidR="003A2782" w:rsidRPr="003A2782">
        <w:rPr>
          <w:rFonts w:ascii="Arial" w:hAnsi="Arial" w:cs="Arial"/>
        </w:rPr>
        <w:t>Wykon</w:t>
      </w:r>
      <w:r w:rsidR="003A2782" w:rsidRPr="00643056">
        <w:rPr>
          <w:rFonts w:ascii="Arial" w:hAnsi="Arial" w:cs="Arial"/>
        </w:rPr>
        <w:t>ani</w:t>
      </w:r>
      <w:r w:rsidR="003A2782" w:rsidRPr="00F77383">
        <w:rPr>
          <w:rFonts w:ascii="Arial" w:hAnsi="Arial" w:cs="Arial"/>
        </w:rPr>
        <w:t xml:space="preserve">a </w:t>
      </w:r>
      <w:r w:rsidR="00B01190" w:rsidRPr="00F77383">
        <w:rPr>
          <w:rFonts w:ascii="Arial" w:hAnsi="Arial" w:cs="Arial"/>
        </w:rPr>
        <w:t>Z</w:t>
      </w:r>
      <w:r w:rsidRPr="0087458B">
        <w:rPr>
          <w:rFonts w:ascii="Arial" w:hAnsi="Arial" w:cs="Arial"/>
        </w:rPr>
        <w:t xml:space="preserve">astępczego </w:t>
      </w:r>
      <w:r w:rsidRPr="003A2782">
        <w:rPr>
          <w:rFonts w:ascii="Arial" w:hAnsi="Arial" w:cs="Arial"/>
        </w:rPr>
        <w:t xml:space="preserve">usunięcia </w:t>
      </w:r>
      <w:r w:rsidR="008E0D55" w:rsidRPr="003A2782">
        <w:rPr>
          <w:rFonts w:ascii="Arial" w:hAnsi="Arial" w:cs="Arial"/>
        </w:rPr>
        <w:t>W</w:t>
      </w:r>
      <w:r w:rsidRPr="003A2782">
        <w:rPr>
          <w:rFonts w:ascii="Arial" w:hAnsi="Arial" w:cs="Arial"/>
        </w:rPr>
        <w:t xml:space="preserve">ad </w:t>
      </w:r>
      <w:r w:rsidR="008E0D55" w:rsidRPr="003A2782">
        <w:rPr>
          <w:rFonts w:ascii="Arial" w:hAnsi="Arial" w:cs="Arial"/>
        </w:rPr>
        <w:t>(</w:t>
      </w:r>
      <w:r w:rsidRPr="003A2782">
        <w:rPr>
          <w:rFonts w:ascii="Arial" w:hAnsi="Arial" w:cs="Arial"/>
        </w:rPr>
        <w:t>usterek</w:t>
      </w:r>
      <w:r w:rsidR="008E0D55" w:rsidRPr="003A2782">
        <w:rPr>
          <w:rFonts w:ascii="Arial" w:hAnsi="Arial" w:cs="Arial"/>
        </w:rPr>
        <w:t>)</w:t>
      </w:r>
      <w:r w:rsidR="009F43ED" w:rsidRPr="003A2782">
        <w:rPr>
          <w:rFonts w:ascii="Arial" w:hAnsi="Arial" w:cs="Arial"/>
        </w:rPr>
        <w:t xml:space="preserve"> lub</w:t>
      </w:r>
      <w:r w:rsidR="008E0D55" w:rsidRPr="003A2782">
        <w:rPr>
          <w:rFonts w:ascii="Arial" w:hAnsi="Arial" w:cs="Arial"/>
        </w:rPr>
        <w:t xml:space="preserve"> Wad Istotnych</w:t>
      </w:r>
      <w:r w:rsidR="0057561B" w:rsidRPr="003A2782">
        <w:rPr>
          <w:rFonts w:ascii="Arial" w:hAnsi="Arial" w:cs="Arial"/>
        </w:rPr>
        <w:t>,</w:t>
      </w:r>
      <w:r w:rsidR="008E0D55" w:rsidRPr="003A2782">
        <w:rPr>
          <w:rFonts w:ascii="Arial" w:hAnsi="Arial" w:cs="Arial"/>
        </w:rPr>
        <w:t xml:space="preserve"> </w:t>
      </w:r>
      <w:r w:rsidRPr="003A2782">
        <w:rPr>
          <w:rFonts w:ascii="Arial" w:hAnsi="Arial" w:cs="Arial"/>
        </w:rPr>
        <w:t xml:space="preserve">Zamawiający </w:t>
      </w:r>
      <w:r w:rsidR="0057561B" w:rsidRPr="003A2782">
        <w:rPr>
          <w:rFonts w:ascii="Arial" w:hAnsi="Arial" w:cs="Arial"/>
        </w:rPr>
        <w:t>jest uprawniony do dochodzenia zwrotu kosztów usu</w:t>
      </w:r>
      <w:r w:rsidRPr="003A2782">
        <w:rPr>
          <w:rFonts w:ascii="Arial" w:hAnsi="Arial" w:cs="Arial"/>
        </w:rPr>
        <w:t xml:space="preserve">nięcia </w:t>
      </w:r>
      <w:r w:rsidR="008E0D55" w:rsidRPr="003A2782">
        <w:rPr>
          <w:rFonts w:ascii="Arial" w:hAnsi="Arial" w:cs="Arial"/>
        </w:rPr>
        <w:t xml:space="preserve">takich </w:t>
      </w:r>
      <w:r w:rsidRPr="003A2782">
        <w:rPr>
          <w:rFonts w:ascii="Arial" w:hAnsi="Arial" w:cs="Arial"/>
        </w:rPr>
        <w:t xml:space="preserve">wad z </w:t>
      </w:r>
      <w:r w:rsidR="009F43ED" w:rsidRPr="003A2782">
        <w:rPr>
          <w:rFonts w:ascii="Arial" w:hAnsi="Arial" w:cs="Arial"/>
        </w:rPr>
        <w:t xml:space="preserve">zabezpieczenia pozostającego </w:t>
      </w:r>
      <w:r w:rsidRPr="003A2782">
        <w:rPr>
          <w:rFonts w:ascii="Arial" w:hAnsi="Arial" w:cs="Arial"/>
        </w:rPr>
        <w:t>w mocy</w:t>
      </w:r>
      <w:r w:rsidR="00506993">
        <w:rPr>
          <w:rFonts w:ascii="Arial" w:hAnsi="Arial" w:cs="Arial"/>
        </w:rPr>
        <w:t xml:space="preserve"> (w </w:t>
      </w:r>
      <w:r w:rsidR="003A2782" w:rsidRPr="003A2782">
        <w:rPr>
          <w:rFonts w:ascii="Arial" w:hAnsi="Arial" w:cs="Arial"/>
        </w:rPr>
        <w:t>szczególności gwarancji bankowej lub polisy ubezpieczeniowej)</w:t>
      </w:r>
      <w:r w:rsidRPr="003A2782">
        <w:rPr>
          <w:rFonts w:ascii="Arial" w:hAnsi="Arial" w:cs="Arial"/>
        </w:rPr>
        <w:t xml:space="preserve">, po uprzednim powiadomieniu Wykonawcy o zamiarze skorzystania z </w:t>
      </w:r>
      <w:r w:rsidR="009F43ED" w:rsidRPr="003A2782">
        <w:rPr>
          <w:rFonts w:ascii="Arial" w:hAnsi="Arial" w:cs="Arial"/>
        </w:rPr>
        <w:t>niego</w:t>
      </w:r>
      <w:r w:rsidR="0057561B" w:rsidRPr="003A2782">
        <w:rPr>
          <w:rFonts w:ascii="Arial" w:hAnsi="Arial" w:cs="Arial"/>
        </w:rPr>
        <w:t>.</w:t>
      </w:r>
    </w:p>
    <w:p w14:paraId="7CD76CE9" w14:textId="2A52293F"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9F43ED">
        <w:rPr>
          <w:rFonts w:ascii="Arial" w:hAnsi="Arial" w:cs="Arial"/>
        </w:rPr>
        <w:t>zabezpieczenia</w:t>
      </w:r>
      <w:r w:rsidR="00844050">
        <w:t>.</w:t>
      </w:r>
    </w:p>
    <w:p w14:paraId="6F7A323C" w14:textId="6734E8AA"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9F43ED">
        <w:rPr>
          <w:rFonts w:ascii="Arial" w:hAnsi="Arial" w:cs="Arial"/>
        </w:rPr>
        <w:t>(</w:t>
      </w:r>
      <w:r w:rsidRPr="00844050">
        <w:rPr>
          <w:rFonts w:ascii="Arial" w:hAnsi="Arial" w:cs="Arial"/>
        </w:rPr>
        <w:t>usterek</w:t>
      </w:r>
      <w:r w:rsidR="009F43ED">
        <w:rPr>
          <w:rFonts w:ascii="Arial" w:hAnsi="Arial" w:cs="Arial"/>
        </w:rPr>
        <w:t>)</w:t>
      </w:r>
      <w:r w:rsidRPr="00844050">
        <w:rPr>
          <w:rFonts w:ascii="Arial" w:hAnsi="Arial" w:cs="Arial"/>
        </w:rPr>
        <w:t xml:space="preserve"> </w:t>
      </w:r>
      <w:r w:rsidR="00B01190">
        <w:rPr>
          <w:rFonts w:ascii="Arial" w:hAnsi="Arial" w:cs="Arial"/>
        </w:rPr>
        <w:t xml:space="preserve">lub Wad Istotnych </w:t>
      </w:r>
      <w:r w:rsidR="00506993">
        <w:rPr>
          <w:rFonts w:ascii="Arial" w:hAnsi="Arial" w:cs="Arial"/>
        </w:rPr>
        <w:t>w związku z </w:t>
      </w:r>
      <w:r w:rsidRPr="00844050">
        <w:rPr>
          <w:rFonts w:ascii="Arial" w:hAnsi="Arial" w:cs="Arial"/>
        </w:rPr>
        <w:t xml:space="preserve">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432CF010"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585C52CA"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506993">
        <w:rPr>
          <w:rFonts w:ascii="Arial" w:hAnsi="Arial" w:cs="Arial"/>
          <w:bCs/>
          <w:iCs/>
          <w:color w:val="000000" w:themeColor="text1"/>
          <w:w w:val="101"/>
        </w:rPr>
        <w:t xml:space="preserve"> i </w:t>
      </w:r>
      <w:r w:rsidR="00635A91" w:rsidRPr="00844050">
        <w:rPr>
          <w:rFonts w:ascii="Arial" w:hAnsi="Arial" w:cs="Arial"/>
          <w:bCs/>
          <w:iCs/>
          <w:color w:val="000000" w:themeColor="text1"/>
          <w:w w:val="101"/>
        </w:rPr>
        <w:t>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1E02C471"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3A2782">
        <w:rPr>
          <w:rFonts w:ascii="Arial" w:hAnsi="Arial" w:cs="Arial"/>
          <w:color w:val="000000" w:themeColor="text1"/>
        </w:rPr>
        <w:t xml:space="preserve">innego podmiotu </w:t>
      </w:r>
      <w:r w:rsidRPr="00844050">
        <w:rPr>
          <w:rFonts w:ascii="Arial" w:hAnsi="Arial" w:cs="Arial"/>
          <w:color w:val="000000" w:themeColor="text1"/>
        </w:rPr>
        <w:t>realizując</w:t>
      </w:r>
      <w:r w:rsidR="00FE53F8">
        <w:rPr>
          <w:rFonts w:ascii="Arial" w:hAnsi="Arial" w:cs="Arial"/>
          <w:color w:val="000000" w:themeColor="text1"/>
        </w:rPr>
        <w:t>e</w:t>
      </w:r>
      <w:r w:rsidR="003A2782">
        <w:rPr>
          <w:rFonts w:ascii="Arial" w:hAnsi="Arial" w:cs="Arial"/>
          <w:color w:val="000000" w:themeColor="text1"/>
        </w:rPr>
        <w:t>go</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0C5E6C59" w:rsidR="00061F0A" w:rsidRDefault="00061F0A" w:rsidP="00061F0A">
      <w:pPr>
        <w:pStyle w:val="Tekstpodstawowy"/>
        <w:jc w:val="center"/>
        <w:outlineLvl w:val="0"/>
        <w:rPr>
          <w:rFonts w:ascii="Arial" w:hAnsi="Arial" w:cs="Arial"/>
          <w:b/>
          <w:color w:val="auto"/>
          <w:szCs w:val="24"/>
        </w:rPr>
      </w:pPr>
      <w:bookmarkStart w:id="20"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 xml:space="preserve">Zabezpieczenie </w:t>
      </w:r>
      <w:bookmarkEnd w:id="20"/>
    </w:p>
    <w:p w14:paraId="5B4E8B04" w14:textId="77777777" w:rsidR="00061F0A" w:rsidRDefault="00061F0A" w:rsidP="00061F0A">
      <w:pPr>
        <w:pStyle w:val="Tekstpodstawowy"/>
        <w:jc w:val="center"/>
        <w:rPr>
          <w:rFonts w:ascii="Arial" w:hAnsi="Arial" w:cs="Arial"/>
          <w:b/>
          <w:color w:val="auto"/>
          <w:szCs w:val="24"/>
        </w:rPr>
      </w:pPr>
    </w:p>
    <w:p w14:paraId="6F38120F" w14:textId="2D0BA2DD"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A136D1">
        <w:rPr>
          <w:rFonts w:ascii="Arial" w:hAnsi="Arial" w:cs="Arial"/>
        </w:rPr>
        <w:t xml:space="preserve"> (w tym kar umownych</w:t>
      </w:r>
      <w:r w:rsidR="009F43ED">
        <w:rPr>
          <w:rFonts w:ascii="Arial" w:hAnsi="Arial" w:cs="Arial"/>
        </w:rPr>
        <w:t xml:space="preserve"> i wykonania zastępczego</w:t>
      </w:r>
      <w:r w:rsidR="00A136D1">
        <w:rPr>
          <w:rFonts w:ascii="Arial" w:hAnsi="Arial" w:cs="Arial"/>
        </w:rPr>
        <w:t>)</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87458B">
        <w:rPr>
          <w:rFonts w:ascii="Arial" w:hAnsi="Arial" w:cs="Arial"/>
          <w:color w:val="auto"/>
          <w:szCs w:val="24"/>
        </w:rPr>
        <w:t>,</w:t>
      </w:r>
      <w:r w:rsidR="00061F0A" w:rsidRPr="000B3668">
        <w:rPr>
          <w:rFonts w:ascii="Arial" w:hAnsi="Arial" w:cs="Arial"/>
          <w:color w:val="auto"/>
          <w:szCs w:val="24"/>
        </w:rPr>
        <w:t xml:space="preserve"> </w:t>
      </w:r>
      <w:r w:rsidR="008C2104">
        <w:rPr>
          <w:rFonts w:ascii="Arial" w:hAnsi="Arial" w:cs="Arial"/>
          <w:color w:val="auto"/>
          <w:szCs w:val="24"/>
        </w:rPr>
        <w:t xml:space="preserve">także </w:t>
      </w:r>
      <w:r w:rsidR="00061F0A" w:rsidRPr="000B3668">
        <w:rPr>
          <w:rFonts w:ascii="Arial" w:hAnsi="Arial" w:cs="Arial"/>
          <w:color w:val="auto"/>
          <w:szCs w:val="24"/>
        </w:rPr>
        <w:t xml:space="preserve">w okresie rękojmi </w:t>
      </w:r>
      <w:r w:rsidRPr="006A5C88">
        <w:rPr>
          <w:rFonts w:ascii="Arial" w:hAnsi="Arial" w:cs="Arial"/>
          <w:color w:val="auto"/>
          <w:szCs w:val="24"/>
        </w:rPr>
        <w:t xml:space="preserve">i </w:t>
      </w:r>
      <w:r w:rsidR="00DB4A81" w:rsidRPr="006A5C88">
        <w:rPr>
          <w:rFonts w:ascii="Arial" w:hAnsi="Arial" w:cs="Arial"/>
          <w:color w:val="auto"/>
          <w:szCs w:val="24"/>
        </w:rPr>
        <w:t>gwarancji</w:t>
      </w:r>
      <w:r w:rsidR="00DB4A81" w:rsidRPr="001872A0">
        <w:rPr>
          <w:rFonts w:ascii="Arial" w:hAnsi="Arial" w:cs="Arial"/>
          <w:color w:val="auto"/>
          <w:szCs w:val="24"/>
        </w:rPr>
        <w:t xml:space="preserve"> </w:t>
      </w:r>
      <w:r w:rsidR="00DB4A81">
        <w:rPr>
          <w:rFonts w:ascii="Arial" w:hAnsi="Arial" w:cs="Arial"/>
        </w:rPr>
        <w:t>- w</w:t>
      </w:r>
      <w:r w:rsidR="00061F0A" w:rsidRPr="000B3668">
        <w:rPr>
          <w:rFonts w:ascii="Arial" w:hAnsi="Arial" w:cs="Arial"/>
          <w:color w:val="auto"/>
          <w:szCs w:val="24"/>
        </w:rPr>
        <w:t> wysokości</w:t>
      </w:r>
      <w:r w:rsidR="00061F0A" w:rsidRPr="00622F92">
        <w:rPr>
          <w:rFonts w:ascii="Arial" w:hAnsi="Arial" w:cs="Arial"/>
          <w:color w:val="auto"/>
          <w:szCs w:val="24"/>
        </w:rPr>
        <w:t xml:space="preserve"> </w:t>
      </w:r>
      <w:r w:rsidR="00061F0A" w:rsidRPr="002C690E">
        <w:rPr>
          <w:rFonts w:ascii="Arial" w:hAnsi="Arial" w:cs="Arial"/>
          <w:color w:val="auto"/>
          <w:szCs w:val="24"/>
        </w:rPr>
        <w:t>5</w:t>
      </w:r>
      <w:r w:rsidR="00061F0A" w:rsidRPr="0021223C">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00D52E4F"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506993">
        <w:rPr>
          <w:rFonts w:ascii="Arial" w:hAnsi="Arial" w:cs="Arial"/>
          <w:color w:val="auto"/>
          <w:szCs w:val="24"/>
        </w:rPr>
        <w:t>wniesione w </w:t>
      </w:r>
      <w:r w:rsidR="00061F0A" w:rsidRPr="00FD2449">
        <w:rPr>
          <w:rFonts w:ascii="Arial" w:hAnsi="Arial" w:cs="Arial"/>
          <w:color w:val="auto"/>
          <w:szCs w:val="24"/>
        </w:rPr>
        <w:t xml:space="preserve">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 xml:space="preserve">nie później niż do dnia </w:t>
      </w:r>
      <w:r w:rsidR="002E7C76">
        <w:rPr>
          <w:rFonts w:ascii="Arial" w:hAnsi="Arial" w:cs="Arial"/>
          <w:color w:val="auto"/>
          <w:szCs w:val="24"/>
        </w:rPr>
        <w:t>zawarcia</w:t>
      </w:r>
      <w:r w:rsidR="002E7C76" w:rsidRPr="006314C6">
        <w:rPr>
          <w:rFonts w:ascii="Arial" w:hAnsi="Arial" w:cs="Arial"/>
          <w:color w:val="auto"/>
          <w:szCs w:val="24"/>
        </w:rPr>
        <w:t xml:space="preserve"> </w:t>
      </w:r>
      <w:r w:rsidR="009132B6" w:rsidRPr="006314C6">
        <w:rPr>
          <w:rFonts w:ascii="Arial" w:hAnsi="Arial" w:cs="Arial"/>
          <w:color w:val="auto"/>
          <w:szCs w:val="24"/>
        </w:rPr>
        <w:t>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FA2FDB">
        <w:rPr>
          <w:rFonts w:ascii="Arial" w:hAnsi="Arial" w:cs="Arial"/>
        </w:rPr>
        <w:t>Przedmiotu Umowy</w:t>
      </w:r>
      <w:r w:rsidR="00FA2FDB" w:rsidRPr="00113531">
        <w:rPr>
          <w:rFonts w:ascii="Arial" w:hAnsi="Arial" w:cs="Arial"/>
        </w:rPr>
        <w:t xml:space="preserve"> </w:t>
      </w:r>
      <w:r w:rsidR="009F43ED">
        <w:rPr>
          <w:rFonts w:ascii="Arial" w:hAnsi="Arial" w:cs="Arial"/>
        </w:rPr>
        <w:t>oraz</w:t>
      </w:r>
    </w:p>
    <w:p w14:paraId="65CB24C7" w14:textId="5198EB25"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00506993">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bezpieczeni</w:t>
      </w:r>
      <w:r w:rsidR="00FA2FDB">
        <w:rPr>
          <w:rFonts w:ascii="Arial" w:hAnsi="Arial" w:cs="Arial"/>
          <w:color w:val="auto"/>
          <w:szCs w:val="24"/>
        </w:rPr>
        <w:t>a</w:t>
      </w:r>
      <w:r w:rsidR="00061F0A" w:rsidRPr="00FD2449">
        <w:rPr>
          <w:rFonts w:ascii="Arial" w:hAnsi="Arial" w:cs="Arial"/>
          <w:color w:val="auto"/>
          <w:szCs w:val="24"/>
        </w:rPr>
        <w:t xml:space="preserv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7969BFE9" w14:textId="6E0F07BD" w:rsidR="001B1982" w:rsidRPr="001B1982" w:rsidRDefault="001B1982" w:rsidP="001B1982">
      <w:pPr>
        <w:pStyle w:val="Akapitzlist"/>
        <w:numPr>
          <w:ilvl w:val="0"/>
          <w:numId w:val="8"/>
        </w:numPr>
        <w:jc w:val="both"/>
        <w:rPr>
          <w:rFonts w:ascii="Arial" w:hAnsi="Arial" w:cs="Arial"/>
        </w:rPr>
      </w:pPr>
      <w:r w:rsidRPr="001B1982">
        <w:rPr>
          <w:rFonts w:ascii="Arial" w:hAnsi="Arial" w:cs="Arial"/>
        </w:rPr>
        <w:t xml:space="preserve">Zwalniana kwota </w:t>
      </w:r>
      <w:r w:rsidR="00FA2FDB">
        <w:rPr>
          <w:rFonts w:ascii="Arial" w:hAnsi="Arial" w:cs="Arial"/>
        </w:rPr>
        <w:t>Z</w:t>
      </w:r>
      <w:r w:rsidRPr="001B1982">
        <w:rPr>
          <w:rFonts w:ascii="Arial" w:hAnsi="Arial" w:cs="Arial"/>
        </w:rPr>
        <w:t>abezpieczenia, o której mowa w ust. 1 oraz ust. 2 powyżej</w:t>
      </w:r>
      <w:r w:rsidR="00A136D1">
        <w:rPr>
          <w:rFonts w:ascii="Arial" w:hAnsi="Arial" w:cs="Arial"/>
        </w:rPr>
        <w:t>,</w:t>
      </w:r>
      <w:r w:rsidRPr="001B1982">
        <w:rPr>
          <w:rFonts w:ascii="Arial" w:hAnsi="Arial" w:cs="Arial"/>
        </w:rPr>
        <w:t xml:space="preserve"> zostanie pomniejszona o koszty przelewu bankowego ponoszone przez Zamawiającego, zgodne z taryfą prowizji i opłat ba</w:t>
      </w:r>
      <w:r w:rsidR="00506993">
        <w:rPr>
          <w:rFonts w:ascii="Arial" w:hAnsi="Arial" w:cs="Arial"/>
        </w:rPr>
        <w:t>nkowych obowiązujących w </w:t>
      </w:r>
      <w:r w:rsidRPr="001B1982">
        <w:rPr>
          <w:rFonts w:ascii="Arial" w:hAnsi="Arial" w:cs="Arial"/>
        </w:rPr>
        <w:t>Narodowym Banku Polskim.</w:t>
      </w:r>
    </w:p>
    <w:p w14:paraId="3D4ED32A" w14:textId="0BD42862"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 xml:space="preserve">wskazanej w </w:t>
      </w:r>
      <w:r w:rsidR="004C2117">
        <w:rPr>
          <w:rFonts w:ascii="Arial" w:hAnsi="Arial" w:cs="Arial"/>
          <w:color w:val="auto"/>
          <w:szCs w:val="24"/>
        </w:rPr>
        <w:t>ust.</w:t>
      </w:r>
      <w:r w:rsidR="004C2117"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3A6D6851"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506993">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04ADEFE7"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F77383">
        <w:rPr>
          <w:rFonts w:ascii="Arial" w:hAnsi="Arial" w:cs="Arial"/>
          <w:color w:val="auto"/>
          <w:szCs w:val="24"/>
        </w:rPr>
        <w:t xml:space="preserve">w </w:t>
      </w:r>
      <w:r w:rsidR="004C2117">
        <w:rPr>
          <w:rFonts w:ascii="Arial" w:hAnsi="Arial" w:cs="Arial"/>
          <w:color w:val="auto"/>
          <w:szCs w:val="24"/>
        </w:rPr>
        <w:t xml:space="preserve">ust. 2 </w:t>
      </w:r>
      <w:r w:rsidR="00061F0A" w:rsidRPr="00622F92">
        <w:rPr>
          <w:rFonts w:ascii="Arial" w:hAnsi="Arial" w:cs="Arial"/>
          <w:color w:val="auto"/>
          <w:szCs w:val="24"/>
        </w:rPr>
        <w:t>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0DA9C55F"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004C2117">
        <w:rPr>
          <w:rFonts w:ascii="Arial" w:hAnsi="Arial" w:cs="Arial"/>
          <w:color w:val="auto"/>
          <w:szCs w:val="24"/>
        </w:rPr>
        <w:t xml:space="preserve">w ust. 1 </w:t>
      </w:r>
      <w:r w:rsidRPr="00622F92">
        <w:rPr>
          <w:rFonts w:ascii="Arial" w:hAnsi="Arial" w:cs="Arial"/>
          <w:color w:val="auto"/>
          <w:szCs w:val="24"/>
        </w:rPr>
        <w:t>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14:paraId="35C2882E" w14:textId="3DD06B64" w:rsidR="00061F0A"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mowy, usunięcia wad i usterek w okresie rękojmi i gwaran</w:t>
      </w:r>
      <w:r w:rsidR="00506993">
        <w:rPr>
          <w:rFonts w:ascii="Arial" w:hAnsi="Arial" w:cs="Arial"/>
          <w:color w:val="auto"/>
          <w:szCs w:val="24"/>
        </w:rPr>
        <w:t xml:space="preserve">cji w formie gwarancji bankowej </w:t>
      </w:r>
      <w:r w:rsidRPr="00BD0BD6">
        <w:rPr>
          <w:rFonts w:ascii="Arial" w:hAnsi="Arial" w:cs="Arial"/>
          <w:color w:val="auto"/>
          <w:szCs w:val="24"/>
        </w:rPr>
        <w:t>lub ubezpieczeniowej</w:t>
      </w:r>
      <w:r w:rsidR="009F43ED">
        <w:rPr>
          <w:rFonts w:ascii="Arial" w:hAnsi="Arial" w:cs="Arial"/>
          <w:color w:val="auto"/>
          <w:szCs w:val="24"/>
        </w:rPr>
        <w:t xml:space="preserve"> lub poręczenia</w:t>
      </w:r>
      <w:r w:rsidRPr="00BD0BD6">
        <w:rPr>
          <w:rFonts w:ascii="Arial" w:hAnsi="Arial" w:cs="Arial"/>
          <w:color w:val="auto"/>
          <w:szCs w:val="24"/>
        </w:rPr>
        <w:t xml:space="preserve">, z jej treści nie może wynikać konieczność </w:t>
      </w:r>
      <w:r>
        <w:rPr>
          <w:rFonts w:ascii="Arial" w:hAnsi="Arial" w:cs="Arial"/>
          <w:color w:val="auto"/>
          <w:szCs w:val="24"/>
        </w:rPr>
        <w:t xml:space="preserve">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9F43ED">
        <w:rPr>
          <w:rFonts w:ascii="Arial" w:hAnsi="Arial" w:cs="Arial"/>
          <w:color w:val="auto"/>
          <w:szCs w:val="24"/>
        </w:rPr>
        <w:t>.</w:t>
      </w:r>
    </w:p>
    <w:p w14:paraId="34C57FB1" w14:textId="44D7A3D2" w:rsidR="00184BC3" w:rsidRDefault="003A2782" w:rsidP="00184BC3">
      <w:pPr>
        <w:pStyle w:val="Akapitzlist"/>
        <w:numPr>
          <w:ilvl w:val="0"/>
          <w:numId w:val="8"/>
        </w:numPr>
        <w:rPr>
          <w:rFonts w:ascii="Arial" w:hAnsi="Arial" w:cs="Arial"/>
        </w:rPr>
      </w:pPr>
      <w:r w:rsidRPr="00184BC3">
        <w:rPr>
          <w:rFonts w:ascii="Arial" w:hAnsi="Arial" w:cs="Arial"/>
        </w:rPr>
        <w:t xml:space="preserve">Dokument zabezpieczenia </w:t>
      </w:r>
      <w:r w:rsidR="00643056" w:rsidRPr="00184BC3">
        <w:rPr>
          <w:rFonts w:ascii="Arial" w:hAnsi="Arial" w:cs="Arial"/>
        </w:rPr>
        <w:t>(</w:t>
      </w:r>
      <w:r w:rsidRPr="00184BC3">
        <w:rPr>
          <w:rFonts w:ascii="Arial" w:hAnsi="Arial" w:cs="Arial"/>
        </w:rPr>
        <w:t>w</w:t>
      </w:r>
      <w:r w:rsidR="00643056" w:rsidRPr="00184BC3">
        <w:rPr>
          <w:rFonts w:ascii="Arial" w:hAnsi="Arial" w:cs="Arial"/>
        </w:rPr>
        <w:t xml:space="preserve"> szczególności </w:t>
      </w:r>
      <w:r w:rsidRPr="00184BC3">
        <w:rPr>
          <w:rFonts w:ascii="Arial" w:hAnsi="Arial" w:cs="Arial"/>
        </w:rPr>
        <w:t>gwarancji bankowej lub ubezpieczeniowej lub poręczenia</w:t>
      </w:r>
      <w:r w:rsidR="00643056" w:rsidRPr="00184BC3">
        <w:rPr>
          <w:rFonts w:ascii="Arial" w:hAnsi="Arial" w:cs="Arial"/>
        </w:rPr>
        <w:t>)</w:t>
      </w:r>
      <w:r w:rsidRPr="00184BC3">
        <w:rPr>
          <w:rFonts w:ascii="Arial" w:hAnsi="Arial" w:cs="Arial"/>
        </w:rPr>
        <w:t xml:space="preserve"> powinien być opatrzony klauzulą „nieodwołalnie i bezwarunkowo” oraz </w:t>
      </w:r>
      <w:r w:rsidR="00643056" w:rsidRPr="0019064C">
        <w:rPr>
          <w:rFonts w:ascii="Arial" w:hAnsi="Arial" w:cs="Arial"/>
        </w:rPr>
        <w:t>„na pierwsze żądanie”.</w:t>
      </w:r>
    </w:p>
    <w:p w14:paraId="3258177B" w14:textId="26A7086C" w:rsidR="00184BC3" w:rsidRPr="00695A05" w:rsidRDefault="003A2782" w:rsidP="0019064C">
      <w:pPr>
        <w:pStyle w:val="Akapitzlist"/>
        <w:numPr>
          <w:ilvl w:val="0"/>
          <w:numId w:val="8"/>
        </w:numPr>
        <w:jc w:val="both"/>
        <w:rPr>
          <w:rFonts w:ascii="Arial" w:hAnsi="Arial" w:cs="Arial"/>
        </w:rPr>
      </w:pPr>
      <w:r w:rsidRPr="00184BC3">
        <w:rPr>
          <w:rFonts w:ascii="Arial" w:hAnsi="Arial" w:cs="Arial"/>
          <w:bCs/>
        </w:rPr>
        <w:t xml:space="preserve">W przypadku dokumentu zabezpieczenia (w szczególności gwarancji </w:t>
      </w:r>
      <w:r w:rsidR="00643056" w:rsidRPr="00184BC3">
        <w:rPr>
          <w:rFonts w:ascii="Arial" w:hAnsi="Arial" w:cs="Arial"/>
          <w:bCs/>
        </w:rPr>
        <w:t xml:space="preserve">bankowej lub ubezpieczeniowej </w:t>
      </w:r>
      <w:r w:rsidRPr="0019064C">
        <w:rPr>
          <w:rFonts w:ascii="Arial" w:hAnsi="Arial" w:cs="Arial"/>
          <w:bCs/>
        </w:rPr>
        <w:t>lub poręczenia) poprzez „wady” należy rozumieć wszelkie wady, w tym Wady (usterki) oraz Wady Istotne.</w:t>
      </w:r>
    </w:p>
    <w:p w14:paraId="02EF2EB9" w14:textId="77777777" w:rsidR="00061F0A" w:rsidRDefault="00061F0A" w:rsidP="00184BC3">
      <w:pPr>
        <w:pStyle w:val="Akapitzlist"/>
        <w:ind w:left="360"/>
        <w:rPr>
          <w:rFonts w:ascii="Arial" w:hAnsi="Arial" w:cs="Arial"/>
          <w:b/>
        </w:rPr>
      </w:pPr>
    </w:p>
    <w:p w14:paraId="2CE012CD" w14:textId="621D13AB" w:rsidR="00183F07" w:rsidRDefault="00183F07" w:rsidP="00183F07">
      <w:pPr>
        <w:pStyle w:val="Tekstpodstawowywcity2"/>
        <w:ind w:firstLine="0"/>
        <w:jc w:val="center"/>
        <w:outlineLvl w:val="0"/>
        <w:rPr>
          <w:rFonts w:ascii="Arial" w:hAnsi="Arial" w:cs="Arial"/>
          <w:b/>
          <w:bCs w:val="0"/>
          <w:szCs w:val="24"/>
        </w:rPr>
      </w:pPr>
      <w:bookmarkStart w:id="21"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bookmarkEnd w:id="21"/>
      <w:r w:rsidR="00D52AD3" w:rsidRPr="00D26F3F">
        <w:rPr>
          <w:rFonts w:ascii="Arial" w:hAnsi="Arial" w:cs="Arial"/>
          <w:b/>
          <w:bCs w:val="0"/>
          <w:szCs w:val="24"/>
        </w:rPr>
        <w:t>Ubezpieczeni</w:t>
      </w:r>
      <w:r w:rsidR="00D52AD3">
        <w:rPr>
          <w:rFonts w:ascii="Arial" w:hAnsi="Arial" w:cs="Arial"/>
          <w:b/>
          <w:bCs w:val="0"/>
          <w:szCs w:val="24"/>
        </w:rPr>
        <w:t>e</w:t>
      </w:r>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4A1DA923"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725F5529"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4C2117">
        <w:rPr>
          <w:rFonts w:ascii="Arial" w:hAnsi="Arial" w:cs="Arial"/>
          <w:bCs w:val="0"/>
          <w:szCs w:val="24"/>
        </w:rPr>
        <w:t>ust</w:t>
      </w:r>
      <w:r w:rsidR="0013198E">
        <w:rPr>
          <w:rFonts w:ascii="Arial" w:hAnsi="Arial" w:cs="Arial"/>
          <w:bCs w:val="0"/>
          <w:szCs w:val="24"/>
        </w:rPr>
        <w:t>.</w:t>
      </w:r>
      <w:r>
        <w:rPr>
          <w:rFonts w:ascii="Arial" w:hAnsi="Arial" w:cs="Arial"/>
          <w:bCs w:val="0"/>
          <w:szCs w:val="24"/>
        </w:rPr>
        <w:t xml:space="preserve"> 3 powyżej przez cały okres obowiązywania Umowy.</w:t>
      </w:r>
    </w:p>
    <w:p w14:paraId="0E5E31EA" w14:textId="23950700"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75B336BA" w14:textId="77777777" w:rsidR="002D2366" w:rsidRDefault="002D2366" w:rsidP="002D2366">
      <w:pPr>
        <w:pStyle w:val="Tekstpodstawowy"/>
        <w:tabs>
          <w:tab w:val="left" w:pos="672"/>
        </w:tabs>
        <w:jc w:val="center"/>
        <w:rPr>
          <w:rFonts w:ascii="Arial" w:hAnsi="Arial" w:cs="Arial"/>
          <w:b/>
          <w:color w:val="auto"/>
          <w:szCs w:val="24"/>
        </w:rPr>
      </w:pPr>
    </w:p>
    <w:p w14:paraId="52937236" w14:textId="5CFA2CC7" w:rsidR="00F90D11" w:rsidRDefault="00F90D11" w:rsidP="00EB09D0">
      <w:pPr>
        <w:pStyle w:val="Tekstpodstawowy"/>
        <w:jc w:val="center"/>
        <w:outlineLvl w:val="0"/>
        <w:rPr>
          <w:rFonts w:ascii="Arial" w:hAnsi="Arial" w:cs="Arial"/>
          <w:b/>
          <w:bCs/>
          <w:color w:val="auto"/>
          <w:szCs w:val="24"/>
        </w:rPr>
      </w:pPr>
    </w:p>
    <w:p w14:paraId="77478051" w14:textId="27E992E9" w:rsidR="002D2366" w:rsidRDefault="002D2366" w:rsidP="00EB09D0">
      <w:pPr>
        <w:pStyle w:val="Tekstpodstawowy"/>
        <w:jc w:val="center"/>
        <w:outlineLvl w:val="0"/>
        <w:rPr>
          <w:rFonts w:ascii="Arial" w:hAnsi="Arial" w:cs="Arial"/>
          <w:b/>
          <w:color w:val="auto"/>
          <w:szCs w:val="24"/>
        </w:rPr>
      </w:pPr>
      <w:bookmarkStart w:id="22"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sidR="00FC6099" w:rsidDel="00FC6099">
        <w:rPr>
          <w:rFonts w:ascii="Arial" w:hAnsi="Arial" w:cs="Arial"/>
          <w:b/>
          <w:color w:val="auto"/>
          <w:szCs w:val="24"/>
        </w:rPr>
        <w:t xml:space="preserve"> </w:t>
      </w:r>
      <w:r>
        <w:rPr>
          <w:rFonts w:ascii="Arial" w:hAnsi="Arial" w:cs="Arial"/>
          <w:b/>
          <w:color w:val="auto"/>
          <w:szCs w:val="24"/>
        </w:rPr>
        <w:t xml:space="preserve"> </w:t>
      </w:r>
      <w:r w:rsidR="00625440">
        <w:rPr>
          <w:rFonts w:ascii="Arial" w:hAnsi="Arial" w:cs="Arial"/>
          <w:b/>
          <w:color w:val="auto"/>
          <w:szCs w:val="24"/>
        </w:rPr>
        <w:t>P</w:t>
      </w:r>
      <w:r>
        <w:rPr>
          <w:rFonts w:ascii="Arial" w:hAnsi="Arial" w:cs="Arial"/>
          <w:b/>
          <w:color w:val="auto"/>
          <w:szCs w:val="24"/>
        </w:rPr>
        <w:t>odwykonawcy</w:t>
      </w:r>
      <w:bookmarkEnd w:id="22"/>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47E74DCC"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A136D1">
        <w:rPr>
          <w:rFonts w:ascii="Arial" w:hAnsi="Arial" w:cs="Arial"/>
          <w:iCs/>
          <w:color w:val="000000" w:themeColor="text1"/>
        </w:rPr>
        <w:t xml:space="preserve"> </w:t>
      </w:r>
      <w:r w:rsidR="00EF7351">
        <w:rPr>
          <w:rFonts w:ascii="Arial" w:hAnsi="Arial" w:cs="Arial"/>
          <w:iCs/>
          <w:color w:val="000000" w:themeColor="text1"/>
        </w:rPr>
        <w:t xml:space="preserve">464 i 465 </w:t>
      </w:r>
      <w:r w:rsidR="003D43D1">
        <w:rPr>
          <w:rFonts w:ascii="Arial" w:hAnsi="Arial" w:cs="Arial"/>
          <w:iCs/>
          <w:color w:val="000000" w:themeColor="text1"/>
        </w:rPr>
        <w:t xml:space="preserve">ustawy </w:t>
      </w:r>
      <w:r w:rsidR="00EF7351">
        <w:rPr>
          <w:rFonts w:ascii="Arial" w:hAnsi="Arial" w:cs="Arial"/>
          <w:iCs/>
          <w:color w:val="000000" w:themeColor="text1"/>
        </w:rPr>
        <w:t>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506993">
        <w:rPr>
          <w:rFonts w:ascii="Arial" w:hAnsi="Arial" w:cs="Arial"/>
          <w:iCs/>
          <w:color w:val="000000" w:themeColor="text1"/>
        </w:rPr>
        <w:t xml:space="preserve"> zmian w </w:t>
      </w:r>
      <w:r w:rsidR="004128C5" w:rsidRPr="00625440">
        <w:rPr>
          <w:rFonts w:ascii="Arial" w:hAnsi="Arial" w:cs="Arial"/>
          <w:iCs/>
          <w:color w:val="000000" w:themeColor="text1"/>
        </w:rPr>
        <w:t xml:space="preserve">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2872CA57"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do</w:t>
      </w:r>
      <w:r w:rsidR="00506993">
        <w:rPr>
          <w:rFonts w:ascii="Arial" w:hAnsi="Arial" w:cs="Arial"/>
        </w:rPr>
        <w:t xml:space="preserve"> projektu umowy o </w:t>
      </w:r>
      <w:r w:rsidR="002D2366" w:rsidRPr="006042DD">
        <w:rPr>
          <w:rFonts w:ascii="Arial" w:hAnsi="Arial" w:cs="Arial"/>
        </w:rPr>
        <w:t>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4866AF58"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506993">
        <w:rPr>
          <w:rFonts w:ascii="Arial" w:hAnsi="Arial" w:cs="Arial"/>
        </w:rPr>
        <w:t xml:space="preserve"> z </w:t>
      </w:r>
      <w:r w:rsidR="008B110C">
        <w:rPr>
          <w:rFonts w:ascii="Arial" w:hAnsi="Arial" w:cs="Arial"/>
        </w:rPr>
        <w:t xml:space="preserve">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5DFA4D4A"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3D43D1">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53467714"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w:t>
      </w:r>
      <w:r w:rsidR="003D43D1">
        <w:rPr>
          <w:rFonts w:ascii="Arial" w:hAnsi="Arial" w:cs="Arial"/>
          <w:color w:val="auto"/>
        </w:rPr>
        <w:t>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9ABCED4"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sidR="004C2117">
        <w:rPr>
          <w:rFonts w:ascii="Arial" w:hAnsi="Arial" w:cs="Arial"/>
          <w:color w:val="auto"/>
        </w:rPr>
        <w:t>ust.</w:t>
      </w:r>
      <w:r w:rsidR="004C2117"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9DBF734"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w:t>
      </w:r>
      <w:r w:rsidR="006F7AD9">
        <w:rPr>
          <w:rFonts w:ascii="Arial" w:hAnsi="Arial" w:cs="Arial"/>
          <w:iCs/>
          <w:color w:val="000000" w:themeColor="text1"/>
        </w:rPr>
        <w:t> </w:t>
      </w:r>
      <w:r w:rsidRPr="00867F13">
        <w:rPr>
          <w:rFonts w:ascii="Arial" w:hAnsi="Arial" w:cs="Arial"/>
          <w:iCs/>
          <w:color w:val="000000" w:themeColor="text1"/>
        </w:rPr>
        <w:t>art. 498 k.c. – 499 k</w:t>
      </w:r>
      <w:r w:rsidR="00867F13">
        <w:rPr>
          <w:rFonts w:ascii="Arial" w:hAnsi="Arial" w:cs="Arial"/>
          <w:iCs/>
          <w:color w:val="000000" w:themeColor="text1"/>
        </w:rPr>
        <w:t>odeksu cywilnego</w:t>
      </w:r>
      <w:r w:rsidR="0050699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35EA74B5"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3D43D1">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506993">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w:t>
      </w:r>
      <w:r w:rsidR="006F7AD9">
        <w:rPr>
          <w:rFonts w:ascii="Arial" w:hAnsi="Arial" w:cs="Arial"/>
          <w:color w:val="auto"/>
        </w:rPr>
        <w:t xml:space="preserve"> </w:t>
      </w:r>
      <w:r w:rsidR="00DB1622">
        <w:rPr>
          <w:rFonts w:ascii="Arial" w:hAnsi="Arial" w:cs="Arial"/>
          <w:color w:val="auto"/>
        </w:rPr>
        <w:t>i</w:t>
      </w:r>
      <w:r w:rsidR="006F7AD9">
        <w:rPr>
          <w:rFonts w:ascii="Arial" w:hAnsi="Arial" w:cs="Arial"/>
          <w:color w:val="auto"/>
        </w:rPr>
        <w:t xml:space="preserve">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77777777" w:rsidR="00550C92" w:rsidRDefault="00550C92" w:rsidP="00C65911">
      <w:pPr>
        <w:pStyle w:val="Tekstpodstawowy"/>
        <w:rPr>
          <w:rFonts w:ascii="Arial" w:hAnsi="Arial" w:cs="Arial"/>
          <w:b/>
          <w:color w:val="auto"/>
          <w:szCs w:val="24"/>
        </w:rPr>
      </w:pPr>
    </w:p>
    <w:p w14:paraId="3B21C453" w14:textId="77777777" w:rsidR="0095490C" w:rsidRDefault="0095490C" w:rsidP="009A0B23">
      <w:pPr>
        <w:pStyle w:val="Tekstpodstawowy"/>
        <w:jc w:val="center"/>
        <w:outlineLvl w:val="0"/>
        <w:rPr>
          <w:rFonts w:ascii="Arial" w:hAnsi="Arial" w:cs="Arial"/>
          <w:b/>
          <w:bCs/>
          <w:color w:val="auto"/>
        </w:rPr>
      </w:pPr>
      <w:bookmarkStart w:id="23"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3"/>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230275F5"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zgodnie z art. 455 ust 1 </w:t>
      </w:r>
      <w:r w:rsidR="003D43D1">
        <w:rPr>
          <w:rFonts w:ascii="Arial" w:hAnsi="Arial" w:cs="Arial"/>
        </w:rPr>
        <w:t xml:space="preserve">ustawy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627F8A">
        <w:rPr>
          <w:rFonts w:ascii="Arial" w:hAnsi="Arial" w:cs="Arial"/>
        </w:rPr>
        <w:t>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14CD6461"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w:t>
      </w:r>
      <w:r w:rsidR="002E7C76">
        <w:rPr>
          <w:rFonts w:ascii="Arial" w:hAnsi="Arial" w:cs="Arial"/>
        </w:rPr>
        <w:t>zawarcia</w:t>
      </w:r>
      <w:r w:rsidR="002E7C76" w:rsidRPr="006A12F8">
        <w:rPr>
          <w:rFonts w:ascii="Arial" w:hAnsi="Arial" w:cs="Arial"/>
        </w:rPr>
        <w:t xml:space="preserve"> </w:t>
      </w:r>
      <w:r w:rsidR="004C41C4">
        <w:rPr>
          <w:rFonts w:ascii="Arial" w:hAnsi="Arial" w:cs="Arial"/>
        </w:rPr>
        <w:t>u</w:t>
      </w:r>
      <w:r w:rsidR="003F3DBF" w:rsidRPr="006A12F8">
        <w:rPr>
          <w:rFonts w:ascii="Arial" w:hAnsi="Arial" w:cs="Arial"/>
        </w:rPr>
        <w:t>mowy;</w:t>
      </w:r>
    </w:p>
    <w:p w14:paraId="0E36707F" w14:textId="2C3715F4"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ynagrodzenia</w:t>
      </w:r>
      <w:r w:rsidR="00667719">
        <w:rPr>
          <w:rFonts w:ascii="Arial" w:hAnsi="Arial" w:cs="Arial"/>
          <w:bCs/>
        </w:rPr>
        <w:t xml:space="preserve">, warunków płatności </w:t>
      </w:r>
      <w:r w:rsidR="00D9142B" w:rsidRPr="004C41C4">
        <w:rPr>
          <w:rFonts w:ascii="Arial" w:hAnsi="Arial" w:cs="Arial"/>
          <w:bCs/>
        </w:rPr>
        <w:t xml:space="preserve">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558506C2"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Stron, takich jak</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53CC9264"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z</w:t>
      </w:r>
      <w:r w:rsidR="006F7AD9">
        <w:rPr>
          <w:rFonts w:ascii="Arial" w:hAnsi="Arial" w:cs="Arial"/>
        </w:rPr>
        <w:t> </w:t>
      </w:r>
      <w:r w:rsidR="0095490C" w:rsidRPr="00383CEA">
        <w:rPr>
          <w:rFonts w:ascii="Arial" w:hAnsi="Arial" w:cs="Arial"/>
        </w:rPr>
        <w:t xml:space="preserve">przyczyn innych niż zawinione przez </w:t>
      </w:r>
      <w:r>
        <w:rPr>
          <w:rFonts w:ascii="Arial" w:hAnsi="Arial" w:cs="Arial"/>
        </w:rPr>
        <w:t>Wykonawcę</w:t>
      </w:r>
      <w:r w:rsidR="0095490C" w:rsidRPr="00383CEA">
        <w:rPr>
          <w:rFonts w:ascii="Arial" w:hAnsi="Arial" w:cs="Arial"/>
        </w:rPr>
        <w:t xml:space="preserve"> w</w:t>
      </w:r>
      <w:r w:rsidR="006F7AD9">
        <w:rPr>
          <w:rFonts w:ascii="Arial" w:hAnsi="Arial" w:cs="Arial"/>
        </w:rPr>
        <w:t> </w:t>
      </w:r>
      <w:r w:rsidR="0095490C" w:rsidRPr="00383CEA">
        <w:rPr>
          <w:rFonts w:ascii="Arial" w:hAnsi="Arial" w:cs="Arial"/>
        </w:rPr>
        <w:t>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374FC1E0"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3D43D1">
        <w:rPr>
          <w:rFonts w:ascii="Arial" w:hAnsi="Arial" w:cs="Arial"/>
        </w:rPr>
        <w:t>ustawy PZP,</w:t>
      </w:r>
      <w:r w:rsidRPr="002E1644">
        <w:rPr>
          <w:rFonts w:ascii="Arial" w:hAnsi="Arial" w:cs="Arial"/>
        </w:rPr>
        <w:t xml:space="preserve">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4CD495AA"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 xml:space="preserve">koliczności, o których mowa w </w:t>
      </w:r>
      <w:r w:rsidR="004C2117">
        <w:rPr>
          <w:rFonts w:ascii="Arial" w:hAnsi="Arial" w:cs="Arial"/>
        </w:rPr>
        <w:t xml:space="preserve">ust. 2 </w:t>
      </w:r>
      <w:r w:rsidR="00627F8A">
        <w:rPr>
          <w:rFonts w:ascii="Arial" w:hAnsi="Arial" w:cs="Arial"/>
        </w:rPr>
        <w:t>pkt 2.9</w:t>
      </w:r>
      <w:r w:rsidRPr="002E1644">
        <w:rPr>
          <w:rFonts w:ascii="Arial" w:hAnsi="Arial" w:cs="Arial"/>
        </w:rPr>
        <w:t xml:space="preserve">.2 oraz </w:t>
      </w:r>
      <w:r w:rsidR="004C2117">
        <w:rPr>
          <w:rFonts w:ascii="Arial" w:hAnsi="Arial" w:cs="Arial"/>
        </w:rPr>
        <w:t xml:space="preserve">ust. 2 </w:t>
      </w:r>
      <w:r w:rsidR="00627F8A">
        <w:rPr>
          <w:rFonts w:ascii="Arial" w:hAnsi="Arial" w:cs="Arial"/>
        </w:rPr>
        <w:t>pkt  2.9</w:t>
      </w:r>
      <w:r w:rsidRPr="002E1644">
        <w:rPr>
          <w:rFonts w:ascii="Arial" w:hAnsi="Arial" w:cs="Arial"/>
        </w:rPr>
        <w:t>.5 poniżej</w:t>
      </w:r>
      <w:r w:rsidR="0095490C" w:rsidRPr="00383CEA">
        <w:rPr>
          <w:rFonts w:ascii="Arial" w:hAnsi="Arial" w:cs="Arial"/>
        </w:rPr>
        <w:t>.</w:t>
      </w:r>
    </w:p>
    <w:p w14:paraId="34AA78BF" w14:textId="49729E7C"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w:t>
      </w:r>
      <w:r w:rsidR="004C2117">
        <w:rPr>
          <w:rFonts w:ascii="Arial" w:hAnsi="Arial" w:cs="Arial"/>
        </w:rPr>
        <w:t xml:space="preserve"> </w:t>
      </w:r>
      <w:r w:rsidRPr="00D3145F">
        <w:rPr>
          <w:rFonts w:ascii="Arial" w:hAnsi="Arial" w:cs="Arial"/>
        </w:rPr>
        <w:t>18 ust.</w:t>
      </w:r>
      <w:r w:rsidR="004C2117">
        <w:rPr>
          <w:rFonts w:ascii="Arial" w:hAnsi="Arial" w:cs="Arial"/>
        </w:rPr>
        <w:t xml:space="preserve"> </w:t>
      </w:r>
      <w:r w:rsidRPr="00D3145F">
        <w:rPr>
          <w:rFonts w:ascii="Arial" w:hAnsi="Arial" w:cs="Arial"/>
        </w:rPr>
        <w:t>1 pkt 1.1 Umowy Zamawiający zastrzega sobie prawo realizowania Przedmiotu Umowy w ilościach uzależnionych od swoich rzeczywistych potrzeb, przy czym w</w:t>
      </w:r>
      <w:r w:rsidR="006F7AD9">
        <w:rPr>
          <w:rFonts w:ascii="Arial" w:hAnsi="Arial" w:cs="Arial"/>
        </w:rPr>
        <w:t> </w:t>
      </w:r>
      <w:r w:rsidRPr="00D3145F">
        <w:rPr>
          <w:rFonts w:ascii="Arial" w:hAnsi="Arial" w:cs="Arial"/>
        </w:rPr>
        <w:t>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39DC6FAC"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14:paraId="1511109A" w14:textId="37B26D73"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 prawie budowlanym, ustawach i rozporządzeniach, nastąpiły po dniu otwarcia ofert</w:t>
      </w:r>
      <w:r w:rsidR="00F36388">
        <w:rPr>
          <w:rFonts w:ascii="Arial" w:hAnsi="Arial" w:cs="Arial"/>
        </w:rPr>
        <w:t>;</w:t>
      </w:r>
    </w:p>
    <w:p w14:paraId="53F0E37A" w14:textId="3F8B2B04"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627F8A">
        <w:rPr>
          <w:rFonts w:ascii="Arial" w:hAnsi="Arial" w:cs="Arial"/>
        </w:rPr>
        <w:t xml:space="preserve"> od Stron;</w:t>
      </w:r>
    </w:p>
    <w:p w14:paraId="184C1E62" w14:textId="0E058BE0" w:rsidR="00EB32EA" w:rsidRPr="00CE69F5" w:rsidRDefault="00B12789" w:rsidP="006D3E2F">
      <w:pPr>
        <w:pStyle w:val="Akapitzlist"/>
        <w:numPr>
          <w:ilvl w:val="2"/>
          <w:numId w:val="9"/>
        </w:numPr>
        <w:jc w:val="both"/>
        <w:rPr>
          <w:rFonts w:ascii="Arial" w:hAnsi="Arial" w:cs="Arial"/>
          <w:bCs/>
        </w:rPr>
      </w:pPr>
      <w:r>
        <w:rPr>
          <w:rFonts w:ascii="Arial" w:hAnsi="Arial" w:cs="Arial"/>
        </w:rPr>
        <w:t xml:space="preserve">gdy </w:t>
      </w:r>
      <w:r w:rsidR="00EB32EA" w:rsidRPr="00F36388">
        <w:rPr>
          <w:rFonts w:ascii="Arial" w:hAnsi="Arial" w:cs="Arial"/>
        </w:rPr>
        <w:t xml:space="preserve">zachodzi potrzeba zaniechania części robót lub wykonania robót zamiennych </w:t>
      </w:r>
      <w:r w:rsidR="00F36388" w:rsidRPr="00F36388">
        <w:rPr>
          <w:rFonts w:ascii="Arial" w:hAnsi="Arial" w:cs="Arial"/>
        </w:rPr>
        <w:t xml:space="preserve">w </w:t>
      </w:r>
      <w:r w:rsidR="00EB32EA" w:rsidRPr="00F36388">
        <w:rPr>
          <w:rFonts w:ascii="Arial" w:hAnsi="Arial" w:cs="Arial"/>
        </w:rPr>
        <w:t>przypadku wad projekt</w:t>
      </w:r>
      <w:r w:rsidR="00F36388" w:rsidRPr="00F36388">
        <w:rPr>
          <w:rFonts w:ascii="Arial" w:hAnsi="Arial" w:cs="Arial"/>
        </w:rPr>
        <w:t>u</w:t>
      </w:r>
      <w:r w:rsidR="00EB32EA" w:rsidRPr="00F36388">
        <w:rPr>
          <w:rFonts w:ascii="Arial" w:hAnsi="Arial" w:cs="Arial"/>
        </w:rPr>
        <w:t xml:space="preserve"> lub </w:t>
      </w:r>
      <w:r w:rsidR="00F36388" w:rsidRPr="00F36388">
        <w:rPr>
          <w:rFonts w:ascii="Arial" w:hAnsi="Arial" w:cs="Arial"/>
        </w:rPr>
        <w:t xml:space="preserve">na jego </w:t>
      </w:r>
      <w:r w:rsidR="00EB32EA" w:rsidRPr="00F36388">
        <w:rPr>
          <w:rFonts w:ascii="Arial" w:hAnsi="Arial" w:cs="Arial"/>
        </w:rPr>
        <w:t xml:space="preserve">niezgodności </w:t>
      </w:r>
      <w:r w:rsidR="007C2018">
        <w:rPr>
          <w:rFonts w:ascii="Arial" w:hAnsi="Arial" w:cs="Arial"/>
        </w:rPr>
        <w:br/>
      </w:r>
      <w:r w:rsidR="00EB32EA" w:rsidRPr="00F36388">
        <w:rPr>
          <w:rFonts w:ascii="Arial" w:hAnsi="Arial" w:cs="Arial"/>
        </w:rPr>
        <w:t>z obowiązującymi przepisami lub zasada</w:t>
      </w:r>
      <w:r w:rsidR="00F36388" w:rsidRPr="00F36388">
        <w:rPr>
          <w:rFonts w:ascii="Arial" w:hAnsi="Arial" w:cs="Arial"/>
        </w:rPr>
        <w:t>mi wiedzy technicznej albo zasadności</w:t>
      </w:r>
      <w:r w:rsidR="00EB32EA" w:rsidRPr="00F36388">
        <w:rPr>
          <w:rFonts w:ascii="Arial" w:hAnsi="Arial" w:cs="Arial"/>
        </w:rPr>
        <w:t xml:space="preserve"> zastosowania rozwiązania ba</w:t>
      </w:r>
      <w:r w:rsidR="00F36388" w:rsidRPr="00F36388">
        <w:rPr>
          <w:rFonts w:ascii="Arial" w:hAnsi="Arial" w:cs="Arial"/>
        </w:rPr>
        <w:t>rdziej korzystnego dla Zamawiającego</w:t>
      </w:r>
      <w:r w:rsidR="00EB32EA" w:rsidRPr="00F36388">
        <w:rPr>
          <w:rFonts w:ascii="Arial" w:hAnsi="Arial" w:cs="Arial"/>
        </w:rPr>
        <w:t xml:space="preserve"> lub </w:t>
      </w:r>
      <w:r w:rsidR="00F36388" w:rsidRPr="00F36388">
        <w:rPr>
          <w:rFonts w:ascii="Arial" w:hAnsi="Arial" w:cs="Arial"/>
        </w:rPr>
        <w:t>U</w:t>
      </w:r>
      <w:r w:rsidR="00EB32EA" w:rsidRPr="00F36388">
        <w:rPr>
          <w:rFonts w:ascii="Arial" w:hAnsi="Arial" w:cs="Arial"/>
        </w:rPr>
        <w:t>żytkownika, opartego na nowych technologiach, tańsz</w:t>
      </w:r>
      <w:r w:rsidR="00F36388" w:rsidRPr="00F36388">
        <w:rPr>
          <w:rFonts w:ascii="Arial" w:hAnsi="Arial" w:cs="Arial"/>
        </w:rPr>
        <w:t>ych</w:t>
      </w:r>
      <w:r w:rsidR="00627F8A">
        <w:rPr>
          <w:rFonts w:ascii="Arial" w:hAnsi="Arial" w:cs="Arial"/>
        </w:rPr>
        <w:t xml:space="preserve"> w budowie lub eksploatacji</w:t>
      </w:r>
      <w:r w:rsidR="00520E69">
        <w:rPr>
          <w:rFonts w:ascii="Arial" w:hAnsi="Arial" w:cs="Arial"/>
        </w:rPr>
        <w:t>, a zaniechanie robót nie przekracza 50% wartości Umowy lub wykonanie robót zamiennych nie przekracza 50% wartości Umowy. N</w:t>
      </w:r>
      <w:r w:rsidR="00EB32EA" w:rsidRPr="00F36388">
        <w:rPr>
          <w:rFonts w:ascii="Arial" w:hAnsi="Arial" w:cs="Arial"/>
        </w:rPr>
        <w:t>iezbędne jest wyrażenie zgody przez Zamawiającego w formie zatwie</w:t>
      </w:r>
      <w:r w:rsidR="007C2018">
        <w:rPr>
          <w:rFonts w:ascii="Arial" w:hAnsi="Arial" w:cs="Arial"/>
        </w:rPr>
        <w:t>rdzonego protokołu konieczności</w:t>
      </w:r>
      <w:r w:rsidR="00EB32EA" w:rsidRPr="00F36388">
        <w:rPr>
          <w:rFonts w:ascii="Arial" w:hAnsi="Arial" w:cs="Arial"/>
        </w:rPr>
        <w:t>;</w:t>
      </w:r>
    </w:p>
    <w:p w14:paraId="133A8E98" w14:textId="7BD54140"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F353A13" w14:textId="740DDD8A" w:rsidR="00562C05" w:rsidRPr="00FE4E07" w:rsidRDefault="00887A4F" w:rsidP="00FE4E07">
      <w:pPr>
        <w:pStyle w:val="Akapitzlist"/>
        <w:numPr>
          <w:ilvl w:val="2"/>
          <w:numId w:val="9"/>
        </w:numPr>
        <w:jc w:val="both"/>
        <w:rPr>
          <w:rFonts w:ascii="Arial" w:hAnsi="Arial" w:cs="Arial"/>
          <w:bCs/>
        </w:rPr>
      </w:pPr>
      <w:r w:rsidRPr="00FE4E07">
        <w:rPr>
          <w:rFonts w:ascii="Arial" w:hAnsi="Arial" w:cs="Arial"/>
        </w:rPr>
        <w:t>przekazanie pozyskanego z wycinki drewna we wskazanym przez Zamawiającego miejscu, zgodnie z wytycznymi zawartymi w Decyzji Nr 175/MON Ministra Obrony Narodowej z dnia 30 października 2017r. w sprawie przekazywania składników mienia w trybie ust</w:t>
      </w:r>
      <w:r w:rsidR="00FE4E07" w:rsidRPr="00FE4E07">
        <w:rPr>
          <w:rFonts w:ascii="Arial" w:hAnsi="Arial" w:cs="Arial"/>
        </w:rPr>
        <w:t>awy o Agencji Mienia Wojskowego.</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078D959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4C2117">
        <w:rPr>
          <w:rFonts w:ascii="Arial" w:hAnsi="Arial" w:cs="Arial"/>
          <w:bCs/>
        </w:rPr>
        <w:t xml:space="preserve">ust.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1A3F16ED"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6DA9FD8D" w14:textId="2F1AD9F7"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wystąpienia oko</w:t>
      </w:r>
      <w:r w:rsidR="007C2018">
        <w:rPr>
          <w:rFonts w:ascii="Arial" w:hAnsi="Arial" w:cs="Arial"/>
        </w:rPr>
        <w:t xml:space="preserve">liczności o których mowa w </w:t>
      </w:r>
      <w:r w:rsidR="004C2117">
        <w:rPr>
          <w:rFonts w:ascii="Arial" w:hAnsi="Arial" w:cs="Arial"/>
        </w:rPr>
        <w:t xml:space="preserve">ust. </w:t>
      </w:r>
      <w:r w:rsidR="007C2018">
        <w:rPr>
          <w:rFonts w:ascii="Arial" w:hAnsi="Arial" w:cs="Arial"/>
        </w:rPr>
        <w:t>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w:t>
      </w:r>
      <w:r w:rsidR="00B177C4" w:rsidRPr="00B177C4">
        <w:rPr>
          <w:rFonts w:ascii="Arial" w:hAnsi="Arial" w:cs="Arial"/>
          <w:iCs/>
        </w:rPr>
        <w:t xml:space="preserve">protokołu konieczności oraz </w:t>
      </w:r>
      <w:r w:rsidR="00B177C4" w:rsidRPr="00B177C4">
        <w:rPr>
          <w:rFonts w:ascii="Arial" w:hAnsi="Arial" w:cs="Arial"/>
        </w:rPr>
        <w:t xml:space="preserve"> </w:t>
      </w:r>
      <w:r w:rsidRPr="00527DEA">
        <w:rPr>
          <w:rFonts w:ascii="Arial" w:hAnsi="Arial" w:cs="Arial"/>
        </w:rPr>
        <w:t xml:space="preserve">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128978AB"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w:t>
      </w:r>
      <w:r w:rsidR="00B177C4" w:rsidRPr="00B177C4">
        <w:rPr>
          <w:rFonts w:ascii="Arial" w:hAnsi="Arial" w:cs="Arial"/>
        </w:rPr>
        <w:t>Wykonawca przedłoży Zamawiającemu protokół konieczności dotyczący ww. robót. Po akceptacji protokołu konieczności przez Zamawiającego</w:t>
      </w:r>
      <w:r w:rsidR="00B177C4">
        <w:rPr>
          <w:rFonts w:ascii="Arial" w:hAnsi="Arial" w:cs="Arial"/>
        </w:rPr>
        <w:t>,</w:t>
      </w:r>
      <w:r w:rsidR="00B177C4" w:rsidRPr="00B177C4">
        <w:rPr>
          <w:rFonts w:ascii="Arial" w:hAnsi="Arial" w:cs="Arial"/>
        </w:rPr>
        <w:t xml:space="preserve"> </w:t>
      </w:r>
      <w:r w:rsidRPr="00527DEA">
        <w:rPr>
          <w:rFonts w:ascii="Arial" w:hAnsi="Arial" w:cs="Arial"/>
        </w:rPr>
        <w:t xml:space="preserve">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w:t>
      </w:r>
      <w:r w:rsidR="00B177C4" w:rsidRPr="00B177C4">
        <w:rPr>
          <w:rFonts w:ascii="Arial" w:hAnsi="Arial" w:cs="Arial"/>
        </w:rPr>
        <w:t xml:space="preserve">protokole konieczności oraz </w:t>
      </w:r>
      <w:r w:rsidRPr="00527DEA">
        <w:rPr>
          <w:rFonts w:ascii="Arial" w:hAnsi="Arial" w:cs="Arial"/>
        </w:rPr>
        <w:t xml:space="preserve">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2F71E635" w14:textId="7CDD39AF"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w:t>
      </w:r>
      <w:r w:rsidR="006F7AD9">
        <w:rPr>
          <w:rFonts w:ascii="Arial" w:hAnsi="Arial" w:cs="Arial"/>
        </w:rPr>
        <w:t> </w:t>
      </w:r>
      <w:r w:rsidR="0095490C" w:rsidRPr="00912D3E">
        <w:rPr>
          <w:rFonts w:ascii="Arial" w:hAnsi="Arial" w:cs="Arial"/>
        </w:rPr>
        <w:t>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3F993BF2" w14:textId="77777777" w:rsidR="00CC569F" w:rsidRDefault="00CC569F"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4"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4"/>
    </w:p>
    <w:p w14:paraId="5BEB5140" w14:textId="77777777" w:rsidR="00DA040F" w:rsidRPr="00B36BA4" w:rsidRDefault="00DA040F" w:rsidP="00F63578">
      <w:pPr>
        <w:tabs>
          <w:tab w:val="left" w:pos="426"/>
        </w:tabs>
        <w:autoSpaceDE w:val="0"/>
        <w:autoSpaceDN w:val="0"/>
        <w:adjustRightInd w:val="0"/>
        <w:ind w:left="426" w:hanging="426"/>
        <w:jc w:val="both"/>
        <w:rPr>
          <w:rFonts w:ascii="Arial" w:hAnsi="Arial" w:cs="Arial"/>
          <w:bCs/>
        </w:rPr>
      </w:pPr>
    </w:p>
    <w:p w14:paraId="231B29BC" w14:textId="77777777" w:rsidR="003D43D1" w:rsidRPr="003D43D1" w:rsidRDefault="003D43D1" w:rsidP="003D43D1">
      <w:pPr>
        <w:pStyle w:val="Akapitzlist"/>
        <w:numPr>
          <w:ilvl w:val="0"/>
          <w:numId w:val="6"/>
        </w:numPr>
        <w:jc w:val="both"/>
        <w:rPr>
          <w:rFonts w:ascii="Arial" w:hAnsi="Arial" w:cs="Arial"/>
        </w:rPr>
      </w:pPr>
      <w:r w:rsidRPr="003D43D1">
        <w:rPr>
          <w:rFonts w:ascii="Arial" w:hAnsi="Arial" w:cs="Arial"/>
        </w:rPr>
        <w:t xml:space="preserve">Strony postanawiają, że oprócz przypadków wymienionych w art. 491 i nast. Kodeksu cywilnego, przysługuje im prawo odstąpienia od całości lub części niezrealizowanej Umowy ze skutkiem natychmiastowym (bez wyznaczania drugiej Stronie dodatkowego terminu w tym zakresie) w następujących przypadkach: </w:t>
      </w:r>
    </w:p>
    <w:p w14:paraId="618BBFD9" w14:textId="53BBAD9F"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w:t>
      </w:r>
      <w:r w:rsidR="006F7AD9">
        <w:rPr>
          <w:rFonts w:ascii="Arial" w:hAnsi="Arial" w:cs="Arial"/>
          <w:color w:val="auto"/>
        </w:rPr>
        <w:t> </w:t>
      </w:r>
      <w:r w:rsidR="00DE44D1" w:rsidRPr="005027BE">
        <w:rPr>
          <w:rFonts w:ascii="Arial" w:hAnsi="Arial" w:cs="Arial"/>
          <w:color w:val="auto"/>
        </w:rPr>
        <w:t>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w:t>
      </w:r>
      <w:r w:rsidR="006F7AD9">
        <w:rPr>
          <w:rFonts w:ascii="Arial" w:hAnsi="Arial" w:cs="Arial"/>
          <w:color w:val="auto"/>
        </w:rPr>
        <w:t> </w:t>
      </w:r>
      <w:r w:rsidR="00510724" w:rsidRPr="005027BE">
        <w:rPr>
          <w:rFonts w:ascii="Arial" w:hAnsi="Arial" w:cs="Arial"/>
          <w:color w:val="auto"/>
        </w:rPr>
        <w:t>terminie 30 dni</w:t>
      </w:r>
      <w:r w:rsidR="00E06956" w:rsidRPr="005027BE">
        <w:rPr>
          <w:rFonts w:ascii="Arial" w:hAnsi="Arial" w:cs="Arial"/>
          <w:color w:val="auto"/>
          <w:szCs w:val="24"/>
        </w:rPr>
        <w:t xml:space="preserve"> od powzięcia wiadomości o powyższych okolicznościach. W</w:t>
      </w:r>
      <w:r w:rsidR="006F7AD9">
        <w:rPr>
          <w:rFonts w:ascii="Arial" w:hAnsi="Arial" w:cs="Arial"/>
          <w:color w:val="auto"/>
          <w:szCs w:val="24"/>
        </w:rPr>
        <w:t> </w:t>
      </w:r>
      <w:r w:rsidR="00E06956" w:rsidRPr="005027BE">
        <w:rPr>
          <w:rFonts w:ascii="Arial" w:hAnsi="Arial" w:cs="Arial"/>
          <w:color w:val="auto"/>
          <w:szCs w:val="24"/>
        </w:rPr>
        <w:t xml:space="preserve">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264292">
      <w:pPr>
        <w:pStyle w:val="Tekstpodstawowy"/>
        <w:numPr>
          <w:ilvl w:val="1"/>
          <w:numId w:val="11"/>
        </w:numPr>
        <w:ind w:left="851" w:hanging="567"/>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290A30A8"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1.2.1. </w:t>
      </w:r>
      <w:r w:rsidR="00977000"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00977000"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0C8F0ADE"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1.2.2. </w:t>
      </w:r>
      <w:r w:rsidR="00977000"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59470CBD"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1.2.3. </w:t>
      </w:r>
      <w:r w:rsidR="00977000"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26D7B890" w:rsidR="000521B9" w:rsidRP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1.2.4. </w:t>
      </w:r>
      <w:r w:rsidR="005143F4" w:rsidRPr="000521B9">
        <w:rPr>
          <w:rFonts w:ascii="Arial" w:hAnsi="Arial" w:cs="Arial"/>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7C15503D" w:rsidR="000521B9" w:rsidRDefault="00264292" w:rsidP="00264292">
      <w:pPr>
        <w:pStyle w:val="Tekstpodstawowy"/>
        <w:ind w:left="1560" w:hanging="709"/>
        <w:jc w:val="both"/>
        <w:rPr>
          <w:rFonts w:ascii="Arial" w:hAnsi="Arial" w:cs="Arial"/>
          <w:color w:val="auto"/>
        </w:rPr>
      </w:pPr>
      <w:r>
        <w:rPr>
          <w:rFonts w:ascii="Arial" w:hAnsi="Arial" w:cs="Arial"/>
        </w:rPr>
        <w:t xml:space="preserve">1.2.5. </w:t>
      </w:r>
      <w:r w:rsidR="00EF336A"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00EF336A" w:rsidRPr="000521B9">
        <w:rPr>
          <w:rFonts w:ascii="Arial" w:hAnsi="Arial" w:cs="Arial"/>
        </w:rPr>
        <w:t>P</w:t>
      </w:r>
      <w:r w:rsidR="00510724" w:rsidRPr="000521B9">
        <w:rPr>
          <w:rFonts w:ascii="Arial" w:hAnsi="Arial" w:cs="Arial"/>
        </w:rPr>
        <w:t xml:space="preserve">rzedmiotu </w:t>
      </w:r>
      <w:r w:rsidR="00EF336A"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00EF336A" w:rsidRPr="000521B9">
        <w:rPr>
          <w:rFonts w:ascii="Arial" w:hAnsi="Arial" w:cs="Arial"/>
          <w:iCs/>
        </w:rPr>
        <w:t>amawiaj</w:t>
      </w:r>
      <w:r w:rsidR="006D2878" w:rsidRPr="000521B9">
        <w:rPr>
          <w:rFonts w:ascii="Arial" w:hAnsi="Arial" w:cs="Arial"/>
          <w:iCs/>
        </w:rPr>
        <w:t>ą</w:t>
      </w:r>
      <w:r w:rsidR="00EF336A"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0B43D993"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1.2.6.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14D0398B"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1.2.7 </w:t>
      </w:r>
      <w:r w:rsidR="000D5037"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16B1BA94" w:rsidR="000521B9" w:rsidRPr="000521B9" w:rsidRDefault="00264292" w:rsidP="00264292">
      <w:pPr>
        <w:pStyle w:val="Tekstpodstawowy"/>
        <w:ind w:left="1560" w:hanging="709"/>
        <w:jc w:val="both"/>
        <w:rPr>
          <w:rFonts w:ascii="Arial" w:hAnsi="Arial" w:cs="Arial"/>
          <w:color w:val="auto"/>
        </w:rPr>
      </w:pPr>
      <w:r>
        <w:rPr>
          <w:rFonts w:ascii="Arial" w:hAnsi="Arial" w:cs="Arial"/>
          <w:iCs/>
        </w:rPr>
        <w:t xml:space="preserve">1.2.8 </w:t>
      </w:r>
      <w:r w:rsidR="005143F4" w:rsidRPr="000521B9">
        <w:rPr>
          <w:rFonts w:ascii="Arial" w:hAnsi="Arial" w:cs="Arial"/>
          <w:iCs/>
        </w:rPr>
        <w:t>Wykonawca</w:t>
      </w:r>
      <w:r w:rsidR="005143F4"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169B3C6C" w:rsidR="000521B9" w:rsidRDefault="00264292" w:rsidP="00264292">
      <w:pPr>
        <w:pStyle w:val="Tekstpodstawowy"/>
        <w:ind w:left="1560" w:hanging="709"/>
        <w:jc w:val="both"/>
        <w:rPr>
          <w:rFonts w:ascii="Arial" w:hAnsi="Arial" w:cs="Arial"/>
          <w:color w:val="auto"/>
        </w:rPr>
      </w:pPr>
      <w:r>
        <w:rPr>
          <w:rFonts w:ascii="Arial" w:hAnsi="Arial" w:cs="Arial"/>
          <w:iCs/>
        </w:rPr>
        <w:t xml:space="preserve">1.2.9. </w:t>
      </w:r>
      <w:r w:rsidR="005143F4" w:rsidRPr="000521B9">
        <w:rPr>
          <w:rFonts w:ascii="Arial" w:hAnsi="Arial" w:cs="Arial"/>
          <w:iCs/>
        </w:rPr>
        <w:t>Wykonawca</w:t>
      </w:r>
      <w:r w:rsidR="005143F4"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607DAFE8"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1.2.10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41255028"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1.2.11. </w:t>
      </w:r>
      <w:r w:rsidR="00512E9D" w:rsidRPr="000521B9">
        <w:rPr>
          <w:rFonts w:ascii="Arial" w:hAnsi="Arial" w:cs="Arial"/>
          <w:color w:val="auto"/>
          <w:szCs w:val="24"/>
        </w:rPr>
        <w:t>Zamawiając</w:t>
      </w:r>
      <w:r w:rsidR="000D5037" w:rsidRPr="000521B9">
        <w:rPr>
          <w:rFonts w:ascii="Arial" w:hAnsi="Arial" w:cs="Arial"/>
          <w:color w:val="auto"/>
          <w:szCs w:val="24"/>
        </w:rPr>
        <w:t>y</w:t>
      </w:r>
      <w:r w:rsidR="00512E9D"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00512E9D" w:rsidRPr="000521B9">
        <w:rPr>
          <w:rFonts w:ascii="Arial" w:hAnsi="Arial" w:cs="Arial"/>
          <w:color w:val="auto"/>
          <w:szCs w:val="24"/>
        </w:rPr>
        <w:t xml:space="preserve">stotnych </w:t>
      </w:r>
      <w:r w:rsidR="000B3668" w:rsidRPr="000521B9">
        <w:rPr>
          <w:rFonts w:ascii="Arial" w:hAnsi="Arial" w:cs="Arial"/>
          <w:color w:val="auto"/>
          <w:szCs w:val="24"/>
        </w:rPr>
        <w:t>W</w:t>
      </w:r>
      <w:r w:rsidR="00512E9D"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72DE5C41" w:rsidR="000521B9" w:rsidRDefault="00264292" w:rsidP="00264292">
      <w:pPr>
        <w:pStyle w:val="Tekstpodstawowy"/>
        <w:ind w:left="1560" w:hanging="709"/>
        <w:jc w:val="both"/>
        <w:rPr>
          <w:rFonts w:ascii="Arial" w:hAnsi="Arial" w:cs="Arial"/>
          <w:color w:val="auto"/>
        </w:rPr>
      </w:pPr>
      <w:r>
        <w:rPr>
          <w:rFonts w:ascii="Arial" w:hAnsi="Arial" w:cs="Arial"/>
          <w:color w:val="000000" w:themeColor="text1"/>
        </w:rPr>
        <w:t xml:space="preserve">1.2.12. </w:t>
      </w:r>
      <w:r w:rsidR="00074260"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lub dalszego podwykonawcy, o</w:t>
      </w:r>
      <w:r w:rsidR="006F7AD9">
        <w:rPr>
          <w:rFonts w:ascii="Arial" w:hAnsi="Arial" w:cs="Arial"/>
          <w:color w:val="000000" w:themeColor="text1"/>
        </w:rPr>
        <w:t> </w:t>
      </w:r>
      <w:r w:rsidR="00EA589B" w:rsidRPr="000521B9">
        <w:rPr>
          <w:rFonts w:ascii="Arial" w:hAnsi="Arial" w:cs="Arial"/>
          <w:color w:val="000000" w:themeColor="text1"/>
        </w:rPr>
        <w:t xml:space="preserve">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 xml:space="preserve">6 </w:t>
      </w:r>
      <w:r w:rsidR="004C2117">
        <w:rPr>
          <w:rFonts w:ascii="Arial" w:hAnsi="Arial" w:cs="Arial"/>
          <w:color w:val="000000" w:themeColor="text1"/>
          <w:szCs w:val="24"/>
        </w:rPr>
        <w:t>ust.</w:t>
      </w:r>
      <w:r w:rsidR="004C2117" w:rsidRPr="000521B9">
        <w:rPr>
          <w:rFonts w:ascii="Arial" w:hAnsi="Arial" w:cs="Arial"/>
          <w:color w:val="000000" w:themeColor="text1"/>
        </w:rPr>
        <w:t xml:space="preserve"> </w:t>
      </w:r>
      <w:r w:rsidR="00EA589B" w:rsidRPr="000521B9">
        <w:rPr>
          <w:rFonts w:ascii="Arial" w:hAnsi="Arial" w:cs="Arial"/>
          <w:color w:val="000000" w:themeColor="text1"/>
        </w:rPr>
        <w:t>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p>
    <w:p w14:paraId="3761CD96" w14:textId="336DFCE9" w:rsidR="00517232" w:rsidRPr="000521B9" w:rsidRDefault="00264292" w:rsidP="00264292">
      <w:pPr>
        <w:pStyle w:val="Tekstpodstawowy"/>
        <w:ind w:left="1560" w:hanging="709"/>
        <w:jc w:val="both"/>
        <w:rPr>
          <w:rFonts w:ascii="Arial" w:hAnsi="Arial" w:cs="Arial"/>
          <w:color w:val="auto"/>
        </w:rPr>
      </w:pPr>
      <w:r>
        <w:rPr>
          <w:rFonts w:ascii="Arial" w:hAnsi="Arial" w:cs="Arial"/>
          <w:color w:val="auto"/>
        </w:rPr>
        <w:t xml:space="preserve">1.2.13. </w:t>
      </w:r>
      <w:r w:rsidR="00074260"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4C2117">
        <w:rPr>
          <w:rFonts w:ascii="Arial" w:hAnsi="Arial" w:cs="Arial"/>
          <w:color w:val="auto"/>
        </w:rPr>
        <w:t>ust.</w:t>
      </w:r>
      <w:r w:rsidR="004C2117" w:rsidRPr="000521B9">
        <w:rPr>
          <w:rFonts w:ascii="Arial" w:hAnsi="Arial" w:cs="Arial"/>
          <w:color w:val="auto"/>
        </w:rPr>
        <w:t xml:space="preserve"> </w:t>
      </w:r>
      <w:r w:rsidR="00EA589B" w:rsidRPr="000521B9">
        <w:rPr>
          <w:rFonts w:ascii="Arial" w:hAnsi="Arial" w:cs="Arial"/>
          <w:color w:val="auto"/>
        </w:rPr>
        <w:t>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726529">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6506515F"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 xml:space="preserve">entaryzacji, o której mowa w </w:t>
      </w:r>
      <w:r w:rsidR="004C2117">
        <w:rPr>
          <w:rFonts w:ascii="Arial" w:hAnsi="Arial" w:cs="Arial"/>
          <w:color w:val="auto"/>
          <w:szCs w:val="24"/>
        </w:rPr>
        <w:t>ust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9839433"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Pr="009520EE">
        <w:rPr>
          <w:rFonts w:ascii="Arial" w:hAnsi="Arial" w:cs="Arial"/>
          <w:color w:val="auto"/>
          <w:spacing w:val="-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wykonanych robót </w:t>
      </w:r>
      <w:r w:rsidR="00E06956" w:rsidRPr="00A922D8">
        <w:rPr>
          <w:rFonts w:ascii="Arial" w:hAnsi="Arial" w:cs="Arial"/>
          <w:color w:val="auto"/>
          <w:szCs w:val="24"/>
        </w:rPr>
        <w:t xml:space="preserve">w </w:t>
      </w:r>
      <w:r w:rsidR="00D05323">
        <w:rPr>
          <w:rFonts w:ascii="Arial" w:hAnsi="Arial" w:cs="Arial"/>
          <w:color w:val="auto"/>
          <w:szCs w:val="24"/>
        </w:rPr>
        <w:t>toku i robót zabezpieczających</w:t>
      </w:r>
      <w:r w:rsidR="00E06956" w:rsidRPr="00A922D8">
        <w:rPr>
          <w:rFonts w:ascii="Arial" w:hAnsi="Arial" w:cs="Arial"/>
          <w:color w:val="auto"/>
          <w:szCs w:val="24"/>
        </w:rPr>
        <w:t>.</w:t>
      </w:r>
    </w:p>
    <w:p w14:paraId="1DC00DD7" w14:textId="03AF5744" w:rsidR="00A922D8" w:rsidRDefault="00E06956" w:rsidP="002B05D3">
      <w:pPr>
        <w:pStyle w:val="Tekstpodstawowy"/>
        <w:numPr>
          <w:ilvl w:val="0"/>
          <w:numId w:val="21"/>
        </w:numPr>
        <w:jc w:val="both"/>
        <w:rPr>
          <w:rFonts w:ascii="Arial" w:hAnsi="Arial" w:cs="Arial"/>
          <w:color w:val="auto"/>
          <w:szCs w:val="24"/>
        </w:rPr>
      </w:pPr>
      <w:r w:rsidRPr="00A922D8">
        <w:rPr>
          <w:rFonts w:ascii="Arial" w:hAnsi="Arial" w:cs="Arial"/>
          <w:color w:val="auto"/>
          <w:szCs w:val="24"/>
        </w:rPr>
        <w:t xml:space="preserve">W </w:t>
      </w:r>
      <w:r w:rsidR="00C53D5A">
        <w:rPr>
          <w:rFonts w:ascii="Arial" w:hAnsi="Arial" w:cs="Arial"/>
          <w:color w:val="auto"/>
          <w:szCs w:val="24"/>
        </w:rPr>
        <w:t xml:space="preserve">przypadku </w:t>
      </w:r>
      <w:r w:rsidRPr="00A922D8">
        <w:rPr>
          <w:rFonts w:ascii="Arial" w:hAnsi="Arial" w:cs="Arial"/>
          <w:color w:val="auto"/>
          <w:szCs w:val="24"/>
        </w:rPr>
        <w:t xml:space="preserve">odstąpienia od </w:t>
      </w:r>
      <w:r w:rsidR="00C53D5A">
        <w:rPr>
          <w:rFonts w:ascii="Arial" w:hAnsi="Arial" w:cs="Arial"/>
          <w:color w:val="auto"/>
          <w:szCs w:val="24"/>
        </w:rPr>
        <w:t>U</w:t>
      </w:r>
      <w:r w:rsidRPr="00A922D8">
        <w:rPr>
          <w:rFonts w:ascii="Arial" w:hAnsi="Arial" w:cs="Arial"/>
          <w:color w:val="auto"/>
          <w:szCs w:val="24"/>
        </w:rPr>
        <w:t>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14:paraId="6BDFC5B2" w14:textId="39243204" w:rsidR="00E06956" w:rsidRPr="00FA5ED3" w:rsidRDefault="00E06956" w:rsidP="002B05D3">
      <w:pPr>
        <w:pStyle w:val="Tekstpodstawowy"/>
        <w:numPr>
          <w:ilvl w:val="0"/>
          <w:numId w:val="21"/>
        </w:numPr>
        <w:jc w:val="both"/>
        <w:rPr>
          <w:rFonts w:ascii="Arial" w:hAnsi="Arial" w:cs="Arial"/>
          <w:color w:val="auto"/>
          <w:szCs w:val="24"/>
        </w:rPr>
      </w:pPr>
      <w:r w:rsidRPr="00FA5ED3">
        <w:rPr>
          <w:rFonts w:ascii="Arial" w:hAnsi="Arial" w:cs="Arial"/>
          <w:bCs/>
          <w:color w:val="auto"/>
          <w:szCs w:val="24"/>
        </w:rPr>
        <w:t xml:space="preserve">W </w:t>
      </w:r>
      <w:r w:rsidR="00C53D5A" w:rsidRPr="00FA5ED3">
        <w:rPr>
          <w:rFonts w:ascii="Arial" w:hAnsi="Arial" w:cs="Arial"/>
          <w:bCs/>
          <w:color w:val="auto"/>
          <w:szCs w:val="24"/>
        </w:rPr>
        <w:t xml:space="preserve">przypadku </w:t>
      </w:r>
      <w:r w:rsidRPr="00FA5ED3">
        <w:rPr>
          <w:rFonts w:ascii="Arial" w:hAnsi="Arial" w:cs="Arial"/>
          <w:bCs/>
          <w:color w:val="auto"/>
          <w:szCs w:val="24"/>
        </w:rPr>
        <w:t xml:space="preserve">odstąpienia od </w:t>
      </w:r>
      <w:r w:rsidR="00C53D5A" w:rsidRPr="00FA5ED3">
        <w:rPr>
          <w:rFonts w:ascii="Arial" w:hAnsi="Arial" w:cs="Arial"/>
          <w:bCs/>
          <w:color w:val="auto"/>
          <w:szCs w:val="24"/>
        </w:rPr>
        <w:t>U</w:t>
      </w:r>
      <w:r w:rsidRPr="00FA5ED3">
        <w:rPr>
          <w:rFonts w:ascii="Arial" w:hAnsi="Arial" w:cs="Arial"/>
          <w:bCs/>
          <w:color w:val="auto"/>
          <w:szCs w:val="24"/>
        </w:rPr>
        <w:t xml:space="preserve">mowy z przyczyn za które odpowiada </w:t>
      </w:r>
      <w:r w:rsidR="007C7BA9" w:rsidRPr="00FA5ED3">
        <w:rPr>
          <w:rFonts w:ascii="Arial" w:hAnsi="Arial" w:cs="Arial"/>
          <w:bCs/>
          <w:color w:val="auto"/>
          <w:szCs w:val="24"/>
        </w:rPr>
        <w:t>Wykonawca</w:t>
      </w:r>
      <w:r w:rsidRPr="00FA5ED3">
        <w:rPr>
          <w:rFonts w:ascii="Arial" w:hAnsi="Arial" w:cs="Arial"/>
          <w:bCs/>
          <w:i/>
          <w:color w:val="auto"/>
          <w:szCs w:val="24"/>
        </w:rPr>
        <w:t xml:space="preserve">, </w:t>
      </w:r>
      <w:r w:rsidR="00255276" w:rsidRPr="00FA5ED3">
        <w:rPr>
          <w:rFonts w:ascii="Arial" w:hAnsi="Arial" w:cs="Arial"/>
          <w:bCs/>
          <w:color w:val="auto"/>
          <w:szCs w:val="24"/>
        </w:rPr>
        <w:t xml:space="preserve">koszty </w:t>
      </w:r>
      <w:r w:rsidRPr="00FA5ED3">
        <w:rPr>
          <w:rFonts w:ascii="Arial" w:hAnsi="Arial" w:cs="Arial"/>
          <w:bCs/>
          <w:color w:val="auto"/>
          <w:szCs w:val="24"/>
        </w:rPr>
        <w:t>rob</w:t>
      </w:r>
      <w:r w:rsidR="00255276" w:rsidRPr="00FA5ED3">
        <w:rPr>
          <w:rFonts w:ascii="Arial" w:hAnsi="Arial" w:cs="Arial"/>
          <w:bCs/>
          <w:color w:val="auto"/>
          <w:szCs w:val="24"/>
        </w:rPr>
        <w:t>ó</w:t>
      </w:r>
      <w:r w:rsidRPr="00FA5ED3">
        <w:rPr>
          <w:rFonts w:ascii="Arial" w:hAnsi="Arial" w:cs="Arial"/>
          <w:bCs/>
          <w:color w:val="auto"/>
          <w:szCs w:val="24"/>
        </w:rPr>
        <w:t>t zabezpieczając</w:t>
      </w:r>
      <w:r w:rsidR="00255276" w:rsidRPr="00FA5ED3">
        <w:rPr>
          <w:rFonts w:ascii="Arial" w:hAnsi="Arial" w:cs="Arial"/>
          <w:bCs/>
          <w:color w:val="auto"/>
          <w:szCs w:val="24"/>
        </w:rPr>
        <w:t>ych</w:t>
      </w:r>
      <w:r w:rsidR="00482F3A" w:rsidRPr="00FA5ED3">
        <w:rPr>
          <w:rFonts w:ascii="Arial" w:hAnsi="Arial" w:cs="Arial"/>
          <w:bCs/>
          <w:color w:val="auto"/>
          <w:szCs w:val="24"/>
        </w:rPr>
        <w:t xml:space="preserve"> i użytych do tego materiałów, </w:t>
      </w:r>
      <w:r w:rsidRPr="00FA5ED3">
        <w:rPr>
          <w:rFonts w:ascii="Arial" w:hAnsi="Arial" w:cs="Arial"/>
          <w:bCs/>
          <w:color w:val="auto"/>
          <w:szCs w:val="24"/>
        </w:rPr>
        <w:t>urządze</w:t>
      </w:r>
      <w:r w:rsidR="00482F3A" w:rsidRPr="00FA5ED3">
        <w:rPr>
          <w:rFonts w:ascii="Arial" w:hAnsi="Arial" w:cs="Arial"/>
          <w:bCs/>
          <w:color w:val="auto"/>
          <w:szCs w:val="24"/>
        </w:rPr>
        <w:t>ń</w:t>
      </w:r>
      <w:r w:rsidR="00A41C14" w:rsidRPr="00FA5ED3">
        <w:rPr>
          <w:rFonts w:ascii="Arial" w:hAnsi="Arial" w:cs="Arial"/>
          <w:bCs/>
          <w:color w:val="auto"/>
          <w:szCs w:val="24"/>
        </w:rPr>
        <w:t xml:space="preserve"> i konstrukcj</w:t>
      </w:r>
      <w:r w:rsidR="00482F3A" w:rsidRPr="00FA5ED3">
        <w:rPr>
          <w:rFonts w:ascii="Arial" w:hAnsi="Arial" w:cs="Arial"/>
          <w:bCs/>
          <w:color w:val="auto"/>
          <w:szCs w:val="24"/>
        </w:rPr>
        <w:t>i</w:t>
      </w:r>
      <w:r w:rsidR="00255276" w:rsidRPr="00FA5ED3">
        <w:rPr>
          <w:rFonts w:ascii="Arial" w:hAnsi="Arial" w:cs="Arial"/>
          <w:bCs/>
          <w:color w:val="auto"/>
          <w:szCs w:val="24"/>
        </w:rPr>
        <w:t xml:space="preserve"> obciążają Wykonawcę</w:t>
      </w:r>
      <w:r w:rsidR="002F6A96" w:rsidRPr="00FA5ED3">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4801CF1A"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w:t>
      </w:r>
      <w:r w:rsidR="004C2117">
        <w:rPr>
          <w:rFonts w:ascii="Arial" w:hAnsi="Arial" w:cs="Arial"/>
          <w:color w:val="000000" w:themeColor="text1"/>
        </w:rPr>
        <w:t xml:space="preserve">ust. 1 </w:t>
      </w:r>
      <w:r w:rsidR="00D05323">
        <w:rPr>
          <w:rFonts w:ascii="Arial" w:hAnsi="Arial" w:cs="Arial"/>
          <w:color w:val="000000" w:themeColor="text1"/>
        </w:rPr>
        <w:t>pkt 1.</w:t>
      </w:r>
      <w:r w:rsidR="00264292">
        <w:rPr>
          <w:rFonts w:ascii="Arial" w:hAnsi="Arial" w:cs="Arial"/>
          <w:color w:val="000000" w:themeColor="text1"/>
        </w:rPr>
        <w:t>2</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421A21F5" w14:textId="2D668515" w:rsidR="00456D51" w:rsidRDefault="00456D51"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odstąpieniem od </w:t>
      </w:r>
      <w:r w:rsidR="00C53D5A">
        <w:rPr>
          <w:rFonts w:ascii="Arial" w:hAnsi="Arial" w:cs="Arial"/>
          <w:color w:val="000000" w:themeColor="text1"/>
          <w:szCs w:val="24"/>
        </w:rPr>
        <w:t>U</w:t>
      </w:r>
      <w:r>
        <w:rPr>
          <w:rFonts w:ascii="Arial" w:hAnsi="Arial" w:cs="Arial"/>
          <w:color w:val="000000" w:themeColor="text1"/>
          <w:szCs w:val="24"/>
        </w:rPr>
        <w:t>mowy</w:t>
      </w:r>
      <w:r w:rsidR="00D05323">
        <w:rPr>
          <w:rFonts w:ascii="Arial" w:hAnsi="Arial" w:cs="Arial"/>
          <w:color w:val="000000" w:themeColor="text1"/>
          <w:szCs w:val="24"/>
        </w:rPr>
        <w:t>.</w:t>
      </w:r>
    </w:p>
    <w:p w14:paraId="510C4BE6" w14:textId="27B6BA14" w:rsidR="002B2946" w:rsidRPr="002B5554" w:rsidRDefault="002B2946"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Strony dopuszczają rozwiązanie umowy za porozumieniem Stron w formie pisemnej pod rygorem nieważności – z ważnych przyczyn, z uzasadnieniem.</w:t>
      </w:r>
    </w:p>
    <w:p w14:paraId="7EB15422" w14:textId="77777777"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5"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5"/>
    </w:p>
    <w:p w14:paraId="2E8CBBE4" w14:textId="77777777" w:rsidR="00183F07" w:rsidRDefault="00183F07" w:rsidP="00183F07">
      <w:pPr>
        <w:pStyle w:val="Tekstpodstawowy"/>
        <w:jc w:val="center"/>
        <w:rPr>
          <w:rFonts w:ascii="Arial" w:hAnsi="Arial" w:cs="Arial"/>
          <w:b/>
          <w:color w:val="auto"/>
          <w:szCs w:val="24"/>
        </w:rPr>
      </w:pPr>
    </w:p>
    <w:p w14:paraId="6810EB93" w14:textId="2D733E01"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w:t>
      </w:r>
      <w:r w:rsidR="00F86A53">
        <w:rPr>
          <w:rFonts w:ascii="Arial" w:hAnsi="Arial" w:cs="Arial"/>
          <w:color w:val="auto"/>
          <w:szCs w:val="24"/>
        </w:rPr>
        <w:t xml:space="preserve">Wykonawcy </w:t>
      </w:r>
      <w:r w:rsidR="00183F07">
        <w:rPr>
          <w:rFonts w:ascii="Arial" w:hAnsi="Arial" w:cs="Arial"/>
          <w:color w:val="auto"/>
          <w:szCs w:val="24"/>
        </w:rPr>
        <w:t xml:space="preserve">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7E5A227A"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B3A3D">
        <w:rPr>
          <w:rFonts w:ascii="Arial" w:hAnsi="Arial" w:cs="Arial"/>
          <w:color w:val="auto"/>
          <w:szCs w:val="24"/>
        </w:rPr>
        <w:t xml:space="preserve">ust. 1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F86A53">
        <w:rPr>
          <w:rFonts w:ascii="Arial" w:hAnsi="Arial" w:cs="Arial"/>
          <w:color w:val="auto"/>
          <w:szCs w:val="24"/>
        </w:rPr>
        <w:t xml:space="preserve"> -</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zenia umownego</w:t>
      </w:r>
      <w:r w:rsidR="00F86A53">
        <w:rPr>
          <w:rFonts w:ascii="Arial" w:hAnsi="Arial" w:cs="Arial"/>
          <w:color w:val="auto"/>
          <w:szCs w:val="24"/>
        </w:rPr>
        <w:t xml:space="preserve"> brutto</w:t>
      </w:r>
      <w:r w:rsidR="00183F07">
        <w:rPr>
          <w:rFonts w:ascii="Arial" w:hAnsi="Arial" w:cs="Arial"/>
          <w:color w:val="auto"/>
          <w:szCs w:val="24"/>
        </w:rPr>
        <w:t xml:space="preserve">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71A48576"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00F86A53">
        <w:rPr>
          <w:rFonts w:ascii="Arial" w:hAnsi="Arial" w:cs="Arial"/>
          <w:color w:val="auto"/>
          <w:szCs w:val="24"/>
        </w:rPr>
        <w:t xml:space="preserve">- </w:t>
      </w:r>
      <w:r w:rsidRPr="00280A73">
        <w:rPr>
          <w:rFonts w:ascii="Arial" w:hAnsi="Arial" w:cs="Arial"/>
          <w:color w:val="auto"/>
          <w:szCs w:val="24"/>
        </w:rPr>
        <w:t xml:space="preserve">w wysokości 10%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F86A53">
        <w:rPr>
          <w:rFonts w:ascii="Arial" w:hAnsi="Arial" w:cs="Arial"/>
          <w:color w:val="auto"/>
          <w:szCs w:val="24"/>
        </w:rPr>
        <w:t xml:space="preserve">brutto </w:t>
      </w:r>
      <w:r w:rsidR="00EA0B9C">
        <w:rPr>
          <w:rFonts w:ascii="Arial" w:hAnsi="Arial" w:cs="Arial"/>
          <w:color w:val="auto"/>
          <w:szCs w:val="24"/>
        </w:rPr>
        <w:t>Wykonawcy</w:t>
      </w:r>
      <w:r>
        <w:rPr>
          <w:rFonts w:ascii="Arial" w:hAnsi="Arial" w:cs="Arial"/>
          <w:color w:val="auto"/>
          <w:szCs w:val="24"/>
        </w:rPr>
        <w:t>;</w:t>
      </w:r>
    </w:p>
    <w:p w14:paraId="60CE2538" w14:textId="33FC9544"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00F86A53">
        <w:rPr>
          <w:rFonts w:ascii="Arial" w:hAnsi="Arial" w:cs="Arial"/>
          <w:color w:val="auto"/>
          <w:szCs w:val="24"/>
        </w:rPr>
        <w:t xml:space="preserve">- </w:t>
      </w:r>
      <w:r w:rsidRPr="00280A73">
        <w:rPr>
          <w:rFonts w:ascii="Arial" w:hAnsi="Arial" w:cs="Arial"/>
          <w:color w:val="auto"/>
          <w:szCs w:val="24"/>
        </w:rPr>
        <w:t xml:space="preserve">w wysokości 10%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86A53">
        <w:rPr>
          <w:rFonts w:ascii="Arial" w:hAnsi="Arial" w:cs="Arial"/>
          <w:color w:val="auto"/>
          <w:szCs w:val="24"/>
        </w:rPr>
        <w:t xml:space="preserve">brutto </w:t>
      </w:r>
      <w:r>
        <w:rPr>
          <w:rFonts w:ascii="Arial" w:hAnsi="Arial" w:cs="Arial"/>
          <w:color w:val="auto"/>
          <w:szCs w:val="24"/>
        </w:rPr>
        <w:t>Wykonawcy;</w:t>
      </w:r>
    </w:p>
    <w:p w14:paraId="129EC01F" w14:textId="2DBAAAD1"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t>
      </w:r>
      <w:r w:rsidR="00DB0341">
        <w:rPr>
          <w:rFonts w:ascii="Arial" w:hAnsi="Arial" w:cs="Arial"/>
          <w:color w:val="auto"/>
          <w:szCs w:val="24"/>
        </w:rPr>
        <w:t xml:space="preserve">- </w:t>
      </w:r>
      <w:r w:rsidRPr="00280A73">
        <w:rPr>
          <w:rFonts w:ascii="Arial" w:hAnsi="Arial" w:cs="Arial"/>
          <w:color w:val="auto"/>
          <w:szCs w:val="24"/>
        </w:rPr>
        <w:t xml:space="preserve">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DB0341">
        <w:rPr>
          <w:rFonts w:ascii="Arial" w:hAnsi="Arial" w:cs="Arial"/>
          <w:color w:val="auto"/>
          <w:szCs w:val="24"/>
        </w:rPr>
        <w:t xml:space="preserve">brutto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714F7F3D"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F86A53">
        <w:rPr>
          <w:rFonts w:ascii="Arial" w:hAnsi="Arial" w:cs="Arial"/>
          <w:color w:val="auto"/>
          <w:szCs w:val="24"/>
        </w:rPr>
        <w:t xml:space="preserve">- </w:t>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AB3A3D">
        <w:rPr>
          <w:rFonts w:ascii="Arial" w:hAnsi="Arial" w:cs="Arial"/>
          <w:color w:val="auto"/>
          <w:szCs w:val="24"/>
        </w:rPr>
        <w:t>ust.</w:t>
      </w:r>
      <w:r w:rsidR="00AB3A3D" w:rsidRPr="004913CC">
        <w:rPr>
          <w:rFonts w:ascii="Arial" w:hAnsi="Arial" w:cs="Arial"/>
          <w:color w:val="auto"/>
          <w:szCs w:val="24"/>
        </w:rPr>
        <w:t xml:space="preserve">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C57BE90"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B3A3D">
        <w:rPr>
          <w:rFonts w:ascii="Arial" w:hAnsi="Arial" w:cs="Arial"/>
          <w:color w:val="auto"/>
          <w:szCs w:val="24"/>
        </w:rPr>
        <w:t>ust.</w:t>
      </w:r>
      <w:r w:rsidR="00AB3A3D" w:rsidRPr="00527DEA">
        <w:rPr>
          <w:rFonts w:ascii="Arial" w:hAnsi="Arial" w:cs="Arial"/>
          <w:color w:val="auto"/>
          <w:szCs w:val="24"/>
        </w:rPr>
        <w:t xml:space="preserve"> </w:t>
      </w:r>
      <w:r w:rsidR="00627F8A">
        <w:rPr>
          <w:rFonts w:ascii="Arial" w:hAnsi="Arial" w:cs="Arial"/>
          <w:color w:val="auto"/>
          <w:szCs w:val="24"/>
        </w:rPr>
        <w:t>5</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r w:rsidR="00F86A53">
        <w:rPr>
          <w:rFonts w:ascii="Arial" w:hAnsi="Arial" w:cs="Arial"/>
          <w:color w:val="auto"/>
          <w:szCs w:val="24"/>
        </w:rPr>
        <w:t>;</w:t>
      </w:r>
    </w:p>
    <w:p w14:paraId="145B4E50" w14:textId="566A23D6"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 xml:space="preserve">ynagrodzenia należnego </w:t>
      </w:r>
      <w:r w:rsidR="00F86A53">
        <w:rPr>
          <w:rFonts w:ascii="Arial" w:hAnsi="Arial" w:cs="Arial"/>
          <w:color w:val="auto"/>
          <w:spacing w:val="-4"/>
          <w:szCs w:val="24"/>
        </w:rPr>
        <w:t>P</w:t>
      </w:r>
      <w:r w:rsidR="00F86A53" w:rsidRPr="00280A73">
        <w:rPr>
          <w:rFonts w:ascii="Arial" w:hAnsi="Arial" w:cs="Arial"/>
          <w:color w:val="auto"/>
          <w:spacing w:val="-4"/>
          <w:szCs w:val="24"/>
        </w:rPr>
        <w:t xml:space="preserve">odwykonawcom </w:t>
      </w:r>
      <w:r w:rsidRPr="00280A73">
        <w:rPr>
          <w:rFonts w:ascii="Arial" w:hAnsi="Arial" w:cs="Arial"/>
          <w:color w:val="auto"/>
          <w:spacing w:val="-4"/>
          <w:szCs w:val="24"/>
        </w:rPr>
        <w:t>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4465F944"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lub projektu jej zmiany</w:t>
      </w:r>
      <w:r w:rsidR="00F86A53">
        <w:rPr>
          <w:rFonts w:ascii="Arial" w:hAnsi="Arial" w:cs="Arial"/>
          <w:color w:val="auto"/>
          <w:spacing w:val="-3"/>
          <w:szCs w:val="24"/>
        </w:rPr>
        <w:t xml:space="preserve"> -</w:t>
      </w:r>
      <w:r w:rsidRPr="00280A73">
        <w:rPr>
          <w:rFonts w:ascii="Arial" w:hAnsi="Arial" w:cs="Arial"/>
          <w:color w:val="auto"/>
          <w:spacing w:val="-3"/>
          <w:szCs w:val="24"/>
        </w:rPr>
        <w:t xml:space="preserve"> </w:t>
      </w:r>
      <w:r>
        <w:rPr>
          <w:rFonts w:ascii="Arial" w:hAnsi="Arial" w:cs="Arial"/>
          <w:color w:val="auto"/>
          <w:szCs w:val="24"/>
        </w:rPr>
        <w:t>w wysokości 5 000,00 zł</w:t>
      </w:r>
      <w:r w:rsidR="00F86A53">
        <w:rPr>
          <w:rFonts w:ascii="Arial" w:hAnsi="Arial" w:cs="Arial"/>
          <w:color w:val="auto"/>
          <w:szCs w:val="24"/>
        </w:rPr>
        <w:t xml:space="preserve"> za każdy przypadek</w:t>
      </w:r>
      <w:r>
        <w:rPr>
          <w:rFonts w:ascii="Arial" w:hAnsi="Arial" w:cs="Arial"/>
          <w:color w:val="auto"/>
          <w:szCs w:val="24"/>
        </w:rPr>
        <w:t>;</w:t>
      </w:r>
    </w:p>
    <w:p w14:paraId="330CB2FB" w14:textId="7FCE78EE"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w:t>
      </w:r>
      <w:r w:rsidR="00F86A53">
        <w:rPr>
          <w:rFonts w:ascii="Arial" w:hAnsi="Arial" w:cs="Arial"/>
          <w:color w:val="auto"/>
          <w:spacing w:val="-3"/>
          <w:szCs w:val="24"/>
        </w:rPr>
        <w:t xml:space="preserve"> -</w:t>
      </w:r>
      <w:r w:rsidRPr="00280A73">
        <w:rPr>
          <w:rFonts w:ascii="Arial" w:hAnsi="Arial" w:cs="Arial"/>
          <w:color w:val="auto"/>
          <w:spacing w:val="-3"/>
          <w:szCs w:val="24"/>
        </w:rPr>
        <w:t xml:space="preserve">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sidR="00F86A53">
        <w:rPr>
          <w:rFonts w:ascii="Arial" w:hAnsi="Arial" w:cs="Arial"/>
          <w:color w:val="auto"/>
          <w:szCs w:val="24"/>
        </w:rPr>
        <w:t xml:space="preserve"> za każdy przypadek</w:t>
      </w:r>
      <w:r>
        <w:rPr>
          <w:rFonts w:ascii="Arial" w:hAnsi="Arial" w:cs="Arial"/>
          <w:color w:val="auto"/>
          <w:szCs w:val="24"/>
        </w:rPr>
        <w:t>;</w:t>
      </w:r>
    </w:p>
    <w:p w14:paraId="3852A430" w14:textId="3BF8FD68"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t>
      </w:r>
      <w:r w:rsidR="00627F8A">
        <w:rPr>
          <w:rFonts w:ascii="Arial" w:hAnsi="Arial" w:cs="Arial"/>
          <w:color w:val="auto"/>
          <w:szCs w:val="24"/>
        </w:rPr>
        <w:t>wanych mediów, o których mowa w </w:t>
      </w:r>
      <w:r w:rsidR="00CD5F99" w:rsidRPr="00CD5F99">
        <w:rPr>
          <w:rFonts w:ascii="Arial" w:hAnsi="Arial" w:cs="Arial"/>
          <w:color w:val="auto"/>
          <w:szCs w:val="24"/>
        </w:rPr>
        <w:t>§</w:t>
      </w:r>
      <w:r w:rsidR="00CD5F99" w:rsidRPr="002511F0">
        <w:rPr>
          <w:rFonts w:ascii="Arial" w:hAnsi="Arial" w:cs="Arial"/>
          <w:color w:val="auto"/>
          <w:szCs w:val="24"/>
        </w:rPr>
        <w:t xml:space="preserve"> 3 </w:t>
      </w:r>
      <w:r w:rsidR="00AB3A3D">
        <w:rPr>
          <w:rFonts w:ascii="Arial" w:hAnsi="Arial" w:cs="Arial"/>
          <w:color w:val="auto"/>
          <w:szCs w:val="24"/>
        </w:rPr>
        <w:t xml:space="preserve">ust. 1 </w:t>
      </w:r>
      <w:r w:rsidR="00CD5F99" w:rsidRPr="002511F0">
        <w:rPr>
          <w:rFonts w:ascii="Arial" w:hAnsi="Arial" w:cs="Arial"/>
          <w:color w:val="auto"/>
          <w:szCs w:val="24"/>
        </w:rPr>
        <w:t>pkt 1.19 – 1.20. Umowy</w:t>
      </w:r>
      <w:r w:rsidR="00CD5F99">
        <w:rPr>
          <w:rFonts w:ascii="Arial" w:hAnsi="Arial" w:cs="Arial"/>
          <w:color w:val="auto"/>
          <w:szCs w:val="24"/>
        </w:rPr>
        <w:t xml:space="preserve"> </w:t>
      </w:r>
      <w:r w:rsidR="00DB0341">
        <w:rPr>
          <w:rFonts w:ascii="Arial" w:hAnsi="Arial" w:cs="Arial"/>
          <w:color w:val="auto"/>
          <w:szCs w:val="24"/>
        </w:rPr>
        <w:t xml:space="preserve">- </w:t>
      </w:r>
      <w:r w:rsidR="00183F07">
        <w:rPr>
          <w:rFonts w:ascii="Arial" w:hAnsi="Arial" w:cs="Arial"/>
          <w:color w:val="auto"/>
          <w:szCs w:val="24"/>
        </w:rPr>
        <w:t>w wysokości 5000,00 zł;</w:t>
      </w:r>
    </w:p>
    <w:p w14:paraId="6E78ABA2" w14:textId="00B9A2A8" w:rsidR="00EA0B9C" w:rsidRPr="006F7AD9" w:rsidRDefault="00183F07" w:rsidP="00EA0B9C">
      <w:pPr>
        <w:pStyle w:val="Tekstpodstawowy"/>
        <w:numPr>
          <w:ilvl w:val="1"/>
          <w:numId w:val="2"/>
        </w:numPr>
        <w:jc w:val="both"/>
        <w:rPr>
          <w:rFonts w:ascii="Arial" w:hAnsi="Arial" w:cs="Arial"/>
          <w:color w:val="000000" w:themeColor="text1"/>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sidRPr="006F7AD9">
        <w:rPr>
          <w:rFonts w:ascii="Arial" w:hAnsi="Arial" w:cs="Arial"/>
          <w:color w:val="000000" w:themeColor="text1"/>
          <w:szCs w:val="24"/>
        </w:rPr>
        <w:t xml:space="preserve">Umowy </w:t>
      </w:r>
      <w:r w:rsidR="00627F8A">
        <w:rPr>
          <w:rFonts w:ascii="Arial" w:hAnsi="Arial" w:cs="Arial"/>
          <w:color w:val="000000" w:themeColor="text1"/>
          <w:szCs w:val="24"/>
        </w:rPr>
        <w:t>–</w:t>
      </w:r>
      <w:r w:rsidR="00DB0341">
        <w:rPr>
          <w:rFonts w:ascii="Arial" w:hAnsi="Arial" w:cs="Arial"/>
          <w:color w:val="000000" w:themeColor="text1"/>
          <w:szCs w:val="24"/>
        </w:rPr>
        <w:t xml:space="preserve"> </w:t>
      </w:r>
      <w:r w:rsidR="00627F8A">
        <w:rPr>
          <w:rFonts w:ascii="Arial" w:hAnsi="Arial" w:cs="Arial"/>
          <w:color w:val="000000" w:themeColor="text1"/>
          <w:szCs w:val="24"/>
        </w:rPr>
        <w:t>w </w:t>
      </w:r>
      <w:r w:rsidRPr="006F7AD9">
        <w:rPr>
          <w:rFonts w:ascii="Arial" w:hAnsi="Arial" w:cs="Arial"/>
          <w:color w:val="000000" w:themeColor="text1"/>
          <w:szCs w:val="24"/>
        </w:rPr>
        <w:t xml:space="preserve">wysokości </w:t>
      </w:r>
      <w:r w:rsidR="009F3E8F" w:rsidRPr="006F7AD9">
        <w:rPr>
          <w:rFonts w:ascii="Arial" w:hAnsi="Arial" w:cs="Arial"/>
          <w:color w:val="000000" w:themeColor="text1"/>
          <w:szCs w:val="24"/>
        </w:rPr>
        <w:t>1</w:t>
      </w:r>
      <w:r w:rsidR="00B9091D" w:rsidRPr="006F7AD9">
        <w:rPr>
          <w:rFonts w:ascii="Arial" w:hAnsi="Arial" w:cs="Arial"/>
          <w:color w:val="000000" w:themeColor="text1"/>
          <w:szCs w:val="24"/>
        </w:rPr>
        <w:t>.</w:t>
      </w:r>
      <w:r w:rsidRPr="006F7AD9">
        <w:rPr>
          <w:rFonts w:ascii="Arial" w:hAnsi="Arial" w:cs="Arial"/>
          <w:color w:val="000000" w:themeColor="text1"/>
          <w:szCs w:val="24"/>
        </w:rPr>
        <w:t>000,00 zł</w:t>
      </w:r>
      <w:r w:rsidR="00B9091D" w:rsidRPr="006F7AD9">
        <w:rPr>
          <w:rFonts w:ascii="Arial" w:hAnsi="Arial" w:cs="Arial"/>
          <w:color w:val="000000" w:themeColor="text1"/>
          <w:szCs w:val="24"/>
        </w:rPr>
        <w:t xml:space="preserve"> za każdy rozpoczęty dzień opóźnienia</w:t>
      </w:r>
      <w:r w:rsidRPr="006F7AD9">
        <w:rPr>
          <w:rFonts w:ascii="Arial" w:hAnsi="Arial" w:cs="Arial"/>
          <w:color w:val="000000" w:themeColor="text1"/>
          <w:szCs w:val="24"/>
        </w:rPr>
        <w:t>;</w:t>
      </w:r>
    </w:p>
    <w:p w14:paraId="7EF8E680" w14:textId="055486E2" w:rsidR="00183F07" w:rsidRPr="006F7AD9" w:rsidRDefault="00C71F50" w:rsidP="00EA0B9C">
      <w:pPr>
        <w:pStyle w:val="Tekstpodstawowy"/>
        <w:numPr>
          <w:ilvl w:val="1"/>
          <w:numId w:val="2"/>
        </w:numPr>
        <w:jc w:val="both"/>
        <w:rPr>
          <w:rFonts w:ascii="Arial" w:hAnsi="Arial" w:cs="Arial"/>
          <w:color w:val="000000" w:themeColor="text1"/>
          <w:szCs w:val="24"/>
        </w:rPr>
      </w:pPr>
      <w:r w:rsidRPr="006F7AD9">
        <w:rPr>
          <w:rFonts w:ascii="Arial" w:hAnsi="Arial" w:cs="Arial"/>
          <w:color w:val="000000" w:themeColor="text1"/>
        </w:rPr>
        <w:t>n</w:t>
      </w:r>
      <w:r w:rsidR="00752598" w:rsidRPr="006F7AD9">
        <w:rPr>
          <w:rFonts w:ascii="Arial" w:hAnsi="Arial" w:cs="Arial"/>
          <w:color w:val="000000" w:themeColor="text1"/>
        </w:rPr>
        <w:t xml:space="preserve">aruszenia przez Wykonawcę </w:t>
      </w:r>
      <w:r w:rsidR="00EA0B9C" w:rsidRPr="006F7AD9">
        <w:rPr>
          <w:rFonts w:ascii="Arial" w:hAnsi="Arial" w:cs="Arial"/>
          <w:color w:val="000000" w:themeColor="text1"/>
        </w:rPr>
        <w:t xml:space="preserve">postanowień </w:t>
      </w:r>
      <w:r w:rsidR="00183F07" w:rsidRPr="006F7AD9">
        <w:rPr>
          <w:rFonts w:ascii="Arial" w:hAnsi="Arial" w:cs="Arial"/>
          <w:color w:val="000000" w:themeColor="text1"/>
        </w:rPr>
        <w:t xml:space="preserve">zawartych w § </w:t>
      </w:r>
      <w:r w:rsidR="0050128F" w:rsidRPr="006F7AD9">
        <w:rPr>
          <w:rFonts w:ascii="Arial" w:hAnsi="Arial" w:cs="Arial"/>
          <w:color w:val="000000" w:themeColor="text1"/>
        </w:rPr>
        <w:t>21</w:t>
      </w:r>
      <w:r w:rsidR="00183F07" w:rsidRPr="006F7AD9">
        <w:rPr>
          <w:rFonts w:ascii="Arial" w:hAnsi="Arial" w:cs="Arial"/>
          <w:color w:val="000000" w:themeColor="text1"/>
        </w:rPr>
        <w:t xml:space="preserve"> </w:t>
      </w:r>
      <w:r w:rsidR="0063381E" w:rsidRPr="006F7AD9">
        <w:rPr>
          <w:rFonts w:ascii="Arial" w:hAnsi="Arial" w:cs="Arial"/>
          <w:color w:val="000000" w:themeColor="text1"/>
        </w:rPr>
        <w:t xml:space="preserve">Umowy </w:t>
      </w:r>
      <w:r w:rsidR="004913CC" w:rsidRPr="006F7AD9">
        <w:rPr>
          <w:rFonts w:ascii="Arial" w:hAnsi="Arial" w:cs="Arial"/>
          <w:color w:val="000000" w:themeColor="text1"/>
        </w:rPr>
        <w:t xml:space="preserve">oraz </w:t>
      </w:r>
      <w:r w:rsidR="00183F07" w:rsidRPr="006F7AD9">
        <w:rPr>
          <w:rFonts w:ascii="Arial" w:hAnsi="Arial" w:cs="Arial"/>
          <w:color w:val="000000" w:themeColor="text1"/>
        </w:rPr>
        <w:t>Szczegółowych Wymaganiac</w:t>
      </w:r>
      <w:r w:rsidR="006D6865" w:rsidRPr="006F7AD9">
        <w:rPr>
          <w:rFonts w:ascii="Arial" w:hAnsi="Arial" w:cs="Arial"/>
          <w:color w:val="000000" w:themeColor="text1"/>
        </w:rPr>
        <w:t>h dotyczących</w:t>
      </w:r>
      <w:r w:rsidR="00183F07" w:rsidRPr="006F7AD9">
        <w:rPr>
          <w:rFonts w:ascii="Arial" w:hAnsi="Arial" w:cs="Arial"/>
          <w:color w:val="000000" w:themeColor="text1"/>
        </w:rPr>
        <w:t xml:space="preserve"> </w:t>
      </w:r>
      <w:r w:rsidR="00627F8A">
        <w:rPr>
          <w:rFonts w:ascii="Arial" w:hAnsi="Arial" w:cs="Arial"/>
          <w:color w:val="000000" w:themeColor="text1"/>
        </w:rPr>
        <w:t>ochrony informacji niejawnych w </w:t>
      </w:r>
      <w:r w:rsidR="00183F07" w:rsidRPr="006F7AD9">
        <w:rPr>
          <w:rFonts w:ascii="Arial" w:hAnsi="Arial" w:cs="Arial"/>
          <w:color w:val="000000" w:themeColor="text1"/>
        </w:rPr>
        <w:t xml:space="preserve">załączniku nr </w:t>
      </w:r>
      <w:r w:rsidR="0010396E" w:rsidRPr="006F7AD9">
        <w:rPr>
          <w:rFonts w:ascii="Arial" w:hAnsi="Arial" w:cs="Arial"/>
          <w:color w:val="000000" w:themeColor="text1"/>
        </w:rPr>
        <w:t>18</w:t>
      </w:r>
      <w:r w:rsidR="00183F07" w:rsidRPr="006F7AD9">
        <w:rPr>
          <w:rFonts w:ascii="Arial" w:hAnsi="Arial" w:cs="Arial"/>
          <w:color w:val="000000" w:themeColor="text1"/>
        </w:rPr>
        <w:t xml:space="preserve"> </w:t>
      </w:r>
      <w:r w:rsidR="00DB0341">
        <w:rPr>
          <w:rFonts w:ascii="Arial" w:hAnsi="Arial" w:cs="Arial"/>
          <w:color w:val="000000" w:themeColor="text1"/>
        </w:rPr>
        <w:t xml:space="preserve">- </w:t>
      </w:r>
      <w:r w:rsidR="00183F07" w:rsidRPr="006F7AD9">
        <w:rPr>
          <w:rFonts w:ascii="Arial" w:hAnsi="Arial" w:cs="Arial"/>
          <w:color w:val="000000" w:themeColor="text1"/>
        </w:rPr>
        <w:t xml:space="preserve">w wysokości 2% </w:t>
      </w:r>
      <w:r w:rsidR="00EA0B9C" w:rsidRPr="006F7AD9">
        <w:rPr>
          <w:rFonts w:ascii="Arial" w:hAnsi="Arial" w:cs="Arial"/>
          <w:color w:val="000000" w:themeColor="text1"/>
        </w:rPr>
        <w:t>W</w:t>
      </w:r>
      <w:r w:rsidR="00183F07" w:rsidRPr="006F7AD9">
        <w:rPr>
          <w:rFonts w:ascii="Arial" w:hAnsi="Arial" w:cs="Arial"/>
          <w:color w:val="000000" w:themeColor="text1"/>
        </w:rPr>
        <w:t xml:space="preserve">ynagrodzenia </w:t>
      </w:r>
      <w:r w:rsidR="00FE4E88" w:rsidRPr="006F7AD9">
        <w:rPr>
          <w:rFonts w:ascii="Arial" w:hAnsi="Arial" w:cs="Arial"/>
          <w:color w:val="000000" w:themeColor="text1"/>
        </w:rPr>
        <w:t>umownego Wykonawcy</w:t>
      </w:r>
      <w:r w:rsidR="00183F07" w:rsidRPr="006F7AD9">
        <w:rPr>
          <w:rFonts w:ascii="Arial" w:hAnsi="Arial" w:cs="Arial"/>
          <w:color w:val="000000" w:themeColor="text1"/>
        </w:rPr>
        <w:t>;</w:t>
      </w:r>
    </w:p>
    <w:p w14:paraId="2DAFC58C" w14:textId="6BBFFCD0"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726529">
        <w:rPr>
          <w:rFonts w:ascii="Arial" w:hAnsi="Arial" w:cs="Arial"/>
          <w:color w:val="auto"/>
        </w:rPr>
        <w:t xml:space="preserve">ustawy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6"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t>
      </w:r>
      <w:r w:rsidR="00DB0341">
        <w:rPr>
          <w:rFonts w:ascii="Arial" w:hAnsi="Arial" w:cs="Arial"/>
          <w:color w:val="auto"/>
        </w:rPr>
        <w:t xml:space="preserve">brutto </w:t>
      </w:r>
      <w:r w:rsidR="00FE4E88">
        <w:rPr>
          <w:rFonts w:ascii="Arial" w:hAnsi="Arial" w:cs="Arial"/>
          <w:color w:val="auto"/>
        </w:rPr>
        <w:t>Wykonawcy</w:t>
      </w:r>
      <w:bookmarkEnd w:id="26"/>
      <w:r w:rsidR="00D05323">
        <w:rPr>
          <w:rFonts w:ascii="Arial" w:hAnsi="Arial" w:cs="Arial"/>
          <w:color w:val="auto"/>
        </w:rPr>
        <w:t>;</w:t>
      </w:r>
    </w:p>
    <w:p w14:paraId="6CCB446A" w14:textId="0CAE396E"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DB0341">
        <w:rPr>
          <w:rFonts w:ascii="Arial" w:hAnsi="Arial" w:cs="Arial"/>
          <w:color w:val="auto"/>
        </w:rPr>
        <w:t xml:space="preserve">-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umownego</w:t>
      </w:r>
      <w:r w:rsidR="00DB0341">
        <w:rPr>
          <w:rFonts w:ascii="Arial" w:hAnsi="Arial" w:cs="Arial"/>
          <w:color w:val="auto"/>
        </w:rPr>
        <w:t xml:space="preserve"> brutto</w:t>
      </w:r>
      <w:r w:rsidR="00FE4E88">
        <w:rPr>
          <w:rFonts w:ascii="Arial" w:hAnsi="Arial" w:cs="Arial"/>
          <w:color w:val="auto"/>
        </w:rPr>
        <w:t xml:space="preserve">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78FE0A57" w14:textId="47E79442" w:rsidR="00DB0341"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B0341">
        <w:rPr>
          <w:rFonts w:ascii="Arial" w:hAnsi="Arial" w:cs="Arial"/>
          <w:color w:val="auto"/>
        </w:rPr>
        <w:t xml:space="preserve">zwłoki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t>
      </w:r>
      <w:r w:rsidR="00DB0341">
        <w:rPr>
          <w:rFonts w:ascii="Arial" w:hAnsi="Arial" w:cs="Arial"/>
          <w:color w:val="auto"/>
        </w:rPr>
        <w:t xml:space="preserve">- </w:t>
      </w:r>
      <w:r w:rsidR="007D017E">
        <w:rPr>
          <w:rFonts w:ascii="Arial" w:hAnsi="Arial" w:cs="Arial"/>
          <w:color w:val="auto"/>
        </w:rPr>
        <w:t xml:space="preserve">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DB0341">
        <w:rPr>
          <w:rFonts w:ascii="Arial" w:hAnsi="Arial" w:cs="Arial"/>
          <w:color w:val="auto"/>
        </w:rPr>
        <w:t>;</w:t>
      </w:r>
    </w:p>
    <w:p w14:paraId="00D42416" w14:textId="3158B459" w:rsidR="007D017E" w:rsidRPr="00DB0341" w:rsidRDefault="00DB0341" w:rsidP="00DB0341">
      <w:pPr>
        <w:pStyle w:val="Tekstpodstawowy"/>
        <w:numPr>
          <w:ilvl w:val="1"/>
          <w:numId w:val="2"/>
        </w:numPr>
        <w:jc w:val="both"/>
        <w:rPr>
          <w:rFonts w:ascii="Arial" w:hAnsi="Arial" w:cs="Arial"/>
          <w:color w:val="auto"/>
        </w:rPr>
      </w:pPr>
      <w:r w:rsidRPr="00DB0341">
        <w:rPr>
          <w:rFonts w:ascii="Arial" w:hAnsi="Arial" w:cs="Arial"/>
          <w:color w:val="auto"/>
        </w:rPr>
        <w:t>stwierdzenia przez Zamawiającego nieprzestrzegania obowiązujących wymagań prawnych i przepisów w zakresie BHP, ochrony środowiska i ochrony ppoż., skutkujących narażeniem człowieka na bezpośrednie niebezpieczeństwo utraty życia albo ciężkiego uszczerbku na zdrowiu</w:t>
      </w:r>
      <w:r>
        <w:rPr>
          <w:rFonts w:ascii="Arial" w:hAnsi="Arial" w:cs="Arial"/>
          <w:color w:val="auto"/>
        </w:rPr>
        <w:t xml:space="preserve"> </w:t>
      </w:r>
      <w:r w:rsidRPr="00DB0341">
        <w:rPr>
          <w:rFonts w:ascii="Arial" w:hAnsi="Arial" w:cs="Arial"/>
          <w:color w:val="auto"/>
        </w:rPr>
        <w:t>– w wysokości 5 000,00 złotych za każdy stwierdzony przypadek uchybienia.</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002990B5"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00DB0341">
        <w:rPr>
          <w:rFonts w:ascii="Arial" w:hAnsi="Arial" w:cs="Arial"/>
        </w:rPr>
        <w:t xml:space="preserve">-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F86A53">
        <w:rPr>
          <w:rFonts w:ascii="Arial" w:hAnsi="Arial" w:cs="Arial"/>
        </w:rPr>
        <w:t>zwłoki</w:t>
      </w:r>
      <w:r w:rsidRPr="00EA435A">
        <w:rPr>
          <w:rFonts w:ascii="Arial" w:hAnsi="Arial" w:cs="Arial"/>
        </w:rPr>
        <w:t xml:space="preserve">, </w:t>
      </w:r>
    </w:p>
    <w:p w14:paraId="68CF4AB2" w14:textId="01C4FED7"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w:t>
      </w:r>
      <w:r w:rsidR="00F86A53">
        <w:rPr>
          <w:rFonts w:ascii="Arial" w:hAnsi="Arial" w:cs="Arial"/>
        </w:rPr>
        <w:t>B</w:t>
      </w:r>
      <w:r w:rsidR="00F86A53" w:rsidRPr="00A3665B">
        <w:rPr>
          <w:rFonts w:ascii="Arial" w:hAnsi="Arial" w:cs="Arial"/>
        </w:rPr>
        <w:t>udowy</w:t>
      </w:r>
      <w:r w:rsidR="00183F07" w:rsidRPr="00A3665B">
        <w:rPr>
          <w:rFonts w:ascii="Arial" w:hAnsi="Arial" w:cs="Arial"/>
        </w:rPr>
        <w:t xml:space="preserve">,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w:t>
      </w:r>
      <w:r w:rsidR="00AB3A3D">
        <w:rPr>
          <w:rFonts w:ascii="Arial" w:hAnsi="Arial" w:cs="Arial"/>
        </w:rPr>
        <w:t xml:space="preserve">ust. 1 </w:t>
      </w:r>
      <w:r w:rsidR="00183F07" w:rsidRPr="002511F0">
        <w:rPr>
          <w:rFonts w:ascii="Arial" w:hAnsi="Arial" w:cs="Arial"/>
        </w:rPr>
        <w:t xml:space="preserve">pkt </w:t>
      </w:r>
      <w:r w:rsidR="002511F0" w:rsidRPr="002511F0">
        <w:rPr>
          <w:rFonts w:ascii="Arial" w:hAnsi="Arial" w:cs="Arial"/>
        </w:rPr>
        <w:t>1.1 Umowy</w:t>
      </w:r>
      <w:r w:rsidR="00183F07" w:rsidRPr="002511F0">
        <w:rPr>
          <w:rFonts w:ascii="Arial" w:hAnsi="Arial" w:cs="Arial"/>
        </w:rPr>
        <w:t xml:space="preserve"> </w:t>
      </w:r>
      <w:r w:rsidR="00DB0341">
        <w:rPr>
          <w:rFonts w:ascii="Arial" w:hAnsi="Arial" w:cs="Arial"/>
        </w:rPr>
        <w:t xml:space="preserve">- </w:t>
      </w:r>
      <w:r w:rsidR="00183F07" w:rsidRPr="002511F0">
        <w:rPr>
          <w:rFonts w:ascii="Arial" w:hAnsi="Arial" w:cs="Arial"/>
        </w:rPr>
        <w:t>w</w:t>
      </w:r>
      <w:r w:rsidR="00183F07" w:rsidRPr="00A3665B">
        <w:rPr>
          <w:rFonts w:ascii="Arial" w:hAnsi="Arial" w:cs="Arial"/>
        </w:rPr>
        <w:t xml:space="preserve"> wysokości 0,01%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38A32D34" w14:textId="412F4125"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w:t>
      </w:r>
      <w:r w:rsidR="00DB0341">
        <w:rPr>
          <w:rFonts w:ascii="Arial" w:hAnsi="Arial" w:cs="Arial"/>
          <w:bCs/>
          <w:color w:val="auto"/>
          <w:szCs w:val="24"/>
        </w:rPr>
        <w:t xml:space="preserve">umownych </w:t>
      </w:r>
      <w:r>
        <w:rPr>
          <w:rFonts w:ascii="Arial" w:hAnsi="Arial" w:cs="Arial"/>
          <w:bCs/>
          <w:color w:val="auto"/>
          <w:szCs w:val="24"/>
        </w:rPr>
        <w:t xml:space="preserve">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00DB0341">
        <w:rPr>
          <w:rFonts w:ascii="Arial" w:hAnsi="Arial" w:cs="Arial"/>
          <w:bCs/>
          <w:color w:val="auto"/>
          <w:szCs w:val="24"/>
        </w:rPr>
        <w:t xml:space="preserve"> brutto Wykonawcy</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w:t>
      </w:r>
      <w:r w:rsidRPr="00DB0341">
        <w:rPr>
          <w:rFonts w:ascii="Arial" w:hAnsi="Arial" w:cs="Arial"/>
          <w:color w:val="auto"/>
        </w:rPr>
        <w:t>niniejszej Umowy.</w:t>
      </w:r>
    </w:p>
    <w:p w14:paraId="23AB1198" w14:textId="557485CB"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Potrącenie</w:t>
      </w:r>
      <w:r w:rsidR="00DB0341">
        <w:rPr>
          <w:rFonts w:ascii="Arial" w:hAnsi="Arial" w:cs="Arial"/>
        </w:rPr>
        <w:t>,</w:t>
      </w:r>
      <w:r w:rsidRPr="00B6707D">
        <w:rPr>
          <w:rFonts w:ascii="Arial" w:hAnsi="Arial" w:cs="Arial"/>
        </w:rPr>
        <w:t xml:space="preserve"> o którym mowa w ust</w:t>
      </w:r>
      <w:r w:rsidR="00DB0341">
        <w:rPr>
          <w:rFonts w:ascii="Arial" w:hAnsi="Arial" w:cs="Arial"/>
        </w:rPr>
        <w:t>.</w:t>
      </w:r>
      <w:r w:rsidR="00627F8A">
        <w:rPr>
          <w:rFonts w:ascii="Arial" w:hAnsi="Arial" w:cs="Arial"/>
        </w:rPr>
        <w:t xml:space="preserve"> 4</w:t>
      </w:r>
      <w:r w:rsidRPr="00B6707D">
        <w:rPr>
          <w:rFonts w:ascii="Arial" w:hAnsi="Arial" w:cs="Arial"/>
        </w:rPr>
        <w:t xml:space="preserve"> powyżej</w:t>
      </w:r>
      <w:r w:rsidR="00DB0341">
        <w:rPr>
          <w:rFonts w:ascii="Arial" w:hAnsi="Arial" w:cs="Arial"/>
        </w:rPr>
        <w:t>,</w:t>
      </w:r>
      <w:r w:rsidRPr="00B6707D">
        <w:rPr>
          <w:rFonts w:ascii="Arial" w:hAnsi="Arial" w:cs="Arial"/>
        </w:rPr>
        <w:t xml:space="preserve">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734C7B99"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w:t>
      </w:r>
      <w:r w:rsidR="00627F8A">
        <w:rPr>
          <w:rFonts w:ascii="Arial" w:hAnsi="Arial" w:cs="Arial"/>
        </w:rPr>
        <w:t xml:space="preserve">oniesionej szkody, Zamawiający </w:t>
      </w:r>
      <w:r w:rsidRPr="00097D98">
        <w:rPr>
          <w:rFonts w:ascii="Arial" w:hAnsi="Arial" w:cs="Arial"/>
        </w:rPr>
        <w:t>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190C72A7" w:rsidR="003940E2" w:rsidRPr="00B6707D"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0D972858" w14:textId="77777777" w:rsidR="00B6707D" w:rsidRPr="001863F4" w:rsidRDefault="00B6707D"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7"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7"/>
    </w:p>
    <w:p w14:paraId="4343C275" w14:textId="77777777" w:rsidR="00183F07" w:rsidRDefault="00183F07" w:rsidP="00183F07">
      <w:pPr>
        <w:pStyle w:val="Tekstpodstawowy"/>
        <w:tabs>
          <w:tab w:val="left" w:pos="672"/>
        </w:tabs>
        <w:jc w:val="center"/>
        <w:rPr>
          <w:rFonts w:ascii="Arial" w:hAnsi="Arial" w:cs="Arial"/>
          <w:b/>
          <w:color w:val="auto"/>
          <w:szCs w:val="24"/>
        </w:rPr>
      </w:pPr>
    </w:p>
    <w:p w14:paraId="1987CA5D" w14:textId="14835FF6"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w:t>
      </w:r>
      <w:r w:rsidR="00183F07" w:rsidRPr="009A5068">
        <w:rPr>
          <w:rFonts w:ascii="Arial" w:hAnsi="Arial" w:cs="Arial"/>
          <w:color w:val="auto"/>
          <w:szCs w:val="24"/>
        </w:rPr>
        <w:t>– p. ………………………………</w:t>
      </w:r>
      <w:r w:rsidR="006F7AD9">
        <w:rPr>
          <w:rFonts w:ascii="Arial" w:hAnsi="Arial" w:cs="Arial"/>
          <w:color w:val="auto"/>
          <w:szCs w:val="24"/>
        </w:rPr>
        <w:t xml:space="preserve"> oraz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5901AEED" w:rsidR="00183F07" w:rsidRPr="00C36CA6" w:rsidRDefault="00183F07" w:rsidP="00C36CA6">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C5434E3"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354202D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w:t>
      </w:r>
      <w:r w:rsidR="00DC6F7B">
        <w:rPr>
          <w:rFonts w:ascii="Arial" w:hAnsi="Arial" w:cs="Arial"/>
          <w:color w:val="auto"/>
        </w:rPr>
        <w:t xml:space="preserve">3 pkt </w:t>
      </w:r>
      <w:r w:rsidR="003B46F4">
        <w:rPr>
          <w:rFonts w:ascii="Arial" w:hAnsi="Arial" w:cs="Arial"/>
          <w:color w:val="auto"/>
        </w:rPr>
        <w:t xml:space="preserve">3.1 oraz </w:t>
      </w:r>
      <w:r w:rsidR="00DC6F7B">
        <w:rPr>
          <w:rFonts w:ascii="Arial" w:hAnsi="Arial" w:cs="Arial"/>
          <w:color w:val="auto"/>
        </w:rPr>
        <w:t xml:space="preserve">pkt </w:t>
      </w:r>
      <w:r w:rsidR="003B46F4">
        <w:rPr>
          <w:rFonts w:ascii="Arial" w:hAnsi="Arial" w:cs="Arial"/>
          <w:color w:val="auto"/>
        </w:rPr>
        <w:t xml:space="preserve">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w:t>
      </w:r>
      <w:r w:rsidR="006F7AD9">
        <w:rPr>
          <w:rFonts w:ascii="Arial" w:hAnsi="Arial" w:cs="Arial"/>
          <w:color w:val="auto"/>
        </w:rPr>
        <w:t> </w:t>
      </w:r>
      <w:r w:rsidRPr="009A5068">
        <w:rPr>
          <w:rFonts w:ascii="Arial" w:hAnsi="Arial" w:cs="Arial"/>
          <w:color w:val="auto"/>
        </w:rPr>
        <w:t xml:space="preserve">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485CEB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AC166C">
        <w:rPr>
          <w:rFonts w:ascii="Arial" w:hAnsi="Arial" w:cs="Arial"/>
          <w:bCs/>
          <w:color w:val="auto"/>
          <w:szCs w:val="24"/>
        </w:rPr>
        <w:t>ust</w:t>
      </w:r>
      <w:r w:rsidR="002511F0" w:rsidRPr="009A5068">
        <w:rPr>
          <w:rFonts w:ascii="Arial" w:hAnsi="Arial" w:cs="Arial"/>
          <w:bCs/>
          <w:color w:val="auto"/>
          <w:szCs w:val="24"/>
        </w:rPr>
        <w:t>.</w:t>
      </w:r>
      <w:r w:rsidR="00AC166C">
        <w:rPr>
          <w:rFonts w:ascii="Arial" w:hAnsi="Arial" w:cs="Arial"/>
          <w:bCs/>
          <w:color w:val="auto"/>
          <w:szCs w:val="24"/>
        </w:rPr>
        <w:t xml:space="preserve"> </w:t>
      </w:r>
      <w:r w:rsidR="002511F0" w:rsidRPr="009A5068">
        <w:rPr>
          <w:rFonts w:ascii="Arial" w:hAnsi="Arial" w:cs="Arial"/>
          <w:bCs/>
          <w:color w:val="auto"/>
          <w:szCs w:val="24"/>
        </w:rPr>
        <w:t>1</w:t>
      </w:r>
      <w:r w:rsidRPr="009A5068">
        <w:rPr>
          <w:rFonts w:ascii="Arial" w:hAnsi="Arial" w:cs="Arial"/>
          <w:bCs/>
          <w:color w:val="auto"/>
          <w:szCs w:val="24"/>
        </w:rPr>
        <w:t xml:space="preserve"> </w:t>
      </w:r>
      <w:r w:rsidR="00BD5113" w:rsidRPr="009A5068">
        <w:rPr>
          <w:rFonts w:ascii="Arial" w:hAnsi="Arial" w:cs="Arial"/>
          <w:bCs/>
          <w:color w:val="auto"/>
          <w:szCs w:val="24"/>
        </w:rPr>
        <w: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5B901603"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AC166C">
        <w:rPr>
          <w:rFonts w:ascii="Arial" w:hAnsi="Arial" w:cs="Arial"/>
          <w:bCs/>
          <w:color w:val="auto"/>
          <w:szCs w:val="24"/>
        </w:rPr>
        <w:t xml:space="preserve">ust.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7AFC4C33" w14:textId="1ECDEE16" w:rsidR="008C3D37" w:rsidRPr="00DD6DAF" w:rsidRDefault="008C3D37" w:rsidP="00DD6DAF">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78CD0D11" w:rsidR="00113D66" w:rsidRPr="00B36BA4" w:rsidRDefault="00113D66" w:rsidP="00DB1622">
      <w:pPr>
        <w:autoSpaceDE w:val="0"/>
        <w:autoSpaceDN w:val="0"/>
        <w:adjustRightInd w:val="0"/>
        <w:jc w:val="both"/>
        <w:rPr>
          <w:rFonts w:ascii="Arial" w:hAnsi="Arial" w:cs="Arial"/>
          <w:bCs/>
        </w:rPr>
      </w:pPr>
    </w:p>
    <w:p w14:paraId="79AB73F5" w14:textId="77777777" w:rsidR="00194EB2" w:rsidRDefault="0095490C" w:rsidP="009A0B23">
      <w:pPr>
        <w:pStyle w:val="Tekstpodstawowy"/>
        <w:jc w:val="center"/>
        <w:outlineLvl w:val="0"/>
        <w:rPr>
          <w:rFonts w:ascii="Arial" w:hAnsi="Arial" w:cs="Arial"/>
          <w:b/>
        </w:rPr>
      </w:pPr>
      <w:bookmarkStart w:id="28"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8"/>
      <w:r w:rsidR="00194EB2">
        <w:rPr>
          <w:rFonts w:ascii="Arial" w:hAnsi="Arial" w:cs="Arial"/>
          <w:b/>
        </w:rPr>
        <w:t xml:space="preserve"> </w:t>
      </w:r>
    </w:p>
    <w:p w14:paraId="418C6927" w14:textId="77777777" w:rsidR="00194EB2" w:rsidRPr="00E6044B" w:rsidRDefault="00194EB2" w:rsidP="00194EB2">
      <w:pPr>
        <w:jc w:val="center"/>
        <w:rPr>
          <w:rFonts w:ascii="Arial" w:hAnsi="Arial" w:cs="Arial"/>
          <w:b/>
          <w:sz w:val="12"/>
          <w:szCs w:val="12"/>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436075AC"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t>
      </w:r>
      <w:r w:rsidR="00627F8A">
        <w:rPr>
          <w:rFonts w:ascii="Arial" w:hAnsi="Arial" w:cs="Arial"/>
        </w:rPr>
        <w:t>w prawa.</w:t>
      </w:r>
    </w:p>
    <w:p w14:paraId="1DDB7C18" w14:textId="77777777"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14:paraId="5C7E5872" w14:textId="115E5491"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Informacjami poufnymi podlegającym ochronie są informacje niestanowiące informacji niejawnych w myśl </w:t>
      </w:r>
      <w:r w:rsidRPr="002E25CB">
        <w:rPr>
          <w:rStyle w:val="paragraphpunkt2"/>
          <w:rFonts w:ascii="Arial" w:hAnsi="Arial" w:cs="Arial"/>
          <w:b w:val="0"/>
          <w:i/>
        </w:rPr>
        <w:t xml:space="preserve">ustawy </w:t>
      </w:r>
      <w:r w:rsidR="002E25CB" w:rsidRPr="002E25CB">
        <w:rPr>
          <w:rFonts w:ascii="Arial" w:hAnsi="Arial" w:cs="Arial"/>
          <w:bCs/>
          <w:i/>
        </w:rPr>
        <w:t xml:space="preserve">z dnia 5 sierpnia 2010 r. </w:t>
      </w:r>
      <w:r w:rsidRPr="002E25CB">
        <w:rPr>
          <w:rStyle w:val="paragraphpunkt2"/>
          <w:rFonts w:ascii="Arial" w:hAnsi="Arial" w:cs="Arial"/>
          <w:b w:val="0"/>
          <w:i/>
        </w:rPr>
        <w:t>o ochron</w:t>
      </w:r>
      <w:r w:rsidR="0077352D" w:rsidRPr="002E25CB">
        <w:rPr>
          <w:rStyle w:val="paragraphpunkt2"/>
          <w:rFonts w:ascii="Arial" w:hAnsi="Arial" w:cs="Arial"/>
          <w:b w:val="0"/>
          <w:i/>
        </w:rPr>
        <w:t>ie informacji niejawnych (Dz.U.</w:t>
      </w:r>
      <w:r w:rsidR="002E25CB" w:rsidRPr="002E25CB">
        <w:rPr>
          <w:rFonts w:ascii="Arial" w:hAnsi="Arial" w:cs="Arial"/>
          <w:i/>
          <w:color w:val="333333"/>
          <w:sz w:val="18"/>
          <w:szCs w:val="18"/>
          <w:shd w:val="clear" w:color="auto" w:fill="FFFFFF"/>
        </w:rPr>
        <w:t xml:space="preserve"> </w:t>
      </w:r>
      <w:r w:rsidR="002E25CB" w:rsidRPr="002E25CB">
        <w:rPr>
          <w:rFonts w:ascii="Arial" w:hAnsi="Arial" w:cs="Arial"/>
          <w:bCs/>
          <w:i/>
        </w:rPr>
        <w:t>z 2024 r. poz. 632</w:t>
      </w:r>
      <w:r w:rsidRPr="002E25CB">
        <w:rPr>
          <w:rStyle w:val="paragraphpunkt2"/>
          <w:rFonts w:ascii="Arial" w:hAnsi="Arial" w:cs="Arial"/>
          <w:b w:val="0"/>
          <w:i/>
        </w:rPr>
        <w:t>),</w:t>
      </w:r>
      <w:r w:rsidRPr="000204BB">
        <w:rPr>
          <w:rStyle w:val="paragraphpunkt2"/>
          <w:rFonts w:ascii="Arial" w:hAnsi="Arial" w:cs="Arial"/>
          <w:b w:val="0"/>
        </w:rPr>
        <w:t xml:space="preserve">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53BBFCDB" w:rsidR="006314C6" w:rsidRPr="006F7AD9" w:rsidRDefault="006314C6" w:rsidP="006314C6">
      <w:pPr>
        <w:pStyle w:val="Akapitzlist"/>
        <w:numPr>
          <w:ilvl w:val="1"/>
          <w:numId w:val="5"/>
        </w:numPr>
        <w:jc w:val="both"/>
        <w:rPr>
          <w:rStyle w:val="paragraphpunkt2"/>
          <w:rFonts w:ascii="Arial" w:hAnsi="Arial" w:cs="Arial"/>
          <w:b w:val="0"/>
          <w:bCs w:val="0"/>
          <w:color w:val="000000" w:themeColor="text1"/>
          <w:spacing w:val="-4"/>
        </w:rPr>
      </w:pPr>
      <w:r w:rsidRPr="000204BB">
        <w:rPr>
          <w:rStyle w:val="paragraphpunkt2"/>
          <w:rFonts w:ascii="Arial" w:hAnsi="Arial" w:cs="Arial"/>
          <w:b w:val="0"/>
        </w:rPr>
        <w:t xml:space="preserve">Przeznaczenia i użytkowania urządzeń i obiektów lub jego części Zamawiającego i </w:t>
      </w:r>
      <w:r w:rsidRPr="006F7AD9">
        <w:rPr>
          <w:rStyle w:val="paragraphpunkt2"/>
          <w:rFonts w:ascii="Arial" w:hAnsi="Arial" w:cs="Arial"/>
          <w:b w:val="0"/>
          <w:iCs/>
          <w:color w:val="000000" w:themeColor="text1"/>
        </w:rPr>
        <w:t>Użytkownika</w:t>
      </w:r>
    </w:p>
    <w:p w14:paraId="336231AA" w14:textId="53989F32" w:rsidR="009E2A06" w:rsidRPr="006F7AD9" w:rsidRDefault="009E2A06" w:rsidP="009E2A06">
      <w:pPr>
        <w:numPr>
          <w:ilvl w:val="0"/>
          <w:numId w:val="5"/>
        </w:numPr>
        <w:jc w:val="both"/>
        <w:rPr>
          <w:rFonts w:ascii="Arial" w:hAnsi="Arial" w:cs="Arial"/>
          <w:color w:val="000000" w:themeColor="text1"/>
          <w:kern w:val="2"/>
        </w:rPr>
      </w:pPr>
      <w:r w:rsidRPr="006F7AD9">
        <w:rPr>
          <w:rFonts w:ascii="Arial" w:hAnsi="Arial" w:cs="Arial"/>
          <w:color w:val="000000" w:themeColor="text1"/>
        </w:rPr>
        <w:t xml:space="preserve">Szczegółowe wymagania dotyczące ochrony informacji niejawnych </w:t>
      </w:r>
      <w:r w:rsidRPr="006F7AD9">
        <w:rPr>
          <w:rFonts w:ascii="Arial" w:hAnsi="Arial" w:cs="Arial"/>
          <w:color w:val="000000" w:themeColor="text1"/>
          <w:kern w:val="2"/>
        </w:rPr>
        <w:t>stanowią</w:t>
      </w:r>
      <w:r w:rsidRPr="006F7AD9">
        <w:rPr>
          <w:rFonts w:ascii="Arial" w:hAnsi="Arial" w:cs="Arial"/>
          <w:color w:val="000000" w:themeColor="text1"/>
        </w:rPr>
        <w:t xml:space="preserve"> </w:t>
      </w:r>
      <w:r w:rsidRPr="006F7AD9">
        <w:rPr>
          <w:rFonts w:ascii="Arial" w:hAnsi="Arial" w:cs="Arial"/>
          <w:color w:val="000000" w:themeColor="text1"/>
          <w:kern w:val="2"/>
        </w:rPr>
        <w:t>Załącznik nr 18 do Umowy.</w:t>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23647057" w:rsidR="006314C6" w:rsidRPr="004626F7" w:rsidRDefault="00627F8A" w:rsidP="006314C6">
      <w:pPr>
        <w:pStyle w:val="Akapitzlist"/>
        <w:numPr>
          <w:ilvl w:val="0"/>
          <w:numId w:val="5"/>
        </w:numPr>
        <w:jc w:val="both"/>
        <w:rPr>
          <w:rFonts w:ascii="Arial" w:hAnsi="Arial" w:cs="Arial"/>
          <w:b/>
          <w:spacing w:val="-4"/>
        </w:rPr>
      </w:pPr>
      <w:r>
        <w:rPr>
          <w:rFonts w:ascii="Arial" w:hAnsi="Arial" w:cs="Arial"/>
        </w:rPr>
        <w:t>Wstęp osób (osoby) nie</w:t>
      </w:r>
      <w:r w:rsidR="006314C6" w:rsidRPr="004626F7">
        <w:rPr>
          <w:rFonts w:ascii="Arial" w:hAnsi="Arial" w:cs="Arial"/>
        </w:rPr>
        <w:t>posiadających obywatelstwa polskiego wymaga zezwolenia do wejścia na teren kompleksu wojskowego po uzyskaniu opinii Służby Kontrwywiadu Wojskowego na z</w:t>
      </w:r>
      <w:r w:rsidR="006314C6">
        <w:rPr>
          <w:rFonts w:ascii="Arial" w:hAnsi="Arial" w:cs="Arial"/>
        </w:rPr>
        <w:t xml:space="preserve">asadach określonych w </w:t>
      </w:r>
      <w:r>
        <w:rPr>
          <w:rFonts w:ascii="Arial" w:hAnsi="Arial" w:cs="Arial"/>
          <w:i/>
        </w:rPr>
        <w:t>Decyzji</w:t>
      </w:r>
      <w:r w:rsidR="006314C6" w:rsidRPr="002E25CB">
        <w:rPr>
          <w:rFonts w:ascii="Arial" w:hAnsi="Arial" w:cs="Arial"/>
          <w:i/>
        </w:rPr>
        <w:t xml:space="preserve"> nr 107/MON Ministra Obrony Narodowej z dnia 18.08.2021 r. w sprawie organizowania współpracy międzynarodowej w resorcie obrony narodowej (Dz.Urz.MON.2021.177)</w:t>
      </w:r>
      <w:r w:rsidR="006314C6">
        <w:rPr>
          <w:rFonts w:ascii="Arial" w:hAnsi="Arial" w:cs="Arial"/>
        </w:rPr>
        <w:t xml:space="preserve">. O wyrażenie opinii występuje </w:t>
      </w:r>
      <w:r w:rsidR="006314C6" w:rsidRPr="0018493C">
        <w:rPr>
          <w:rFonts w:ascii="Arial" w:hAnsi="Arial" w:cs="Arial"/>
        </w:rPr>
        <w:t>Zamawiający</w:t>
      </w:r>
      <w:r w:rsidR="006314C6" w:rsidRPr="004626F7">
        <w:rPr>
          <w:rFonts w:ascii="Arial" w:hAnsi="Arial" w:cs="Arial"/>
        </w:rPr>
        <w:t xml:space="preserve"> na pisemny wniosek </w:t>
      </w:r>
      <w:r w:rsidR="006314C6">
        <w:rPr>
          <w:rFonts w:ascii="Arial" w:hAnsi="Arial" w:cs="Arial"/>
        </w:rPr>
        <w:t xml:space="preserve">Wykonawcy </w:t>
      </w:r>
      <w:r w:rsidR="006314C6" w:rsidRPr="004626F7">
        <w:rPr>
          <w:rFonts w:ascii="Arial" w:hAnsi="Arial" w:cs="Arial"/>
        </w:rPr>
        <w:t xml:space="preserve">w terminie nie krótszym niż </w:t>
      </w:r>
      <w:r w:rsidR="006314C6">
        <w:rPr>
          <w:rFonts w:ascii="Arial" w:hAnsi="Arial" w:cs="Arial"/>
        </w:rPr>
        <w:t>10</w:t>
      </w:r>
      <w:r w:rsidR="006314C6"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 xml:space="preserve">będzie realizowane zgodnie z </w:t>
      </w:r>
      <w:r w:rsidRPr="002E25CB">
        <w:rPr>
          <w:rFonts w:ascii="Arial" w:hAnsi="Arial" w:cs="Arial"/>
          <w:i/>
        </w:rPr>
        <w:t>Rozporządzeniem Ministra Obrony Narodowej z dnia 19 grudnia 2013 r. w sprawie szczegółowych zadań pełnomocników ochrony informacji niejawnych w jednostkach organizacyjnych podległych Ministrowi Obrony Narodowej lub przez niego nadzorowanych (Dz.U.2022.322).</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sidRPr="002E25CB">
        <w:rPr>
          <w:rFonts w:ascii="Arial" w:hAnsi="Arial" w:cs="Arial"/>
        </w:rPr>
        <w:t>Wykonawca</w:t>
      </w:r>
      <w:r>
        <w:rPr>
          <w:rFonts w:ascii="Arial" w:hAnsi="Arial" w:cs="Arial"/>
          <w:i/>
        </w:rPr>
        <w:t xml:space="preserve">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097932" w:rsidRDefault="006314C6" w:rsidP="006314C6">
      <w:pPr>
        <w:pStyle w:val="Style"/>
        <w:numPr>
          <w:ilvl w:val="0"/>
          <w:numId w:val="5"/>
        </w:numPr>
        <w:ind w:left="357" w:hanging="357"/>
        <w:jc w:val="both"/>
        <w:textAlignment w:val="baseline"/>
        <w:rPr>
          <w:rFonts w:ascii="Arial" w:hAnsi="Arial" w:cs="Arial"/>
          <w:color w:val="000000" w:themeColor="text1"/>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097932">
        <w:rPr>
          <w:rFonts w:ascii="Arial" w:hAnsi="Arial" w:cs="Arial"/>
          <w:color w:val="000000" w:themeColor="text1"/>
        </w:rPr>
        <w:t>jednostki wojskowej na rzecz której realizowana jest niniejsza umowa.</w:t>
      </w:r>
    </w:p>
    <w:p w14:paraId="223D3F4E" w14:textId="05C6351E" w:rsidR="006314C6" w:rsidRPr="00097932" w:rsidRDefault="006314C6" w:rsidP="006314C6">
      <w:pPr>
        <w:pStyle w:val="Akapitzlist"/>
        <w:numPr>
          <w:ilvl w:val="0"/>
          <w:numId w:val="5"/>
        </w:numPr>
        <w:jc w:val="both"/>
        <w:rPr>
          <w:rStyle w:val="FontStyle16"/>
          <w:rFonts w:ascii="Arial" w:hAnsi="Arial" w:cs="Arial"/>
          <w:b/>
          <w:color w:val="000000" w:themeColor="text1"/>
          <w:spacing w:val="-4"/>
          <w:sz w:val="24"/>
          <w:szCs w:val="24"/>
        </w:rPr>
      </w:pPr>
      <w:r w:rsidRPr="00097932">
        <w:rPr>
          <w:rFonts w:ascii="Arial" w:eastAsia="ArialMT" w:hAnsi="Arial" w:cs="Arial"/>
          <w:color w:val="000000" w:themeColor="text1"/>
        </w:rPr>
        <w:t xml:space="preserve">Pracownicy </w:t>
      </w:r>
      <w:r w:rsidRPr="00097932">
        <w:rPr>
          <w:rFonts w:ascii="Arial" w:eastAsia="ArialMT" w:hAnsi="Arial" w:cs="Arial"/>
          <w:iCs/>
          <w:color w:val="000000" w:themeColor="text1"/>
        </w:rPr>
        <w:t xml:space="preserve">Wykonawcy </w:t>
      </w:r>
      <w:r w:rsidRPr="00097932">
        <w:rPr>
          <w:rFonts w:ascii="Arial" w:eastAsia="ArialMT" w:hAnsi="Arial" w:cs="Arial"/>
          <w:color w:val="000000" w:themeColor="text1"/>
        </w:rPr>
        <w:t>realizujący przedmiot umowy są zobowiązani do posiadania</w:t>
      </w:r>
      <w:r w:rsidRPr="00097932">
        <w:rPr>
          <w:rStyle w:val="FontStyle16"/>
          <w:rFonts w:ascii="Arial" w:hAnsi="Arial" w:cs="Arial"/>
          <w:color w:val="000000" w:themeColor="text1"/>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14:paraId="22B245EA" w14:textId="72D20340" w:rsidR="006314C6" w:rsidRPr="00097932" w:rsidRDefault="006314C6" w:rsidP="006314C6">
      <w:pPr>
        <w:pStyle w:val="Akapitzlist"/>
        <w:numPr>
          <w:ilvl w:val="0"/>
          <w:numId w:val="5"/>
        </w:numPr>
        <w:jc w:val="both"/>
        <w:rPr>
          <w:rFonts w:ascii="Arial" w:hAnsi="Arial" w:cs="Arial"/>
          <w:b/>
          <w:color w:val="000000" w:themeColor="text1"/>
          <w:spacing w:val="-4"/>
        </w:rPr>
      </w:pPr>
      <w:r w:rsidRPr="00097932">
        <w:rPr>
          <w:rFonts w:ascii="Arial" w:hAnsi="Arial" w:cs="Arial"/>
          <w:iCs/>
          <w:color w:val="000000" w:themeColor="text1"/>
        </w:rPr>
        <w:t>Wykonawca</w:t>
      </w:r>
      <w:r w:rsidRPr="00097932">
        <w:rPr>
          <w:rFonts w:ascii="Arial" w:hAnsi="Arial" w:cs="Arial"/>
          <w:i/>
          <w:color w:val="000000" w:themeColor="text1"/>
        </w:rPr>
        <w:t xml:space="preserve"> </w:t>
      </w:r>
      <w:r w:rsidRPr="00097932">
        <w:rPr>
          <w:rFonts w:ascii="Arial" w:hAnsi="Arial" w:cs="Arial"/>
          <w:color w:val="000000" w:themeColor="text1"/>
        </w:rPr>
        <w:t xml:space="preserve">oświadcza, iż posiada kancelarię tajną lub inną niż kancelaria komórkę organizacyjną odpowiedzialną za właściwe rejestrowanie, przechowywanie, obieg i wydawanie materiałów niejawnych uprawnionym osobom, zorganizowaną </w:t>
      </w:r>
      <w:r w:rsidR="00DD6DAF" w:rsidRPr="00097932">
        <w:rPr>
          <w:rFonts w:ascii="Arial" w:hAnsi="Arial" w:cs="Arial"/>
          <w:color w:val="000000" w:themeColor="text1"/>
        </w:rPr>
        <w:br/>
      </w:r>
      <w:r w:rsidRPr="00097932">
        <w:rPr>
          <w:rFonts w:ascii="Arial" w:hAnsi="Arial" w:cs="Arial"/>
          <w:color w:val="000000" w:themeColor="text1"/>
        </w:rPr>
        <w:t>i zabezpieczoną zgodnie z rozporządzeniem Rady Ministrów z dnia 29.05.2012 r. w sprawie środków bezpieczeństwa fizycznego stosowanych do zabezpieczenia inform</w:t>
      </w:r>
      <w:r w:rsidR="00DD6DAF" w:rsidRPr="00097932">
        <w:rPr>
          <w:rFonts w:ascii="Arial" w:hAnsi="Arial" w:cs="Arial"/>
          <w:color w:val="000000" w:themeColor="text1"/>
        </w:rPr>
        <w:t xml:space="preserve">acji niejawnych (Dz.U.2012.683 </w:t>
      </w:r>
      <w:r w:rsidRPr="00097932">
        <w:rPr>
          <w:rFonts w:ascii="Arial" w:hAnsi="Arial" w:cs="Arial"/>
          <w:color w:val="000000" w:themeColor="text1"/>
        </w:rPr>
        <w:t xml:space="preserve">z późn.zm.) lub Zarządzeniem nr 58/MON </w:t>
      </w:r>
      <w:r w:rsidR="00DD6DAF" w:rsidRPr="00097932">
        <w:rPr>
          <w:rFonts w:ascii="Arial" w:hAnsi="Arial" w:cs="Arial"/>
          <w:color w:val="000000" w:themeColor="text1"/>
        </w:rPr>
        <w:br/>
      </w:r>
      <w:r w:rsidRPr="00097932">
        <w:rPr>
          <w:rFonts w:ascii="Arial" w:hAnsi="Arial" w:cs="Arial"/>
          <w:color w:val="000000" w:themeColor="text1"/>
        </w:rPr>
        <w:t xml:space="preserve">w sprawie szczególnego sposobu organizacji i funkcjonowania kancelarii tajnej oraz innych niż kancelaria tajna komórek organizacyjnych odpowiedzialnych </w:t>
      </w:r>
      <w:r w:rsidR="00DD6DAF" w:rsidRPr="00097932">
        <w:rPr>
          <w:rFonts w:ascii="Arial" w:hAnsi="Arial" w:cs="Arial"/>
          <w:color w:val="000000" w:themeColor="text1"/>
        </w:rPr>
        <w:br/>
      </w:r>
      <w:r w:rsidRPr="00097932">
        <w:rPr>
          <w:rFonts w:ascii="Arial" w:hAnsi="Arial" w:cs="Arial"/>
          <w:color w:val="000000" w:themeColor="text1"/>
        </w:rPr>
        <w:t>za przetwarzanie informacji niejawnych, sposobu i trybu przetwarzania informacji niejawnych (Dz.Urz.MON.2017.226).</w:t>
      </w:r>
    </w:p>
    <w:p w14:paraId="2C30ECCA" w14:textId="3A3902F2" w:rsidR="006314C6" w:rsidRPr="00097932" w:rsidRDefault="006314C6" w:rsidP="006314C6">
      <w:pPr>
        <w:pStyle w:val="Akapitzlist"/>
        <w:numPr>
          <w:ilvl w:val="0"/>
          <w:numId w:val="5"/>
        </w:numPr>
        <w:jc w:val="both"/>
        <w:rPr>
          <w:rFonts w:ascii="Arial" w:hAnsi="Arial" w:cs="Arial"/>
          <w:b/>
          <w:color w:val="000000" w:themeColor="text1"/>
          <w:spacing w:val="-4"/>
        </w:rPr>
      </w:pPr>
      <w:r w:rsidRPr="00097932">
        <w:rPr>
          <w:rFonts w:ascii="Arial" w:hAnsi="Arial" w:cs="Arial"/>
          <w:iCs/>
          <w:color w:val="000000" w:themeColor="text1"/>
        </w:rPr>
        <w:t xml:space="preserve">Wykonawca </w:t>
      </w:r>
      <w:r w:rsidRPr="00097932">
        <w:rPr>
          <w:rFonts w:ascii="Arial" w:hAnsi="Arial" w:cs="Arial"/>
          <w:color w:val="000000" w:themeColor="text1"/>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r w:rsidR="006F7AD9" w:rsidRPr="00097932">
        <w:rPr>
          <w:rFonts w:ascii="Arial" w:hAnsi="Arial" w:cs="Arial"/>
          <w:color w:val="000000" w:themeColor="text1"/>
        </w:rPr>
        <w:t>.</w:t>
      </w:r>
    </w:p>
    <w:p w14:paraId="05062630" w14:textId="2D30A0B0" w:rsidR="00194EB2" w:rsidRPr="007A618C" w:rsidRDefault="00194EB2"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9"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9"/>
    </w:p>
    <w:p w14:paraId="3C799D4A" w14:textId="77777777" w:rsidR="00194EB2" w:rsidRPr="00E6044B" w:rsidRDefault="00194EB2" w:rsidP="00194EB2">
      <w:pPr>
        <w:pStyle w:val="Tekstpodstawowy"/>
        <w:jc w:val="center"/>
        <w:rPr>
          <w:rFonts w:ascii="Arial" w:hAnsi="Arial" w:cs="Arial"/>
          <w:b/>
          <w:bCs/>
          <w:color w:val="auto"/>
          <w:sz w:val="12"/>
          <w:szCs w:val="12"/>
        </w:rPr>
      </w:pPr>
    </w:p>
    <w:p w14:paraId="20940197" w14:textId="55B68663"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0D06DF">
        <w:rPr>
          <w:rFonts w:ascii="Arial" w:hAnsi="Arial" w:cs="Arial"/>
          <w:color w:val="auto"/>
          <w:szCs w:val="24"/>
        </w:rPr>
        <w:t>(Dz.</w:t>
      </w:r>
      <w:r w:rsidR="00627F8A">
        <w:rPr>
          <w:rFonts w:ascii="Arial" w:hAnsi="Arial" w:cs="Arial"/>
          <w:color w:val="auto"/>
          <w:szCs w:val="24"/>
        </w:rPr>
        <w:t>U. UE. L. z </w:t>
      </w:r>
      <w:r w:rsidR="002E25CB" w:rsidRPr="002E25CB">
        <w:rPr>
          <w:rFonts w:ascii="Arial" w:hAnsi="Arial" w:cs="Arial"/>
          <w:color w:val="auto"/>
          <w:szCs w:val="24"/>
        </w:rPr>
        <w:t>2016 r. Nr 119, str. 1 z późn. zm.</w:t>
      </w:r>
      <w:r w:rsidR="002E25CB">
        <w:rPr>
          <w:rFonts w:ascii="Arial" w:hAnsi="Arial" w:cs="Arial"/>
          <w:color w:val="auto"/>
          <w:szCs w:val="24"/>
        </w:rPr>
        <w:t xml:space="preserve">, </w:t>
      </w:r>
      <w:r w:rsidR="00194EB2">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627F8A">
        <w:rPr>
          <w:rFonts w:ascii="Arial" w:hAnsi="Arial" w:cs="Arial"/>
          <w:color w:val="auto"/>
          <w:szCs w:val="24"/>
        </w:rPr>
        <w:t>mowy, w zakresie określonym w </w:t>
      </w:r>
      <w:r w:rsidR="00194EB2">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77777777" w:rsidR="00194EB2" w:rsidRPr="00194EB2" w:rsidRDefault="00194EB2"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30"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30"/>
    </w:p>
    <w:p w14:paraId="39CC8B88" w14:textId="77777777" w:rsidR="00EA589B" w:rsidRPr="00E6044B" w:rsidRDefault="00EA589B" w:rsidP="00EA589B">
      <w:pPr>
        <w:pStyle w:val="Tekstpodstawowy"/>
        <w:ind w:left="360"/>
        <w:jc w:val="both"/>
        <w:rPr>
          <w:rFonts w:ascii="Arial" w:hAnsi="Arial" w:cs="Arial"/>
          <w:color w:val="000000" w:themeColor="text1"/>
          <w:sz w:val="12"/>
          <w:szCs w:val="12"/>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3DFCD416"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na każde wezwanie Zamawiającego w wyznaczonym w</w:t>
      </w:r>
      <w:r w:rsidR="006F7AD9">
        <w:rPr>
          <w:rFonts w:ascii="Arial" w:hAnsi="Arial" w:cs="Arial"/>
          <w:color w:val="000000" w:themeColor="text1"/>
          <w:szCs w:val="24"/>
        </w:rPr>
        <w:t> </w:t>
      </w:r>
      <w:r w:rsidRPr="00A253EE">
        <w:rPr>
          <w:rFonts w:ascii="Arial" w:hAnsi="Arial" w:cs="Arial"/>
          <w:color w:val="000000" w:themeColor="text1"/>
          <w:szCs w:val="24"/>
        </w:rPr>
        <w:t xml:space="preserve">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055C33D9"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4846D46F" w14:textId="1E6CA873"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31" w:name="_Toc95809781"/>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31"/>
    </w:p>
    <w:p w14:paraId="60509045" w14:textId="77777777" w:rsidR="00C5282F" w:rsidRDefault="00C5282F" w:rsidP="00662AC1">
      <w:pPr>
        <w:pStyle w:val="Tekstpodstawowy"/>
        <w:jc w:val="both"/>
        <w:rPr>
          <w:rFonts w:ascii="Arial" w:hAnsi="Arial" w:cs="Arial"/>
          <w:color w:val="auto"/>
          <w:szCs w:val="24"/>
        </w:rPr>
      </w:pPr>
    </w:p>
    <w:p w14:paraId="0DBBA121" w14:textId="7D2659A9"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w:t>
      </w:r>
      <w:r w:rsidR="006B364F">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 ustawy Prawo Zamówień Publicznychi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6E726505" w:rsidR="0030708B" w:rsidRDefault="0030708B" w:rsidP="00A5394E">
      <w:pPr>
        <w:pStyle w:val="Tekstpodstawowy"/>
        <w:jc w:val="both"/>
        <w:rPr>
          <w:rFonts w:ascii="Arial" w:hAnsi="Arial" w:cs="Arial"/>
          <w:color w:val="000000" w:themeColor="text1"/>
          <w:szCs w:val="24"/>
        </w:rPr>
      </w:pPr>
    </w:p>
    <w:p w14:paraId="359A6B66" w14:textId="77777777" w:rsidR="00E6044B" w:rsidRDefault="00E6044B" w:rsidP="00A5394E">
      <w:pPr>
        <w:pStyle w:val="Tekstpodstawowy"/>
        <w:jc w:val="both"/>
        <w:rPr>
          <w:rFonts w:ascii="Arial" w:hAnsi="Arial" w:cs="Arial"/>
          <w:color w:val="000000" w:themeColor="text1"/>
          <w:szCs w:val="24"/>
        </w:rPr>
      </w:pPr>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01086A4"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D6DAF">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6F7AD9"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 xml:space="preserve">Załącznik </w:t>
      </w:r>
      <w:r w:rsidRPr="006F7AD9">
        <w:rPr>
          <w:rFonts w:ascii="Arial" w:hAnsi="Arial" w:cs="Arial"/>
          <w:color w:val="000000" w:themeColor="text1"/>
        </w:rPr>
        <w:t>nr 1</w:t>
      </w:r>
      <w:r w:rsidR="0010396E" w:rsidRPr="006F7AD9">
        <w:rPr>
          <w:rFonts w:ascii="Arial" w:hAnsi="Arial" w:cs="Arial"/>
          <w:color w:val="000000" w:themeColor="text1"/>
        </w:rPr>
        <w:t>7</w:t>
      </w:r>
      <w:r w:rsidRPr="006F7AD9">
        <w:rPr>
          <w:rFonts w:ascii="Arial" w:hAnsi="Arial" w:cs="Arial"/>
          <w:color w:val="000000" w:themeColor="text1"/>
        </w:rPr>
        <w:t xml:space="preserve"> -</w:t>
      </w:r>
      <w:r w:rsidR="00B326ED" w:rsidRPr="006F7AD9">
        <w:rPr>
          <w:rFonts w:ascii="Arial" w:hAnsi="Arial" w:cs="Arial"/>
          <w:color w:val="000000" w:themeColor="text1"/>
        </w:rPr>
        <w:tab/>
      </w:r>
      <w:r w:rsidRPr="006F7AD9">
        <w:rPr>
          <w:rFonts w:ascii="Arial" w:hAnsi="Arial" w:cs="Arial"/>
          <w:color w:val="000000" w:themeColor="text1"/>
        </w:rPr>
        <w:t xml:space="preserve"> </w:t>
      </w:r>
      <w:r w:rsidR="001E3A6C" w:rsidRPr="006F7AD9">
        <w:rPr>
          <w:rStyle w:val="paragraphpunkt2"/>
          <w:rFonts w:ascii="Arial" w:hAnsi="Arial" w:cs="Arial"/>
          <w:b w:val="0"/>
          <w:bCs w:val="0"/>
          <w:color w:val="000000" w:themeColor="text1"/>
          <w:szCs w:val="24"/>
        </w:rPr>
        <w:t>Odpis KRS /CE</w:t>
      </w:r>
      <w:r w:rsidR="008614E0" w:rsidRPr="006F7AD9">
        <w:rPr>
          <w:rStyle w:val="paragraphpunkt2"/>
          <w:rFonts w:ascii="Arial" w:hAnsi="Arial" w:cs="Arial"/>
          <w:b w:val="0"/>
          <w:bCs w:val="0"/>
          <w:color w:val="000000" w:themeColor="text1"/>
          <w:szCs w:val="24"/>
        </w:rPr>
        <w:t>I</w:t>
      </w:r>
      <w:r w:rsidR="001E3A6C" w:rsidRPr="006F7AD9">
        <w:rPr>
          <w:rStyle w:val="paragraphpunkt2"/>
          <w:rFonts w:ascii="Arial" w:hAnsi="Arial" w:cs="Arial"/>
          <w:b w:val="0"/>
          <w:bCs w:val="0"/>
          <w:color w:val="000000" w:themeColor="text1"/>
          <w:szCs w:val="24"/>
        </w:rPr>
        <w:t xml:space="preserve">DG </w:t>
      </w:r>
      <w:r w:rsidRPr="006F7AD9">
        <w:rPr>
          <w:rStyle w:val="paragraphpunkt2"/>
          <w:rFonts w:ascii="Arial" w:hAnsi="Arial" w:cs="Arial"/>
          <w:b w:val="0"/>
          <w:bCs w:val="0"/>
          <w:color w:val="000000" w:themeColor="text1"/>
          <w:szCs w:val="24"/>
        </w:rPr>
        <w:t>Wykonawcy</w:t>
      </w:r>
      <w:r w:rsidR="00186DFC" w:rsidRPr="006F7AD9">
        <w:rPr>
          <w:rStyle w:val="paragraphpunkt2"/>
          <w:rFonts w:ascii="Arial" w:hAnsi="Arial" w:cs="Arial"/>
          <w:b w:val="0"/>
          <w:bCs w:val="0"/>
          <w:color w:val="000000" w:themeColor="text1"/>
          <w:szCs w:val="24"/>
        </w:rPr>
        <w:t>;</w:t>
      </w:r>
    </w:p>
    <w:p w14:paraId="59915EB4" w14:textId="60E23B39" w:rsidR="001E3A6C" w:rsidRPr="006F7AD9" w:rsidRDefault="0030708B" w:rsidP="008C4BB8">
      <w:pPr>
        <w:pStyle w:val="Tekstpodstawowy"/>
        <w:numPr>
          <w:ilvl w:val="0"/>
          <w:numId w:val="33"/>
        </w:numPr>
        <w:jc w:val="both"/>
        <w:rPr>
          <w:rFonts w:ascii="Arial" w:hAnsi="Arial" w:cs="Arial"/>
          <w:color w:val="000000" w:themeColor="text1"/>
        </w:rPr>
      </w:pPr>
      <w:r w:rsidRPr="006F7AD9">
        <w:rPr>
          <w:rFonts w:ascii="Arial" w:hAnsi="Arial" w:cs="Arial"/>
          <w:color w:val="000000" w:themeColor="text1"/>
        </w:rPr>
        <w:t>Załącznik nr 1</w:t>
      </w:r>
      <w:r w:rsidR="0010396E" w:rsidRPr="006F7AD9">
        <w:rPr>
          <w:rFonts w:ascii="Arial" w:hAnsi="Arial" w:cs="Arial"/>
          <w:color w:val="000000" w:themeColor="text1"/>
        </w:rPr>
        <w:t xml:space="preserve">8 </w:t>
      </w:r>
      <w:r w:rsidR="00B12F40" w:rsidRPr="006F7AD9">
        <w:rPr>
          <w:rFonts w:ascii="Arial" w:hAnsi="Arial" w:cs="Arial"/>
          <w:color w:val="000000" w:themeColor="text1"/>
        </w:rPr>
        <w:t>-</w:t>
      </w:r>
      <w:r w:rsidR="00B326ED" w:rsidRPr="006F7AD9">
        <w:rPr>
          <w:rFonts w:ascii="Arial" w:hAnsi="Arial" w:cs="Arial"/>
          <w:color w:val="000000" w:themeColor="text1"/>
        </w:rPr>
        <w:tab/>
      </w:r>
      <w:r w:rsidRPr="006F7AD9">
        <w:rPr>
          <w:rFonts w:ascii="Arial" w:hAnsi="Arial" w:cs="Arial"/>
          <w:color w:val="000000" w:themeColor="text1"/>
        </w:rPr>
        <w:t xml:space="preserve"> S</w:t>
      </w:r>
      <w:r w:rsidR="00205BA7" w:rsidRPr="006F7AD9">
        <w:rPr>
          <w:rFonts w:ascii="Arial" w:hAnsi="Arial" w:cs="Arial"/>
          <w:color w:val="000000" w:themeColor="text1"/>
        </w:rPr>
        <w:t xml:space="preserve">zczegółowe wymagania </w:t>
      </w:r>
      <w:r w:rsidR="00B12F40" w:rsidRPr="006F7AD9">
        <w:rPr>
          <w:rFonts w:ascii="Arial" w:hAnsi="Arial" w:cs="Arial"/>
          <w:color w:val="000000" w:themeColor="text1"/>
        </w:rPr>
        <w:t xml:space="preserve">dotyczące </w:t>
      </w:r>
      <w:r w:rsidR="00205BA7" w:rsidRPr="006F7AD9">
        <w:rPr>
          <w:rFonts w:ascii="Arial" w:hAnsi="Arial" w:cs="Arial"/>
          <w:color w:val="000000" w:themeColor="text1"/>
        </w:rPr>
        <w:t>ochrony informacji niejawnych</w:t>
      </w:r>
      <w:r w:rsidR="006F7AD9" w:rsidRPr="006F7AD9">
        <w:rPr>
          <w:rFonts w:ascii="Arial" w:hAnsi="Arial" w:cs="Arial"/>
          <w:color w:val="000000" w:themeColor="text1"/>
        </w:rPr>
        <w:t>;</w:t>
      </w:r>
    </w:p>
    <w:p w14:paraId="5E4007B0" w14:textId="0CE0DCFC" w:rsidR="0030708B" w:rsidRPr="006458F5" w:rsidRDefault="0030708B" w:rsidP="008C4BB8">
      <w:pPr>
        <w:pStyle w:val="Tekstpodstawowy"/>
        <w:numPr>
          <w:ilvl w:val="0"/>
          <w:numId w:val="33"/>
        </w:numPr>
        <w:jc w:val="both"/>
        <w:rPr>
          <w:rFonts w:ascii="Arial" w:hAnsi="Arial" w:cs="Arial"/>
          <w:color w:val="FF0000"/>
          <w:szCs w:val="24"/>
        </w:rPr>
      </w:pPr>
      <w:r>
        <w:rPr>
          <w:rFonts w:ascii="Arial" w:hAnsi="Arial" w:cs="Arial"/>
          <w:color w:val="FF0000"/>
        </w:rPr>
        <w:t>Załączniki nr 1</w:t>
      </w:r>
      <w:r w:rsidR="0010396E">
        <w:rPr>
          <w:rFonts w:ascii="Arial" w:hAnsi="Arial" w:cs="Arial"/>
          <w:color w:val="FF0000"/>
        </w:rPr>
        <w:t>9</w:t>
      </w:r>
      <w:r>
        <w:rPr>
          <w:rFonts w:ascii="Arial" w:hAnsi="Arial" w:cs="Arial"/>
          <w:color w:val="FF0000"/>
        </w:rPr>
        <w:t xml:space="preserve"> -</w:t>
      </w:r>
      <w:r w:rsidR="00B326ED">
        <w:rPr>
          <w:rFonts w:ascii="Arial" w:hAnsi="Arial" w:cs="Arial"/>
          <w:color w:val="FF0000"/>
        </w:rPr>
        <w:tab/>
      </w:r>
      <w:r>
        <w:rPr>
          <w:rFonts w:ascii="Arial" w:hAnsi="Arial" w:cs="Arial"/>
          <w:color w:val="FF0000"/>
        </w:rPr>
        <w:t>Pełnomocnictwo Wykonawcy.</w:t>
      </w:r>
    </w:p>
    <w:p w14:paraId="38EB09DD" w14:textId="0FD143B3" w:rsidR="00C65911" w:rsidRPr="00983A5C" w:rsidRDefault="00C65911"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E85BBB" w16cex:dateUtc="2024-06-28T12:34:00Z"/>
  <w16cex:commentExtensible w16cex:durableId="0FC8272E" w16cex:dateUtc="2024-06-28T12:47:00Z"/>
  <w16cex:commentExtensible w16cex:durableId="209B5342" w16cex:dateUtc="2024-06-28T12:59:00Z"/>
  <w16cex:commentExtensible w16cex:durableId="6F5FB07F" w16cex:dateUtc="2024-06-28T13:01:00Z"/>
  <w16cex:commentExtensible w16cex:durableId="5DE05476" w16cex:dateUtc="2024-06-28T13:08:00Z"/>
  <w16cex:commentExtensible w16cex:durableId="30DAEDBA" w16cex:dateUtc="2024-06-28T13:16:00Z"/>
  <w16cex:commentExtensible w16cex:durableId="64DA6894" w16cex:dateUtc="2024-06-28T13:27:00Z"/>
  <w16cex:commentExtensible w16cex:durableId="4F498236" w16cex:dateUtc="2024-07-15T17:11:00Z"/>
  <w16cex:commentExtensible w16cex:durableId="5179CA59" w16cex:dateUtc="2024-07-15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759325" w16cid:durableId="4EE85BBB"/>
  <w16cid:commentId w16cid:paraId="2A02AC44" w16cid:durableId="0FC8272E"/>
  <w16cid:commentId w16cid:paraId="6840EAA7" w16cid:durableId="209B5342"/>
  <w16cid:commentId w16cid:paraId="716A4EE7" w16cid:durableId="6F5FB07F"/>
  <w16cid:commentId w16cid:paraId="1F0A56B6" w16cid:durableId="5DE05476"/>
  <w16cid:commentId w16cid:paraId="7B368B14" w16cid:durableId="30DAEDBA"/>
  <w16cid:commentId w16cid:paraId="7EFE95F3" w16cid:durableId="64DA6894"/>
  <w16cid:commentId w16cid:paraId="6360D9D5" w16cid:durableId="4F498236"/>
  <w16cid:commentId w16cid:paraId="204B45E4" w16cid:durableId="5179C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D7D8D" w14:textId="77777777" w:rsidR="00E80C09" w:rsidRDefault="00E80C09">
      <w:r>
        <w:separator/>
      </w:r>
    </w:p>
  </w:endnote>
  <w:endnote w:type="continuationSeparator" w:id="0">
    <w:p w14:paraId="1C1BFDB5" w14:textId="77777777" w:rsidR="00E80C09" w:rsidRDefault="00E80C09">
      <w:r>
        <w:continuationSeparator/>
      </w:r>
    </w:p>
  </w:endnote>
  <w:endnote w:type="continuationNotice" w:id="1">
    <w:p w14:paraId="6384B3DE" w14:textId="77777777" w:rsidR="00E80C09" w:rsidRDefault="00E80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E80C09" w:rsidRDefault="00E80C0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E80C09" w:rsidRDefault="00E80C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E80C09" w:rsidRPr="001F2817" w:rsidRDefault="00E80C09"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E80C09" w:rsidRDefault="00E80C0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BE8C25"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29A681DD" w:rsidR="00E80C09" w:rsidRPr="0031102F" w:rsidRDefault="00E80C09"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5A2AA4">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5A2AA4">
              <w:rPr>
                <w:rFonts w:ascii="Arial" w:hAnsi="Arial" w:cs="Arial"/>
                <w:bCs/>
                <w:noProof/>
              </w:rPr>
              <w:t>42</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285BE30D" w14:textId="77777777" w:rsidR="00E80C09" w:rsidRDefault="00E80C09" w:rsidP="001F2817">
            <w:pPr>
              <w:pStyle w:val="Stopka"/>
              <w:jc w:val="right"/>
              <w:rPr>
                <w:rFonts w:ascii="Arial" w:hAnsi="Arial" w:cs="Arial"/>
              </w:rPr>
            </w:pPr>
          </w:p>
          <w:p w14:paraId="68222BE2" w14:textId="65B7D000" w:rsidR="00E80C09" w:rsidRDefault="00E80C09"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864AF7"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5A2AA4">
                      <w:rPr>
                        <w:rFonts w:ascii="Arial" w:hAnsi="Arial" w:cs="Arial"/>
                        <w:bCs/>
                        <w:noProof/>
                      </w:rPr>
                      <w:t>12</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5A2AA4">
                      <w:rPr>
                        <w:rFonts w:ascii="Arial" w:hAnsi="Arial" w:cs="Arial"/>
                        <w:bCs/>
                        <w:noProof/>
                      </w:rPr>
                      <w:t>42</w:t>
                    </w:r>
                    <w:r>
                      <w:rPr>
                        <w:rFonts w:ascii="Arial" w:hAnsi="Arial" w:cs="Arial"/>
                        <w:bCs/>
                      </w:rPr>
                      <w:fldChar w:fldCharType="end"/>
                    </w:r>
                  </w:sdtContent>
                </w:sdt>
              </w:sdtContent>
            </w:sdt>
          </w:p>
        </w:sdtContent>
      </w:sdt>
    </w:sdtContent>
  </w:sdt>
  <w:p w14:paraId="01FA65DB" w14:textId="144FBCD9" w:rsidR="00E80C09" w:rsidRPr="0031102F" w:rsidRDefault="00E80C09"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E1869" w14:textId="77777777" w:rsidR="00E80C09" w:rsidRDefault="00E80C09">
      <w:r>
        <w:separator/>
      </w:r>
    </w:p>
  </w:footnote>
  <w:footnote w:type="continuationSeparator" w:id="0">
    <w:p w14:paraId="606A701A" w14:textId="77777777" w:rsidR="00E80C09" w:rsidRDefault="00E80C09">
      <w:r>
        <w:continuationSeparator/>
      </w:r>
    </w:p>
  </w:footnote>
  <w:footnote w:type="continuationNotice" w:id="1">
    <w:p w14:paraId="458C8C66" w14:textId="77777777" w:rsidR="00E80C09" w:rsidRDefault="00E80C09"/>
  </w:footnote>
  <w:footnote w:id="2">
    <w:p w14:paraId="7EDBEAAF" w14:textId="77777777" w:rsidR="00E80C09" w:rsidRPr="00335D34" w:rsidRDefault="00E80C0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E80C09" w:rsidRPr="00A26F5A" w:rsidRDefault="00E80C09"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E80C09" w:rsidRDefault="00E80C0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E80C09" w:rsidRDefault="00E80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E80C09" w:rsidRDefault="00E80C09">
    <w:pPr>
      <w:pStyle w:val="Nagwek"/>
      <w:framePr w:wrap="around" w:vAnchor="text" w:hAnchor="margin" w:xAlign="center" w:y="1"/>
      <w:rPr>
        <w:rStyle w:val="Numerstrony"/>
      </w:rPr>
    </w:pPr>
  </w:p>
  <w:p w14:paraId="5B6B83B9" w14:textId="7B0B7ADF" w:rsidR="00E80C09" w:rsidRDefault="00E80C0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E80C09" w:rsidRDefault="00E80C09">
    <w:pPr>
      <w:pStyle w:val="Nagwek"/>
      <w:framePr w:wrap="around" w:vAnchor="text" w:hAnchor="margin" w:xAlign="center" w:y="1"/>
      <w:rPr>
        <w:rStyle w:val="Numerstrony"/>
      </w:rPr>
    </w:pPr>
  </w:p>
  <w:p w14:paraId="11FBB273" w14:textId="243EAC55" w:rsidR="00E80C09" w:rsidRDefault="00E80C0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CC206DA8"/>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A62EDCC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28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7"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776C17"/>
    <w:multiLevelType w:val="multilevel"/>
    <w:tmpl w:val="77D228EA"/>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5"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13"/>
  </w:num>
  <w:num w:numId="4">
    <w:abstractNumId w:val="3"/>
  </w:num>
  <w:num w:numId="5">
    <w:abstractNumId w:val="1"/>
  </w:num>
  <w:num w:numId="6">
    <w:abstractNumId w:val="25"/>
  </w:num>
  <w:num w:numId="7">
    <w:abstractNumId w:val="2"/>
  </w:num>
  <w:num w:numId="8">
    <w:abstractNumId w:val="5"/>
  </w:num>
  <w:num w:numId="9">
    <w:abstractNumId w:val="28"/>
  </w:num>
  <w:num w:numId="10">
    <w:abstractNumId w:val="36"/>
  </w:num>
  <w:num w:numId="11">
    <w:abstractNumId w:val="12"/>
  </w:num>
  <w:num w:numId="12">
    <w:abstractNumId w:val="30"/>
  </w:num>
  <w:num w:numId="13">
    <w:abstractNumId w:val="31"/>
  </w:num>
  <w:num w:numId="14">
    <w:abstractNumId w:val="8"/>
  </w:num>
  <w:num w:numId="15">
    <w:abstractNumId w:val="11"/>
  </w:num>
  <w:num w:numId="16">
    <w:abstractNumId w:val="6"/>
  </w:num>
  <w:num w:numId="17">
    <w:abstractNumId w:val="18"/>
  </w:num>
  <w:num w:numId="18">
    <w:abstractNumId w:val="10"/>
  </w:num>
  <w:num w:numId="19">
    <w:abstractNumId w:val="34"/>
  </w:num>
  <w:num w:numId="20">
    <w:abstractNumId w:val="16"/>
  </w:num>
  <w:num w:numId="21">
    <w:abstractNumId w:val="19"/>
  </w:num>
  <w:num w:numId="22">
    <w:abstractNumId w:val="14"/>
  </w:num>
  <w:num w:numId="23">
    <w:abstractNumId w:val="21"/>
  </w:num>
  <w:num w:numId="24">
    <w:abstractNumId w:val="32"/>
  </w:num>
  <w:num w:numId="25">
    <w:abstractNumId w:val="15"/>
  </w:num>
  <w:num w:numId="26">
    <w:abstractNumId w:val="20"/>
  </w:num>
  <w:num w:numId="27">
    <w:abstractNumId w:val="22"/>
  </w:num>
  <w:num w:numId="28">
    <w:abstractNumId w:val="17"/>
  </w:num>
  <w:num w:numId="29">
    <w:abstractNumId w:val="26"/>
  </w:num>
  <w:num w:numId="30">
    <w:abstractNumId w:val="35"/>
  </w:num>
  <w:num w:numId="31">
    <w:abstractNumId w:val="7"/>
  </w:num>
  <w:num w:numId="32">
    <w:abstractNumId w:val="23"/>
  </w:num>
  <w:num w:numId="33">
    <w:abstractNumId w:val="33"/>
  </w:num>
  <w:num w:numId="34">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óźwicka Aleksandra">
    <w15:presenceInfo w15:providerId="AD" w15:userId="S-1-5-21-39047140-1757350581-63373275-4005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36F"/>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1B54"/>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1D5"/>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5500"/>
    <w:rsid w:val="000957F6"/>
    <w:rsid w:val="0009582D"/>
    <w:rsid w:val="00095E0E"/>
    <w:rsid w:val="00096A11"/>
    <w:rsid w:val="00097514"/>
    <w:rsid w:val="00097932"/>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2E1"/>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6DF"/>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CF5"/>
    <w:rsid w:val="0017106A"/>
    <w:rsid w:val="0017106E"/>
    <w:rsid w:val="001716E7"/>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BC3"/>
    <w:rsid w:val="00184CF3"/>
    <w:rsid w:val="00185143"/>
    <w:rsid w:val="0018521D"/>
    <w:rsid w:val="00185391"/>
    <w:rsid w:val="00185702"/>
    <w:rsid w:val="00185805"/>
    <w:rsid w:val="001863F4"/>
    <w:rsid w:val="00186DFC"/>
    <w:rsid w:val="001872A0"/>
    <w:rsid w:val="00187994"/>
    <w:rsid w:val="001900BD"/>
    <w:rsid w:val="0019064C"/>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1982"/>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1F3D"/>
    <w:rsid w:val="001C269F"/>
    <w:rsid w:val="001C29D0"/>
    <w:rsid w:val="001C2B3C"/>
    <w:rsid w:val="001C3201"/>
    <w:rsid w:val="001C3FC9"/>
    <w:rsid w:val="001C4466"/>
    <w:rsid w:val="001C47D4"/>
    <w:rsid w:val="001C55BB"/>
    <w:rsid w:val="001C65BE"/>
    <w:rsid w:val="001C6EEB"/>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5F76"/>
    <w:rsid w:val="00216B3A"/>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27FB4"/>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2E0F"/>
    <w:rsid w:val="00253231"/>
    <w:rsid w:val="0025428E"/>
    <w:rsid w:val="0025463C"/>
    <w:rsid w:val="00255276"/>
    <w:rsid w:val="00257BAE"/>
    <w:rsid w:val="00257FB3"/>
    <w:rsid w:val="0026016C"/>
    <w:rsid w:val="00260551"/>
    <w:rsid w:val="00260C53"/>
    <w:rsid w:val="00260CE5"/>
    <w:rsid w:val="00260F36"/>
    <w:rsid w:val="0026111F"/>
    <w:rsid w:val="002612C2"/>
    <w:rsid w:val="00261828"/>
    <w:rsid w:val="00261982"/>
    <w:rsid w:val="002626FE"/>
    <w:rsid w:val="00262753"/>
    <w:rsid w:val="0026378A"/>
    <w:rsid w:val="002637BE"/>
    <w:rsid w:val="00264292"/>
    <w:rsid w:val="0026563B"/>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0A1"/>
    <w:rsid w:val="00293850"/>
    <w:rsid w:val="002940FF"/>
    <w:rsid w:val="00294C44"/>
    <w:rsid w:val="00294C71"/>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6EA1"/>
    <w:rsid w:val="002A712F"/>
    <w:rsid w:val="002A7CBD"/>
    <w:rsid w:val="002A7F2E"/>
    <w:rsid w:val="002B05D3"/>
    <w:rsid w:val="002B0C95"/>
    <w:rsid w:val="002B11C3"/>
    <w:rsid w:val="002B148D"/>
    <w:rsid w:val="002B1C77"/>
    <w:rsid w:val="002B2946"/>
    <w:rsid w:val="002B3004"/>
    <w:rsid w:val="002B342D"/>
    <w:rsid w:val="002B517A"/>
    <w:rsid w:val="002B5371"/>
    <w:rsid w:val="002B59D5"/>
    <w:rsid w:val="002B6E27"/>
    <w:rsid w:val="002B79A7"/>
    <w:rsid w:val="002B79BD"/>
    <w:rsid w:val="002C0F9F"/>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25CB"/>
    <w:rsid w:val="002E47DD"/>
    <w:rsid w:val="002E522F"/>
    <w:rsid w:val="002E5E72"/>
    <w:rsid w:val="002E7952"/>
    <w:rsid w:val="002E7C76"/>
    <w:rsid w:val="002F06A2"/>
    <w:rsid w:val="002F0B35"/>
    <w:rsid w:val="002F10B6"/>
    <w:rsid w:val="002F1CD6"/>
    <w:rsid w:val="002F27CF"/>
    <w:rsid w:val="002F2ABA"/>
    <w:rsid w:val="002F2BF3"/>
    <w:rsid w:val="002F36A1"/>
    <w:rsid w:val="002F39AC"/>
    <w:rsid w:val="002F3C28"/>
    <w:rsid w:val="002F427E"/>
    <w:rsid w:val="002F430E"/>
    <w:rsid w:val="002F48EF"/>
    <w:rsid w:val="002F4F00"/>
    <w:rsid w:val="002F5286"/>
    <w:rsid w:val="002F52CF"/>
    <w:rsid w:val="002F6A96"/>
    <w:rsid w:val="002F7D36"/>
    <w:rsid w:val="002F7D96"/>
    <w:rsid w:val="00300072"/>
    <w:rsid w:val="003004B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2E66"/>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4F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782"/>
    <w:rsid w:val="003A2824"/>
    <w:rsid w:val="003A2902"/>
    <w:rsid w:val="003A2B00"/>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41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43D1"/>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E7A84"/>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37DFD"/>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596"/>
    <w:rsid w:val="00481BEB"/>
    <w:rsid w:val="004826F9"/>
    <w:rsid w:val="00482ADD"/>
    <w:rsid w:val="00482F3A"/>
    <w:rsid w:val="0048320C"/>
    <w:rsid w:val="00483838"/>
    <w:rsid w:val="004845A0"/>
    <w:rsid w:val="00484978"/>
    <w:rsid w:val="0048544C"/>
    <w:rsid w:val="004867CB"/>
    <w:rsid w:val="0048722E"/>
    <w:rsid w:val="00487941"/>
    <w:rsid w:val="0048796C"/>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2117"/>
    <w:rsid w:val="004C33F0"/>
    <w:rsid w:val="004C3798"/>
    <w:rsid w:val="004C41C4"/>
    <w:rsid w:val="004C574B"/>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148A"/>
    <w:rsid w:val="004F149B"/>
    <w:rsid w:val="004F168C"/>
    <w:rsid w:val="004F4C2A"/>
    <w:rsid w:val="004F52A1"/>
    <w:rsid w:val="004F5EE6"/>
    <w:rsid w:val="004F63DA"/>
    <w:rsid w:val="0050096E"/>
    <w:rsid w:val="00500F0F"/>
    <w:rsid w:val="0050128F"/>
    <w:rsid w:val="00502002"/>
    <w:rsid w:val="005027BE"/>
    <w:rsid w:val="00502FDE"/>
    <w:rsid w:val="005031FD"/>
    <w:rsid w:val="0050444B"/>
    <w:rsid w:val="00504C93"/>
    <w:rsid w:val="0050521A"/>
    <w:rsid w:val="005056F9"/>
    <w:rsid w:val="00505775"/>
    <w:rsid w:val="00506993"/>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0E69"/>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43FDE"/>
    <w:rsid w:val="0054412B"/>
    <w:rsid w:val="005447A8"/>
    <w:rsid w:val="005455E4"/>
    <w:rsid w:val="00550584"/>
    <w:rsid w:val="0055084F"/>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2D46"/>
    <w:rsid w:val="00583DA9"/>
    <w:rsid w:val="00583F4B"/>
    <w:rsid w:val="0058573D"/>
    <w:rsid w:val="005860C4"/>
    <w:rsid w:val="00586702"/>
    <w:rsid w:val="00586921"/>
    <w:rsid w:val="00586C23"/>
    <w:rsid w:val="00586F19"/>
    <w:rsid w:val="00590753"/>
    <w:rsid w:val="00590B26"/>
    <w:rsid w:val="005919A5"/>
    <w:rsid w:val="00591CE8"/>
    <w:rsid w:val="00592236"/>
    <w:rsid w:val="00592730"/>
    <w:rsid w:val="005929F8"/>
    <w:rsid w:val="005939B9"/>
    <w:rsid w:val="00594F78"/>
    <w:rsid w:val="00595D2C"/>
    <w:rsid w:val="005974D7"/>
    <w:rsid w:val="0059779E"/>
    <w:rsid w:val="00597C24"/>
    <w:rsid w:val="00597C33"/>
    <w:rsid w:val="005A02FF"/>
    <w:rsid w:val="005A1D49"/>
    <w:rsid w:val="005A2073"/>
    <w:rsid w:val="005A2805"/>
    <w:rsid w:val="005A2AA4"/>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2FDC"/>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4823"/>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1B7"/>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18BE"/>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27F8A"/>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0D2"/>
    <w:rsid w:val="0063618F"/>
    <w:rsid w:val="00636AC1"/>
    <w:rsid w:val="00636AD6"/>
    <w:rsid w:val="0063757C"/>
    <w:rsid w:val="00637A7D"/>
    <w:rsid w:val="00637DCF"/>
    <w:rsid w:val="0064023C"/>
    <w:rsid w:val="00640330"/>
    <w:rsid w:val="006409FA"/>
    <w:rsid w:val="0064118D"/>
    <w:rsid w:val="0064165E"/>
    <w:rsid w:val="006417FC"/>
    <w:rsid w:val="006422B4"/>
    <w:rsid w:val="00642BC5"/>
    <w:rsid w:val="00643056"/>
    <w:rsid w:val="006433D5"/>
    <w:rsid w:val="006435F0"/>
    <w:rsid w:val="00643D8D"/>
    <w:rsid w:val="00644210"/>
    <w:rsid w:val="0064436E"/>
    <w:rsid w:val="006444B2"/>
    <w:rsid w:val="006458F5"/>
    <w:rsid w:val="00650B7B"/>
    <w:rsid w:val="00650FD1"/>
    <w:rsid w:val="0065145E"/>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480"/>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5A05"/>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64F"/>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1CA"/>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A46"/>
    <w:rsid w:val="006F6C51"/>
    <w:rsid w:val="006F7AD9"/>
    <w:rsid w:val="00700767"/>
    <w:rsid w:val="00701758"/>
    <w:rsid w:val="00701B52"/>
    <w:rsid w:val="00702AE5"/>
    <w:rsid w:val="007039F0"/>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529"/>
    <w:rsid w:val="00726CCF"/>
    <w:rsid w:val="00726D0D"/>
    <w:rsid w:val="0072769F"/>
    <w:rsid w:val="007277AD"/>
    <w:rsid w:val="007278C5"/>
    <w:rsid w:val="0073118D"/>
    <w:rsid w:val="00731808"/>
    <w:rsid w:val="00732472"/>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618C"/>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5892"/>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751"/>
    <w:rsid w:val="00800893"/>
    <w:rsid w:val="00800B0B"/>
    <w:rsid w:val="008011DF"/>
    <w:rsid w:val="008016B4"/>
    <w:rsid w:val="00801BAF"/>
    <w:rsid w:val="00801CAC"/>
    <w:rsid w:val="008031C2"/>
    <w:rsid w:val="00803EC2"/>
    <w:rsid w:val="00804658"/>
    <w:rsid w:val="00805D14"/>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58B"/>
    <w:rsid w:val="00874925"/>
    <w:rsid w:val="0087559C"/>
    <w:rsid w:val="008760FE"/>
    <w:rsid w:val="008764E9"/>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87A4F"/>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57C0"/>
    <w:rsid w:val="008A6E83"/>
    <w:rsid w:val="008A7432"/>
    <w:rsid w:val="008B0085"/>
    <w:rsid w:val="008B0580"/>
    <w:rsid w:val="008B0D1D"/>
    <w:rsid w:val="008B10AD"/>
    <w:rsid w:val="008B110C"/>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104"/>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673"/>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4A9"/>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3ED"/>
    <w:rsid w:val="009F457A"/>
    <w:rsid w:val="009F4AF0"/>
    <w:rsid w:val="009F5518"/>
    <w:rsid w:val="009F6A83"/>
    <w:rsid w:val="009F705A"/>
    <w:rsid w:val="009F741D"/>
    <w:rsid w:val="009F7A75"/>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6D1"/>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3A3D"/>
    <w:rsid w:val="00AB443E"/>
    <w:rsid w:val="00AB4A8C"/>
    <w:rsid w:val="00AB54E0"/>
    <w:rsid w:val="00AB6292"/>
    <w:rsid w:val="00AB6589"/>
    <w:rsid w:val="00AB65E4"/>
    <w:rsid w:val="00AB66E9"/>
    <w:rsid w:val="00AB6D22"/>
    <w:rsid w:val="00AB6D69"/>
    <w:rsid w:val="00AC0D36"/>
    <w:rsid w:val="00AC114C"/>
    <w:rsid w:val="00AC12EC"/>
    <w:rsid w:val="00AC166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177C4"/>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E48"/>
    <w:rsid w:val="00B51F2B"/>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2D3C"/>
    <w:rsid w:val="00B9304B"/>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28CD"/>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5E3"/>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9F3"/>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7CE"/>
    <w:rsid w:val="00C33D57"/>
    <w:rsid w:val="00C346E1"/>
    <w:rsid w:val="00C36390"/>
    <w:rsid w:val="00C36401"/>
    <w:rsid w:val="00C36618"/>
    <w:rsid w:val="00C36CA6"/>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6D1C"/>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3E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622"/>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CB7"/>
    <w:rsid w:val="00CF0FA4"/>
    <w:rsid w:val="00CF122B"/>
    <w:rsid w:val="00CF1E6A"/>
    <w:rsid w:val="00CF4C4A"/>
    <w:rsid w:val="00CF544A"/>
    <w:rsid w:val="00CF6172"/>
    <w:rsid w:val="00CF675A"/>
    <w:rsid w:val="00CF6C1E"/>
    <w:rsid w:val="00CF6D82"/>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18C"/>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09D7"/>
    <w:rsid w:val="00D51A76"/>
    <w:rsid w:val="00D51EC8"/>
    <w:rsid w:val="00D521D7"/>
    <w:rsid w:val="00D52255"/>
    <w:rsid w:val="00D52AD3"/>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341"/>
    <w:rsid w:val="00DB053B"/>
    <w:rsid w:val="00DB126B"/>
    <w:rsid w:val="00DB1622"/>
    <w:rsid w:val="00DB17A1"/>
    <w:rsid w:val="00DB2960"/>
    <w:rsid w:val="00DB31DB"/>
    <w:rsid w:val="00DB38B2"/>
    <w:rsid w:val="00DB4544"/>
    <w:rsid w:val="00DB489D"/>
    <w:rsid w:val="00DB4A81"/>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C6F7B"/>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A3C"/>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440"/>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4B80"/>
    <w:rsid w:val="00E55C8E"/>
    <w:rsid w:val="00E55EF3"/>
    <w:rsid w:val="00E563C3"/>
    <w:rsid w:val="00E5662C"/>
    <w:rsid w:val="00E56655"/>
    <w:rsid w:val="00E56730"/>
    <w:rsid w:val="00E56B00"/>
    <w:rsid w:val="00E57BF0"/>
    <w:rsid w:val="00E6007C"/>
    <w:rsid w:val="00E6044B"/>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0C09"/>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75B"/>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0AC"/>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5EC4"/>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69C"/>
    <w:rsid w:val="00F4492B"/>
    <w:rsid w:val="00F45C06"/>
    <w:rsid w:val="00F469EE"/>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383"/>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A53"/>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A0353"/>
    <w:rsid w:val="00FA070B"/>
    <w:rsid w:val="00FA1ABC"/>
    <w:rsid w:val="00FA1F0D"/>
    <w:rsid w:val="00FA2440"/>
    <w:rsid w:val="00FA26C1"/>
    <w:rsid w:val="00FA2FDB"/>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099"/>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46F4"/>
    <w:rsid w:val="00FE4E07"/>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unhideWhenUsed/>
    <w:rsid w:val="00C664AD"/>
    <w:rPr>
      <w:sz w:val="20"/>
      <w:szCs w:val="20"/>
    </w:rPr>
  </w:style>
  <w:style w:type="character" w:customStyle="1" w:styleId="TekstkomentarzaZnak">
    <w:name w:val="Tekst komentarza Znak"/>
    <w:basedOn w:val="Domylnaczcionkaakapitu"/>
    <w:link w:val="Tekstkomentarza"/>
    <w:uiPriority w:val="99"/>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081491806">
      <w:bodyDiv w:val="1"/>
      <w:marLeft w:val="0"/>
      <w:marRight w:val="0"/>
      <w:marTop w:val="0"/>
      <w:marBottom w:val="0"/>
      <w:divBdr>
        <w:top w:val="none" w:sz="0" w:space="0" w:color="auto"/>
        <w:left w:val="none" w:sz="0" w:space="0" w:color="auto"/>
        <w:bottom w:val="none" w:sz="0" w:space="0" w:color="auto"/>
        <w:right w:val="none" w:sz="0" w:space="0" w:color="auto"/>
      </w:divBdr>
    </w:div>
    <w:div w:id="1161585422">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540774038">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825D2FC5DD0741AC43E777A7E90F28" ma:contentTypeVersion="" ma:contentTypeDescription="Utwórz nowy dokument." ma:contentTypeScope="" ma:versionID="9e85d2cf4a7af4f082ba4fbc82ae1de4">
  <xsd:schema xmlns:xsd="http://www.w3.org/2001/XMLSchema" xmlns:xs="http://www.w3.org/2001/XMLSchema" xmlns:p="http://schemas.microsoft.com/office/2006/metadata/properties" xmlns:ns2="9e2e985c-a804-47d8-8c5a-f98da3d40a72" targetNamespace="http://schemas.microsoft.com/office/2006/metadata/properties" ma:root="true" ma:fieldsID="351af15494aee4f7cedf6c179bc27e88" ns2:_="">
    <xsd:import namespace="9e2e985c-a804-47d8-8c5a-f98da3d40a7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985c-a804-47d8-8c5a-f98da3d40a7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e2e985c-a804-47d8-8c5a-f98da3d40a72">
      <UserInfo>
        <DisplayName>Kwaśniak Agnieszka</DisplayName>
        <AccountId>152</AccountId>
        <AccountType/>
      </UserInfo>
    </SharedWithUser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5DCEE943-9437-40CD-B8E5-81427E446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e985c-a804-47d8-8c5a-f98da3d40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6FEED-5435-4AD0-9829-A7C3C1D78B27}">
  <ds:schemaRef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9e2e985c-a804-47d8-8c5a-f98da3d40a72"/>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13F9E9A-AAD2-4240-906F-D83F8574A1BB}">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F438125-EA12-4FE1-A904-EA31AF927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44</Pages>
  <Words>15961</Words>
  <Characters>95769</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Jóźwicka Aleksandra</cp:lastModifiedBy>
  <cp:revision>4</cp:revision>
  <cp:lastPrinted>2024-10-10T09:49:00Z</cp:lastPrinted>
  <dcterms:created xsi:type="dcterms:W3CDTF">2024-08-21T12:26:00Z</dcterms:created>
  <dcterms:modified xsi:type="dcterms:W3CDTF">2024-10-10T09:57:00Z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0x0101004D825D2FC5DD0741AC43E777A7E90F28</vt:lpwstr>
  </property>
  <property fmtid="{D5CDD505-2E9C-101B-9397-08002B2CF9AE}" pid="3" name="Typ dokumentu">
    <vt:lpwstr/>
  </property>
  <property fmtid="{D5CDD505-2E9C-101B-9397-08002B2CF9AE}" pid="4" name="docIndexRef">
    <vt:lpwstr>89894b4a-b877-4554-846b-fd075edcd28a</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10.11.46.18</vt:lpwstr>
  </property>
</Properties>
</file>