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98CA" w14:textId="77777777" w:rsidR="005511FA" w:rsidRPr="00935499" w:rsidRDefault="00A662FB" w:rsidP="00DB1BD9">
      <w:pPr>
        <w:shd w:val="clear" w:color="auto" w:fill="FFFFFF"/>
        <w:spacing w:before="120"/>
        <w:jc w:val="right"/>
        <w:rPr>
          <w:rFonts w:ascii="Cambria" w:hAnsi="Cambria" w:cs="Arial"/>
          <w:b/>
          <w:sz w:val="24"/>
          <w:szCs w:val="24"/>
        </w:rPr>
      </w:pPr>
      <w:r w:rsidRPr="00935499">
        <w:rPr>
          <w:rFonts w:ascii="Cambria" w:hAnsi="Cambria" w:cs="Arial"/>
          <w:b/>
          <w:sz w:val="24"/>
          <w:szCs w:val="24"/>
        </w:rPr>
        <w:t xml:space="preserve">Załącznik nr </w:t>
      </w:r>
      <w:r w:rsidR="00FB3D17" w:rsidRPr="00935499">
        <w:rPr>
          <w:rFonts w:ascii="Cambria" w:hAnsi="Cambria" w:cs="Arial"/>
          <w:b/>
          <w:sz w:val="24"/>
          <w:szCs w:val="24"/>
        </w:rPr>
        <w:t>4</w:t>
      </w:r>
      <w:r w:rsidRPr="00935499">
        <w:rPr>
          <w:rFonts w:ascii="Cambria" w:hAnsi="Cambria" w:cs="Arial"/>
          <w:b/>
          <w:sz w:val="24"/>
          <w:szCs w:val="24"/>
        </w:rPr>
        <w:t xml:space="preserve"> do S</w:t>
      </w:r>
      <w:r w:rsidR="005511FA" w:rsidRPr="00935499">
        <w:rPr>
          <w:rFonts w:ascii="Cambria" w:hAnsi="Cambria" w:cs="Arial"/>
          <w:b/>
          <w:sz w:val="24"/>
          <w:szCs w:val="24"/>
        </w:rPr>
        <w:t>W</w:t>
      </w:r>
      <w:r w:rsidR="00455322" w:rsidRPr="00935499">
        <w:rPr>
          <w:rFonts w:ascii="Cambria" w:hAnsi="Cambria" w:cs="Arial"/>
          <w:b/>
          <w:sz w:val="24"/>
          <w:szCs w:val="24"/>
        </w:rPr>
        <w:t xml:space="preserve">Z </w:t>
      </w:r>
    </w:p>
    <w:p w14:paraId="008764F0" w14:textId="77777777" w:rsidR="005511FA" w:rsidRPr="00935499" w:rsidRDefault="005511FA" w:rsidP="00DB1BD9">
      <w:pPr>
        <w:shd w:val="clear" w:color="auto" w:fill="FFFFFF"/>
        <w:spacing w:before="120"/>
        <w:jc w:val="right"/>
        <w:rPr>
          <w:rFonts w:ascii="Cambria" w:hAnsi="Cambria" w:cs="Arial"/>
          <w:i/>
          <w:sz w:val="24"/>
          <w:szCs w:val="24"/>
        </w:rPr>
      </w:pPr>
    </w:p>
    <w:p w14:paraId="6537FFB6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59CF9F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7ED84A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3C33FA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(Nazwa i adres wykonawcy)</w:t>
      </w:r>
    </w:p>
    <w:p w14:paraId="06837C9E" w14:textId="77777777" w:rsidR="005511FA" w:rsidRPr="00935499" w:rsidRDefault="005511FA" w:rsidP="00DB1BD9">
      <w:pPr>
        <w:autoSpaceDE w:val="0"/>
        <w:autoSpaceDN w:val="0"/>
        <w:adjustRightInd w:val="0"/>
        <w:spacing w:before="120"/>
        <w:rPr>
          <w:rFonts w:ascii="Cambria" w:hAnsi="Cambria" w:cs="Arial"/>
          <w:sz w:val="22"/>
          <w:szCs w:val="22"/>
        </w:rPr>
      </w:pPr>
    </w:p>
    <w:p w14:paraId="7D507723" w14:textId="77777777" w:rsidR="002E69D0" w:rsidRPr="00935499" w:rsidRDefault="002E69D0" w:rsidP="00DB1BD9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12F76D55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Oświadczenie wykonawcy</w:t>
      </w:r>
    </w:p>
    <w:p w14:paraId="392A13D8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składane na podstawie art. 125 ust. 1 ustawy z dnia 11 września 2019 r.</w:t>
      </w:r>
    </w:p>
    <w:p w14:paraId="1E4827A1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Prawo zamówień publicznyc</w:t>
      </w:r>
      <w:r w:rsidR="004564E8"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h (dalej jako: PZP</w:t>
      </w: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)</w:t>
      </w:r>
    </w:p>
    <w:p w14:paraId="5124FD04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DOTYCZĄCE PODSTAW WYKLUCZENIA Z POSTĘPOWANIA</w:t>
      </w:r>
    </w:p>
    <w:p w14:paraId="130B5EC5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ORAZ SPEŁNIANIA WARUNKÓW UDZIAŁU W POSTĘPOWANIU</w:t>
      </w:r>
    </w:p>
    <w:p w14:paraId="363F56A7" w14:textId="77777777" w:rsidR="002E69D0" w:rsidRPr="00935499" w:rsidRDefault="002E69D0" w:rsidP="00DB1BD9">
      <w:pPr>
        <w:autoSpaceDE w:val="0"/>
        <w:autoSpaceDN w:val="0"/>
        <w:adjustRightInd w:val="0"/>
        <w:spacing w:before="12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14:paraId="36EC0927" w14:textId="79FF3FC9" w:rsidR="002E69D0" w:rsidRPr="00935499" w:rsidRDefault="002E69D0" w:rsidP="00260FB5">
      <w:pPr>
        <w:autoSpaceDE w:val="0"/>
        <w:autoSpaceDN w:val="0"/>
        <w:adjustRightInd w:val="0"/>
        <w:spacing w:before="120"/>
        <w:jc w:val="both"/>
        <w:rPr>
          <w:rFonts w:ascii="Cambria" w:hAnsi="Cambria"/>
          <w:b/>
          <w:sz w:val="22"/>
          <w:szCs w:val="22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Na potrzeby </w:t>
      </w:r>
      <w:r w:rsidR="001B359A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postępowania w sprawie zamówienia publicznego prowadzonego w trybie podstawowym bez negocjacji </w:t>
      </w:r>
      <w:r w:rsidR="00B76F12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pn. </w:t>
      </w:r>
      <w:r w:rsidR="001B359A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:</w:t>
      </w: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="00CE560A" w:rsidRPr="00935499">
        <w:rPr>
          <w:rFonts w:ascii="Cambria" w:hAnsi="Cambria"/>
          <w:b/>
          <w:sz w:val="22"/>
          <w:szCs w:val="22"/>
        </w:rPr>
        <w:t>„</w:t>
      </w:r>
      <w:r w:rsidR="00CF080E" w:rsidRPr="00CF080E">
        <w:rPr>
          <w:rFonts w:ascii="Cambria" w:hAnsi="Cambria"/>
          <w:b/>
          <w:sz w:val="22"/>
          <w:szCs w:val="22"/>
        </w:rPr>
        <w:t>Budowa drogi leśnej w oddz. 19 L. Zabierzów na terenie gminy Zabierzów na dz. nr  542/19, 542/21, 542/20, m. Kobylany, gm. Zabierzów</w:t>
      </w:r>
      <w:r w:rsidR="00CE560A" w:rsidRPr="00935499">
        <w:rPr>
          <w:rFonts w:ascii="Cambria" w:hAnsi="Cambria"/>
          <w:b/>
          <w:sz w:val="22"/>
          <w:szCs w:val="22"/>
        </w:rPr>
        <w:t xml:space="preserve">” </w:t>
      </w: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oświadczam, co następuje: </w:t>
      </w:r>
    </w:p>
    <w:p w14:paraId="1827F7C2" w14:textId="77777777" w:rsidR="00AA3BE3" w:rsidRPr="00935499" w:rsidRDefault="002E69D0" w:rsidP="00DB1B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>Oświadczam, że nie podlegam wykluczeniu z postępowania na podstawie art. 108 ust. 1 oraz art. 10</w:t>
      </w:r>
      <w:r w:rsidR="00C67004" w:rsidRPr="00935499">
        <w:rPr>
          <w:rFonts w:ascii="Cambria" w:eastAsiaTheme="minorHAnsi" w:hAnsi="Cambria" w:cs="Arial"/>
          <w:color w:val="000000"/>
        </w:rPr>
        <w:t xml:space="preserve">9 ust. 1 </w:t>
      </w:r>
      <w:r w:rsidR="00C06C28" w:rsidRPr="00935499">
        <w:rPr>
          <w:rFonts w:ascii="Cambria" w:hAnsi="Cambria" w:cs="Cambria"/>
        </w:rPr>
        <w:t xml:space="preserve">pkt 1-5 i 7- 10 </w:t>
      </w:r>
      <w:r w:rsidR="00C67004" w:rsidRPr="00935499">
        <w:rPr>
          <w:rFonts w:ascii="Cambria" w:eastAsiaTheme="minorHAnsi" w:hAnsi="Cambria" w:cs="Arial"/>
          <w:color w:val="000000"/>
        </w:rPr>
        <w:t xml:space="preserve">ustawy </w:t>
      </w:r>
      <w:r w:rsidR="00F24337" w:rsidRPr="00935499">
        <w:rPr>
          <w:rFonts w:ascii="Cambria" w:eastAsiaTheme="minorHAnsi" w:hAnsi="Cambria" w:cs="Arial"/>
          <w:color w:val="000000"/>
        </w:rPr>
        <w:t>prawo zamówień publicznych.</w:t>
      </w:r>
      <w:r w:rsidRPr="00935499">
        <w:rPr>
          <w:rFonts w:ascii="Cambria" w:eastAsiaTheme="minorHAnsi" w:hAnsi="Cambria" w:cs="Arial"/>
          <w:color w:val="000000"/>
        </w:rPr>
        <w:t xml:space="preserve"> </w:t>
      </w:r>
    </w:p>
    <w:p w14:paraId="5058981B" w14:textId="6544E08C" w:rsidR="0020101A" w:rsidRPr="00935499" w:rsidRDefault="0020101A" w:rsidP="0020101A">
      <w:pPr>
        <w:pStyle w:val="Akapitzlist"/>
        <w:numPr>
          <w:ilvl w:val="0"/>
          <w:numId w:val="24"/>
        </w:numPr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253D8C">
        <w:rPr>
          <w:rFonts w:ascii="Cambria" w:eastAsiaTheme="minorHAnsi" w:hAnsi="Cambria" w:cs="Arial"/>
          <w:color w:val="000000"/>
        </w:rPr>
        <w:t>3</w:t>
      </w:r>
      <w:r w:rsidRPr="00935499">
        <w:rPr>
          <w:rFonts w:ascii="Cambria" w:eastAsiaTheme="minorHAnsi" w:hAnsi="Cambria" w:cs="Arial"/>
          <w:color w:val="000000"/>
        </w:rPr>
        <w:t xml:space="preserve"> r. poz. </w:t>
      </w:r>
      <w:r w:rsidR="00253D8C">
        <w:rPr>
          <w:rFonts w:ascii="Cambria" w:eastAsiaTheme="minorHAnsi" w:hAnsi="Cambria" w:cs="Arial"/>
          <w:color w:val="000000"/>
        </w:rPr>
        <w:t>129 ze zm.</w:t>
      </w:r>
      <w:r w:rsidRPr="00935499">
        <w:rPr>
          <w:rFonts w:ascii="Cambria" w:eastAsiaTheme="minorHAnsi" w:hAnsi="Cambria" w:cs="Arial"/>
          <w:color w:val="000000"/>
        </w:rPr>
        <w:t xml:space="preserve">) . </w:t>
      </w:r>
    </w:p>
    <w:p w14:paraId="71D01A59" w14:textId="77777777" w:rsidR="001B0A96" w:rsidRPr="00935499" w:rsidRDefault="001B0A96" w:rsidP="001B0A96">
      <w:pPr>
        <w:pStyle w:val="Akapitzlist"/>
        <w:ind w:left="360"/>
        <w:rPr>
          <w:rFonts w:ascii="Cambria" w:eastAsiaTheme="minorHAnsi" w:hAnsi="Cambria" w:cs="Arial"/>
          <w:color w:val="000000"/>
        </w:rPr>
      </w:pPr>
    </w:p>
    <w:p w14:paraId="578FC0AA" w14:textId="77777777" w:rsidR="001B0A96" w:rsidRPr="00935499" w:rsidRDefault="001B0A96" w:rsidP="001B0A96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935499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40DF2F2C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935499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art.108 ust 1 pkt 1, 2 i 5 lub art. 109 ust. </w:t>
      </w:r>
      <w:r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1 </w:t>
      </w:r>
      <w:r w:rsidRPr="00935499">
        <w:rPr>
          <w:rFonts w:ascii="Cambria" w:hAnsi="Cambria" w:cs="Cambria"/>
          <w:sz w:val="22"/>
          <w:szCs w:val="22"/>
        </w:rPr>
        <w:t xml:space="preserve">pkt 2-5 i 7- 10 </w:t>
      </w:r>
      <w:r w:rsidRPr="00935499">
        <w:rPr>
          <w:rFonts w:ascii="Cambria" w:hAnsi="Cambria" w:cs="Arial"/>
          <w:i/>
          <w:sz w:val="22"/>
          <w:szCs w:val="22"/>
        </w:rPr>
        <w:t>PZP).</w:t>
      </w:r>
      <w:r w:rsidRPr="00935499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4D2176A9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</w:p>
    <w:p w14:paraId="17D21CC5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2A67034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62B7565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C43A34A" w14:textId="77777777" w:rsidR="001B0A96" w:rsidRPr="00935499" w:rsidRDefault="001B0A96" w:rsidP="001B0A96">
      <w:pPr>
        <w:pStyle w:val="Akapitzlist"/>
        <w:ind w:left="360"/>
        <w:rPr>
          <w:rFonts w:ascii="Cambria" w:eastAsiaTheme="minorHAnsi" w:hAnsi="Cambria" w:cs="Arial"/>
          <w:color w:val="000000"/>
        </w:rPr>
      </w:pPr>
    </w:p>
    <w:p w14:paraId="49DC5AF9" w14:textId="77777777" w:rsidR="00DB1BD9" w:rsidRPr="00935499" w:rsidRDefault="002E69D0" w:rsidP="00DB1B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 xml:space="preserve">Oświadczam, że spełniam warunki udziału w postępowaniu, o których mowa w </w:t>
      </w:r>
      <w:r w:rsidR="002C0FF2" w:rsidRPr="00935499">
        <w:rPr>
          <w:rFonts w:ascii="Cambria" w:eastAsiaTheme="minorHAnsi" w:hAnsi="Cambria" w:cs="Arial"/>
          <w:color w:val="000000"/>
        </w:rPr>
        <w:t>punkcie</w:t>
      </w:r>
      <w:r w:rsidRPr="00935499">
        <w:rPr>
          <w:rFonts w:ascii="Cambria" w:eastAsiaTheme="minorHAnsi" w:hAnsi="Cambria" w:cs="Arial"/>
          <w:color w:val="000000"/>
        </w:rPr>
        <w:t xml:space="preserve"> </w:t>
      </w:r>
      <w:r w:rsidR="002C0FF2" w:rsidRPr="00935499">
        <w:rPr>
          <w:rFonts w:ascii="Cambria" w:eastAsiaTheme="minorHAnsi" w:hAnsi="Cambria" w:cs="Arial"/>
          <w:color w:val="000000"/>
        </w:rPr>
        <w:t>7.1</w:t>
      </w:r>
      <w:r w:rsidRPr="00935499">
        <w:rPr>
          <w:rFonts w:ascii="Cambria" w:eastAsiaTheme="minorHAnsi" w:hAnsi="Cambria" w:cs="Arial"/>
          <w:color w:val="000000"/>
        </w:rPr>
        <w:t xml:space="preserve"> SWZ. </w:t>
      </w:r>
    </w:p>
    <w:p w14:paraId="259ADD7F" w14:textId="77777777" w:rsidR="003E394E" w:rsidRPr="00935499" w:rsidRDefault="003E394E" w:rsidP="004C41F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 xml:space="preserve">Oświadczam, że w celu wykazania spełniania warunków udziału w postępowaniu, określonych przez Zamawiającego </w:t>
      </w:r>
      <w:r w:rsidR="005724E6" w:rsidRPr="00935499">
        <w:rPr>
          <w:rFonts w:ascii="Cambria" w:eastAsiaTheme="minorHAnsi" w:hAnsi="Cambria" w:cs="Arial"/>
          <w:color w:val="000000"/>
        </w:rPr>
        <w:t>Punkcie 7.1</w:t>
      </w:r>
      <w:r w:rsidRPr="00935499">
        <w:rPr>
          <w:rFonts w:ascii="Cambria" w:eastAsiaTheme="minorHAnsi" w:hAnsi="Cambria" w:cs="Arial"/>
          <w:color w:val="000000"/>
        </w:rPr>
        <w:t xml:space="preserve"> SWZ. polegam na zasobach następującego/</w:t>
      </w:r>
      <w:proofErr w:type="spellStart"/>
      <w:r w:rsidRPr="00935499">
        <w:rPr>
          <w:rFonts w:ascii="Cambria" w:eastAsiaTheme="minorHAnsi" w:hAnsi="Cambria" w:cs="Arial"/>
          <w:color w:val="000000"/>
        </w:rPr>
        <w:t>ych</w:t>
      </w:r>
      <w:proofErr w:type="spellEnd"/>
      <w:r w:rsidRPr="00935499">
        <w:rPr>
          <w:rFonts w:ascii="Cambria" w:eastAsiaTheme="minorHAnsi" w:hAnsi="Cambria" w:cs="Arial"/>
          <w:color w:val="000000"/>
        </w:rPr>
        <w:t xml:space="preserve"> podmiotu/ów: </w:t>
      </w:r>
      <w:r w:rsidR="001B3397" w:rsidRPr="00935499">
        <w:rPr>
          <w:rFonts w:ascii="Cambria" w:eastAsiaTheme="minorHAnsi" w:hAnsi="Cambria" w:cs="Arial"/>
          <w:color w:val="000000"/>
        </w:rPr>
        <w:t xml:space="preserve">____________________________________________________________________________________ </w:t>
      </w:r>
      <w:r w:rsidRPr="00935499">
        <w:rPr>
          <w:rFonts w:ascii="Cambria" w:eastAsiaTheme="minorHAnsi" w:hAnsi="Cambria" w:cs="Arial"/>
          <w:color w:val="000000"/>
        </w:rPr>
        <w:t xml:space="preserve">(podać pełną </w:t>
      </w:r>
      <w:r w:rsidRPr="00935499">
        <w:rPr>
          <w:rFonts w:ascii="Cambria" w:eastAsiaTheme="minorHAnsi" w:hAnsi="Cambria" w:cs="Arial"/>
          <w:color w:val="000000"/>
        </w:rPr>
        <w:lastRenderedPageBreak/>
        <w:t>nazwę, adres oraz w zależności od podmiotu NIP/Pesel; KRS/</w:t>
      </w:r>
      <w:proofErr w:type="spellStart"/>
      <w:r w:rsidRPr="00935499">
        <w:rPr>
          <w:rFonts w:ascii="Cambria" w:eastAsiaTheme="minorHAnsi" w:hAnsi="Cambria" w:cs="Arial"/>
          <w:color w:val="000000"/>
        </w:rPr>
        <w:t>CEiDG</w:t>
      </w:r>
      <w:proofErr w:type="spellEnd"/>
      <w:r w:rsidRPr="00935499">
        <w:rPr>
          <w:rFonts w:ascii="Cambria" w:eastAsiaTheme="minorHAnsi" w:hAnsi="Cambria" w:cs="Arial"/>
          <w:color w:val="000000"/>
        </w:rPr>
        <w:t xml:space="preserve">) w następującym zakresie: </w:t>
      </w:r>
    </w:p>
    <w:p w14:paraId="41301F36" w14:textId="77777777" w:rsidR="003E394E" w:rsidRPr="00935499" w:rsidRDefault="001B3397" w:rsidP="004C41F2">
      <w:pPr>
        <w:autoSpaceDE w:val="0"/>
        <w:autoSpaceDN w:val="0"/>
        <w:adjustRightInd w:val="0"/>
        <w:spacing w:before="120" w:line="276" w:lineRule="auto"/>
        <w:ind w:left="36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__________________________________________________________________________________________________________</w:t>
      </w:r>
      <w:r w:rsidR="003E394E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14:paraId="6E2A3ECB" w14:textId="77777777" w:rsidR="003E394E" w:rsidRPr="00935499" w:rsidRDefault="003E394E" w:rsidP="004C41F2">
      <w:pPr>
        <w:autoSpaceDE w:val="0"/>
        <w:autoSpaceDN w:val="0"/>
        <w:adjustRightInd w:val="0"/>
        <w:spacing w:before="120" w:line="276" w:lineRule="auto"/>
        <w:ind w:left="36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(określić odpowiedni zakres dla wskazanego podmiotu) </w:t>
      </w:r>
    </w:p>
    <w:p w14:paraId="24DD3D32" w14:textId="1EFA2A5B" w:rsidR="00C21128" w:rsidRDefault="003E394E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Wskazany/e podmiot/y nie podlega/ją wykluczeniu z postępowania o udzielenie zamówienia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 na podstawie art. 108 ust. 1 oraz art. 109 ust. 1 </w:t>
      </w:r>
      <w:r w:rsidR="00C21128" w:rsidRPr="00935499">
        <w:rPr>
          <w:rFonts w:ascii="Cambria" w:hAnsi="Cambria" w:cs="Cambria"/>
          <w:sz w:val="22"/>
          <w:szCs w:val="22"/>
        </w:rPr>
        <w:t xml:space="preserve">pkt 1-5 i 7- 10 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>ustawy prawo zamówień publicznych oraz na podstawie art.  7 ust. 1 ustawy z dnia 13 kwietnia 2022 r. o szczególnych rozwiązaniach w zakresie przeciwdziałania wspieraniu agresji na Ukrainę oraz służących ochronie bezpieczeństwa narodowego (Dz. U. z 202</w:t>
      </w:r>
      <w:r w:rsidR="00253D8C">
        <w:rPr>
          <w:rFonts w:ascii="Cambria" w:eastAsiaTheme="minorHAnsi" w:hAnsi="Cambria" w:cs="Arial"/>
          <w:color w:val="000000"/>
          <w:sz w:val="22"/>
          <w:szCs w:val="22"/>
        </w:rPr>
        <w:t>3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 r. poz. </w:t>
      </w:r>
      <w:r w:rsidR="00253D8C">
        <w:rPr>
          <w:rFonts w:ascii="Cambria" w:eastAsiaTheme="minorHAnsi" w:hAnsi="Cambria" w:cs="Arial"/>
          <w:color w:val="000000"/>
          <w:sz w:val="22"/>
          <w:szCs w:val="22"/>
        </w:rPr>
        <w:t>129 ze zm.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). </w:t>
      </w:r>
    </w:p>
    <w:p w14:paraId="5E189A9D" w14:textId="77777777" w:rsidR="00304747" w:rsidRDefault="00304747" w:rsidP="004C41F2">
      <w:pPr>
        <w:spacing w:before="120" w:line="276" w:lineRule="auto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</w:p>
    <w:p w14:paraId="74F4C3A8" w14:textId="45B75B76" w:rsidR="00304747" w:rsidRPr="004C41F2" w:rsidRDefault="00304747" w:rsidP="004C41F2">
      <w:pPr>
        <w:pStyle w:val="Akapitzlist"/>
        <w:numPr>
          <w:ilvl w:val="0"/>
          <w:numId w:val="24"/>
        </w:numPr>
        <w:spacing w:before="120" w:line="276" w:lineRule="auto"/>
        <w:rPr>
          <w:rFonts w:ascii="Cambria" w:eastAsiaTheme="minorHAnsi" w:hAnsi="Cambria" w:cs="Arial"/>
          <w:color w:val="000000"/>
        </w:rPr>
      </w:pPr>
      <w:r w:rsidRPr="004C41F2">
        <w:rPr>
          <w:rFonts w:ascii="Cambria" w:eastAsiaTheme="minorHAnsi" w:hAnsi="Cambria" w:cs="Arial"/>
          <w:color w:val="000000"/>
        </w:rPr>
        <w:t>OŚWIADCZENIE DOTYCZĄCE PODANYCH INFORMACJI:</w:t>
      </w:r>
    </w:p>
    <w:p w14:paraId="6D02EEBA" w14:textId="77777777" w:rsidR="00304747" w:rsidRPr="004C41F2" w:rsidRDefault="00304747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 xml:space="preserve">Oświadczam, że wszystkie informacje podane w powyższych oświadczeniach są aktualne </w:t>
      </w:r>
    </w:p>
    <w:p w14:paraId="4C7E27C3" w14:textId="1EC8330B" w:rsidR="00304747" w:rsidRDefault="00304747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 xml:space="preserve">i zgodne z prawdą oraz zostały przedstawione z pełną świadomością konsekwencji wprowadzenia zamawiającego w błąd przy przedstawianiu informacji. </w:t>
      </w:r>
    </w:p>
    <w:p w14:paraId="1515A806" w14:textId="77777777" w:rsidR="002851C4" w:rsidRPr="004C41F2" w:rsidRDefault="002851C4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</w:p>
    <w:p w14:paraId="5B267570" w14:textId="6DA0277E" w:rsidR="00304747" w:rsidRPr="004C41F2" w:rsidRDefault="00304747" w:rsidP="004C41F2">
      <w:pPr>
        <w:pStyle w:val="Akapitzlist"/>
        <w:numPr>
          <w:ilvl w:val="0"/>
          <w:numId w:val="24"/>
        </w:numPr>
        <w:spacing w:before="120" w:line="276" w:lineRule="auto"/>
        <w:rPr>
          <w:rFonts w:ascii="Cambria" w:eastAsiaTheme="minorHAnsi" w:hAnsi="Cambria" w:cs="Arial"/>
          <w:color w:val="000000"/>
        </w:rPr>
      </w:pPr>
      <w:r w:rsidRPr="004C41F2">
        <w:rPr>
          <w:rFonts w:ascii="Cambria" w:eastAsiaTheme="minorHAnsi" w:hAnsi="Cambria" w:cs="Arial"/>
          <w:color w:val="000000"/>
        </w:rPr>
        <w:t>INFORMACJA DOTYCZĄCA DOSTĘPU DO PODMIOTOWYCH ŚRODKÓW DOWODOWYCH:</w:t>
      </w:r>
    </w:p>
    <w:p w14:paraId="6D742672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BF3DEAC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5B23EAE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521B7D04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0F0526C" w14:textId="0397DA33" w:rsidR="00304747" w:rsidRPr="00304747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5BF232A6" w14:textId="77777777" w:rsidR="005724E6" w:rsidRPr="00304747" w:rsidRDefault="005724E6" w:rsidP="00935499">
      <w:pPr>
        <w:autoSpaceDE w:val="0"/>
        <w:autoSpaceDN w:val="0"/>
        <w:adjustRightInd w:val="0"/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758DE5DD" w14:textId="77777777" w:rsidR="005724E6" w:rsidRPr="00304747" w:rsidRDefault="005724E6" w:rsidP="00DB1BD9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0E8CACDC" w14:textId="25022AB6" w:rsidR="003E394E" w:rsidRPr="00935499" w:rsidDel="00253D8C" w:rsidRDefault="003E394E" w:rsidP="00DB1BD9">
      <w:pPr>
        <w:spacing w:before="120"/>
        <w:jc w:val="both"/>
        <w:rPr>
          <w:del w:id="0" w:author="Autor"/>
          <w:rFonts w:ascii="Cambria" w:hAnsi="Cambria" w:cs="Arial"/>
          <w:i/>
          <w:sz w:val="22"/>
          <w:szCs w:val="22"/>
        </w:rPr>
      </w:pPr>
      <w:bookmarkStart w:id="1" w:name="_GoBack"/>
      <w:bookmarkEnd w:id="1"/>
    </w:p>
    <w:p w14:paraId="45D03748" w14:textId="5F2D58E3" w:rsidR="005724E6" w:rsidRPr="00935499" w:rsidDel="00253D8C" w:rsidRDefault="005724E6" w:rsidP="00DB1BD9">
      <w:pPr>
        <w:spacing w:before="120"/>
        <w:jc w:val="both"/>
        <w:rPr>
          <w:del w:id="2" w:author="Autor"/>
          <w:rFonts w:ascii="Cambria" w:hAnsi="Cambria" w:cs="Arial"/>
          <w:i/>
          <w:sz w:val="22"/>
          <w:szCs w:val="22"/>
        </w:rPr>
      </w:pPr>
    </w:p>
    <w:p w14:paraId="5FE5AA4F" w14:textId="77777777" w:rsidR="00CE0665" w:rsidRPr="00935499" w:rsidRDefault="00CE0665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935499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08C37AC9" w14:textId="28DFBF69" w:rsidR="00CE0665" w:rsidRPr="00935499" w:rsidRDefault="00CE0665" w:rsidP="00CE0665">
      <w:pPr>
        <w:spacing w:before="120"/>
        <w:jc w:val="both"/>
        <w:rPr>
          <w:rFonts w:ascii="Cambria" w:hAnsi="Cambria" w:cs="Arial"/>
          <w:i/>
          <w:sz w:val="22"/>
          <w:szCs w:val="22"/>
        </w:rPr>
      </w:pPr>
      <w:r w:rsidRPr="00935499">
        <w:rPr>
          <w:rFonts w:ascii="Cambria" w:hAnsi="Cambria" w:cs="Arial"/>
          <w:i/>
          <w:sz w:val="22"/>
          <w:szCs w:val="22"/>
        </w:rPr>
        <w:t>*Oświadczenie składa każdy z wykonawców wspólnie ubiegających się o zamówienie i każdy wspólnik S.C.</w:t>
      </w:r>
    </w:p>
    <w:p w14:paraId="4E4A1B9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0C10DD3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7E02BE99" w14:textId="77777777" w:rsidR="00CE0665" w:rsidRPr="00E676E3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</w:t>
      </w:r>
      <w:r w:rsidRPr="00935499">
        <w:rPr>
          <w:rFonts w:ascii="Cambria" w:hAnsi="Cambria" w:cs="Arial"/>
          <w:bCs/>
          <w:i/>
          <w:sz w:val="22"/>
          <w:szCs w:val="22"/>
        </w:rPr>
        <w:lastRenderedPageBreak/>
        <w:t>dokumentem w postaci papierowej; cyfrowe odwzorowanie dokumentu (elektroniczna kopia dokumentu, który został sporządzony w postaci papierowej i opatrzony własnoręcznym podpisem) jest opatrywane kwalifikowanym podpisem elektronicznym</w:t>
      </w:r>
      <w:r w:rsidR="003E0A24" w:rsidRPr="00935499">
        <w:rPr>
          <w:rFonts w:ascii="Cambria" w:hAnsi="Cambria" w:cs="Arial"/>
          <w:bCs/>
          <w:i/>
          <w:sz w:val="22"/>
          <w:szCs w:val="22"/>
        </w:rPr>
        <w:t>,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06397" w:rsidRPr="00935499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p w14:paraId="4A56E1F3" w14:textId="77777777" w:rsidR="002C4234" w:rsidRPr="00DB1BD9" w:rsidRDefault="002C4234" w:rsidP="00DB1BD9">
      <w:pPr>
        <w:tabs>
          <w:tab w:val="left" w:pos="2550"/>
        </w:tabs>
        <w:spacing w:before="120"/>
        <w:rPr>
          <w:rFonts w:ascii="Cambria" w:hAnsi="Cambria" w:cs="Arial"/>
          <w:sz w:val="22"/>
          <w:szCs w:val="22"/>
        </w:rPr>
      </w:pPr>
    </w:p>
    <w:sectPr w:rsidR="002C4234" w:rsidRPr="00DB1BD9" w:rsidSect="005511F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DB87F" w14:textId="77777777" w:rsidR="00495B5F" w:rsidRDefault="00495B5F" w:rsidP="00211723">
      <w:r>
        <w:separator/>
      </w:r>
    </w:p>
  </w:endnote>
  <w:endnote w:type="continuationSeparator" w:id="0">
    <w:p w14:paraId="59E2D08F" w14:textId="77777777" w:rsidR="00495B5F" w:rsidRDefault="00495B5F" w:rsidP="0021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8C012" w14:textId="77777777" w:rsidR="00495B5F" w:rsidRDefault="00495B5F" w:rsidP="00211723">
      <w:r>
        <w:separator/>
      </w:r>
    </w:p>
  </w:footnote>
  <w:footnote w:type="continuationSeparator" w:id="0">
    <w:p w14:paraId="362D2578" w14:textId="77777777" w:rsidR="00495B5F" w:rsidRDefault="00495B5F" w:rsidP="00211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6BB60" w14:textId="388FC6A3" w:rsidR="00BB4B28" w:rsidRDefault="00CF080E">
    <w:pPr>
      <w:pStyle w:val="Nagwek"/>
    </w:pPr>
    <w:r>
      <w:t>SA.270.1.5.2023</w:t>
    </w:r>
  </w:p>
  <w:p w14:paraId="023F2859" w14:textId="77777777" w:rsidR="00211723" w:rsidRDefault="00211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34C"/>
    <w:multiLevelType w:val="hybridMultilevel"/>
    <w:tmpl w:val="D2FCBBE8"/>
    <w:lvl w:ilvl="0" w:tplc="3BB855D8">
      <w:start w:val="1"/>
      <w:numFmt w:val="lowerLetter"/>
      <w:lvlText w:val="%1)"/>
      <w:lvlJc w:val="left"/>
      <w:pPr>
        <w:ind w:left="719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701500D"/>
    <w:multiLevelType w:val="hybridMultilevel"/>
    <w:tmpl w:val="D3F2666A"/>
    <w:lvl w:ilvl="0" w:tplc="7766F5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6E72E6"/>
    <w:multiLevelType w:val="hybridMultilevel"/>
    <w:tmpl w:val="5622EF7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823BC6"/>
    <w:multiLevelType w:val="hybridMultilevel"/>
    <w:tmpl w:val="C486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324BE"/>
    <w:multiLevelType w:val="hybridMultilevel"/>
    <w:tmpl w:val="4E245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D946EE"/>
    <w:multiLevelType w:val="hybridMultilevel"/>
    <w:tmpl w:val="DCCE4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715BA"/>
    <w:multiLevelType w:val="hybridMultilevel"/>
    <w:tmpl w:val="7D0A8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062B4"/>
    <w:multiLevelType w:val="hybridMultilevel"/>
    <w:tmpl w:val="B7527330"/>
    <w:lvl w:ilvl="0" w:tplc="A56C954E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E7BBB"/>
    <w:multiLevelType w:val="hybridMultilevel"/>
    <w:tmpl w:val="FE4C7784"/>
    <w:lvl w:ilvl="0" w:tplc="0415000F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24161FFB"/>
    <w:multiLevelType w:val="multilevel"/>
    <w:tmpl w:val="D160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87320"/>
    <w:multiLevelType w:val="singleLevel"/>
    <w:tmpl w:val="E8EA0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1">
    <w:nsid w:val="324C3FBA"/>
    <w:multiLevelType w:val="hybridMultilevel"/>
    <w:tmpl w:val="A51A46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C2360"/>
    <w:multiLevelType w:val="hybridMultilevel"/>
    <w:tmpl w:val="8B782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4">
    <w:nsid w:val="38787FC6"/>
    <w:multiLevelType w:val="hybridMultilevel"/>
    <w:tmpl w:val="39480932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">
    <w:nsid w:val="3DDD1975"/>
    <w:multiLevelType w:val="hybridMultilevel"/>
    <w:tmpl w:val="852213DE"/>
    <w:lvl w:ilvl="0" w:tplc="04150017">
      <w:start w:val="1"/>
      <w:numFmt w:val="lowerLetter"/>
      <w:lvlText w:val="%1)"/>
      <w:lvlJc w:val="left"/>
      <w:pPr>
        <w:ind w:left="1107" w:hanging="360"/>
      </w:pPr>
    </w:lvl>
    <w:lvl w:ilvl="1" w:tplc="04150019">
      <w:start w:val="1"/>
      <w:numFmt w:val="lowerLetter"/>
      <w:lvlText w:val="%2."/>
      <w:lvlJc w:val="left"/>
      <w:pPr>
        <w:ind w:left="1827" w:hanging="360"/>
      </w:pPr>
    </w:lvl>
    <w:lvl w:ilvl="2" w:tplc="0415001B">
      <w:start w:val="1"/>
      <w:numFmt w:val="lowerRoman"/>
      <w:lvlText w:val="%3."/>
      <w:lvlJc w:val="right"/>
      <w:pPr>
        <w:ind w:left="2547" w:hanging="180"/>
      </w:pPr>
    </w:lvl>
    <w:lvl w:ilvl="3" w:tplc="0415000F">
      <w:start w:val="1"/>
      <w:numFmt w:val="decimal"/>
      <w:lvlText w:val="%4."/>
      <w:lvlJc w:val="left"/>
      <w:pPr>
        <w:ind w:left="3267" w:hanging="360"/>
      </w:pPr>
    </w:lvl>
    <w:lvl w:ilvl="4" w:tplc="04150019">
      <w:start w:val="1"/>
      <w:numFmt w:val="lowerLetter"/>
      <w:lvlText w:val="%5."/>
      <w:lvlJc w:val="left"/>
      <w:pPr>
        <w:ind w:left="3987" w:hanging="360"/>
      </w:pPr>
    </w:lvl>
    <w:lvl w:ilvl="5" w:tplc="0415001B">
      <w:start w:val="1"/>
      <w:numFmt w:val="lowerRoman"/>
      <w:lvlText w:val="%6."/>
      <w:lvlJc w:val="right"/>
      <w:pPr>
        <w:ind w:left="4707" w:hanging="180"/>
      </w:pPr>
    </w:lvl>
    <w:lvl w:ilvl="6" w:tplc="0415000F">
      <w:start w:val="1"/>
      <w:numFmt w:val="decimal"/>
      <w:lvlText w:val="%7."/>
      <w:lvlJc w:val="left"/>
      <w:pPr>
        <w:ind w:left="5427" w:hanging="360"/>
      </w:pPr>
    </w:lvl>
    <w:lvl w:ilvl="7" w:tplc="04150019">
      <w:start w:val="1"/>
      <w:numFmt w:val="lowerLetter"/>
      <w:lvlText w:val="%8."/>
      <w:lvlJc w:val="left"/>
      <w:pPr>
        <w:ind w:left="6147" w:hanging="360"/>
      </w:pPr>
    </w:lvl>
    <w:lvl w:ilvl="8" w:tplc="0415001B">
      <w:start w:val="1"/>
      <w:numFmt w:val="lowerRoman"/>
      <w:lvlText w:val="%9."/>
      <w:lvlJc w:val="right"/>
      <w:pPr>
        <w:ind w:left="6867" w:hanging="180"/>
      </w:pPr>
    </w:lvl>
  </w:abstractNum>
  <w:abstractNum w:abstractNumId="16">
    <w:nsid w:val="3F5E3799"/>
    <w:multiLevelType w:val="hybridMultilevel"/>
    <w:tmpl w:val="07385676"/>
    <w:lvl w:ilvl="0" w:tplc="0415000F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4F9D7E8C"/>
    <w:multiLevelType w:val="hybridMultilevel"/>
    <w:tmpl w:val="1666885A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4933293"/>
    <w:multiLevelType w:val="hybridMultilevel"/>
    <w:tmpl w:val="FCDAFCCC"/>
    <w:lvl w:ilvl="0" w:tplc="04150017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7"/>
      <w:numFmt w:val="decimal"/>
      <w:lvlText w:val="%2"/>
      <w:lvlJc w:val="left"/>
      <w:pPr>
        <w:tabs>
          <w:tab w:val="num" w:pos="1437"/>
        </w:tabs>
        <w:ind w:left="1437" w:hanging="360"/>
      </w:pPr>
    </w:lvl>
    <w:lvl w:ilvl="2" w:tplc="0415001B">
      <w:start w:val="14"/>
      <w:numFmt w:val="decimal"/>
      <w:lvlText w:val="%3."/>
      <w:lvlJc w:val="left"/>
      <w:pPr>
        <w:tabs>
          <w:tab w:val="num" w:pos="2337"/>
        </w:tabs>
        <w:ind w:left="2337" w:hanging="360"/>
      </w:pPr>
      <w:rPr>
        <w:b/>
      </w:rPr>
    </w:lvl>
    <w:lvl w:ilvl="3" w:tplc="AEB251F8">
      <w:start w:val="1"/>
      <w:numFmt w:val="upperLetter"/>
      <w:lvlText w:val="%4)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>
    <w:nsid w:val="6575029A"/>
    <w:multiLevelType w:val="hybridMultilevel"/>
    <w:tmpl w:val="07B8A062"/>
    <w:lvl w:ilvl="0" w:tplc="0415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0">
    <w:nsid w:val="69773D45"/>
    <w:multiLevelType w:val="hybridMultilevel"/>
    <w:tmpl w:val="30C08346"/>
    <w:lvl w:ilvl="0" w:tplc="04150011">
      <w:start w:val="1"/>
      <w:numFmt w:val="decimal"/>
      <w:lvlText w:val="%1)"/>
      <w:lvlJc w:val="left"/>
      <w:pPr>
        <w:ind w:left="718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7C8671E3"/>
    <w:multiLevelType w:val="hybridMultilevel"/>
    <w:tmpl w:val="A726C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2BADEA2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7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FA"/>
    <w:rsid w:val="0003416F"/>
    <w:rsid w:val="00062208"/>
    <w:rsid w:val="000756A3"/>
    <w:rsid w:val="000A33D7"/>
    <w:rsid w:val="000A39B1"/>
    <w:rsid w:val="000D748E"/>
    <w:rsid w:val="001357FA"/>
    <w:rsid w:val="00137564"/>
    <w:rsid w:val="001500C4"/>
    <w:rsid w:val="001817C4"/>
    <w:rsid w:val="0018308C"/>
    <w:rsid w:val="00194816"/>
    <w:rsid w:val="001B0A96"/>
    <w:rsid w:val="001B3397"/>
    <w:rsid w:val="001B359A"/>
    <w:rsid w:val="001B4687"/>
    <w:rsid w:val="0020101A"/>
    <w:rsid w:val="00206E96"/>
    <w:rsid w:val="00211723"/>
    <w:rsid w:val="00227C83"/>
    <w:rsid w:val="00232406"/>
    <w:rsid w:val="00240627"/>
    <w:rsid w:val="00253D8C"/>
    <w:rsid w:val="00260FB5"/>
    <w:rsid w:val="002851C4"/>
    <w:rsid w:val="002A54AE"/>
    <w:rsid w:val="002B4D2C"/>
    <w:rsid w:val="002C0FF2"/>
    <w:rsid w:val="002C4234"/>
    <w:rsid w:val="002E69D0"/>
    <w:rsid w:val="00304747"/>
    <w:rsid w:val="003237EC"/>
    <w:rsid w:val="003C313C"/>
    <w:rsid w:val="003D04EB"/>
    <w:rsid w:val="003E0A24"/>
    <w:rsid w:val="003E394E"/>
    <w:rsid w:val="003E4C04"/>
    <w:rsid w:val="00455322"/>
    <w:rsid w:val="004564E8"/>
    <w:rsid w:val="00495B5F"/>
    <w:rsid w:val="004C41F2"/>
    <w:rsid w:val="004E7638"/>
    <w:rsid w:val="00525931"/>
    <w:rsid w:val="00546CD7"/>
    <w:rsid w:val="005511FA"/>
    <w:rsid w:val="005724E6"/>
    <w:rsid w:val="0059063D"/>
    <w:rsid w:val="005963BC"/>
    <w:rsid w:val="006324BD"/>
    <w:rsid w:val="0063434B"/>
    <w:rsid w:val="0067625F"/>
    <w:rsid w:val="00685773"/>
    <w:rsid w:val="006C72AE"/>
    <w:rsid w:val="006D20B2"/>
    <w:rsid w:val="006E59DD"/>
    <w:rsid w:val="00701498"/>
    <w:rsid w:val="007110D9"/>
    <w:rsid w:val="0072014C"/>
    <w:rsid w:val="00720ADC"/>
    <w:rsid w:val="0074219C"/>
    <w:rsid w:val="00756B0E"/>
    <w:rsid w:val="007A52AB"/>
    <w:rsid w:val="007A6D6E"/>
    <w:rsid w:val="007E045A"/>
    <w:rsid w:val="007F60D3"/>
    <w:rsid w:val="008041A2"/>
    <w:rsid w:val="00856808"/>
    <w:rsid w:val="00886238"/>
    <w:rsid w:val="008F06BB"/>
    <w:rsid w:val="00935499"/>
    <w:rsid w:val="009D3E28"/>
    <w:rsid w:val="00A15DEB"/>
    <w:rsid w:val="00A30D54"/>
    <w:rsid w:val="00A662FB"/>
    <w:rsid w:val="00A72372"/>
    <w:rsid w:val="00A913DC"/>
    <w:rsid w:val="00AA3BE3"/>
    <w:rsid w:val="00AD3591"/>
    <w:rsid w:val="00B06B0A"/>
    <w:rsid w:val="00B76F12"/>
    <w:rsid w:val="00BB4B28"/>
    <w:rsid w:val="00BF0D27"/>
    <w:rsid w:val="00C06C28"/>
    <w:rsid w:val="00C21128"/>
    <w:rsid w:val="00C33AC5"/>
    <w:rsid w:val="00C40959"/>
    <w:rsid w:val="00C53AEF"/>
    <w:rsid w:val="00C67004"/>
    <w:rsid w:val="00C74712"/>
    <w:rsid w:val="00CE0665"/>
    <w:rsid w:val="00CE560A"/>
    <w:rsid w:val="00CF080E"/>
    <w:rsid w:val="00D22814"/>
    <w:rsid w:val="00D22C76"/>
    <w:rsid w:val="00D27093"/>
    <w:rsid w:val="00DB1BD9"/>
    <w:rsid w:val="00DE1D2C"/>
    <w:rsid w:val="00E06397"/>
    <w:rsid w:val="00EA07C0"/>
    <w:rsid w:val="00EC29F9"/>
    <w:rsid w:val="00EE1255"/>
    <w:rsid w:val="00F24337"/>
    <w:rsid w:val="00F9755B"/>
    <w:rsid w:val="00FB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3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2022-06-14T08:51:00Z</dcterms:created>
  <dcterms:modified xsi:type="dcterms:W3CDTF">2023-04-17T10:14:00Z</dcterms:modified>
</cp:coreProperties>
</file>