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D6B" w:rsidRDefault="00F34D6B" w:rsidP="00F34D6B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Zał</w:t>
      </w:r>
      <w:r w:rsidR="009A44AC">
        <w:rPr>
          <w:rFonts w:ascii="Arial" w:hAnsi="Arial" w:cs="Arial"/>
          <w:caps/>
          <w:sz w:val="20"/>
          <w:szCs w:val="20"/>
          <w:u w:val="none"/>
        </w:rPr>
        <w:t>Ą</w:t>
      </w:r>
      <w:r>
        <w:rPr>
          <w:rFonts w:ascii="Arial" w:hAnsi="Arial" w:cs="Arial"/>
          <w:caps/>
          <w:sz w:val="20"/>
          <w:szCs w:val="20"/>
          <w:u w:val="none"/>
        </w:rPr>
        <w:t>cznik nr 3 do SWZ</w:t>
      </w:r>
    </w:p>
    <w:p w:rsidR="00F34D6B" w:rsidRDefault="00F34D6B" w:rsidP="00F34D6B"/>
    <w:p w:rsidR="00F34D6B" w:rsidRDefault="00F34D6B" w:rsidP="00F34D6B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……………………………………………………….</w:t>
      </w:r>
    </w:p>
    <w:p w:rsidR="00F34D6B" w:rsidRDefault="00F34D6B" w:rsidP="00F34D6B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(nazwa Wykonawcy)</w:t>
      </w:r>
    </w:p>
    <w:p w:rsidR="00F34D6B" w:rsidRDefault="00F34D6B" w:rsidP="00F34D6B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F34D6B" w:rsidRDefault="00F34D6B" w:rsidP="00F34D6B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jednolity europejski dokument zamówienia JEDZ</w:t>
      </w:r>
    </w:p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</w:t>
      </w:r>
      <w:bookmarkStart w:id="0" w:name="_GoBack"/>
      <w:bookmarkEnd w:id="0"/>
      <w:r>
        <w:rPr>
          <w:rFonts w:ascii="Arial" w:hAnsi="Arial" w:cs="Arial"/>
          <w:b/>
          <w:w w:val="0"/>
          <w:sz w:val="20"/>
          <w:szCs w:val="20"/>
        </w:rPr>
        <w:t>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F34D6B" w:rsidTr="006F5BB0">
        <w:trPr>
          <w:trHeight w:val="349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rPr>
          <w:trHeight w:val="349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Samodzielny Publiczny Zakład Opieki Zdrowotnej Uniwersytecki Szpital Kliniczny Nr 1 im. N. Barlickiego Uniwersytetu Medycznego </w:t>
            </w:r>
            <w:r>
              <w:rPr>
                <w:rFonts w:ascii="Tahoma" w:hAnsi="Tahoma" w:cs="Tahoma"/>
                <w:b/>
                <w:i/>
                <w:sz w:val="18"/>
                <w:szCs w:val="18"/>
              </w:rPr>
              <w:br/>
              <w:t xml:space="preserve">w Łodzi, </w:t>
            </w: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ul. Kopcińskiego 22, 90-153 Łódź</w:t>
            </w:r>
          </w:p>
        </w:tc>
      </w:tr>
      <w:tr w:rsidR="00F34D6B" w:rsidTr="006F5BB0">
        <w:trPr>
          <w:trHeight w:val="485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F34D6B" w:rsidTr="006F5BB0">
        <w:trPr>
          <w:trHeight w:val="484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</w:p>
        </w:tc>
        <w:tc>
          <w:tcPr>
            <w:tcW w:w="4645" w:type="dxa"/>
            <w:shd w:val="clear" w:color="auto" w:fill="auto"/>
          </w:tcPr>
          <w:p w:rsidR="00F34D6B" w:rsidRPr="00483D07" w:rsidRDefault="00483D07" w:rsidP="00483D07">
            <w:pPr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83D07">
              <w:rPr>
                <w:rFonts w:ascii="Tahoma" w:hAnsi="Tahoma" w:cs="Tahoma"/>
                <w:b/>
                <w:i/>
                <w:sz w:val="20"/>
                <w:szCs w:val="20"/>
              </w:rPr>
              <w:t>Sukcesywne dostawy narzędzi okulistycznych, soczewek i implantów</w:t>
            </w:r>
            <w:r w:rsidRPr="00483D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F34D6B" w:rsidTr="006F5BB0">
        <w:trPr>
          <w:trHeight w:val="484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F34D6B" w:rsidRDefault="00C17710" w:rsidP="006F5BB0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86</w:t>
            </w:r>
            <w:r w:rsidR="00F34D6B">
              <w:rPr>
                <w:rFonts w:ascii="Tahoma" w:hAnsi="Tahoma" w:cs="Tahoma"/>
                <w:b/>
                <w:i/>
                <w:sz w:val="18"/>
                <w:szCs w:val="18"/>
              </w:rPr>
              <w:t>/</w:t>
            </w:r>
            <w:proofErr w:type="spellStart"/>
            <w:r w:rsidR="00F34D6B">
              <w:rPr>
                <w:rFonts w:ascii="Tahoma" w:hAnsi="Tahoma" w:cs="Tahoma"/>
                <w:b/>
                <w:i/>
                <w:sz w:val="18"/>
                <w:szCs w:val="18"/>
              </w:rPr>
              <w:t>PN</w:t>
            </w:r>
            <w:proofErr w:type="spellEnd"/>
            <w:r w:rsidR="00F34D6B">
              <w:rPr>
                <w:rFonts w:ascii="Tahoma" w:hAnsi="Tahoma" w:cs="Tahoma"/>
                <w:b/>
                <w:i/>
                <w:sz w:val="18"/>
                <w:szCs w:val="18"/>
              </w:rPr>
              <w:t>/</w:t>
            </w:r>
            <w:proofErr w:type="spellStart"/>
            <w:r w:rsidR="00F34D6B">
              <w:rPr>
                <w:rFonts w:ascii="Tahoma" w:hAnsi="Tahoma" w:cs="Tahoma"/>
                <w:b/>
                <w:i/>
                <w:sz w:val="18"/>
                <w:szCs w:val="18"/>
              </w:rPr>
              <w:t>ZP</w:t>
            </w:r>
            <w:proofErr w:type="spellEnd"/>
            <w:r w:rsidR="00F34D6B">
              <w:rPr>
                <w:rFonts w:ascii="Tahoma" w:hAnsi="Tahoma" w:cs="Tahoma"/>
                <w:b/>
                <w:i/>
                <w:sz w:val="18"/>
                <w:szCs w:val="18"/>
              </w:rPr>
              <w:t>/D/2024</w:t>
            </w:r>
          </w:p>
          <w:p w:rsidR="00F34D6B" w:rsidRPr="007E2007" w:rsidRDefault="00F34D6B" w:rsidP="006F5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:rsidR="00F34D6B" w:rsidRDefault="00F34D6B" w:rsidP="00F34D6B">
      <w:pPr>
        <w:pStyle w:val="ChapterTitle"/>
        <w:rPr>
          <w:rFonts w:ascii="Arial" w:hAnsi="Arial" w:cs="Arial"/>
          <w:sz w:val="20"/>
          <w:szCs w:val="20"/>
        </w:rPr>
      </w:pPr>
    </w:p>
    <w:p w:rsidR="00F34D6B" w:rsidRDefault="00F34D6B" w:rsidP="00F34D6B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34D6B" w:rsidTr="006F5BB0">
        <w:trPr>
          <w:trHeight w:val="1372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rPr>
          <w:trHeight w:val="1554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Osoba lub osoby wyznaczone do kontaktów: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e) Czy wykonawca będzie w stanie przedstawić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34D6B" w:rsidTr="006F5BB0">
        <w:tc>
          <w:tcPr>
            <w:tcW w:w="9289" w:type="dxa"/>
            <w:gridSpan w:val="2"/>
            <w:shd w:val="clear" w:color="auto" w:fill="BFBFBF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F34D6B" w:rsidRDefault="00F34D6B" w:rsidP="00F34D6B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F34D6B" w:rsidRDefault="00F34D6B" w:rsidP="00F34D6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F34D6B" w:rsidRDefault="00F34D6B" w:rsidP="00F34D6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34D6B" w:rsidRDefault="00F34D6B" w:rsidP="00F34D6B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:rsidR="00F34D6B" w:rsidRDefault="00F34D6B" w:rsidP="00F34D6B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III: Podstawy wykluczenia</w:t>
      </w:r>
    </w:p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F34D6B" w:rsidRDefault="00F34D6B" w:rsidP="00F34D6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Fonts w:ascii="Arial" w:hAnsi="Arial" w:cs="Arial"/>
          <w:sz w:val="20"/>
          <w:szCs w:val="20"/>
        </w:rPr>
        <w:t>;</w:t>
      </w:r>
    </w:p>
    <w:p w:rsidR="00F34D6B" w:rsidRDefault="00F34D6B" w:rsidP="00F34D6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Fonts w:ascii="Arial" w:hAnsi="Arial" w:cs="Arial"/>
          <w:sz w:val="20"/>
          <w:szCs w:val="20"/>
        </w:rPr>
        <w:t>;</w:t>
      </w:r>
    </w:p>
    <w:p w:rsidR="00F34D6B" w:rsidRDefault="00F34D6B" w:rsidP="00F34D6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>
        <w:rPr>
          <w:rFonts w:ascii="Arial" w:hAnsi="Arial" w:cs="Arial"/>
          <w:b/>
          <w:w w:val="0"/>
          <w:sz w:val="20"/>
          <w:szCs w:val="20"/>
        </w:rPr>
        <w:t>nadużycie finansowe</w:t>
      </w:r>
      <w:r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F34D6B" w:rsidRDefault="00F34D6B" w:rsidP="00F34D6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</w:p>
    <w:p w:rsidR="00F34D6B" w:rsidRDefault="00F34D6B" w:rsidP="00F34D6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</w:p>
    <w:p w:rsidR="00F34D6B" w:rsidRDefault="00F34D6B" w:rsidP="00F34D6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F34D6B" w:rsidRDefault="00F34D6B" w:rsidP="00F34D6B">
      <w:pPr>
        <w:pStyle w:val="SectionTitle"/>
        <w:spacing w:before="0" w:after="0"/>
        <w:jc w:val="both"/>
        <w:rPr>
          <w:rFonts w:ascii="Arial" w:hAnsi="Arial" w:cs="Arial"/>
          <w:b w:val="0"/>
          <w:w w:val="0"/>
          <w:sz w:val="20"/>
          <w:szCs w:val="20"/>
        </w:rPr>
      </w:pPr>
    </w:p>
    <w:p w:rsidR="00F34D6B" w:rsidRDefault="00F34D6B" w:rsidP="00F34D6B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p w:rsidR="00F34D6B" w:rsidRDefault="00F34D6B" w:rsidP="00F34D6B">
      <w:pPr>
        <w:pStyle w:val="Nagwek1"/>
        <w:spacing w:befor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34D6B" w:rsidTr="006F5BB0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F34D6B" w:rsidRDefault="00F34D6B" w:rsidP="006F5BB0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F34D6B" w:rsidRDefault="00F34D6B" w:rsidP="006F5BB0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Proszę podać datę wyroku lub decyzji.</w:t>
            </w:r>
          </w:p>
          <w:p w:rsidR="00F34D6B" w:rsidRDefault="00F34D6B" w:rsidP="006F5BB0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F34D6B" w:rsidRDefault="00F34D6B" w:rsidP="006F5BB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F34D6B" w:rsidRDefault="00F34D6B" w:rsidP="006F5BB0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F34D6B" w:rsidTr="006F5BB0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F34D6B" w:rsidRDefault="00F34D6B" w:rsidP="006F5BB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34D6B" w:rsidTr="006F5BB0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34D6B" w:rsidTr="006F5BB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F34D6B" w:rsidTr="006F5BB0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34D6B" w:rsidTr="006F5BB0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34D6B" w:rsidTr="006F5BB0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F34D6B" w:rsidRDefault="00F34D6B" w:rsidP="006F5BB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34D6B" w:rsidTr="006F5BB0">
        <w:trPr>
          <w:trHeight w:val="1270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34D6B" w:rsidTr="006F5BB0">
        <w:trPr>
          <w:trHeight w:val="1985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34D6B" w:rsidTr="006F5BB0">
        <w:trPr>
          <w:trHeight w:val="1319"/>
        </w:trPr>
        <w:tc>
          <w:tcPr>
            <w:tcW w:w="4644" w:type="dxa"/>
            <w:vMerge w:val="restart"/>
            <w:shd w:val="clear" w:color="auto" w:fill="auto"/>
          </w:tcPr>
          <w:p w:rsidR="00F34D6B" w:rsidRDefault="00F34D6B" w:rsidP="006F5BB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  <w:tr w:rsidR="00F34D6B" w:rsidTr="006F5BB0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F34D6B" w:rsidRDefault="00F34D6B" w:rsidP="00F34D6B">
      <w:pPr>
        <w:spacing w:before="0" w:after="0"/>
      </w:pPr>
    </w:p>
    <w:p w:rsidR="00F34D6B" w:rsidRDefault="00F34D6B" w:rsidP="00F34D6B">
      <w:pPr>
        <w:spacing w:before="0" w:after="0"/>
        <w:jc w:val="center"/>
        <w:rPr>
          <w:b/>
        </w:rPr>
      </w:pPr>
      <w:r>
        <w:rPr>
          <w:rFonts w:ascii="Arial" w:hAnsi="Arial" w:cs="Arial"/>
          <w:b/>
          <w:sz w:val="20"/>
          <w:szCs w:val="20"/>
        </w:rPr>
        <w:t>Część IV: Kryteria kwalifikacji</w:t>
      </w:r>
    </w:p>
    <w:p w:rsidR="00F34D6B" w:rsidRDefault="00F34D6B" w:rsidP="00F34D6B">
      <w:p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Arial" w:hAnsi="Arial" w:cs="Arial"/>
          <w:sz w:val="20"/>
          <w:szCs w:val="20"/>
        </w:rPr>
        <w:sym w:font="Symbol" w:char="F061"/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F34D6B" w:rsidRDefault="00F34D6B" w:rsidP="00F34D6B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sym w:font="Symbol" w:char="F061"/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sz w:val="20"/>
          <w:szCs w:val="20"/>
        </w:rPr>
        <w:sym w:font="Symbol" w:char="F061"/>
      </w:r>
      <w:r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F34D6B" w:rsidTr="006F5BB0">
        <w:tc>
          <w:tcPr>
            <w:tcW w:w="4606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F34D6B" w:rsidTr="006F5BB0">
        <w:tc>
          <w:tcPr>
            <w:tcW w:w="4606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A: Kompetencje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9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okresie odniesienia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Pr="00586CF0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86CF0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86CF0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86CF0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86CF0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86CF0">
              <w:rPr>
                <w:rFonts w:ascii="Arial" w:hAnsi="Arial" w:cs="Arial"/>
                <w:strike/>
                <w:sz w:val="20"/>
                <w:szCs w:val="20"/>
              </w:rPr>
              <w:t xml:space="preserve">W okresie odniesienia wykonawca </w:t>
            </w:r>
            <w:r w:rsidRPr="00586CF0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86CF0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86CF0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86CF0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prywatnych:</w:t>
            </w:r>
          </w:p>
        </w:tc>
        <w:tc>
          <w:tcPr>
            <w:tcW w:w="4645" w:type="dxa"/>
            <w:shd w:val="clear" w:color="auto" w:fill="auto"/>
          </w:tcPr>
          <w:p w:rsidR="00F34D6B" w:rsidRPr="00586CF0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6CF0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34D6B" w:rsidRPr="00586CF0" w:rsidTr="006F5BB0">
              <w:tc>
                <w:tcPr>
                  <w:tcW w:w="1336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F34D6B" w:rsidRPr="00586CF0" w:rsidTr="006F5BB0">
              <w:tc>
                <w:tcPr>
                  <w:tcW w:w="1336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F34D6B" w:rsidRPr="00586CF0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F34D6B" w:rsidRDefault="00F34D6B" w:rsidP="00F34D6B">
      <w:r>
        <w:br w:type="page"/>
      </w:r>
    </w:p>
    <w:p w:rsidR="00F34D6B" w:rsidRDefault="00F34D6B" w:rsidP="00F34D6B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F34D6B" w:rsidRDefault="00F34D6B" w:rsidP="00F34D6B">
      <w:pPr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34D6B" w:rsidRDefault="00F34D6B" w:rsidP="00F34D6B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:rsidR="00F34D6B" w:rsidRDefault="00F34D6B" w:rsidP="00F34D6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34D6B" w:rsidRDefault="00F34D6B" w:rsidP="00F34D6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34D6B" w:rsidRDefault="00F34D6B" w:rsidP="00F34D6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w dowolnym państwie członkowski, lub </w:t>
      </w:r>
    </w:p>
    <w:p w:rsidR="00F34D6B" w:rsidRDefault="00F34D6B" w:rsidP="00F34D6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:rsidR="00F34D6B" w:rsidRDefault="00F34D6B" w:rsidP="00F34D6B">
      <w:pPr>
        <w:rPr>
          <w:rFonts w:ascii="Arial" w:hAnsi="Arial" w:cs="Arial"/>
          <w:i/>
          <w:vanish/>
          <w:sz w:val="20"/>
          <w:szCs w:val="20"/>
          <w:specVanish/>
        </w:rPr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:rsidR="00F34D6B" w:rsidRDefault="00F34D6B" w:rsidP="00F34D6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:rsidR="00F34D6B" w:rsidRDefault="00F34D6B" w:rsidP="00F34D6B">
      <w:pPr>
        <w:spacing w:before="0" w:after="0"/>
        <w:rPr>
          <w:rFonts w:ascii="Tahoma" w:hAnsi="Tahoma" w:cs="Tahoma"/>
          <w:sz w:val="16"/>
          <w:szCs w:val="16"/>
        </w:rPr>
      </w:pPr>
    </w:p>
    <w:p w:rsidR="00F34D6B" w:rsidRDefault="00F34D6B" w:rsidP="00F34D6B">
      <w:pPr>
        <w:spacing w:before="0" w:after="0"/>
        <w:rPr>
          <w:rFonts w:ascii="Tahoma" w:hAnsi="Tahoma" w:cs="Tahoma"/>
          <w:sz w:val="16"/>
          <w:szCs w:val="16"/>
        </w:rPr>
      </w:pPr>
    </w:p>
    <w:p w:rsidR="00F34D6B" w:rsidRDefault="00F34D6B" w:rsidP="00F34D6B">
      <w:pPr>
        <w:spacing w:before="0" w:after="0"/>
        <w:rPr>
          <w:rFonts w:ascii="Tahoma" w:hAnsi="Tahoma" w:cs="Tahoma"/>
          <w:sz w:val="16"/>
          <w:szCs w:val="16"/>
        </w:rPr>
      </w:pPr>
    </w:p>
    <w:p w:rsidR="00F34D6B" w:rsidRDefault="00F34D6B" w:rsidP="00F34D6B">
      <w:pPr>
        <w:spacing w:before="0" w:after="0"/>
        <w:rPr>
          <w:rFonts w:ascii="Tahoma" w:hAnsi="Tahoma" w:cs="Tahoma"/>
          <w:sz w:val="16"/>
          <w:szCs w:val="16"/>
        </w:rPr>
      </w:pPr>
    </w:p>
    <w:p w:rsidR="00F34D6B" w:rsidRDefault="00F34D6B" w:rsidP="00F34D6B"/>
    <w:p w:rsidR="003068AE" w:rsidRDefault="009A44AC"/>
    <w:sectPr w:rsidR="003068AE">
      <w:footerReference w:type="default" r:id="rId7"/>
      <w:pgSz w:w="11907" w:h="16839"/>
      <w:pgMar w:top="709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D6B" w:rsidRDefault="00F34D6B" w:rsidP="00F34D6B">
      <w:pPr>
        <w:spacing w:before="0" w:after="0"/>
      </w:pPr>
      <w:r>
        <w:separator/>
      </w:r>
    </w:p>
  </w:endnote>
  <w:endnote w:type="continuationSeparator" w:id="0">
    <w:p w:rsidR="00F34D6B" w:rsidRDefault="00F34D6B" w:rsidP="00F34D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83" w:rsidRDefault="00F34D6B">
    <w:pPr>
      <w:pStyle w:val="Stopka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48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\* MERGEFORMAT </w:instrText>
    </w:r>
    <w:r>
      <w:rPr>
        <w:rFonts w:ascii="Arial" w:hAnsi="Arial" w:cs="Arial"/>
        <w:sz w:val="20"/>
        <w:szCs w:val="20"/>
      </w:rPr>
      <w:fldChar w:fldCharType="separate"/>
    </w:r>
    <w:r w:rsidR="009A44AC">
      <w:rPr>
        <w:rFonts w:ascii="Arial" w:hAnsi="Arial" w:cs="Arial"/>
        <w:noProof/>
        <w:sz w:val="20"/>
        <w:szCs w:val="20"/>
      </w:rPr>
      <w:t>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DOCVARIABLE "LW_Confidence" \* MERGEFORMAT </w:instrTex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D6B" w:rsidRDefault="00F34D6B" w:rsidP="00F34D6B">
      <w:pPr>
        <w:spacing w:before="0" w:after="0"/>
      </w:pPr>
      <w:r>
        <w:separator/>
      </w:r>
    </w:p>
  </w:footnote>
  <w:footnote w:type="continuationSeparator" w:id="0">
    <w:p w:rsidR="00F34D6B" w:rsidRDefault="00F34D6B" w:rsidP="00F34D6B">
      <w:pPr>
        <w:spacing w:before="0" w:after="0"/>
      </w:pPr>
      <w:r>
        <w:continuationSeparator/>
      </w:r>
    </w:p>
  </w:footnote>
  <w:footnote w:id="1">
    <w:p w:rsidR="00F34D6B" w:rsidRDefault="00F34D6B" w:rsidP="00F34D6B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</w:footnote>
  <w:footnote w:id="2">
    <w:p w:rsidR="00F34D6B" w:rsidRDefault="00F34D6B" w:rsidP="00F34D6B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D6B"/>
    <w:rsid w:val="00083E68"/>
    <w:rsid w:val="002C6D25"/>
    <w:rsid w:val="00483D07"/>
    <w:rsid w:val="004C3C3C"/>
    <w:rsid w:val="00511A2D"/>
    <w:rsid w:val="009A44AC"/>
    <w:rsid w:val="00C17710"/>
    <w:rsid w:val="00F3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60616"/>
  <w15:chartTrackingRefBased/>
  <w15:docId w15:val="{FED61EB6-C307-4FBA-8467-DDCC5D59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4D6B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4D6B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4D6B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customStyle="1" w:styleId="NormalBold">
    <w:name w:val="NormalBold"/>
    <w:basedOn w:val="Normalny"/>
    <w:link w:val="NormalBoldChar"/>
    <w:rsid w:val="00F34D6B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F34D6B"/>
    <w:rPr>
      <w:rFonts w:ascii="Times New Roman" w:eastAsia="Times New Roman" w:hAnsi="Times New Roman" w:cs="Times New Roman"/>
      <w:b/>
      <w:sz w:val="24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F34D6B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F34D6B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4D6B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4D6B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F34D6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F34D6B"/>
    <w:pPr>
      <w:ind w:left="850"/>
    </w:pPr>
  </w:style>
  <w:style w:type="paragraph" w:customStyle="1" w:styleId="NormalLeft">
    <w:name w:val="Normal Left"/>
    <w:basedOn w:val="Normalny"/>
    <w:rsid w:val="00F34D6B"/>
    <w:pPr>
      <w:jc w:val="left"/>
    </w:pPr>
  </w:style>
  <w:style w:type="paragraph" w:customStyle="1" w:styleId="Tiret0">
    <w:name w:val="Tiret 0"/>
    <w:basedOn w:val="Normalny"/>
    <w:rsid w:val="00F34D6B"/>
    <w:pPr>
      <w:numPr>
        <w:numId w:val="1"/>
      </w:numPr>
    </w:pPr>
  </w:style>
  <w:style w:type="paragraph" w:customStyle="1" w:styleId="Tiret1">
    <w:name w:val="Tiret 1"/>
    <w:basedOn w:val="Normalny"/>
    <w:rsid w:val="00F34D6B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F34D6B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F34D6B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F34D6B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F34D6B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F34D6B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F34D6B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F34D6B"/>
    <w:pPr>
      <w:jc w:val="center"/>
    </w:pPr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4309</Words>
  <Characters>25858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Aleksandra Niedzialkowska</cp:lastModifiedBy>
  <cp:revision>3</cp:revision>
  <dcterms:created xsi:type="dcterms:W3CDTF">2024-07-08T08:59:00Z</dcterms:created>
  <dcterms:modified xsi:type="dcterms:W3CDTF">2024-07-25T13:04:00Z</dcterms:modified>
</cp:coreProperties>
</file>