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AE75B" w14:textId="694D8926" w:rsidR="00EF0384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  <w:r w:rsidRPr="00831D34">
        <w:rPr>
          <w:rFonts w:ascii="Arial" w:hAnsi="Arial" w:cs="Arial"/>
          <w:b/>
          <w:noProof/>
          <w:sz w:val="28"/>
          <w:szCs w:val="28"/>
        </w:rPr>
        <w:drawing>
          <wp:anchor distT="0" distB="0" distL="114300" distR="114300" simplePos="0" relativeHeight="251658240" behindDoc="0" locked="1" layoutInCell="1" allowOverlap="0" wp14:anchorId="6EB7E18F" wp14:editId="1F551DAB">
            <wp:simplePos x="0" y="0"/>
            <wp:positionH relativeFrom="column">
              <wp:posOffset>4992370</wp:posOffset>
            </wp:positionH>
            <wp:positionV relativeFrom="page">
              <wp:posOffset>575945</wp:posOffset>
            </wp:positionV>
            <wp:extent cx="899795" cy="1116965"/>
            <wp:effectExtent l="0" t="0" r="0" b="6985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795" cy="1116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DA4BA6" w14:textId="77777777" w:rsidR="003C12D3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059504FC" w14:textId="77777777" w:rsidR="003C12D3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40ECFDAE" w14:textId="77777777" w:rsidR="003C12D3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5ECCD6A6" w14:textId="77777777" w:rsidR="003C12D3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7353815B" w14:textId="77777777" w:rsidR="003C12D3" w:rsidRPr="00831D34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831D34">
        <w:rPr>
          <w:rFonts w:ascii="Arial" w:hAnsi="Arial" w:cs="Arial"/>
          <w:color w:val="333333"/>
          <w:sz w:val="14"/>
          <w:szCs w:val="14"/>
        </w:rPr>
        <w:t xml:space="preserve">Zakład Wodociągów </w:t>
      </w:r>
    </w:p>
    <w:p w14:paraId="65968534" w14:textId="77777777" w:rsidR="003C12D3" w:rsidRPr="00831D34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831D34">
        <w:rPr>
          <w:rFonts w:ascii="Arial" w:hAnsi="Arial" w:cs="Arial"/>
          <w:color w:val="333333"/>
          <w:sz w:val="14"/>
          <w:szCs w:val="14"/>
        </w:rPr>
        <w:t xml:space="preserve">i Kanalizacji Sp. z o.o. </w:t>
      </w:r>
    </w:p>
    <w:p w14:paraId="5A81138D" w14:textId="77777777" w:rsidR="003C12D3" w:rsidRPr="00831D34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831D34">
        <w:rPr>
          <w:rFonts w:ascii="Arial" w:hAnsi="Arial" w:cs="Arial"/>
          <w:color w:val="333333"/>
          <w:sz w:val="14"/>
          <w:szCs w:val="14"/>
        </w:rPr>
        <w:t>w Szczecinie</w:t>
      </w:r>
    </w:p>
    <w:p w14:paraId="24D7E523" w14:textId="77777777" w:rsidR="003C12D3" w:rsidRPr="00831D34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831D34">
        <w:rPr>
          <w:rFonts w:ascii="Arial" w:hAnsi="Arial" w:cs="Arial"/>
          <w:color w:val="333333"/>
          <w:sz w:val="14"/>
          <w:szCs w:val="14"/>
        </w:rPr>
        <w:t>ul. M. Golisza 10</w:t>
      </w:r>
    </w:p>
    <w:p w14:paraId="097E2C30" w14:textId="77777777" w:rsidR="003C12D3" w:rsidRPr="00831D34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831D34">
        <w:rPr>
          <w:rFonts w:ascii="Arial" w:hAnsi="Arial" w:cs="Arial"/>
          <w:color w:val="333333"/>
          <w:sz w:val="14"/>
          <w:szCs w:val="14"/>
        </w:rPr>
        <w:t>71-682 Szczecin</w:t>
      </w:r>
    </w:p>
    <w:p w14:paraId="4871D0F4" w14:textId="77777777" w:rsidR="003C12D3" w:rsidRPr="00831D34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831D34">
        <w:rPr>
          <w:rFonts w:ascii="Arial" w:hAnsi="Arial" w:cs="Arial"/>
          <w:color w:val="333333"/>
          <w:sz w:val="14"/>
          <w:szCs w:val="14"/>
        </w:rPr>
        <w:t>tel.:  91 44 26 200</w:t>
      </w:r>
    </w:p>
    <w:p w14:paraId="5169FE3A" w14:textId="77777777" w:rsidR="003C12D3" w:rsidRPr="00831D34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</w:p>
    <w:p w14:paraId="6A4ACBE3" w14:textId="77777777" w:rsidR="003C12D3" w:rsidRPr="00831D34" w:rsidRDefault="00537839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hyperlink r:id="rId9" w:history="1">
        <w:r w:rsidR="003C12D3" w:rsidRPr="00831D34">
          <w:rPr>
            <w:rStyle w:val="Hipercze"/>
            <w:rFonts w:ascii="Arial" w:hAnsi="Arial" w:cs="Arial"/>
            <w:color w:val="333333"/>
            <w:sz w:val="14"/>
            <w:szCs w:val="14"/>
          </w:rPr>
          <w:t>zwik@zwik.szczecin.pl</w:t>
        </w:r>
      </w:hyperlink>
    </w:p>
    <w:p w14:paraId="527CB4FB" w14:textId="77777777" w:rsidR="003C12D3" w:rsidRPr="00831D34" w:rsidRDefault="003C12D3" w:rsidP="00846842">
      <w:pPr>
        <w:jc w:val="right"/>
        <w:rPr>
          <w:rFonts w:ascii="Arial" w:hAnsi="Arial" w:cs="Arial"/>
          <w:color w:val="333333"/>
        </w:rPr>
      </w:pPr>
      <w:r w:rsidRPr="00831D34">
        <w:rPr>
          <w:rFonts w:ascii="Arial" w:hAnsi="Arial" w:cs="Arial"/>
          <w:color w:val="333333"/>
          <w:sz w:val="14"/>
          <w:szCs w:val="14"/>
        </w:rPr>
        <w:t>www.zwik.szczecin.pl</w:t>
      </w:r>
    </w:p>
    <w:p w14:paraId="1537E225" w14:textId="77777777" w:rsidR="003C12D3" w:rsidRPr="00831D34" w:rsidRDefault="003C12D3" w:rsidP="00846842">
      <w:pPr>
        <w:rPr>
          <w:rFonts w:ascii="Arial" w:hAnsi="Arial" w:cs="Arial"/>
          <w:b/>
          <w:sz w:val="28"/>
          <w:szCs w:val="28"/>
        </w:rPr>
      </w:pPr>
    </w:p>
    <w:p w14:paraId="1BEB5A91" w14:textId="77777777" w:rsidR="003C12D3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2EFE3E33" w14:textId="77777777" w:rsidR="003C12D3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6AA4F5FA" w14:textId="77777777" w:rsidR="003C12D3" w:rsidRPr="00831D34" w:rsidRDefault="003C12D3" w:rsidP="00453D2F">
      <w:pPr>
        <w:rPr>
          <w:rFonts w:ascii="Arial" w:hAnsi="Arial" w:cs="Arial"/>
          <w:b/>
          <w:sz w:val="28"/>
          <w:szCs w:val="28"/>
        </w:rPr>
      </w:pPr>
    </w:p>
    <w:p w14:paraId="557D74A6" w14:textId="77777777" w:rsidR="0060016F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  <w:r w:rsidRPr="00831D34">
        <w:rPr>
          <w:rFonts w:ascii="Arial" w:hAnsi="Arial" w:cs="Arial"/>
          <w:b/>
          <w:sz w:val="28"/>
          <w:szCs w:val="28"/>
        </w:rPr>
        <w:t xml:space="preserve">SPECYFIKACJA WARUNKÓW ZAMÓWIENIA </w:t>
      </w:r>
    </w:p>
    <w:p w14:paraId="48F0F5AC" w14:textId="39C518C2" w:rsidR="003C12D3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  <w:r w:rsidRPr="00831D34">
        <w:rPr>
          <w:rFonts w:ascii="Arial" w:hAnsi="Arial" w:cs="Arial"/>
          <w:b/>
          <w:sz w:val="28"/>
          <w:szCs w:val="28"/>
        </w:rPr>
        <w:t xml:space="preserve">NA </w:t>
      </w:r>
      <w:r w:rsidR="003C734F" w:rsidRPr="00831D34">
        <w:rPr>
          <w:rFonts w:ascii="Arial" w:hAnsi="Arial" w:cs="Arial"/>
          <w:b/>
          <w:sz w:val="28"/>
          <w:szCs w:val="28"/>
        </w:rPr>
        <w:t>ROBOTY BUDOWLANE</w:t>
      </w:r>
      <w:r w:rsidR="00645AE7" w:rsidRPr="00831D34">
        <w:rPr>
          <w:rFonts w:ascii="Arial" w:hAnsi="Arial" w:cs="Arial"/>
          <w:b/>
          <w:sz w:val="28"/>
          <w:szCs w:val="28"/>
        </w:rPr>
        <w:t xml:space="preserve"> POD NAZWĄ</w:t>
      </w:r>
      <w:r w:rsidRPr="00831D34">
        <w:rPr>
          <w:rFonts w:ascii="Arial" w:hAnsi="Arial" w:cs="Arial"/>
          <w:b/>
          <w:sz w:val="28"/>
          <w:szCs w:val="28"/>
        </w:rPr>
        <w:t>:</w:t>
      </w:r>
    </w:p>
    <w:p w14:paraId="2FB889D2" w14:textId="0160E08E" w:rsidR="006E19D9" w:rsidRPr="00831D34" w:rsidRDefault="006E19D9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7C936AB8" w14:textId="77777777" w:rsidR="00645AE7" w:rsidRPr="00831D34" w:rsidRDefault="00645AE7" w:rsidP="00846842">
      <w:pPr>
        <w:jc w:val="center"/>
        <w:rPr>
          <w:rFonts w:ascii="Arial" w:hAnsi="Arial" w:cs="Arial"/>
          <w:b/>
          <w:sz w:val="24"/>
          <w:szCs w:val="24"/>
        </w:rPr>
      </w:pPr>
    </w:p>
    <w:p w14:paraId="06C2B7C6" w14:textId="1B807E01" w:rsidR="008C6933" w:rsidRPr="009766A9" w:rsidRDefault="009766A9" w:rsidP="00846842">
      <w:pPr>
        <w:jc w:val="center"/>
        <w:rPr>
          <w:rFonts w:ascii="Arial" w:hAnsi="Arial" w:cs="Arial"/>
          <w:b/>
          <w:color w:val="00B0F0"/>
          <w:sz w:val="24"/>
          <w:szCs w:val="24"/>
        </w:rPr>
      </w:pPr>
      <w:r w:rsidRPr="009766A9">
        <w:rPr>
          <w:rFonts w:ascii="Arial" w:hAnsi="Arial" w:cs="Arial"/>
          <w:b/>
          <w:bCs/>
          <w:snapToGrid w:val="0"/>
          <w:sz w:val="24"/>
          <w:szCs w:val="24"/>
        </w:rPr>
        <w:t>„</w:t>
      </w:r>
      <w:r w:rsidR="002D2485" w:rsidRPr="002D2485">
        <w:rPr>
          <w:rFonts w:ascii="Arial" w:hAnsi="Arial" w:cs="Arial"/>
          <w:b/>
          <w:sz w:val="24"/>
          <w:szCs w:val="24"/>
        </w:rPr>
        <w:t>Montaż oświetlenia zewnętrznego na terenie ZPW Miedwie i PW Żelewo</w:t>
      </w:r>
      <w:r w:rsidRPr="009766A9">
        <w:rPr>
          <w:rFonts w:ascii="Arial" w:hAnsi="Arial" w:cs="Arial"/>
          <w:b/>
          <w:sz w:val="24"/>
          <w:szCs w:val="24"/>
        </w:rPr>
        <w:t>”</w:t>
      </w:r>
    </w:p>
    <w:p w14:paraId="7F01FAF5" w14:textId="1318A838" w:rsidR="008A5958" w:rsidRPr="00831D34" w:rsidRDefault="008A5958" w:rsidP="008A5958">
      <w:pPr>
        <w:rPr>
          <w:rFonts w:ascii="Arial" w:hAnsi="Arial" w:cs="Arial"/>
          <w:sz w:val="22"/>
          <w:szCs w:val="22"/>
        </w:rPr>
      </w:pPr>
      <w:r w:rsidRPr="00831D34">
        <w:rPr>
          <w:rFonts w:ascii="Arial" w:hAnsi="Arial" w:cs="Arial"/>
          <w:spacing w:val="10"/>
          <w:w w:val="110"/>
          <w:sz w:val="22"/>
          <w:szCs w:val="22"/>
        </w:rPr>
        <w:tab/>
      </w:r>
      <w:r w:rsidRPr="00831D34">
        <w:rPr>
          <w:rFonts w:ascii="Arial" w:hAnsi="Arial" w:cs="Arial"/>
          <w:sz w:val="22"/>
          <w:szCs w:val="22"/>
        </w:rPr>
        <w:t xml:space="preserve"> </w:t>
      </w:r>
    </w:p>
    <w:p w14:paraId="591F271B" w14:textId="77777777" w:rsidR="00896EA1" w:rsidRDefault="00896EA1" w:rsidP="003969F3">
      <w:pPr>
        <w:shd w:val="clear" w:color="auto" w:fill="FFFFFF"/>
        <w:tabs>
          <w:tab w:val="left" w:pos="2390"/>
        </w:tabs>
        <w:ind w:left="2835" w:hanging="2835"/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</w:pPr>
    </w:p>
    <w:p w14:paraId="04C99F02" w14:textId="77777777" w:rsidR="00896EA1" w:rsidRDefault="00896EA1" w:rsidP="003969F3">
      <w:pPr>
        <w:shd w:val="clear" w:color="auto" w:fill="FFFFFF"/>
        <w:tabs>
          <w:tab w:val="left" w:pos="2390"/>
        </w:tabs>
        <w:ind w:left="2835" w:hanging="2835"/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</w:pPr>
    </w:p>
    <w:p w14:paraId="49A9C019" w14:textId="1A3409B6" w:rsidR="003969F3" w:rsidRPr="00831D34" w:rsidRDefault="003A5BB7" w:rsidP="003969F3">
      <w:pPr>
        <w:shd w:val="clear" w:color="auto" w:fill="FFFFFF"/>
        <w:tabs>
          <w:tab w:val="left" w:pos="2390"/>
        </w:tabs>
        <w:ind w:left="2835" w:hanging="2835"/>
        <w:rPr>
          <w:rFonts w:ascii="Arial" w:hAnsi="Arial" w:cs="Arial"/>
          <w:sz w:val="22"/>
          <w:szCs w:val="22"/>
        </w:rPr>
      </w:pP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|4|5|</w:t>
      </w:r>
      <w:r w:rsidRPr="00831D34">
        <w:rPr>
          <w:rFonts w:ascii="Arial" w:eastAsia="Calibri" w:hAnsi="Arial" w:cs="Arial"/>
          <w:color w:val="000000"/>
          <w:w w:val="110"/>
          <w:sz w:val="22"/>
          <w:szCs w:val="22"/>
          <w:lang w:eastAsia="en-US"/>
        </w:rPr>
        <w:t>.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 w:rsidR="002D2485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3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 w:rsidR="002D2485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1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 w:rsidRPr="00831D34">
        <w:rPr>
          <w:rFonts w:ascii="Arial" w:eastAsia="Calibri" w:hAnsi="Arial" w:cs="Arial"/>
          <w:color w:val="000000"/>
          <w:w w:val="110"/>
          <w:sz w:val="22"/>
          <w:szCs w:val="22"/>
          <w:lang w:eastAsia="en-US"/>
        </w:rPr>
        <w:t>.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 w:rsidR="002D2485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6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 w:rsidR="002D2485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1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|.|</w:t>
      </w:r>
      <w:r w:rsidR="002D2485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0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 w:rsidR="002D2485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0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|-|</w:t>
      </w:r>
      <w:r w:rsidR="002D2485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6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 w:rsidR="008A5958" w:rsidRPr="00831D34">
        <w:rPr>
          <w:rFonts w:ascii="Arial" w:eastAsia="Calibri" w:hAnsi="Arial" w:cs="Arial"/>
          <w:sz w:val="22"/>
          <w:szCs w:val="22"/>
          <w:lang w:eastAsia="en-US"/>
        </w:rPr>
        <w:t xml:space="preserve">   </w:t>
      </w:r>
      <w:r w:rsidR="008A5958" w:rsidRPr="00831D34">
        <w:rPr>
          <w:rFonts w:ascii="Arial" w:eastAsia="Calibri" w:hAnsi="Arial" w:cs="Arial"/>
          <w:sz w:val="22"/>
          <w:szCs w:val="22"/>
          <w:lang w:eastAsia="en-US"/>
        </w:rPr>
        <w:tab/>
      </w:r>
      <w:r w:rsidR="002D2485" w:rsidRPr="002D2485">
        <w:rPr>
          <w:rFonts w:ascii="Arial" w:hAnsi="Arial" w:cs="Arial"/>
          <w:sz w:val="22"/>
          <w:szCs w:val="22"/>
        </w:rPr>
        <w:t>Instalowanie urządzeń oświetlenia zewnętrznego</w:t>
      </w:r>
    </w:p>
    <w:p w14:paraId="7F0472B0" w14:textId="4E459076" w:rsidR="00295090" w:rsidRDefault="00295090" w:rsidP="00846842">
      <w:pPr>
        <w:jc w:val="center"/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</w:pPr>
    </w:p>
    <w:p w14:paraId="5DC3D2C9" w14:textId="77777777" w:rsidR="002D2485" w:rsidRPr="00831D34" w:rsidRDefault="002D2485" w:rsidP="00846842">
      <w:pPr>
        <w:jc w:val="center"/>
        <w:rPr>
          <w:rFonts w:ascii="Arial" w:hAnsi="Arial" w:cs="Arial"/>
          <w:b/>
          <w:sz w:val="24"/>
          <w:szCs w:val="24"/>
        </w:rPr>
      </w:pPr>
    </w:p>
    <w:p w14:paraId="68B0B861" w14:textId="77777777" w:rsidR="00295090" w:rsidRPr="00831D34" w:rsidRDefault="00295090" w:rsidP="00846842">
      <w:pPr>
        <w:jc w:val="center"/>
        <w:rPr>
          <w:rFonts w:ascii="Arial" w:hAnsi="Arial" w:cs="Arial"/>
          <w:b/>
          <w:sz w:val="24"/>
          <w:szCs w:val="24"/>
        </w:rPr>
      </w:pPr>
    </w:p>
    <w:p w14:paraId="5E9E578C" w14:textId="77777777" w:rsidR="00295090" w:rsidRPr="00831D34" w:rsidRDefault="00295090" w:rsidP="00846842">
      <w:pPr>
        <w:jc w:val="center"/>
        <w:rPr>
          <w:rFonts w:ascii="Arial" w:hAnsi="Arial" w:cs="Arial"/>
          <w:b/>
          <w:sz w:val="24"/>
          <w:szCs w:val="24"/>
        </w:rPr>
      </w:pPr>
    </w:p>
    <w:p w14:paraId="7B918ECA" w14:textId="77777777" w:rsidR="00295090" w:rsidRPr="00831D34" w:rsidRDefault="00295090" w:rsidP="00846842">
      <w:pPr>
        <w:ind w:right="1332"/>
        <w:jc w:val="center"/>
        <w:rPr>
          <w:rFonts w:ascii="Arial" w:hAnsi="Arial" w:cs="Arial"/>
          <w:b/>
          <w:sz w:val="24"/>
          <w:szCs w:val="24"/>
        </w:rPr>
      </w:pPr>
      <w:r w:rsidRPr="00831D34">
        <w:rPr>
          <w:rFonts w:ascii="Arial" w:hAnsi="Arial" w:cs="Arial"/>
          <w:b/>
          <w:sz w:val="24"/>
          <w:szCs w:val="24"/>
        </w:rPr>
        <w:t>ZATWIERDZAM:</w:t>
      </w:r>
    </w:p>
    <w:p w14:paraId="1A1FE208" w14:textId="77777777" w:rsidR="00295090" w:rsidRPr="00831D34" w:rsidRDefault="00295090" w:rsidP="00846842">
      <w:pPr>
        <w:ind w:right="1332"/>
        <w:jc w:val="center"/>
        <w:rPr>
          <w:rFonts w:ascii="Arial" w:hAnsi="Arial" w:cs="Arial"/>
          <w:b/>
          <w:sz w:val="24"/>
          <w:szCs w:val="24"/>
        </w:rPr>
      </w:pPr>
    </w:p>
    <w:p w14:paraId="542F101E" w14:textId="77777777" w:rsidR="00295090" w:rsidRPr="00831D34" w:rsidRDefault="00295090" w:rsidP="00846842">
      <w:pPr>
        <w:ind w:right="1332"/>
        <w:jc w:val="center"/>
        <w:rPr>
          <w:rFonts w:ascii="Arial" w:hAnsi="Arial" w:cs="Arial"/>
          <w:b/>
          <w:sz w:val="24"/>
          <w:szCs w:val="24"/>
        </w:rPr>
      </w:pPr>
    </w:p>
    <w:p w14:paraId="2C8A261E" w14:textId="77777777" w:rsidR="00295090" w:rsidRPr="00831D34" w:rsidRDefault="00295090" w:rsidP="00846842">
      <w:pPr>
        <w:ind w:right="1332"/>
        <w:jc w:val="center"/>
        <w:rPr>
          <w:rFonts w:ascii="Arial" w:hAnsi="Arial" w:cs="Arial"/>
          <w:b/>
          <w:sz w:val="24"/>
          <w:szCs w:val="24"/>
        </w:rPr>
      </w:pPr>
    </w:p>
    <w:p w14:paraId="4AE510DC" w14:textId="41ADF0FC" w:rsidR="008C6933" w:rsidRPr="00831D34" w:rsidRDefault="00645AE7" w:rsidP="00645AE7">
      <w:pPr>
        <w:rPr>
          <w:rFonts w:ascii="Arial" w:hAnsi="Arial" w:cs="Arial"/>
          <w:b/>
          <w:color w:val="00B0F0"/>
          <w:sz w:val="24"/>
          <w:szCs w:val="24"/>
        </w:rPr>
      </w:pPr>
      <w:r w:rsidRPr="00831D34">
        <w:rPr>
          <w:rFonts w:ascii="Arial" w:hAnsi="Arial" w:cs="Arial"/>
          <w:b/>
          <w:sz w:val="24"/>
          <w:szCs w:val="24"/>
        </w:rPr>
        <w:t xml:space="preserve">                               </w:t>
      </w:r>
      <w:r w:rsidR="00295090" w:rsidRPr="00831D34">
        <w:rPr>
          <w:rFonts w:ascii="Arial" w:hAnsi="Arial" w:cs="Arial"/>
          <w:b/>
          <w:sz w:val="24"/>
          <w:szCs w:val="24"/>
        </w:rPr>
        <w:t>Szczecin dnia: ..........................</w:t>
      </w:r>
    </w:p>
    <w:p w14:paraId="38C54D4C" w14:textId="20CB489F" w:rsidR="00E03BA2" w:rsidRPr="00831D34" w:rsidRDefault="00E03BA2" w:rsidP="00846842">
      <w:pPr>
        <w:jc w:val="both"/>
        <w:rPr>
          <w:rFonts w:ascii="Arial" w:hAnsi="Arial" w:cs="Arial"/>
          <w:b/>
          <w:color w:val="00B0F0"/>
          <w:sz w:val="24"/>
          <w:szCs w:val="24"/>
        </w:rPr>
      </w:pPr>
    </w:p>
    <w:p w14:paraId="31ADCE09" w14:textId="77777777" w:rsidR="008A5958" w:rsidRPr="00831D34" w:rsidRDefault="008A5958" w:rsidP="00846842">
      <w:pPr>
        <w:jc w:val="both"/>
        <w:rPr>
          <w:rFonts w:ascii="Arial" w:hAnsi="Arial" w:cs="Arial"/>
          <w:b/>
          <w:sz w:val="24"/>
          <w:szCs w:val="24"/>
        </w:rPr>
      </w:pPr>
    </w:p>
    <w:p w14:paraId="0433339B" w14:textId="77777777" w:rsidR="00E03BA2" w:rsidRPr="00831D34" w:rsidRDefault="00E03BA2" w:rsidP="00846842">
      <w:pPr>
        <w:jc w:val="both"/>
        <w:rPr>
          <w:rFonts w:ascii="Arial" w:hAnsi="Arial" w:cs="Arial"/>
          <w:b/>
          <w:sz w:val="24"/>
          <w:szCs w:val="24"/>
        </w:rPr>
      </w:pPr>
    </w:p>
    <w:p w14:paraId="71967C52" w14:textId="77777777" w:rsidR="00E03BA2" w:rsidRPr="00831D34" w:rsidRDefault="00E03BA2" w:rsidP="00846842">
      <w:pPr>
        <w:jc w:val="both"/>
        <w:rPr>
          <w:rFonts w:ascii="Arial" w:hAnsi="Arial" w:cs="Arial"/>
          <w:b/>
          <w:sz w:val="24"/>
          <w:szCs w:val="24"/>
        </w:rPr>
      </w:pPr>
    </w:p>
    <w:p w14:paraId="352C3C24" w14:textId="77777777" w:rsidR="00E03BA2" w:rsidRPr="00831D34" w:rsidRDefault="00E03BA2" w:rsidP="00846842">
      <w:pPr>
        <w:jc w:val="both"/>
        <w:rPr>
          <w:rFonts w:ascii="Arial" w:hAnsi="Arial" w:cs="Arial"/>
          <w:b/>
          <w:sz w:val="24"/>
          <w:szCs w:val="24"/>
        </w:rPr>
      </w:pPr>
    </w:p>
    <w:p w14:paraId="7D0C0FB6" w14:textId="3C7A53A5" w:rsidR="008C6933" w:rsidRPr="00831D34" w:rsidRDefault="00912AA9" w:rsidP="00846842">
      <w:pPr>
        <w:jc w:val="both"/>
        <w:rPr>
          <w:rFonts w:ascii="Arial" w:hAnsi="Arial" w:cs="Arial"/>
          <w:sz w:val="24"/>
          <w:szCs w:val="24"/>
        </w:rPr>
      </w:pPr>
      <w:r w:rsidRPr="00831D34">
        <w:rPr>
          <w:rFonts w:ascii="Arial" w:hAnsi="Arial" w:cs="Arial"/>
          <w:sz w:val="24"/>
          <w:szCs w:val="24"/>
        </w:rPr>
        <w:t xml:space="preserve">Niniejsze postępowanie jest prowadzone </w:t>
      </w:r>
      <w:r w:rsidRPr="00831D34">
        <w:rPr>
          <w:rFonts w:ascii="Arial" w:hAnsi="Arial" w:cs="Arial"/>
          <w:sz w:val="24"/>
          <w:szCs w:val="24"/>
          <w:u w:val="single"/>
        </w:rPr>
        <w:t>z wyłączeniem</w:t>
      </w:r>
      <w:r w:rsidRPr="00831D34">
        <w:rPr>
          <w:rFonts w:ascii="Arial" w:hAnsi="Arial" w:cs="Arial"/>
          <w:sz w:val="24"/>
          <w:szCs w:val="24"/>
        </w:rPr>
        <w:t xml:space="preserve"> stosowania przepisów ustawy z dnia 11 września 2019 r. Prawo zamówień publicznych – </w:t>
      </w:r>
      <w:r w:rsidR="0024446B" w:rsidRPr="00831D34">
        <w:rPr>
          <w:rFonts w:ascii="Arial" w:hAnsi="Arial" w:cs="Arial"/>
          <w:sz w:val="24"/>
          <w:szCs w:val="24"/>
        </w:rPr>
        <w:t>(</w:t>
      </w:r>
      <w:r w:rsidRPr="00831D34">
        <w:rPr>
          <w:rFonts w:ascii="Arial" w:hAnsi="Arial" w:cs="Arial"/>
          <w:sz w:val="24"/>
          <w:szCs w:val="24"/>
        </w:rPr>
        <w:t>Dz. U. z 20</w:t>
      </w:r>
      <w:r w:rsidR="005A68DF" w:rsidRPr="00831D34">
        <w:rPr>
          <w:rFonts w:ascii="Arial" w:hAnsi="Arial" w:cs="Arial"/>
          <w:sz w:val="24"/>
          <w:szCs w:val="24"/>
        </w:rPr>
        <w:t>2</w:t>
      </w:r>
      <w:r w:rsidR="003B4816" w:rsidRPr="00831D34">
        <w:rPr>
          <w:rFonts w:ascii="Arial" w:hAnsi="Arial" w:cs="Arial"/>
          <w:sz w:val="24"/>
          <w:szCs w:val="24"/>
        </w:rPr>
        <w:t>3</w:t>
      </w:r>
      <w:r w:rsidRPr="00831D34">
        <w:rPr>
          <w:rFonts w:ascii="Arial" w:hAnsi="Arial" w:cs="Arial"/>
          <w:sz w:val="24"/>
          <w:szCs w:val="24"/>
        </w:rPr>
        <w:t xml:space="preserve"> r. poz. </w:t>
      </w:r>
      <w:r w:rsidR="005A68DF" w:rsidRPr="00831D34">
        <w:rPr>
          <w:rFonts w:ascii="Arial" w:hAnsi="Arial" w:cs="Arial"/>
          <w:sz w:val="24"/>
          <w:szCs w:val="24"/>
        </w:rPr>
        <w:t>1</w:t>
      </w:r>
      <w:r w:rsidR="003B4816" w:rsidRPr="00831D34">
        <w:rPr>
          <w:rFonts w:ascii="Arial" w:hAnsi="Arial" w:cs="Arial"/>
          <w:sz w:val="24"/>
          <w:szCs w:val="24"/>
        </w:rPr>
        <w:t>605</w:t>
      </w:r>
      <w:r w:rsidRPr="00831D34">
        <w:rPr>
          <w:rFonts w:ascii="Arial" w:hAnsi="Arial" w:cs="Arial"/>
          <w:sz w:val="24"/>
          <w:szCs w:val="24"/>
        </w:rPr>
        <w:t xml:space="preserve"> ze zm.</w:t>
      </w:r>
      <w:r w:rsidR="0024446B" w:rsidRPr="00831D34">
        <w:rPr>
          <w:rFonts w:ascii="Arial" w:hAnsi="Arial" w:cs="Arial"/>
          <w:sz w:val="24"/>
          <w:szCs w:val="24"/>
        </w:rPr>
        <w:t>)</w:t>
      </w:r>
      <w:r w:rsidRPr="00831D34">
        <w:rPr>
          <w:rFonts w:ascii="Arial" w:hAnsi="Arial" w:cs="Arial"/>
          <w:sz w:val="24"/>
          <w:szCs w:val="24"/>
        </w:rPr>
        <w:t>, ze względu na treść art. 2 ust</w:t>
      </w:r>
      <w:r w:rsidR="005F64B8">
        <w:rPr>
          <w:rFonts w:ascii="Arial" w:hAnsi="Arial" w:cs="Arial"/>
          <w:sz w:val="24"/>
          <w:szCs w:val="24"/>
        </w:rPr>
        <w:t>.</w:t>
      </w:r>
      <w:r w:rsidRPr="00831D34">
        <w:rPr>
          <w:rFonts w:ascii="Arial" w:hAnsi="Arial" w:cs="Arial"/>
          <w:sz w:val="24"/>
          <w:szCs w:val="24"/>
        </w:rPr>
        <w:t xml:space="preserve"> 1 pkt 2 w zw. z art. 5 ust.1 pkt 2 i ust. 4 pkt 1 tej ustawy</w:t>
      </w:r>
      <w:r w:rsidR="004B15FA" w:rsidRPr="00831D34">
        <w:rPr>
          <w:rFonts w:ascii="Arial" w:hAnsi="Arial" w:cs="Arial"/>
          <w:sz w:val="24"/>
          <w:szCs w:val="24"/>
        </w:rPr>
        <w:t xml:space="preserve"> (</w:t>
      </w:r>
      <w:r w:rsidR="004B15FA" w:rsidRPr="00831D34">
        <w:rPr>
          <w:rFonts w:ascii="Arial" w:hAnsi="Arial" w:cs="Arial"/>
          <w:sz w:val="24"/>
          <w:szCs w:val="24"/>
          <w:u w:val="single"/>
        </w:rPr>
        <w:t>zamówienie sektorowe o wartości mniejszej niż progi unijne dla zamawiających sektorowych</w:t>
      </w:r>
      <w:r w:rsidR="004B15FA" w:rsidRPr="00831D34">
        <w:rPr>
          <w:rFonts w:ascii="Arial" w:hAnsi="Arial" w:cs="Arial"/>
          <w:sz w:val="24"/>
          <w:szCs w:val="24"/>
        </w:rPr>
        <w:t>)</w:t>
      </w:r>
      <w:r w:rsidR="002D2485">
        <w:rPr>
          <w:rFonts w:ascii="Arial" w:hAnsi="Arial" w:cs="Arial"/>
          <w:sz w:val="24"/>
          <w:szCs w:val="24"/>
        </w:rPr>
        <w:t>.</w:t>
      </w:r>
    </w:p>
    <w:p w14:paraId="52C3A2C4" w14:textId="77777777" w:rsidR="004C13B3" w:rsidRPr="00831D34" w:rsidRDefault="004C13B3" w:rsidP="00846842">
      <w:pPr>
        <w:jc w:val="both"/>
        <w:rPr>
          <w:rFonts w:ascii="Arial" w:hAnsi="Arial" w:cs="Arial"/>
          <w:b/>
          <w:sz w:val="24"/>
          <w:szCs w:val="24"/>
        </w:rPr>
      </w:pPr>
    </w:p>
    <w:p w14:paraId="03633CDF" w14:textId="77777777" w:rsidR="00645AE7" w:rsidRPr="00F7424A" w:rsidRDefault="00F72282" w:rsidP="00F7424A">
      <w:pPr>
        <w:pStyle w:val="Nagwekspisutreci"/>
        <w:tabs>
          <w:tab w:val="left" w:pos="7526"/>
        </w:tabs>
        <w:rPr>
          <w:rFonts w:ascii="Arial" w:hAnsi="Arial" w:cs="Arial"/>
          <w:b/>
          <w:color w:val="auto"/>
          <w:sz w:val="24"/>
          <w:szCs w:val="24"/>
        </w:rPr>
      </w:pPr>
      <w:r w:rsidRPr="00F7424A">
        <w:rPr>
          <w:rFonts w:ascii="Arial" w:hAnsi="Arial" w:cs="Arial"/>
          <w:b/>
          <w:color w:val="auto"/>
          <w:sz w:val="24"/>
          <w:szCs w:val="24"/>
        </w:rPr>
        <w:lastRenderedPageBreak/>
        <w:t>SPIS TREŚCI:</w:t>
      </w:r>
    </w:p>
    <w:p w14:paraId="3648178A" w14:textId="3DDA8669" w:rsidR="004C13B3" w:rsidRPr="00F7424A" w:rsidRDefault="004C13B3" w:rsidP="00F7424A">
      <w:pPr>
        <w:pStyle w:val="Nagwekspisutreci"/>
        <w:tabs>
          <w:tab w:val="left" w:pos="7526"/>
        </w:tabs>
        <w:rPr>
          <w:rFonts w:ascii="Arial" w:hAnsi="Arial" w:cs="Arial"/>
          <w:b/>
          <w:color w:val="auto"/>
          <w:sz w:val="24"/>
          <w:szCs w:val="24"/>
        </w:rPr>
      </w:pPr>
      <w:r w:rsidRPr="00F7424A">
        <w:rPr>
          <w:rFonts w:ascii="Arial" w:eastAsia="Times New Roman" w:hAnsi="Arial" w:cs="Arial"/>
          <w:bCs/>
          <w:color w:val="auto"/>
          <w:sz w:val="24"/>
          <w:szCs w:val="24"/>
        </w:rPr>
        <w:tab/>
      </w:r>
    </w:p>
    <w:p w14:paraId="1571A22B" w14:textId="77777777" w:rsidR="00A226D7" w:rsidRPr="00A226D7" w:rsidRDefault="00A226D7" w:rsidP="00A226D7">
      <w:pPr>
        <w:keepNext/>
        <w:tabs>
          <w:tab w:val="left" w:pos="360"/>
        </w:tabs>
        <w:jc w:val="both"/>
        <w:outlineLvl w:val="2"/>
        <w:rPr>
          <w:rFonts w:ascii="Arial" w:hAnsi="Arial" w:cs="Arial"/>
          <w:bCs/>
          <w:sz w:val="24"/>
          <w:szCs w:val="24"/>
        </w:rPr>
      </w:pPr>
      <w:r w:rsidRPr="00A226D7">
        <w:rPr>
          <w:rFonts w:ascii="Arial" w:hAnsi="Arial" w:cs="Arial"/>
          <w:bCs/>
          <w:sz w:val="24"/>
          <w:szCs w:val="24"/>
        </w:rPr>
        <w:t xml:space="preserve">ROZDZIAŁ I  </w:t>
      </w:r>
      <w:r w:rsidRPr="00A226D7">
        <w:rPr>
          <w:rFonts w:ascii="Arial" w:hAnsi="Arial" w:cs="Arial"/>
          <w:bCs/>
          <w:sz w:val="24"/>
          <w:szCs w:val="24"/>
        </w:rPr>
        <w:tab/>
        <w:t>Informacje ogólne o postępowaniu</w:t>
      </w:r>
    </w:p>
    <w:p w14:paraId="43671B92" w14:textId="77777777" w:rsidR="00A226D7" w:rsidRPr="00A226D7" w:rsidRDefault="00A226D7" w:rsidP="00A226D7">
      <w:pPr>
        <w:keepNext/>
        <w:tabs>
          <w:tab w:val="left" w:pos="360"/>
        </w:tabs>
        <w:outlineLvl w:val="2"/>
        <w:rPr>
          <w:rFonts w:ascii="Arial" w:hAnsi="Arial" w:cs="Arial"/>
          <w:bCs/>
          <w:sz w:val="24"/>
          <w:szCs w:val="24"/>
        </w:rPr>
      </w:pPr>
      <w:r w:rsidRPr="00A226D7">
        <w:rPr>
          <w:rFonts w:ascii="Arial" w:hAnsi="Arial" w:cs="Arial"/>
          <w:bCs/>
          <w:sz w:val="24"/>
          <w:szCs w:val="24"/>
        </w:rPr>
        <w:t xml:space="preserve">ROZDZIAŁ II </w:t>
      </w:r>
      <w:r w:rsidRPr="00A226D7">
        <w:rPr>
          <w:rFonts w:ascii="Arial" w:hAnsi="Arial" w:cs="Arial"/>
          <w:bCs/>
          <w:sz w:val="24"/>
          <w:szCs w:val="24"/>
        </w:rPr>
        <w:tab/>
        <w:t>Komunikacja między zamawiającym a wykonawcami</w:t>
      </w:r>
    </w:p>
    <w:p w14:paraId="6599829C" w14:textId="77777777" w:rsidR="00A226D7" w:rsidRPr="00A226D7" w:rsidRDefault="00A226D7" w:rsidP="00A226D7">
      <w:pPr>
        <w:keepNext/>
        <w:tabs>
          <w:tab w:val="left" w:pos="360"/>
        </w:tabs>
        <w:jc w:val="both"/>
        <w:outlineLvl w:val="2"/>
        <w:rPr>
          <w:rFonts w:ascii="Arial" w:hAnsi="Arial" w:cs="Arial"/>
          <w:sz w:val="24"/>
          <w:szCs w:val="24"/>
        </w:rPr>
      </w:pPr>
      <w:r w:rsidRPr="00A226D7">
        <w:rPr>
          <w:rFonts w:ascii="Arial" w:hAnsi="Arial" w:cs="Arial"/>
          <w:sz w:val="24"/>
          <w:szCs w:val="24"/>
        </w:rPr>
        <w:t xml:space="preserve">ROZDZIAŁ III </w:t>
      </w:r>
      <w:r w:rsidRPr="00A226D7">
        <w:rPr>
          <w:rFonts w:ascii="Arial" w:hAnsi="Arial" w:cs="Arial"/>
          <w:sz w:val="24"/>
          <w:szCs w:val="24"/>
        </w:rPr>
        <w:tab/>
        <w:t>Wykonawcy wspólnie ubiegający się o udzielenie zamówienia</w:t>
      </w:r>
    </w:p>
    <w:p w14:paraId="4D347AF4" w14:textId="77777777" w:rsidR="00A226D7" w:rsidRPr="00A226D7" w:rsidRDefault="00A226D7" w:rsidP="00A226D7">
      <w:pPr>
        <w:keepNext/>
        <w:tabs>
          <w:tab w:val="left" w:pos="360"/>
        </w:tabs>
        <w:jc w:val="both"/>
        <w:outlineLvl w:val="2"/>
        <w:rPr>
          <w:rFonts w:ascii="Arial" w:hAnsi="Arial" w:cs="Arial"/>
          <w:sz w:val="24"/>
          <w:szCs w:val="24"/>
        </w:rPr>
      </w:pPr>
      <w:r w:rsidRPr="00A226D7">
        <w:rPr>
          <w:rFonts w:ascii="Arial" w:hAnsi="Arial" w:cs="Arial"/>
          <w:sz w:val="24"/>
          <w:szCs w:val="24"/>
        </w:rPr>
        <w:t xml:space="preserve">ROZDZIAŁ IV </w:t>
      </w:r>
      <w:r w:rsidRPr="00A226D7">
        <w:rPr>
          <w:rFonts w:ascii="Arial" w:hAnsi="Arial" w:cs="Arial"/>
          <w:sz w:val="24"/>
          <w:szCs w:val="24"/>
        </w:rPr>
        <w:tab/>
        <w:t>Jawność postępowania, RODO</w:t>
      </w:r>
    </w:p>
    <w:p w14:paraId="715DCC23" w14:textId="77777777" w:rsidR="00A226D7" w:rsidRPr="00A226D7" w:rsidRDefault="00A226D7" w:rsidP="00A226D7">
      <w:pPr>
        <w:keepNext/>
        <w:tabs>
          <w:tab w:val="left" w:pos="360"/>
        </w:tabs>
        <w:jc w:val="both"/>
        <w:outlineLvl w:val="2"/>
        <w:rPr>
          <w:rFonts w:ascii="Arial" w:hAnsi="Arial" w:cs="Arial"/>
          <w:sz w:val="24"/>
          <w:szCs w:val="24"/>
        </w:rPr>
      </w:pPr>
      <w:r w:rsidRPr="00A226D7">
        <w:rPr>
          <w:rFonts w:ascii="Arial" w:hAnsi="Arial" w:cs="Arial"/>
          <w:sz w:val="24"/>
          <w:szCs w:val="24"/>
        </w:rPr>
        <w:t xml:space="preserve">ROZDZIAŁ V </w:t>
      </w:r>
      <w:r w:rsidRPr="00A226D7">
        <w:rPr>
          <w:rFonts w:ascii="Arial" w:hAnsi="Arial" w:cs="Arial"/>
          <w:sz w:val="24"/>
          <w:szCs w:val="24"/>
        </w:rPr>
        <w:tab/>
        <w:t xml:space="preserve">Przesłanki wykluczenia Wykonawcy z postępowania. Warunki </w:t>
      </w:r>
    </w:p>
    <w:p w14:paraId="366D5154" w14:textId="77777777" w:rsidR="00A226D7" w:rsidRPr="00A226D7" w:rsidRDefault="00A226D7" w:rsidP="00A226D7">
      <w:pPr>
        <w:keepNext/>
        <w:tabs>
          <w:tab w:val="left" w:pos="360"/>
        </w:tabs>
        <w:jc w:val="both"/>
        <w:outlineLvl w:val="2"/>
        <w:rPr>
          <w:rFonts w:ascii="Arial" w:hAnsi="Arial" w:cs="Arial"/>
          <w:sz w:val="24"/>
          <w:szCs w:val="24"/>
        </w:rPr>
      </w:pPr>
      <w:r w:rsidRPr="00A226D7">
        <w:rPr>
          <w:rFonts w:ascii="Arial" w:hAnsi="Arial" w:cs="Arial"/>
          <w:sz w:val="24"/>
          <w:szCs w:val="24"/>
        </w:rPr>
        <w:tab/>
      </w:r>
      <w:r w:rsidRPr="00A226D7">
        <w:rPr>
          <w:rFonts w:ascii="Arial" w:hAnsi="Arial" w:cs="Arial"/>
          <w:sz w:val="24"/>
          <w:szCs w:val="24"/>
        </w:rPr>
        <w:tab/>
      </w:r>
      <w:r w:rsidRPr="00A226D7">
        <w:rPr>
          <w:rFonts w:ascii="Arial" w:hAnsi="Arial" w:cs="Arial"/>
          <w:sz w:val="24"/>
          <w:szCs w:val="24"/>
        </w:rPr>
        <w:tab/>
      </w:r>
      <w:r w:rsidRPr="00A226D7">
        <w:rPr>
          <w:rFonts w:ascii="Arial" w:hAnsi="Arial" w:cs="Arial"/>
          <w:sz w:val="24"/>
          <w:szCs w:val="24"/>
        </w:rPr>
        <w:tab/>
        <w:t>udziału w postępowaniu</w:t>
      </w:r>
    </w:p>
    <w:p w14:paraId="1AD5CBAD" w14:textId="77777777" w:rsidR="00A226D7" w:rsidRPr="00A226D7" w:rsidRDefault="00A226D7" w:rsidP="00A226D7">
      <w:pPr>
        <w:jc w:val="both"/>
        <w:rPr>
          <w:rFonts w:ascii="Arial" w:hAnsi="Arial" w:cs="Arial"/>
          <w:bCs/>
          <w:sz w:val="24"/>
          <w:szCs w:val="24"/>
        </w:rPr>
      </w:pPr>
      <w:r w:rsidRPr="00A226D7">
        <w:rPr>
          <w:rFonts w:ascii="Arial" w:hAnsi="Arial" w:cs="Arial"/>
          <w:bCs/>
          <w:sz w:val="24"/>
          <w:szCs w:val="24"/>
        </w:rPr>
        <w:t xml:space="preserve">ROZDZIAŁ VI </w:t>
      </w:r>
      <w:r w:rsidRPr="00A226D7">
        <w:rPr>
          <w:rFonts w:ascii="Arial" w:hAnsi="Arial" w:cs="Arial"/>
          <w:bCs/>
          <w:sz w:val="24"/>
          <w:szCs w:val="24"/>
        </w:rPr>
        <w:tab/>
        <w:t>Wymagane dokumenty składane w postępowaniu</w:t>
      </w:r>
    </w:p>
    <w:p w14:paraId="16F35C41" w14:textId="77777777" w:rsidR="00A226D7" w:rsidRPr="00A226D7" w:rsidRDefault="00A226D7" w:rsidP="00A226D7">
      <w:pPr>
        <w:ind w:left="2124" w:hanging="2124"/>
        <w:jc w:val="both"/>
        <w:rPr>
          <w:rFonts w:ascii="Arial" w:hAnsi="Arial" w:cs="Arial"/>
          <w:bCs/>
          <w:sz w:val="24"/>
          <w:szCs w:val="24"/>
        </w:rPr>
      </w:pPr>
      <w:r w:rsidRPr="00A226D7">
        <w:rPr>
          <w:rFonts w:ascii="Arial" w:hAnsi="Arial" w:cs="Arial"/>
          <w:bCs/>
          <w:sz w:val="24"/>
          <w:szCs w:val="24"/>
        </w:rPr>
        <w:t xml:space="preserve">ROZDZIAŁ VII </w:t>
      </w:r>
      <w:r w:rsidRPr="00A226D7">
        <w:rPr>
          <w:rFonts w:ascii="Arial" w:hAnsi="Arial" w:cs="Arial"/>
          <w:bCs/>
          <w:sz w:val="24"/>
          <w:szCs w:val="24"/>
        </w:rPr>
        <w:tab/>
        <w:t>Wizja lokalna, Zebranie z Wykonawcami, Sprawdzenie przez Wykonawcę dokumentów niezbędnych do realizacji zamówienia</w:t>
      </w:r>
    </w:p>
    <w:p w14:paraId="1126EA21" w14:textId="77777777" w:rsidR="00A226D7" w:rsidRPr="00A226D7" w:rsidRDefault="00A226D7" w:rsidP="00A226D7">
      <w:pPr>
        <w:jc w:val="both"/>
        <w:rPr>
          <w:rFonts w:ascii="Arial" w:hAnsi="Arial" w:cs="Arial"/>
          <w:bCs/>
          <w:sz w:val="24"/>
          <w:szCs w:val="24"/>
        </w:rPr>
      </w:pPr>
      <w:r w:rsidRPr="00A226D7">
        <w:rPr>
          <w:rFonts w:ascii="Arial" w:hAnsi="Arial" w:cs="Arial"/>
          <w:bCs/>
          <w:sz w:val="24"/>
          <w:szCs w:val="24"/>
        </w:rPr>
        <w:t xml:space="preserve">ROZDZIAŁ VIII </w:t>
      </w:r>
      <w:r w:rsidRPr="00A226D7">
        <w:rPr>
          <w:rFonts w:ascii="Arial" w:hAnsi="Arial" w:cs="Arial"/>
          <w:bCs/>
          <w:sz w:val="24"/>
          <w:szCs w:val="24"/>
        </w:rPr>
        <w:tab/>
        <w:t>Termin wykonania zamówienia, gwarancja i rękojmia</w:t>
      </w:r>
    </w:p>
    <w:p w14:paraId="1CF0B687" w14:textId="77777777" w:rsidR="00A226D7" w:rsidRPr="00A226D7" w:rsidRDefault="00A226D7" w:rsidP="00A226D7">
      <w:pPr>
        <w:keepNext/>
        <w:tabs>
          <w:tab w:val="left" w:pos="360"/>
        </w:tabs>
        <w:jc w:val="both"/>
        <w:outlineLvl w:val="2"/>
        <w:rPr>
          <w:rFonts w:ascii="Arial" w:hAnsi="Arial" w:cs="Arial"/>
          <w:sz w:val="24"/>
          <w:szCs w:val="24"/>
        </w:rPr>
      </w:pPr>
      <w:r w:rsidRPr="00A226D7">
        <w:rPr>
          <w:rFonts w:ascii="Arial" w:hAnsi="Arial" w:cs="Arial"/>
          <w:sz w:val="24"/>
          <w:szCs w:val="24"/>
        </w:rPr>
        <w:t xml:space="preserve">ROZDZIAŁ IX </w:t>
      </w:r>
      <w:r w:rsidRPr="00A226D7">
        <w:rPr>
          <w:rFonts w:ascii="Arial" w:hAnsi="Arial" w:cs="Arial"/>
          <w:sz w:val="24"/>
          <w:szCs w:val="24"/>
        </w:rPr>
        <w:tab/>
        <w:t>Wadium</w:t>
      </w:r>
    </w:p>
    <w:p w14:paraId="599717E8" w14:textId="77777777" w:rsidR="00A226D7" w:rsidRPr="00A226D7" w:rsidRDefault="00A226D7" w:rsidP="00A226D7">
      <w:pPr>
        <w:keepNext/>
        <w:tabs>
          <w:tab w:val="left" w:pos="360"/>
        </w:tabs>
        <w:jc w:val="both"/>
        <w:outlineLvl w:val="2"/>
        <w:rPr>
          <w:rFonts w:ascii="Arial" w:hAnsi="Arial" w:cs="Arial"/>
          <w:sz w:val="24"/>
          <w:szCs w:val="24"/>
        </w:rPr>
      </w:pPr>
      <w:r w:rsidRPr="00A226D7">
        <w:rPr>
          <w:rFonts w:ascii="Arial" w:hAnsi="Arial" w:cs="Arial"/>
          <w:sz w:val="24"/>
          <w:szCs w:val="24"/>
        </w:rPr>
        <w:t xml:space="preserve">ROZDZIAŁ X </w:t>
      </w:r>
      <w:r w:rsidRPr="00A226D7">
        <w:rPr>
          <w:rFonts w:ascii="Arial" w:hAnsi="Arial" w:cs="Arial"/>
          <w:sz w:val="24"/>
          <w:szCs w:val="24"/>
        </w:rPr>
        <w:tab/>
        <w:t>Wyjaśnienia treści SWZ i modyfikacja SWZ</w:t>
      </w:r>
    </w:p>
    <w:p w14:paraId="147D0855" w14:textId="77777777" w:rsidR="00A226D7" w:rsidRPr="00A226D7" w:rsidRDefault="00A226D7" w:rsidP="00A226D7">
      <w:pPr>
        <w:keepNext/>
        <w:tabs>
          <w:tab w:val="left" w:pos="360"/>
        </w:tabs>
        <w:jc w:val="both"/>
        <w:outlineLvl w:val="2"/>
        <w:rPr>
          <w:rFonts w:ascii="Arial" w:hAnsi="Arial" w:cs="Arial"/>
          <w:sz w:val="24"/>
          <w:szCs w:val="24"/>
        </w:rPr>
      </w:pPr>
      <w:r w:rsidRPr="00A226D7">
        <w:rPr>
          <w:rFonts w:ascii="Arial" w:hAnsi="Arial" w:cs="Arial"/>
          <w:sz w:val="24"/>
          <w:szCs w:val="24"/>
        </w:rPr>
        <w:t xml:space="preserve">ROZDZIAŁ XI </w:t>
      </w:r>
      <w:r w:rsidRPr="00A226D7">
        <w:rPr>
          <w:rFonts w:ascii="Arial" w:hAnsi="Arial" w:cs="Arial"/>
          <w:sz w:val="24"/>
          <w:szCs w:val="24"/>
        </w:rPr>
        <w:tab/>
        <w:t>Sposób obliczenia ceny oferty</w:t>
      </w:r>
    </w:p>
    <w:p w14:paraId="1BB571AF" w14:textId="77777777" w:rsidR="00A226D7" w:rsidRPr="00A226D7" w:rsidRDefault="00A226D7" w:rsidP="00A226D7">
      <w:pPr>
        <w:keepNext/>
        <w:tabs>
          <w:tab w:val="left" w:pos="360"/>
        </w:tabs>
        <w:jc w:val="both"/>
        <w:outlineLvl w:val="2"/>
        <w:rPr>
          <w:rFonts w:ascii="Arial" w:hAnsi="Arial" w:cs="Arial"/>
          <w:sz w:val="24"/>
          <w:szCs w:val="24"/>
        </w:rPr>
      </w:pPr>
      <w:r w:rsidRPr="00A226D7">
        <w:rPr>
          <w:rFonts w:ascii="Arial" w:hAnsi="Arial" w:cs="Arial"/>
          <w:sz w:val="24"/>
          <w:szCs w:val="24"/>
        </w:rPr>
        <w:t xml:space="preserve">ROZDZIAŁ XII </w:t>
      </w:r>
      <w:r w:rsidRPr="00A226D7">
        <w:rPr>
          <w:rFonts w:ascii="Arial" w:hAnsi="Arial" w:cs="Arial"/>
          <w:sz w:val="24"/>
          <w:szCs w:val="24"/>
        </w:rPr>
        <w:tab/>
        <w:t>Składanie i otwarcie ofert</w:t>
      </w:r>
    </w:p>
    <w:p w14:paraId="1AD70105" w14:textId="77777777" w:rsidR="00A226D7" w:rsidRPr="00A226D7" w:rsidRDefault="00A226D7" w:rsidP="00A226D7">
      <w:pPr>
        <w:keepNext/>
        <w:jc w:val="both"/>
        <w:outlineLvl w:val="3"/>
        <w:rPr>
          <w:rFonts w:ascii="Arial" w:hAnsi="Arial" w:cs="Arial"/>
          <w:sz w:val="24"/>
          <w:szCs w:val="24"/>
        </w:rPr>
      </w:pPr>
      <w:r w:rsidRPr="00A226D7">
        <w:rPr>
          <w:rFonts w:ascii="Arial" w:hAnsi="Arial" w:cs="Arial"/>
          <w:sz w:val="24"/>
          <w:szCs w:val="24"/>
        </w:rPr>
        <w:t xml:space="preserve">ROZDZIAŁ XIII </w:t>
      </w:r>
      <w:r w:rsidRPr="00A226D7">
        <w:rPr>
          <w:rFonts w:ascii="Arial" w:hAnsi="Arial" w:cs="Arial"/>
          <w:sz w:val="24"/>
          <w:szCs w:val="24"/>
        </w:rPr>
        <w:tab/>
        <w:t>Ocena ofert</w:t>
      </w:r>
    </w:p>
    <w:p w14:paraId="454EEA5E" w14:textId="77777777" w:rsidR="00A226D7" w:rsidRPr="00A226D7" w:rsidRDefault="00A226D7" w:rsidP="00A226D7">
      <w:pPr>
        <w:keepNext/>
        <w:jc w:val="both"/>
        <w:outlineLvl w:val="3"/>
        <w:rPr>
          <w:rFonts w:ascii="Arial" w:hAnsi="Arial" w:cs="Arial"/>
          <w:sz w:val="24"/>
          <w:szCs w:val="24"/>
        </w:rPr>
      </w:pPr>
      <w:r w:rsidRPr="00A226D7">
        <w:rPr>
          <w:rFonts w:ascii="Arial" w:hAnsi="Arial" w:cs="Arial"/>
          <w:sz w:val="24"/>
          <w:szCs w:val="24"/>
        </w:rPr>
        <w:t xml:space="preserve">ROZDZIAŁ XIV </w:t>
      </w:r>
      <w:r w:rsidRPr="00A226D7">
        <w:rPr>
          <w:rFonts w:ascii="Arial" w:hAnsi="Arial" w:cs="Arial"/>
          <w:sz w:val="24"/>
          <w:szCs w:val="24"/>
        </w:rPr>
        <w:tab/>
        <w:t>Przesłanki odrzucenia ofert</w:t>
      </w:r>
    </w:p>
    <w:p w14:paraId="7F81F1E9" w14:textId="77777777" w:rsidR="00A226D7" w:rsidRPr="00A226D7" w:rsidRDefault="00A226D7" w:rsidP="00A226D7">
      <w:pPr>
        <w:keepNext/>
        <w:jc w:val="both"/>
        <w:outlineLvl w:val="3"/>
        <w:rPr>
          <w:rFonts w:ascii="Arial" w:hAnsi="Arial" w:cs="Arial"/>
          <w:sz w:val="24"/>
          <w:szCs w:val="24"/>
        </w:rPr>
      </w:pPr>
      <w:r w:rsidRPr="00A226D7">
        <w:rPr>
          <w:rFonts w:ascii="Arial" w:hAnsi="Arial" w:cs="Arial"/>
          <w:sz w:val="24"/>
          <w:szCs w:val="24"/>
        </w:rPr>
        <w:t xml:space="preserve">ROZDZIAŁ XV </w:t>
      </w:r>
      <w:r w:rsidRPr="00A226D7">
        <w:rPr>
          <w:rFonts w:ascii="Arial" w:hAnsi="Arial" w:cs="Arial"/>
          <w:sz w:val="24"/>
          <w:szCs w:val="24"/>
        </w:rPr>
        <w:tab/>
        <w:t>Kryteria oceny ofert</w:t>
      </w:r>
    </w:p>
    <w:p w14:paraId="372A68B6" w14:textId="77777777" w:rsidR="00A226D7" w:rsidRPr="00A226D7" w:rsidRDefault="00A226D7" w:rsidP="00A226D7">
      <w:pPr>
        <w:keepNext/>
        <w:jc w:val="both"/>
        <w:outlineLvl w:val="3"/>
        <w:rPr>
          <w:rFonts w:ascii="Arial" w:hAnsi="Arial" w:cs="Arial"/>
          <w:sz w:val="24"/>
          <w:szCs w:val="24"/>
        </w:rPr>
      </w:pPr>
      <w:r w:rsidRPr="00A226D7">
        <w:rPr>
          <w:rFonts w:ascii="Arial" w:hAnsi="Arial" w:cs="Arial"/>
          <w:sz w:val="24"/>
          <w:szCs w:val="24"/>
        </w:rPr>
        <w:t xml:space="preserve">ROZDZIAŁ XVI </w:t>
      </w:r>
      <w:r w:rsidRPr="00A226D7">
        <w:rPr>
          <w:rFonts w:ascii="Arial" w:hAnsi="Arial" w:cs="Arial"/>
          <w:sz w:val="24"/>
          <w:szCs w:val="24"/>
        </w:rPr>
        <w:tab/>
        <w:t>Zawiadomienie o wyborze oferty najkorzystniejszej</w:t>
      </w:r>
    </w:p>
    <w:p w14:paraId="70FFEBB3" w14:textId="77777777" w:rsidR="00A226D7" w:rsidRPr="00A226D7" w:rsidRDefault="00A226D7" w:rsidP="00A226D7">
      <w:pPr>
        <w:keepNext/>
        <w:jc w:val="both"/>
        <w:outlineLvl w:val="3"/>
        <w:rPr>
          <w:rFonts w:ascii="Arial" w:hAnsi="Arial" w:cs="Arial"/>
          <w:sz w:val="24"/>
          <w:szCs w:val="24"/>
        </w:rPr>
      </w:pPr>
      <w:r w:rsidRPr="00A226D7">
        <w:rPr>
          <w:rFonts w:ascii="Arial" w:hAnsi="Arial" w:cs="Arial"/>
          <w:sz w:val="24"/>
          <w:szCs w:val="24"/>
        </w:rPr>
        <w:t xml:space="preserve">ROZDZIAŁ XVII </w:t>
      </w:r>
      <w:r w:rsidRPr="00A226D7">
        <w:rPr>
          <w:rFonts w:ascii="Arial" w:hAnsi="Arial" w:cs="Arial"/>
          <w:sz w:val="24"/>
          <w:szCs w:val="24"/>
        </w:rPr>
        <w:tab/>
        <w:t>Przesłanki unieważnienia postępowania</w:t>
      </w:r>
    </w:p>
    <w:p w14:paraId="25022D36" w14:textId="77777777" w:rsidR="00A226D7" w:rsidRPr="00A226D7" w:rsidRDefault="00A226D7" w:rsidP="00A226D7">
      <w:pPr>
        <w:keepNext/>
        <w:tabs>
          <w:tab w:val="left" w:pos="360"/>
        </w:tabs>
        <w:ind w:left="2124" w:hanging="2124"/>
        <w:jc w:val="both"/>
        <w:outlineLvl w:val="2"/>
        <w:rPr>
          <w:rFonts w:ascii="Arial" w:hAnsi="Arial" w:cs="Arial"/>
          <w:sz w:val="24"/>
          <w:szCs w:val="24"/>
        </w:rPr>
      </w:pPr>
      <w:r w:rsidRPr="00A226D7">
        <w:rPr>
          <w:rFonts w:ascii="Arial" w:hAnsi="Arial" w:cs="Arial"/>
          <w:sz w:val="24"/>
          <w:szCs w:val="24"/>
        </w:rPr>
        <w:t xml:space="preserve">ROZDZIAŁ XVIII </w:t>
      </w:r>
      <w:r w:rsidRPr="00A226D7">
        <w:rPr>
          <w:rFonts w:ascii="Arial" w:hAnsi="Arial" w:cs="Arial"/>
          <w:sz w:val="24"/>
          <w:szCs w:val="24"/>
        </w:rPr>
        <w:tab/>
        <w:t>Zawarcie umowy, zabezpieczenie należytego wykonania umowy, ubezpieczenie OC</w:t>
      </w:r>
    </w:p>
    <w:p w14:paraId="5F8D3BC5" w14:textId="77777777" w:rsidR="00A226D7" w:rsidRPr="00A226D7" w:rsidRDefault="00A226D7" w:rsidP="00A226D7">
      <w:pPr>
        <w:keepNext/>
        <w:jc w:val="both"/>
        <w:outlineLvl w:val="3"/>
        <w:rPr>
          <w:rFonts w:ascii="Arial" w:hAnsi="Arial" w:cs="Arial"/>
          <w:sz w:val="24"/>
          <w:szCs w:val="24"/>
        </w:rPr>
      </w:pPr>
      <w:r w:rsidRPr="00A226D7">
        <w:rPr>
          <w:rFonts w:ascii="Arial" w:hAnsi="Arial" w:cs="Arial"/>
          <w:sz w:val="24"/>
          <w:szCs w:val="24"/>
        </w:rPr>
        <w:t xml:space="preserve">ROZDZIAŁ XIX </w:t>
      </w:r>
      <w:r w:rsidRPr="00A226D7">
        <w:rPr>
          <w:rFonts w:ascii="Arial" w:hAnsi="Arial" w:cs="Arial"/>
          <w:sz w:val="24"/>
          <w:szCs w:val="24"/>
        </w:rPr>
        <w:tab/>
        <w:t>Pouczenie o środkach ochrony prawnej</w:t>
      </w:r>
    </w:p>
    <w:p w14:paraId="483AD586" w14:textId="77777777" w:rsidR="00A226D7" w:rsidRPr="00A226D7" w:rsidRDefault="00A226D7" w:rsidP="00A226D7">
      <w:pPr>
        <w:keepNext/>
        <w:jc w:val="both"/>
        <w:outlineLvl w:val="3"/>
        <w:rPr>
          <w:rFonts w:ascii="Arial" w:hAnsi="Arial" w:cs="Arial"/>
          <w:sz w:val="24"/>
          <w:szCs w:val="24"/>
        </w:rPr>
      </w:pPr>
      <w:r w:rsidRPr="00A226D7">
        <w:rPr>
          <w:rFonts w:ascii="Arial" w:hAnsi="Arial" w:cs="Arial"/>
          <w:sz w:val="24"/>
          <w:szCs w:val="24"/>
        </w:rPr>
        <w:t xml:space="preserve">ROZDZIAŁ XX </w:t>
      </w:r>
      <w:r w:rsidRPr="00A226D7">
        <w:rPr>
          <w:rFonts w:ascii="Arial" w:hAnsi="Arial" w:cs="Arial"/>
          <w:sz w:val="24"/>
          <w:szCs w:val="24"/>
        </w:rPr>
        <w:tab/>
        <w:t>Opis przedmiotu zamówienia</w:t>
      </w:r>
    </w:p>
    <w:p w14:paraId="1148B8D8" w14:textId="7C6F8057" w:rsidR="00E5100B" w:rsidRPr="00F7424A" w:rsidRDefault="00E5100B" w:rsidP="00F7424A">
      <w:pPr>
        <w:jc w:val="both"/>
        <w:rPr>
          <w:rFonts w:ascii="Arial" w:hAnsi="Arial" w:cs="Arial"/>
          <w:bCs/>
          <w:sz w:val="24"/>
          <w:szCs w:val="24"/>
          <w:u w:val="single"/>
        </w:rPr>
      </w:pPr>
    </w:p>
    <w:p w14:paraId="5C9B8A68" w14:textId="77777777" w:rsidR="00645AE7" w:rsidRPr="00F7424A" w:rsidRDefault="00645AE7" w:rsidP="00F7424A">
      <w:pPr>
        <w:jc w:val="both"/>
        <w:rPr>
          <w:rFonts w:ascii="Arial" w:hAnsi="Arial" w:cs="Arial"/>
          <w:bCs/>
          <w:sz w:val="24"/>
          <w:szCs w:val="24"/>
          <w:u w:val="single"/>
        </w:rPr>
      </w:pPr>
    </w:p>
    <w:p w14:paraId="2DE7FEA0" w14:textId="77777777" w:rsidR="00E5100B" w:rsidRPr="00337D0D" w:rsidRDefault="00E5100B" w:rsidP="00F7424A">
      <w:pPr>
        <w:jc w:val="both"/>
        <w:rPr>
          <w:rFonts w:ascii="Arial" w:hAnsi="Arial" w:cs="Arial"/>
          <w:bCs/>
          <w:sz w:val="24"/>
          <w:szCs w:val="24"/>
          <w:u w:val="single"/>
        </w:rPr>
      </w:pPr>
      <w:bookmarkStart w:id="0" w:name="_Hlk62704959"/>
      <w:r w:rsidRPr="00337D0D">
        <w:rPr>
          <w:rFonts w:ascii="Arial" w:hAnsi="Arial" w:cs="Arial"/>
          <w:bCs/>
          <w:sz w:val="24"/>
          <w:szCs w:val="24"/>
          <w:u w:val="single"/>
        </w:rPr>
        <w:t>ZAŁĄCZNIKI:</w:t>
      </w:r>
    </w:p>
    <w:p w14:paraId="382016E5" w14:textId="77777777" w:rsidR="00E5100B" w:rsidRPr="00337D0D" w:rsidRDefault="00E5100B" w:rsidP="00F7424A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337D0D">
        <w:rPr>
          <w:rFonts w:ascii="Arial" w:hAnsi="Arial" w:cs="Arial"/>
          <w:bCs/>
          <w:sz w:val="24"/>
          <w:szCs w:val="24"/>
        </w:rPr>
        <w:t>ZAŁĄCZNIK NR  1</w:t>
      </w:r>
      <w:r w:rsidRPr="00337D0D">
        <w:rPr>
          <w:rFonts w:ascii="Arial" w:hAnsi="Arial" w:cs="Arial"/>
          <w:bCs/>
          <w:sz w:val="24"/>
          <w:szCs w:val="24"/>
        </w:rPr>
        <w:tab/>
      </w:r>
      <w:r w:rsidRPr="00337D0D">
        <w:rPr>
          <w:rFonts w:ascii="Arial" w:hAnsi="Arial" w:cs="Arial"/>
          <w:bCs/>
          <w:sz w:val="24"/>
          <w:szCs w:val="24"/>
        </w:rPr>
        <w:tab/>
        <w:t>formularz oferty</w:t>
      </w:r>
    </w:p>
    <w:p w14:paraId="421B0FB4" w14:textId="77777777" w:rsidR="00E5100B" w:rsidRPr="00337D0D" w:rsidRDefault="00E5100B" w:rsidP="00F7424A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337D0D">
        <w:rPr>
          <w:rFonts w:ascii="Arial" w:hAnsi="Arial" w:cs="Arial"/>
          <w:bCs/>
          <w:sz w:val="24"/>
          <w:szCs w:val="24"/>
        </w:rPr>
        <w:t>ZAŁĄCZNIK NR  2</w:t>
      </w:r>
      <w:r w:rsidRPr="00337D0D">
        <w:rPr>
          <w:rFonts w:ascii="Arial" w:hAnsi="Arial" w:cs="Arial"/>
          <w:bCs/>
          <w:sz w:val="24"/>
          <w:szCs w:val="24"/>
        </w:rPr>
        <w:tab/>
      </w:r>
      <w:r w:rsidRPr="00337D0D">
        <w:rPr>
          <w:rFonts w:ascii="Arial" w:hAnsi="Arial" w:cs="Arial"/>
          <w:bCs/>
          <w:sz w:val="24"/>
          <w:szCs w:val="24"/>
        </w:rPr>
        <w:tab/>
        <w:t>oświadczenie o braku podstaw wykluczenia wykonawcy</w:t>
      </w:r>
    </w:p>
    <w:p w14:paraId="2336554B" w14:textId="3D5B012A" w:rsidR="00E5100B" w:rsidRPr="00337D0D" w:rsidRDefault="00E5100B" w:rsidP="00F7424A">
      <w:pPr>
        <w:tabs>
          <w:tab w:val="left" w:pos="0"/>
          <w:tab w:val="left" w:pos="1843"/>
        </w:tabs>
        <w:ind w:left="2832" w:hanging="2832"/>
        <w:rPr>
          <w:rFonts w:ascii="Arial" w:hAnsi="Arial" w:cs="Arial"/>
          <w:bCs/>
          <w:sz w:val="24"/>
          <w:szCs w:val="24"/>
        </w:rPr>
      </w:pPr>
      <w:r w:rsidRPr="00337D0D">
        <w:rPr>
          <w:rFonts w:ascii="Arial" w:hAnsi="Arial" w:cs="Arial"/>
          <w:bCs/>
          <w:sz w:val="24"/>
          <w:szCs w:val="24"/>
        </w:rPr>
        <w:t>ZAŁĄCZNIK NR  3</w:t>
      </w:r>
      <w:r w:rsidRPr="00337D0D">
        <w:rPr>
          <w:rFonts w:ascii="Arial" w:hAnsi="Arial" w:cs="Arial"/>
          <w:bCs/>
          <w:sz w:val="24"/>
          <w:szCs w:val="24"/>
        </w:rPr>
        <w:tab/>
        <w:t xml:space="preserve">oświadczenie o spełnianiu warunków udziału </w:t>
      </w:r>
    </w:p>
    <w:p w14:paraId="2F996439" w14:textId="2FBA289B" w:rsidR="00E5100B" w:rsidRPr="00337D0D" w:rsidRDefault="00E5100B" w:rsidP="00F7424A">
      <w:pPr>
        <w:tabs>
          <w:tab w:val="left" w:pos="0"/>
          <w:tab w:val="left" w:pos="1843"/>
        </w:tabs>
        <w:ind w:left="2832" w:hanging="2832"/>
        <w:rPr>
          <w:rFonts w:ascii="Arial" w:hAnsi="Arial" w:cs="Arial"/>
          <w:bCs/>
          <w:sz w:val="24"/>
          <w:szCs w:val="24"/>
        </w:rPr>
      </w:pPr>
      <w:r w:rsidRPr="00337D0D">
        <w:rPr>
          <w:rFonts w:ascii="Arial" w:hAnsi="Arial" w:cs="Arial"/>
          <w:bCs/>
          <w:sz w:val="24"/>
          <w:szCs w:val="24"/>
        </w:rPr>
        <w:t xml:space="preserve">ZAŁĄCZNIK NR  </w:t>
      </w:r>
      <w:r w:rsidR="008F4869">
        <w:rPr>
          <w:rFonts w:ascii="Arial" w:hAnsi="Arial" w:cs="Arial"/>
          <w:bCs/>
          <w:sz w:val="24"/>
          <w:szCs w:val="24"/>
        </w:rPr>
        <w:t>4</w:t>
      </w:r>
      <w:r w:rsidRPr="00337D0D">
        <w:rPr>
          <w:rFonts w:ascii="Arial" w:hAnsi="Arial" w:cs="Arial"/>
          <w:bCs/>
          <w:sz w:val="24"/>
          <w:szCs w:val="24"/>
        </w:rPr>
        <w:tab/>
        <w:t>wzór gwarancji na zabezpieczenie należytego wykonania umowy</w:t>
      </w:r>
    </w:p>
    <w:p w14:paraId="2AA6ABA9" w14:textId="10AC6871" w:rsidR="00E5100B" w:rsidRPr="00337D0D" w:rsidRDefault="00E5100B" w:rsidP="00F7424A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337D0D">
        <w:rPr>
          <w:rFonts w:ascii="Arial" w:hAnsi="Arial" w:cs="Arial"/>
          <w:bCs/>
          <w:sz w:val="24"/>
          <w:szCs w:val="24"/>
        </w:rPr>
        <w:t xml:space="preserve">ZAŁĄCZNIK NR </w:t>
      </w:r>
      <w:r w:rsidR="00337D0D">
        <w:rPr>
          <w:rFonts w:ascii="Arial" w:hAnsi="Arial" w:cs="Arial"/>
          <w:bCs/>
          <w:sz w:val="24"/>
          <w:szCs w:val="24"/>
        </w:rPr>
        <w:t xml:space="preserve"> </w:t>
      </w:r>
      <w:r w:rsidR="008F4869">
        <w:rPr>
          <w:rFonts w:ascii="Arial" w:hAnsi="Arial" w:cs="Arial"/>
          <w:bCs/>
          <w:sz w:val="24"/>
          <w:szCs w:val="24"/>
        </w:rPr>
        <w:t>5</w:t>
      </w:r>
      <w:r w:rsidRPr="00337D0D">
        <w:rPr>
          <w:rFonts w:ascii="Arial" w:hAnsi="Arial" w:cs="Arial"/>
          <w:bCs/>
          <w:sz w:val="24"/>
          <w:szCs w:val="24"/>
        </w:rPr>
        <w:tab/>
      </w:r>
      <w:r w:rsidRPr="00337D0D">
        <w:rPr>
          <w:rFonts w:ascii="Arial" w:hAnsi="Arial" w:cs="Arial"/>
          <w:bCs/>
          <w:sz w:val="24"/>
          <w:szCs w:val="24"/>
        </w:rPr>
        <w:tab/>
        <w:t>projektowane postanowienia umowy</w:t>
      </w:r>
    </w:p>
    <w:p w14:paraId="4D69C7BC" w14:textId="517B8135" w:rsidR="00486F05" w:rsidRPr="00337D0D" w:rsidRDefault="00486F05" w:rsidP="00F7424A">
      <w:pPr>
        <w:rPr>
          <w:rFonts w:ascii="Arial" w:hAnsi="Arial" w:cs="Arial"/>
          <w:bCs/>
          <w:sz w:val="24"/>
          <w:szCs w:val="24"/>
        </w:rPr>
      </w:pPr>
      <w:r w:rsidRPr="00337D0D">
        <w:rPr>
          <w:rFonts w:ascii="Arial" w:hAnsi="Arial" w:cs="Arial"/>
          <w:bCs/>
          <w:sz w:val="24"/>
          <w:szCs w:val="24"/>
        </w:rPr>
        <w:t xml:space="preserve">ZAŁĄCZNIK NR </w:t>
      </w:r>
      <w:r w:rsidR="00337D0D">
        <w:rPr>
          <w:rFonts w:ascii="Arial" w:hAnsi="Arial" w:cs="Arial"/>
          <w:bCs/>
          <w:sz w:val="24"/>
          <w:szCs w:val="24"/>
        </w:rPr>
        <w:t xml:space="preserve"> </w:t>
      </w:r>
      <w:r w:rsidR="008F4869">
        <w:rPr>
          <w:rFonts w:ascii="Arial" w:hAnsi="Arial" w:cs="Arial"/>
          <w:bCs/>
          <w:sz w:val="24"/>
          <w:szCs w:val="24"/>
        </w:rPr>
        <w:t>6</w:t>
      </w:r>
      <w:r w:rsidRPr="00337D0D">
        <w:rPr>
          <w:rFonts w:ascii="Arial" w:hAnsi="Arial" w:cs="Arial"/>
          <w:bCs/>
          <w:sz w:val="24"/>
          <w:szCs w:val="24"/>
        </w:rPr>
        <w:tab/>
      </w:r>
      <w:r w:rsidRPr="00337D0D">
        <w:rPr>
          <w:rFonts w:ascii="Arial" w:hAnsi="Arial" w:cs="Arial"/>
          <w:bCs/>
          <w:sz w:val="24"/>
          <w:szCs w:val="24"/>
        </w:rPr>
        <w:tab/>
        <w:t>opis przedmiotu zamówienia</w:t>
      </w:r>
    </w:p>
    <w:p w14:paraId="08124F14" w14:textId="70F7FB3D" w:rsidR="006C4938" w:rsidRPr="00A33630" w:rsidRDefault="006C4938" w:rsidP="006C4938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bookmarkStart w:id="1" w:name="_Hlk86996635"/>
      <w:r w:rsidRPr="00A33630">
        <w:rPr>
          <w:rFonts w:ascii="Arial" w:hAnsi="Arial" w:cs="Arial"/>
          <w:bCs/>
          <w:sz w:val="24"/>
          <w:szCs w:val="24"/>
        </w:rPr>
        <w:t xml:space="preserve">ZAŁĄCZNIK NR  </w:t>
      </w:r>
      <w:r w:rsidR="008F4869">
        <w:rPr>
          <w:rFonts w:ascii="Arial" w:hAnsi="Arial" w:cs="Arial"/>
          <w:bCs/>
          <w:sz w:val="24"/>
          <w:szCs w:val="24"/>
        </w:rPr>
        <w:t>7</w:t>
      </w:r>
      <w:r w:rsidR="0018033B">
        <w:rPr>
          <w:rFonts w:ascii="Arial" w:hAnsi="Arial" w:cs="Arial"/>
          <w:bCs/>
          <w:sz w:val="24"/>
          <w:szCs w:val="24"/>
        </w:rPr>
        <w:t xml:space="preserve">   </w:t>
      </w:r>
      <w:r w:rsidRPr="00A33630"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>wykaz robót budowlanych</w:t>
      </w:r>
    </w:p>
    <w:p w14:paraId="41705974" w14:textId="461F585D" w:rsidR="006C4938" w:rsidRPr="00A33630" w:rsidRDefault="006C4938" w:rsidP="006C4938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A33630">
        <w:rPr>
          <w:rFonts w:ascii="Arial" w:hAnsi="Arial" w:cs="Arial"/>
          <w:bCs/>
          <w:sz w:val="24"/>
          <w:szCs w:val="24"/>
        </w:rPr>
        <w:t xml:space="preserve">ZAŁĄCZNIK NR  </w:t>
      </w:r>
      <w:r w:rsidR="008F4869">
        <w:rPr>
          <w:rFonts w:ascii="Arial" w:hAnsi="Arial" w:cs="Arial"/>
          <w:bCs/>
          <w:sz w:val="24"/>
          <w:szCs w:val="24"/>
        </w:rPr>
        <w:t>8</w:t>
      </w:r>
      <w:r w:rsidR="0018033B">
        <w:rPr>
          <w:rFonts w:ascii="Arial" w:hAnsi="Arial" w:cs="Arial"/>
          <w:bCs/>
          <w:sz w:val="24"/>
          <w:szCs w:val="24"/>
        </w:rPr>
        <w:t xml:space="preserve">  </w:t>
      </w:r>
      <w:r w:rsidRPr="00A33630"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>wykaz osób</w:t>
      </w:r>
    </w:p>
    <w:p w14:paraId="41F2810B" w14:textId="4974DB59" w:rsidR="002D2485" w:rsidRPr="00A33630" w:rsidRDefault="002D2485" w:rsidP="002D2485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bookmarkStart w:id="2" w:name="_Hlk172551373"/>
      <w:r w:rsidRPr="00A33630">
        <w:rPr>
          <w:rFonts w:ascii="Arial" w:hAnsi="Arial" w:cs="Arial"/>
          <w:bCs/>
          <w:sz w:val="24"/>
          <w:szCs w:val="24"/>
        </w:rPr>
        <w:t xml:space="preserve">ZAŁĄCZNIK NR  </w:t>
      </w:r>
      <w:r w:rsidR="008F4869">
        <w:rPr>
          <w:rFonts w:ascii="Arial" w:hAnsi="Arial" w:cs="Arial"/>
          <w:bCs/>
          <w:sz w:val="24"/>
          <w:szCs w:val="24"/>
        </w:rPr>
        <w:t>9</w:t>
      </w:r>
      <w:r>
        <w:rPr>
          <w:rFonts w:ascii="Arial" w:hAnsi="Arial" w:cs="Arial"/>
          <w:bCs/>
          <w:sz w:val="24"/>
          <w:szCs w:val="24"/>
        </w:rPr>
        <w:t xml:space="preserve">  </w:t>
      </w:r>
      <w:r w:rsidRPr="00A33630"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>dokumentacja projektowa</w:t>
      </w:r>
    </w:p>
    <w:bookmarkEnd w:id="2"/>
    <w:p w14:paraId="760BBA64" w14:textId="2D1798D0" w:rsidR="002D2485" w:rsidRPr="00A33630" w:rsidRDefault="002D2485" w:rsidP="002D2485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A33630">
        <w:rPr>
          <w:rFonts w:ascii="Arial" w:hAnsi="Arial" w:cs="Arial"/>
          <w:bCs/>
          <w:sz w:val="24"/>
          <w:szCs w:val="24"/>
        </w:rPr>
        <w:t xml:space="preserve">ZAŁĄCZNIK NR  </w:t>
      </w:r>
      <w:r>
        <w:rPr>
          <w:rFonts w:ascii="Arial" w:hAnsi="Arial" w:cs="Arial"/>
          <w:bCs/>
          <w:sz w:val="24"/>
          <w:szCs w:val="24"/>
        </w:rPr>
        <w:t>1</w:t>
      </w:r>
      <w:r w:rsidR="008F4869">
        <w:rPr>
          <w:rFonts w:ascii="Arial" w:hAnsi="Arial" w:cs="Arial"/>
          <w:bCs/>
          <w:sz w:val="24"/>
          <w:szCs w:val="24"/>
        </w:rPr>
        <w:t>0</w:t>
      </w:r>
      <w:r>
        <w:rPr>
          <w:rFonts w:ascii="Arial" w:hAnsi="Arial" w:cs="Arial"/>
          <w:bCs/>
          <w:sz w:val="24"/>
          <w:szCs w:val="24"/>
        </w:rPr>
        <w:t xml:space="preserve">  </w:t>
      </w:r>
      <w:r w:rsidRPr="00A33630">
        <w:rPr>
          <w:rFonts w:ascii="Arial" w:hAnsi="Arial" w:cs="Arial"/>
          <w:bCs/>
          <w:sz w:val="24"/>
          <w:szCs w:val="24"/>
        </w:rPr>
        <w:tab/>
      </w:r>
      <w:r w:rsidR="00C96AA3">
        <w:rPr>
          <w:rFonts w:ascii="Arial" w:hAnsi="Arial" w:cs="Arial"/>
          <w:bCs/>
          <w:sz w:val="24"/>
          <w:szCs w:val="24"/>
        </w:rPr>
        <w:t>przedmiar robót</w:t>
      </w:r>
    </w:p>
    <w:p w14:paraId="0D7334B1" w14:textId="70569AB9" w:rsidR="00B26560" w:rsidRPr="00337D0D" w:rsidRDefault="00B26560" w:rsidP="00B26560">
      <w:pPr>
        <w:tabs>
          <w:tab w:val="left" w:pos="0"/>
        </w:tabs>
        <w:rPr>
          <w:rFonts w:ascii="Arial" w:hAnsi="Arial" w:cs="Arial"/>
          <w:bCs/>
          <w:sz w:val="24"/>
          <w:szCs w:val="24"/>
        </w:rPr>
      </w:pPr>
      <w:r w:rsidRPr="00337D0D">
        <w:rPr>
          <w:rFonts w:ascii="Arial" w:hAnsi="Arial" w:cs="Arial"/>
          <w:bCs/>
          <w:sz w:val="24"/>
          <w:szCs w:val="24"/>
        </w:rPr>
        <w:t xml:space="preserve">ZAŁĄCZNIK NR  </w:t>
      </w:r>
      <w:r>
        <w:rPr>
          <w:rFonts w:ascii="Arial" w:hAnsi="Arial" w:cs="Arial"/>
          <w:bCs/>
          <w:sz w:val="24"/>
          <w:szCs w:val="24"/>
        </w:rPr>
        <w:t>11</w:t>
      </w:r>
      <w:r w:rsidRPr="00337D0D">
        <w:rPr>
          <w:rFonts w:ascii="Arial" w:hAnsi="Arial" w:cs="Arial"/>
          <w:bCs/>
          <w:sz w:val="24"/>
          <w:szCs w:val="24"/>
        </w:rPr>
        <w:t xml:space="preserve">   </w:t>
      </w:r>
      <w:r w:rsidRPr="00337D0D">
        <w:rPr>
          <w:rFonts w:ascii="Arial" w:hAnsi="Arial" w:cs="Arial"/>
          <w:bCs/>
          <w:sz w:val="24"/>
          <w:szCs w:val="24"/>
        </w:rPr>
        <w:tab/>
        <w:t>wzór zobowiązania podmiotu udostępniającego zasoby</w:t>
      </w:r>
    </w:p>
    <w:p w14:paraId="10294D61" w14:textId="77777777" w:rsidR="006C4938" w:rsidRDefault="006C4938" w:rsidP="00B90009">
      <w:pPr>
        <w:rPr>
          <w:rFonts w:ascii="Arial" w:hAnsi="Arial" w:cs="Arial"/>
          <w:bCs/>
          <w:sz w:val="24"/>
          <w:szCs w:val="24"/>
        </w:rPr>
      </w:pPr>
    </w:p>
    <w:p w14:paraId="3A16018F" w14:textId="77777777" w:rsidR="00833519" w:rsidRPr="00F7424A" w:rsidRDefault="00833519" w:rsidP="00F7424A">
      <w:pPr>
        <w:rPr>
          <w:rFonts w:ascii="Arial" w:hAnsi="Arial" w:cs="Arial"/>
          <w:bCs/>
          <w:sz w:val="24"/>
          <w:szCs w:val="24"/>
        </w:rPr>
      </w:pPr>
    </w:p>
    <w:bookmarkEnd w:id="0"/>
    <w:p w14:paraId="3E1FA99A" w14:textId="77777777" w:rsidR="00E066E4" w:rsidRPr="00F7424A" w:rsidRDefault="00E066E4" w:rsidP="00F7424A">
      <w:pPr>
        <w:rPr>
          <w:rFonts w:ascii="Arial" w:hAnsi="Arial" w:cs="Arial"/>
          <w:bCs/>
          <w:sz w:val="24"/>
          <w:szCs w:val="24"/>
        </w:rPr>
      </w:pPr>
    </w:p>
    <w:bookmarkEnd w:id="1"/>
    <w:p w14:paraId="5FBA5375" w14:textId="3BE7A6A0" w:rsidR="00F72282" w:rsidRDefault="00F72282" w:rsidP="00F7424A">
      <w:pPr>
        <w:rPr>
          <w:rFonts w:ascii="Arial" w:hAnsi="Arial" w:cs="Arial"/>
          <w:bCs/>
          <w:sz w:val="24"/>
          <w:szCs w:val="24"/>
        </w:rPr>
      </w:pPr>
    </w:p>
    <w:p w14:paraId="40F01F1E" w14:textId="56E69751" w:rsidR="002D2485" w:rsidRDefault="002D2485" w:rsidP="00F7424A">
      <w:pPr>
        <w:rPr>
          <w:rFonts w:ascii="Arial" w:hAnsi="Arial" w:cs="Arial"/>
          <w:bCs/>
          <w:sz w:val="24"/>
          <w:szCs w:val="24"/>
        </w:rPr>
      </w:pPr>
    </w:p>
    <w:p w14:paraId="6747DAF6" w14:textId="77777777" w:rsidR="002D2485" w:rsidRPr="00F7424A" w:rsidRDefault="002D2485" w:rsidP="00F7424A">
      <w:pPr>
        <w:rPr>
          <w:rFonts w:ascii="Arial" w:hAnsi="Arial" w:cs="Arial"/>
          <w:bCs/>
          <w:sz w:val="24"/>
          <w:szCs w:val="24"/>
        </w:rPr>
      </w:pPr>
    </w:p>
    <w:p w14:paraId="0A209988" w14:textId="77777777" w:rsidR="00F72282" w:rsidRPr="00F7424A" w:rsidRDefault="00F72282" w:rsidP="00F7424A">
      <w:pPr>
        <w:rPr>
          <w:rFonts w:ascii="Arial" w:hAnsi="Arial" w:cs="Arial"/>
          <w:bCs/>
          <w:sz w:val="24"/>
          <w:szCs w:val="24"/>
        </w:rPr>
      </w:pPr>
    </w:p>
    <w:p w14:paraId="48604581" w14:textId="2D1A6435" w:rsidR="00F72282" w:rsidRDefault="00F72282" w:rsidP="00F7424A">
      <w:pPr>
        <w:rPr>
          <w:rFonts w:ascii="Arial" w:hAnsi="Arial" w:cs="Arial"/>
          <w:bCs/>
          <w:sz w:val="24"/>
          <w:szCs w:val="24"/>
        </w:rPr>
      </w:pPr>
    </w:p>
    <w:p w14:paraId="68831B62" w14:textId="77777777" w:rsidR="006C4938" w:rsidRPr="00F7424A" w:rsidRDefault="006C4938" w:rsidP="00F7424A">
      <w:pPr>
        <w:rPr>
          <w:rFonts w:ascii="Arial" w:hAnsi="Arial" w:cs="Arial"/>
          <w:bCs/>
          <w:sz w:val="24"/>
          <w:szCs w:val="24"/>
        </w:rPr>
      </w:pPr>
    </w:p>
    <w:p w14:paraId="1F5BC0BF" w14:textId="1717A5CE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bookmarkStart w:id="3" w:name="_Hlk62701129"/>
      <w:r w:rsidRPr="00F7424A">
        <w:rPr>
          <w:rFonts w:ascii="Arial" w:hAnsi="Arial" w:cs="Arial"/>
          <w:sz w:val="24"/>
          <w:szCs w:val="24"/>
        </w:rPr>
        <w:lastRenderedPageBreak/>
        <w:t xml:space="preserve">ROZDZIAŁ I </w:t>
      </w:r>
      <w:r w:rsidR="008A0FE6" w:rsidRPr="00F7424A">
        <w:rPr>
          <w:rFonts w:ascii="Arial" w:hAnsi="Arial" w:cs="Arial"/>
          <w:sz w:val="24"/>
          <w:szCs w:val="24"/>
        </w:rPr>
        <w:br/>
      </w:r>
      <w:r w:rsidR="004C13B3" w:rsidRPr="00F7424A">
        <w:rPr>
          <w:rFonts w:ascii="Arial" w:hAnsi="Arial" w:cs="Arial"/>
          <w:sz w:val="24"/>
          <w:szCs w:val="24"/>
        </w:rPr>
        <w:t>I</w:t>
      </w:r>
      <w:r w:rsidRPr="00F7424A">
        <w:rPr>
          <w:rFonts w:ascii="Arial" w:hAnsi="Arial" w:cs="Arial"/>
          <w:sz w:val="24"/>
          <w:szCs w:val="24"/>
        </w:rPr>
        <w:t xml:space="preserve">nformacje </w:t>
      </w:r>
      <w:r w:rsidR="00700F9E" w:rsidRPr="00F7424A">
        <w:rPr>
          <w:rFonts w:ascii="Arial" w:hAnsi="Arial" w:cs="Arial"/>
          <w:sz w:val="24"/>
          <w:szCs w:val="24"/>
        </w:rPr>
        <w:t>ogól</w:t>
      </w:r>
      <w:r w:rsidR="001F0772" w:rsidRPr="00F7424A">
        <w:rPr>
          <w:rFonts w:ascii="Arial" w:hAnsi="Arial" w:cs="Arial"/>
          <w:sz w:val="24"/>
          <w:szCs w:val="24"/>
        </w:rPr>
        <w:t>n</w:t>
      </w:r>
      <w:r w:rsidR="00700F9E" w:rsidRPr="00F7424A">
        <w:rPr>
          <w:rFonts w:ascii="Arial" w:hAnsi="Arial" w:cs="Arial"/>
          <w:sz w:val="24"/>
          <w:szCs w:val="24"/>
        </w:rPr>
        <w:t xml:space="preserve">e </w:t>
      </w:r>
      <w:r w:rsidRPr="00F7424A">
        <w:rPr>
          <w:rFonts w:ascii="Arial" w:hAnsi="Arial" w:cs="Arial"/>
          <w:sz w:val="24"/>
          <w:szCs w:val="24"/>
        </w:rPr>
        <w:t>o postępowaniu</w:t>
      </w:r>
    </w:p>
    <w:bookmarkEnd w:id="3"/>
    <w:p w14:paraId="1DFE0FF1" w14:textId="77777777" w:rsidR="0060016F" w:rsidRPr="00F7424A" w:rsidRDefault="0060016F" w:rsidP="00F7424A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36B65F00" w14:textId="77777777" w:rsidR="006A22F0" w:rsidRPr="00F7424A" w:rsidRDefault="0060016F" w:rsidP="00F7424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F7424A">
        <w:rPr>
          <w:rFonts w:ascii="Arial" w:hAnsi="Arial" w:cs="Arial"/>
          <w:b/>
          <w:bCs/>
          <w:color w:val="000000"/>
          <w:sz w:val="24"/>
          <w:szCs w:val="24"/>
        </w:rPr>
        <w:t>Zamawiający</w:t>
      </w:r>
      <w:r w:rsidR="007B5583" w:rsidRPr="00F7424A">
        <w:rPr>
          <w:rFonts w:ascii="Arial" w:hAnsi="Arial" w:cs="Arial"/>
          <w:b/>
          <w:bCs/>
          <w:color w:val="000000"/>
          <w:sz w:val="24"/>
          <w:szCs w:val="24"/>
        </w:rPr>
        <w:t>:</w:t>
      </w:r>
      <w:r w:rsidR="00912AA9" w:rsidRPr="00F7424A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0D6763A9" w14:textId="0F801832" w:rsidR="006A22F0" w:rsidRPr="00F7424A" w:rsidRDefault="00912AA9" w:rsidP="00F7424A">
      <w:pPr>
        <w:pStyle w:val="Akapitzlist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color w:val="FF0000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Zakład Wodociągów i Kanalizacji Spółka z o. o. ul. M. Golisza 10, 71 – 682 Szczecin wpisana do rejestru przedsiębiorców Krajowego Rejestru Sądowego </w:t>
      </w:r>
      <w:r w:rsidR="00645AE7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w Sądzie Rejonowym Szczecin</w:t>
      </w:r>
      <w:r w:rsidR="00645AE7" w:rsidRPr="00F7424A">
        <w:rPr>
          <w:rFonts w:ascii="Arial" w:hAnsi="Arial" w:cs="Arial"/>
          <w:sz w:val="24"/>
          <w:szCs w:val="24"/>
        </w:rPr>
        <w:t xml:space="preserve"> </w:t>
      </w:r>
      <w:r w:rsidRPr="00F7424A">
        <w:rPr>
          <w:rFonts w:ascii="Arial" w:hAnsi="Arial" w:cs="Arial"/>
          <w:sz w:val="24"/>
          <w:szCs w:val="24"/>
        </w:rPr>
        <w:t>-</w:t>
      </w:r>
      <w:r w:rsidR="00645AE7" w:rsidRPr="00F7424A">
        <w:rPr>
          <w:rFonts w:ascii="Arial" w:hAnsi="Arial" w:cs="Arial"/>
          <w:sz w:val="24"/>
          <w:szCs w:val="24"/>
        </w:rPr>
        <w:t xml:space="preserve"> </w:t>
      </w:r>
      <w:r w:rsidRPr="00F7424A">
        <w:rPr>
          <w:rFonts w:ascii="Arial" w:hAnsi="Arial" w:cs="Arial"/>
          <w:sz w:val="24"/>
          <w:szCs w:val="24"/>
        </w:rPr>
        <w:t xml:space="preserve">Centrum w Szczecinie, XIII Wydział Gospodarczy Krajowego Rejestru Sądowego pod nr 0000063704, o kapitale zakładowym w wysokości – 222 334 500 zł, </w:t>
      </w:r>
      <w:r w:rsidRPr="00F7424A">
        <w:rPr>
          <w:rFonts w:ascii="Arial" w:hAnsi="Arial" w:cs="Arial"/>
          <w:sz w:val="24"/>
          <w:szCs w:val="24"/>
          <w:lang w:val="en-US"/>
        </w:rPr>
        <w:t>NIP: 851-26-24-854, REGON: 811931430, tel.: 91 44-26-200,  fax: 91 422 12 5</w:t>
      </w:r>
      <w:r w:rsidR="005512DB" w:rsidRPr="00F7424A">
        <w:rPr>
          <w:rFonts w:ascii="Arial" w:hAnsi="Arial" w:cs="Arial"/>
          <w:sz w:val="24"/>
          <w:szCs w:val="24"/>
          <w:lang w:val="en-US"/>
        </w:rPr>
        <w:t>8</w:t>
      </w:r>
      <w:r w:rsidR="00A50176" w:rsidRPr="00F7424A">
        <w:rPr>
          <w:rFonts w:ascii="Arial" w:hAnsi="Arial" w:cs="Arial"/>
          <w:sz w:val="24"/>
          <w:szCs w:val="24"/>
          <w:lang w:val="en-US"/>
        </w:rPr>
        <w:t>.</w:t>
      </w:r>
    </w:p>
    <w:p w14:paraId="52670A02" w14:textId="77777777" w:rsidR="00912AA9" w:rsidRPr="00F7424A" w:rsidRDefault="00912AA9" w:rsidP="00F7424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F7424A">
        <w:rPr>
          <w:rFonts w:ascii="Arial" w:hAnsi="Arial" w:cs="Arial"/>
          <w:b/>
          <w:sz w:val="24"/>
          <w:szCs w:val="24"/>
        </w:rPr>
        <w:t>Oświadczenie o statusie dużego przedsiębiorcy</w:t>
      </w:r>
    </w:p>
    <w:p w14:paraId="55F7D0BB" w14:textId="68084A5D" w:rsidR="007B5583" w:rsidRPr="00F7424A" w:rsidRDefault="00912AA9" w:rsidP="00F7424A">
      <w:pPr>
        <w:pStyle w:val="Akapitzlist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color w:val="000000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Zakład Wodociągów i Kanalizacji Sp. z o.o. w Szczecinie oświadcza, że posiada status dużego przedsiębiorcy w rozumieniu przepisów ustawy z dnia 8 marca 2013 r. o przeciwdziałaniu nadmiernym opóźnieniom w transakcjach handlowych oraz Załącznika nr 1 do Rozporządzenia Komisji (UE) nr 651/2014 z dnia 17 czerwca 2014 r. uznającego niektóre rodzaje pomocy za zgodne z rynkiem wewnętrznym w zastosowaniu art. 107 i 108 Traktatu (Dz. Urz. UE L 187 </w:t>
      </w:r>
      <w:r w:rsidR="00F1384F">
        <w:rPr>
          <w:rFonts w:ascii="Arial" w:hAnsi="Arial" w:cs="Arial"/>
          <w:sz w:val="24"/>
          <w:szCs w:val="24"/>
        </w:rPr>
        <w:t xml:space="preserve">                           </w:t>
      </w:r>
      <w:r w:rsidRPr="00F7424A">
        <w:rPr>
          <w:rFonts w:ascii="Arial" w:hAnsi="Arial" w:cs="Arial"/>
          <w:sz w:val="24"/>
          <w:szCs w:val="24"/>
        </w:rPr>
        <w:t>z 26.06.2014, str.1, z późni. zm.).</w:t>
      </w:r>
    </w:p>
    <w:p w14:paraId="1F0F8641" w14:textId="62240EAE" w:rsidR="00A50176" w:rsidRPr="00F7424A" w:rsidRDefault="00A50176" w:rsidP="00F7424A">
      <w:pPr>
        <w:pStyle w:val="Akapitzlist"/>
        <w:numPr>
          <w:ilvl w:val="0"/>
          <w:numId w:val="18"/>
        </w:numPr>
        <w:spacing w:after="0"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adres poczty elektronicznej: </w:t>
      </w:r>
      <w:r w:rsidR="006E19D9" w:rsidRPr="00F7424A">
        <w:rPr>
          <w:rFonts w:ascii="Arial" w:hAnsi="Arial" w:cs="Arial"/>
          <w:sz w:val="24"/>
          <w:szCs w:val="24"/>
        </w:rPr>
        <w:t>zwik@zwik.szczecin.pl</w:t>
      </w:r>
    </w:p>
    <w:p w14:paraId="319E29CE" w14:textId="2C52DC60" w:rsidR="006A22F0" w:rsidRPr="00F7424A" w:rsidRDefault="007B5583" w:rsidP="00F7424A">
      <w:pPr>
        <w:pStyle w:val="Akapitzlist"/>
        <w:numPr>
          <w:ilvl w:val="0"/>
          <w:numId w:val="18"/>
        </w:numPr>
        <w:spacing w:after="0"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adres </w:t>
      </w:r>
      <w:r w:rsidR="00D21DFC" w:rsidRPr="00F7424A">
        <w:rPr>
          <w:rFonts w:ascii="Arial" w:hAnsi="Arial" w:cs="Arial"/>
          <w:sz w:val="24"/>
          <w:szCs w:val="24"/>
        </w:rPr>
        <w:t xml:space="preserve">strony internetowej prowadzonego </w:t>
      </w:r>
      <w:r w:rsidRPr="00F7424A">
        <w:rPr>
          <w:rFonts w:ascii="Arial" w:hAnsi="Arial" w:cs="Arial"/>
          <w:sz w:val="24"/>
          <w:szCs w:val="24"/>
        </w:rPr>
        <w:t>p</w:t>
      </w:r>
      <w:r w:rsidR="00D21DFC" w:rsidRPr="00F7424A">
        <w:rPr>
          <w:rFonts w:ascii="Arial" w:hAnsi="Arial" w:cs="Arial"/>
          <w:sz w:val="24"/>
          <w:szCs w:val="24"/>
        </w:rPr>
        <w:t>ostępowania</w:t>
      </w:r>
      <w:r w:rsidR="00400830" w:rsidRPr="00F7424A">
        <w:rPr>
          <w:rFonts w:ascii="Arial" w:hAnsi="Arial" w:cs="Arial"/>
          <w:sz w:val="24"/>
          <w:szCs w:val="24"/>
        </w:rPr>
        <w:t xml:space="preserve"> (na stronie tej </w:t>
      </w:r>
      <w:r w:rsidR="00D21DFC" w:rsidRPr="00F7424A">
        <w:rPr>
          <w:rFonts w:ascii="Arial" w:hAnsi="Arial" w:cs="Arial"/>
          <w:sz w:val="24"/>
          <w:szCs w:val="24"/>
        </w:rPr>
        <w:t>udostępniane będą</w:t>
      </w:r>
      <w:r w:rsidR="00400830" w:rsidRPr="00F7424A">
        <w:rPr>
          <w:rFonts w:ascii="Arial" w:hAnsi="Arial" w:cs="Arial"/>
          <w:sz w:val="24"/>
          <w:szCs w:val="24"/>
        </w:rPr>
        <w:t xml:space="preserve"> też </w:t>
      </w:r>
      <w:r w:rsidR="00D21DFC" w:rsidRPr="00F7424A">
        <w:rPr>
          <w:rFonts w:ascii="Arial" w:hAnsi="Arial" w:cs="Arial"/>
          <w:sz w:val="24"/>
          <w:szCs w:val="24"/>
        </w:rPr>
        <w:t>zmiany i wyjaśnienia treści SWZ oraz inne dokumenty zamówienia bezpośrednio związane z postęp</w:t>
      </w:r>
      <w:r w:rsidRPr="00F7424A">
        <w:rPr>
          <w:rFonts w:ascii="Arial" w:hAnsi="Arial" w:cs="Arial"/>
          <w:sz w:val="24"/>
          <w:szCs w:val="24"/>
        </w:rPr>
        <w:t xml:space="preserve">owaniem </w:t>
      </w:r>
      <w:r w:rsidR="00F1384F">
        <w:rPr>
          <w:rFonts w:ascii="Arial" w:hAnsi="Arial" w:cs="Arial"/>
          <w:sz w:val="24"/>
          <w:szCs w:val="24"/>
        </w:rPr>
        <w:t xml:space="preserve">                           </w:t>
      </w:r>
      <w:r w:rsidRPr="00F7424A">
        <w:rPr>
          <w:rFonts w:ascii="Arial" w:hAnsi="Arial" w:cs="Arial"/>
          <w:sz w:val="24"/>
          <w:szCs w:val="24"/>
        </w:rPr>
        <w:t>o udzielenie zamówienia</w:t>
      </w:r>
      <w:r w:rsidR="00AD1F47" w:rsidRPr="00F7424A">
        <w:rPr>
          <w:rFonts w:ascii="Arial" w:hAnsi="Arial" w:cs="Arial"/>
          <w:sz w:val="24"/>
          <w:szCs w:val="24"/>
        </w:rPr>
        <w:t>)</w:t>
      </w:r>
      <w:r w:rsidRPr="00F7424A">
        <w:rPr>
          <w:rFonts w:ascii="Arial" w:hAnsi="Arial" w:cs="Arial"/>
          <w:sz w:val="24"/>
          <w:szCs w:val="24"/>
        </w:rPr>
        <w:t>:</w:t>
      </w:r>
      <w:r w:rsidR="00A50176" w:rsidRPr="00F7424A">
        <w:rPr>
          <w:rFonts w:ascii="Arial" w:hAnsi="Arial" w:cs="Arial"/>
          <w:color w:val="FF0000"/>
          <w:sz w:val="24"/>
          <w:szCs w:val="24"/>
        </w:rPr>
        <w:t xml:space="preserve"> </w:t>
      </w:r>
      <w:hyperlink r:id="rId10" w:tgtFrame="_blank" w:history="1">
        <w:r w:rsidR="00616DA1" w:rsidRPr="00F7424A">
          <w:rPr>
            <w:rFonts w:ascii="Arial" w:hAnsi="Arial" w:cs="Arial"/>
            <w:color w:val="0000FF"/>
            <w:sz w:val="24"/>
            <w:szCs w:val="24"/>
            <w:u w:val="single"/>
          </w:rPr>
          <w:t>http://bip.zwik.szczecin.pl/zamowienia</w:t>
        </w:r>
      </w:hyperlink>
    </w:p>
    <w:p w14:paraId="1BB69489" w14:textId="77777777" w:rsidR="00F63720" w:rsidRPr="00F7424A" w:rsidRDefault="00F63720" w:rsidP="00F7424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F7424A">
        <w:rPr>
          <w:rFonts w:ascii="Arial" w:hAnsi="Arial" w:cs="Arial"/>
          <w:b/>
          <w:bCs/>
          <w:sz w:val="24"/>
          <w:szCs w:val="24"/>
        </w:rPr>
        <w:t>Tryb postępowania:</w:t>
      </w:r>
    </w:p>
    <w:p w14:paraId="466D174C" w14:textId="4DF4C425" w:rsidR="0060016F" w:rsidRPr="00F7424A" w:rsidRDefault="0060016F" w:rsidP="00F7424A">
      <w:pPr>
        <w:pStyle w:val="Akapitzlist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b/>
          <w:bCs/>
          <w:sz w:val="24"/>
          <w:szCs w:val="24"/>
        </w:rPr>
      </w:pPr>
      <w:r w:rsidRPr="00F7424A">
        <w:rPr>
          <w:rFonts w:ascii="Arial" w:hAnsi="Arial" w:cs="Arial"/>
          <w:b/>
          <w:bCs/>
          <w:sz w:val="24"/>
          <w:szCs w:val="24"/>
        </w:rPr>
        <w:t xml:space="preserve">Postępowanie jest prowadzone </w:t>
      </w:r>
      <w:r w:rsidRPr="00F7424A">
        <w:rPr>
          <w:rFonts w:ascii="Arial" w:hAnsi="Arial" w:cs="Arial"/>
          <w:b/>
          <w:bCs/>
          <w:sz w:val="24"/>
          <w:szCs w:val="24"/>
          <w:u w:val="single"/>
        </w:rPr>
        <w:t>w trybie</w:t>
      </w:r>
      <w:r w:rsidR="004D4EDD" w:rsidRPr="00F7424A">
        <w:rPr>
          <w:rFonts w:ascii="Arial" w:hAnsi="Arial" w:cs="Arial"/>
          <w:b/>
          <w:bCs/>
          <w:sz w:val="24"/>
          <w:szCs w:val="24"/>
          <w:u w:val="single"/>
        </w:rPr>
        <w:t xml:space="preserve"> przetargu nieograniczonego</w:t>
      </w:r>
      <w:r w:rsidR="00C37D52" w:rsidRPr="00F7424A">
        <w:rPr>
          <w:rFonts w:ascii="Arial" w:hAnsi="Arial" w:cs="Arial"/>
          <w:b/>
          <w:bCs/>
          <w:sz w:val="24"/>
          <w:szCs w:val="24"/>
        </w:rPr>
        <w:t xml:space="preserve">, </w:t>
      </w:r>
      <w:r w:rsidR="00645AE7" w:rsidRPr="00F7424A">
        <w:rPr>
          <w:rFonts w:ascii="Arial" w:hAnsi="Arial" w:cs="Arial"/>
          <w:b/>
          <w:bCs/>
          <w:sz w:val="24"/>
          <w:szCs w:val="24"/>
        </w:rPr>
        <w:br/>
      </w:r>
      <w:r w:rsidR="00C37D52" w:rsidRPr="00F7424A">
        <w:rPr>
          <w:rFonts w:ascii="Arial" w:hAnsi="Arial" w:cs="Arial"/>
          <w:b/>
          <w:bCs/>
          <w:sz w:val="24"/>
          <w:szCs w:val="24"/>
        </w:rPr>
        <w:t>w którym w odpowiedzi na ogłoszenie o zamówieniu oferty mogą składać wszyscy zainteresowani wykonawcy.</w:t>
      </w:r>
    </w:p>
    <w:p w14:paraId="62239C0B" w14:textId="77777777" w:rsidR="00C54639" w:rsidRPr="00F7424A" w:rsidRDefault="00C54639" w:rsidP="00F7424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F7424A">
        <w:rPr>
          <w:rFonts w:ascii="Arial" w:hAnsi="Arial" w:cs="Arial"/>
          <w:b/>
          <w:bCs/>
          <w:sz w:val="24"/>
          <w:szCs w:val="24"/>
        </w:rPr>
        <w:t>Negocj</w:t>
      </w:r>
      <w:r w:rsidR="00FA7439" w:rsidRPr="00F7424A">
        <w:rPr>
          <w:rFonts w:ascii="Arial" w:hAnsi="Arial" w:cs="Arial"/>
          <w:b/>
          <w:bCs/>
          <w:sz w:val="24"/>
          <w:szCs w:val="24"/>
        </w:rPr>
        <w:t xml:space="preserve">acje </w:t>
      </w:r>
      <w:r w:rsidRPr="00F7424A">
        <w:rPr>
          <w:rFonts w:ascii="Arial" w:hAnsi="Arial" w:cs="Arial"/>
          <w:sz w:val="24"/>
          <w:szCs w:val="24"/>
        </w:rPr>
        <w:t xml:space="preserve"> </w:t>
      </w:r>
      <w:r w:rsidRPr="00F7424A">
        <w:rPr>
          <w:rFonts w:ascii="Arial" w:hAnsi="Arial" w:cs="Arial"/>
          <w:b/>
          <w:bCs/>
          <w:sz w:val="24"/>
          <w:szCs w:val="24"/>
        </w:rPr>
        <w:t>w celu ulepszenia</w:t>
      </w:r>
      <w:r w:rsidR="00FA7439" w:rsidRPr="00F7424A">
        <w:rPr>
          <w:rFonts w:ascii="Arial" w:hAnsi="Arial" w:cs="Arial"/>
          <w:b/>
          <w:bCs/>
          <w:sz w:val="24"/>
          <w:szCs w:val="24"/>
        </w:rPr>
        <w:t xml:space="preserve"> treści ofert</w:t>
      </w:r>
      <w:r w:rsidRPr="00F7424A">
        <w:rPr>
          <w:rFonts w:ascii="Arial" w:hAnsi="Arial" w:cs="Arial"/>
          <w:b/>
          <w:bCs/>
          <w:sz w:val="24"/>
          <w:szCs w:val="24"/>
        </w:rPr>
        <w:t>:</w:t>
      </w:r>
    </w:p>
    <w:p w14:paraId="0B263F3F" w14:textId="2F211B5A" w:rsidR="00C54639" w:rsidRPr="00F7424A" w:rsidRDefault="00C54639" w:rsidP="00AD1B7C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Zamawiający przewiduje możliwość prowadzenia negocjacji z wykonawcami, którzy złożyli oferty, w sytuacji gdy cena najkorzystniejszej oferty lub oferta </w:t>
      </w:r>
      <w:r w:rsidR="00645AE7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z najniższą ceną będzie przewyższać kwotę, którą zamawiający zamierza przeznaczyć na sfinansowanie zamówienia, chyba że zamawiający będzie mógł zwiększyć tę kwotę do ceny najkorzystniejszej oferty;</w:t>
      </w:r>
    </w:p>
    <w:p w14:paraId="555500EB" w14:textId="77777777" w:rsidR="00BE0CE2" w:rsidRPr="00F7424A" w:rsidRDefault="00C54639" w:rsidP="00AD1B7C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zamawiający zaprosi do negocjacji </w:t>
      </w:r>
      <w:r w:rsidRPr="00F7424A">
        <w:rPr>
          <w:rFonts w:ascii="Arial" w:hAnsi="Arial" w:cs="Arial"/>
          <w:b/>
          <w:bCs/>
          <w:sz w:val="24"/>
          <w:szCs w:val="24"/>
        </w:rPr>
        <w:t>nie więcej niż dwóch wykonawców</w:t>
      </w:r>
      <w:r w:rsidRPr="00F7424A">
        <w:rPr>
          <w:rFonts w:ascii="Arial" w:hAnsi="Arial" w:cs="Arial"/>
          <w:sz w:val="24"/>
          <w:szCs w:val="24"/>
        </w:rPr>
        <w:t>, którzy złożyli ofertę z najkorzystniejszą ceną, przy czym</w:t>
      </w:r>
      <w:r w:rsidRPr="00F7424A">
        <w:rPr>
          <w:rFonts w:ascii="Arial" w:hAnsi="Arial" w:cs="Arial"/>
          <w:b/>
          <w:bCs/>
          <w:sz w:val="24"/>
          <w:szCs w:val="24"/>
        </w:rPr>
        <w:t xml:space="preserve"> </w:t>
      </w:r>
      <w:r w:rsidRPr="00F7424A">
        <w:rPr>
          <w:rFonts w:ascii="Arial" w:hAnsi="Arial" w:cs="Arial"/>
          <w:sz w:val="24"/>
          <w:szCs w:val="24"/>
        </w:rPr>
        <w:t xml:space="preserve">negocjacje dotyczyć </w:t>
      </w:r>
      <w:r w:rsidR="00066AAE" w:rsidRPr="00F7424A">
        <w:rPr>
          <w:rFonts w:ascii="Arial" w:hAnsi="Arial" w:cs="Arial"/>
          <w:sz w:val="24"/>
          <w:szCs w:val="24"/>
        </w:rPr>
        <w:t xml:space="preserve">będą </w:t>
      </w:r>
      <w:r w:rsidRPr="00F7424A">
        <w:rPr>
          <w:rFonts w:ascii="Arial" w:hAnsi="Arial" w:cs="Arial"/>
          <w:sz w:val="24"/>
          <w:szCs w:val="24"/>
        </w:rPr>
        <w:t>wyłącznie cen ofert;</w:t>
      </w:r>
    </w:p>
    <w:p w14:paraId="39111794" w14:textId="77777777" w:rsidR="00C54639" w:rsidRPr="00F7424A" w:rsidRDefault="00C54639" w:rsidP="00AD1B7C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oferta dodatkowa nie może zawierać ceny wyższej niż w ofercie pierwotnie złożonej. Jeżeli oferta dodatkowa będzie zawierała cenę wyższą niż w ofercie pierwotnie złożonej, oferta dodatkowa zostanie odrzucona.</w:t>
      </w:r>
    </w:p>
    <w:p w14:paraId="5FC26B4B" w14:textId="77777777" w:rsidR="0060016F" w:rsidRPr="00F7424A" w:rsidRDefault="00B36919" w:rsidP="00F7424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Ofertę należy złożyć </w:t>
      </w:r>
      <w:r w:rsidR="00867CFA" w:rsidRPr="00F7424A">
        <w:rPr>
          <w:rFonts w:ascii="Arial" w:hAnsi="Arial" w:cs="Arial"/>
          <w:sz w:val="24"/>
          <w:szCs w:val="24"/>
        </w:rPr>
        <w:t>na formularzu oferty, według wzoru stanowiącego</w:t>
      </w:r>
      <w:r w:rsidR="00867CFA" w:rsidRPr="00F7424A">
        <w:rPr>
          <w:rFonts w:ascii="Arial" w:hAnsi="Arial" w:cs="Arial"/>
          <w:color w:val="FF0000"/>
          <w:sz w:val="24"/>
          <w:szCs w:val="24"/>
        </w:rPr>
        <w:t xml:space="preserve"> </w:t>
      </w:r>
      <w:r w:rsidR="00867CFA" w:rsidRPr="00F7424A">
        <w:rPr>
          <w:rFonts w:ascii="Arial" w:hAnsi="Arial" w:cs="Arial"/>
          <w:b/>
          <w:bCs/>
          <w:sz w:val="24"/>
          <w:szCs w:val="24"/>
        </w:rPr>
        <w:t xml:space="preserve">załącznik nr 1 do </w:t>
      </w:r>
      <w:r w:rsidR="001B532D" w:rsidRPr="00F7424A">
        <w:rPr>
          <w:rFonts w:ascii="Arial" w:hAnsi="Arial" w:cs="Arial"/>
          <w:b/>
          <w:bCs/>
          <w:sz w:val="24"/>
          <w:szCs w:val="24"/>
        </w:rPr>
        <w:t>SWZ</w:t>
      </w:r>
      <w:r w:rsidR="00867CFA" w:rsidRPr="00F7424A">
        <w:rPr>
          <w:rFonts w:ascii="Arial" w:hAnsi="Arial" w:cs="Arial"/>
          <w:sz w:val="24"/>
          <w:szCs w:val="24"/>
        </w:rPr>
        <w:t>.</w:t>
      </w:r>
    </w:p>
    <w:p w14:paraId="409B16FB" w14:textId="77777777" w:rsidR="0082317A" w:rsidRPr="00F7424A" w:rsidRDefault="008F42E8" w:rsidP="00F7424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Niniejsze p</w:t>
      </w:r>
      <w:r w:rsidR="0060016F" w:rsidRPr="00F7424A">
        <w:rPr>
          <w:rFonts w:ascii="Arial" w:hAnsi="Arial" w:cs="Arial"/>
          <w:sz w:val="24"/>
          <w:szCs w:val="24"/>
        </w:rPr>
        <w:t xml:space="preserve">ostępowanie prowadzone jest w języku polskim. </w:t>
      </w:r>
    </w:p>
    <w:p w14:paraId="18CD62E5" w14:textId="77777777" w:rsidR="0060016F" w:rsidRPr="00F7424A" w:rsidRDefault="0060016F" w:rsidP="00F7424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Wykonawca </w:t>
      </w:r>
      <w:r w:rsidR="00927E47" w:rsidRPr="00F7424A">
        <w:rPr>
          <w:rFonts w:ascii="Arial" w:hAnsi="Arial" w:cs="Arial"/>
          <w:sz w:val="24"/>
          <w:szCs w:val="24"/>
        </w:rPr>
        <w:t xml:space="preserve">może złożyć </w:t>
      </w:r>
      <w:r w:rsidRPr="00F7424A">
        <w:rPr>
          <w:rFonts w:ascii="Arial" w:hAnsi="Arial" w:cs="Arial"/>
          <w:sz w:val="24"/>
          <w:szCs w:val="24"/>
        </w:rPr>
        <w:t>tylko jedną ofertę.</w:t>
      </w:r>
    </w:p>
    <w:p w14:paraId="1A579827" w14:textId="77777777" w:rsidR="0082317A" w:rsidRPr="00F7424A" w:rsidRDefault="0082317A" w:rsidP="00F7424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iCs/>
          <w:sz w:val="24"/>
          <w:szCs w:val="24"/>
        </w:rPr>
        <w:t xml:space="preserve">Oferta musi obejmować całość zamówienia, nie dopuszcza się składania ofert częściowych. </w:t>
      </w:r>
    </w:p>
    <w:p w14:paraId="2D74C30C" w14:textId="77777777" w:rsidR="0060016F" w:rsidRPr="00F7424A" w:rsidRDefault="0060016F" w:rsidP="00F7424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Zamawiający nie dopuszcza składania ofert wariantowych.</w:t>
      </w:r>
    </w:p>
    <w:p w14:paraId="736B63A5" w14:textId="77777777" w:rsidR="0060016F" w:rsidRPr="00F7424A" w:rsidRDefault="0060016F" w:rsidP="00F7424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Wykonawca ponosi wszelkie koszty związane z przygotowaniem i złożeniem oferty.</w:t>
      </w:r>
    </w:p>
    <w:p w14:paraId="79DAAB4C" w14:textId="77777777" w:rsidR="00F6285E" w:rsidRPr="00F7424A" w:rsidRDefault="00F6285E" w:rsidP="00F7424A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4"/>
          <w:szCs w:val="24"/>
        </w:rPr>
      </w:pPr>
    </w:p>
    <w:p w14:paraId="417B9066" w14:textId="2766F2C8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lastRenderedPageBreak/>
        <w:t xml:space="preserve">ROZDZIAŁ II </w:t>
      </w:r>
      <w:r w:rsidR="008A0FE6" w:rsidRPr="00F7424A">
        <w:rPr>
          <w:rFonts w:ascii="Arial" w:hAnsi="Arial" w:cs="Arial"/>
          <w:sz w:val="24"/>
          <w:szCs w:val="24"/>
        </w:rPr>
        <w:br/>
      </w:r>
      <w:r w:rsidR="006C2E85" w:rsidRPr="00F7424A">
        <w:rPr>
          <w:rFonts w:ascii="Arial" w:hAnsi="Arial" w:cs="Arial"/>
          <w:sz w:val="24"/>
          <w:szCs w:val="24"/>
        </w:rPr>
        <w:t>K</w:t>
      </w:r>
      <w:r w:rsidRPr="00F7424A">
        <w:rPr>
          <w:rFonts w:ascii="Arial" w:hAnsi="Arial" w:cs="Arial"/>
          <w:sz w:val="24"/>
          <w:szCs w:val="24"/>
        </w:rPr>
        <w:t>omunikacj</w:t>
      </w:r>
      <w:r w:rsidR="006C2E85" w:rsidRPr="00F7424A">
        <w:rPr>
          <w:rFonts w:ascii="Arial" w:hAnsi="Arial" w:cs="Arial"/>
          <w:sz w:val="24"/>
          <w:szCs w:val="24"/>
        </w:rPr>
        <w:t xml:space="preserve">a </w:t>
      </w:r>
      <w:r w:rsidR="00897D32" w:rsidRPr="00F7424A">
        <w:rPr>
          <w:rFonts w:ascii="Arial" w:hAnsi="Arial" w:cs="Arial"/>
          <w:bCs w:val="0"/>
          <w:sz w:val="24"/>
          <w:szCs w:val="24"/>
        </w:rPr>
        <w:t>między zamawiającym a wykonawcami</w:t>
      </w:r>
    </w:p>
    <w:p w14:paraId="3C5F7345" w14:textId="77777777" w:rsidR="006554C0" w:rsidRPr="00F7424A" w:rsidRDefault="006554C0" w:rsidP="00F7424A">
      <w:pPr>
        <w:jc w:val="both"/>
        <w:rPr>
          <w:rFonts w:ascii="Arial" w:hAnsi="Arial" w:cs="Arial"/>
          <w:sz w:val="24"/>
          <w:szCs w:val="24"/>
        </w:rPr>
      </w:pPr>
    </w:p>
    <w:p w14:paraId="34D5EC38" w14:textId="77777777" w:rsidR="006515F3" w:rsidRPr="00F7424A" w:rsidRDefault="006515F3" w:rsidP="00F7424A">
      <w:pPr>
        <w:pStyle w:val="Akapitzlist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" w:hAnsi="Arial" w:cs="Arial"/>
          <w:i/>
          <w:sz w:val="24"/>
          <w:szCs w:val="24"/>
        </w:rPr>
      </w:pPr>
      <w:r w:rsidRPr="00F7424A">
        <w:rPr>
          <w:rStyle w:val="Hipercze"/>
          <w:rFonts w:ascii="Arial" w:hAnsi="Arial" w:cs="Arial"/>
          <w:bCs/>
          <w:color w:val="auto"/>
          <w:sz w:val="24"/>
          <w:szCs w:val="24"/>
          <w:u w:val="none"/>
        </w:rPr>
        <w:t>K</w:t>
      </w:r>
      <w:r w:rsidR="00C066AB" w:rsidRPr="00F7424A">
        <w:rPr>
          <w:rFonts w:ascii="Arial" w:hAnsi="Arial" w:cs="Arial"/>
          <w:bCs/>
          <w:sz w:val="24"/>
          <w:szCs w:val="24"/>
        </w:rPr>
        <w:t xml:space="preserve">omunikacja między zamawiającym a wykonawcami, w tym oferty oraz wszelkie oświadczenia, wnioski (w </w:t>
      </w:r>
      <w:r w:rsidR="00626AE6" w:rsidRPr="00F7424A">
        <w:rPr>
          <w:rFonts w:ascii="Arial" w:hAnsi="Arial" w:cs="Arial"/>
          <w:bCs/>
          <w:sz w:val="24"/>
          <w:szCs w:val="24"/>
        </w:rPr>
        <w:t xml:space="preserve">szczególności </w:t>
      </w:r>
      <w:r w:rsidR="00C066AB" w:rsidRPr="00F7424A">
        <w:rPr>
          <w:rFonts w:ascii="Arial" w:hAnsi="Arial" w:cs="Arial"/>
          <w:bCs/>
          <w:sz w:val="24"/>
          <w:szCs w:val="24"/>
        </w:rPr>
        <w:t xml:space="preserve">o wyjaśnienie treści SWZ), zawiadomienia i informacje przekazywane są wyłącznie poprzez ich złożenie na </w:t>
      </w:r>
      <w:r w:rsidRPr="00F7424A">
        <w:rPr>
          <w:rFonts w:ascii="Arial" w:hAnsi="Arial" w:cs="Arial"/>
          <w:bCs/>
          <w:sz w:val="24"/>
          <w:szCs w:val="24"/>
        </w:rPr>
        <w:t>platformie</w:t>
      </w:r>
      <w:r w:rsidRPr="00F7424A">
        <w:rPr>
          <w:rFonts w:ascii="Arial" w:hAnsi="Arial" w:cs="Arial"/>
          <w:sz w:val="24"/>
          <w:szCs w:val="24"/>
        </w:rPr>
        <w:t xml:space="preserve"> „Open Nexus” pod adresem </w:t>
      </w:r>
      <w:hyperlink r:id="rId11" w:history="1">
        <w:r w:rsidRPr="00F7424A">
          <w:rPr>
            <w:rStyle w:val="Hipercze"/>
            <w:rFonts w:ascii="Arial" w:hAnsi="Arial" w:cs="Arial"/>
            <w:sz w:val="24"/>
            <w:szCs w:val="24"/>
          </w:rPr>
          <w:t>https://platformazakupowa.pl/</w:t>
        </w:r>
      </w:hyperlink>
      <w:r w:rsidRPr="00F7424A">
        <w:rPr>
          <w:rFonts w:ascii="Arial" w:hAnsi="Arial" w:cs="Arial"/>
          <w:sz w:val="24"/>
          <w:szCs w:val="24"/>
        </w:rPr>
        <w:t xml:space="preserve"> (</w:t>
      </w:r>
      <w:r w:rsidR="00626AE6" w:rsidRPr="00F7424A">
        <w:rPr>
          <w:rFonts w:ascii="Arial" w:hAnsi="Arial" w:cs="Arial"/>
          <w:sz w:val="24"/>
          <w:szCs w:val="24"/>
        </w:rPr>
        <w:t xml:space="preserve">zwanej </w:t>
      </w:r>
      <w:r w:rsidRPr="00F7424A">
        <w:rPr>
          <w:rFonts w:ascii="Arial" w:hAnsi="Arial" w:cs="Arial"/>
          <w:b/>
          <w:bCs/>
          <w:sz w:val="24"/>
          <w:szCs w:val="24"/>
        </w:rPr>
        <w:t>dalej „Platforma”</w:t>
      </w:r>
      <w:r w:rsidRPr="00F7424A">
        <w:rPr>
          <w:rFonts w:ascii="Arial" w:hAnsi="Arial" w:cs="Arial"/>
          <w:sz w:val="24"/>
          <w:szCs w:val="24"/>
        </w:rPr>
        <w:t xml:space="preserve">) i pod nazwą postępowania wskazaną w tytule. </w:t>
      </w:r>
    </w:p>
    <w:p w14:paraId="0DD3E522" w14:textId="77777777" w:rsidR="00C066AB" w:rsidRPr="00F7424A" w:rsidRDefault="00C066AB" w:rsidP="00F7424A">
      <w:pPr>
        <w:pStyle w:val="Akapitzlist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" w:hAnsi="Arial" w:cs="Arial"/>
          <w:i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Korespondencja przekazana w inny sposób nie będzie brana pod uwagę</w:t>
      </w:r>
      <w:r w:rsidR="00D2337D" w:rsidRPr="00F7424A">
        <w:rPr>
          <w:rFonts w:ascii="Arial" w:hAnsi="Arial" w:cs="Arial"/>
          <w:sz w:val="24"/>
          <w:szCs w:val="24"/>
        </w:rPr>
        <w:t xml:space="preserve"> przez zamawiającego</w:t>
      </w:r>
      <w:r w:rsidRPr="00F7424A">
        <w:rPr>
          <w:rFonts w:ascii="Arial" w:hAnsi="Arial" w:cs="Arial"/>
          <w:sz w:val="24"/>
          <w:szCs w:val="24"/>
        </w:rPr>
        <w:t>.</w:t>
      </w:r>
    </w:p>
    <w:p w14:paraId="1509F317" w14:textId="661B8C05" w:rsidR="00C066AB" w:rsidRPr="00F7424A" w:rsidRDefault="00C066AB" w:rsidP="00F7424A">
      <w:pPr>
        <w:pStyle w:val="Akapitzlist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  <w:highlight w:val="yellow"/>
        </w:rPr>
      </w:pPr>
      <w:r w:rsidRPr="00F7424A">
        <w:rPr>
          <w:rFonts w:ascii="Arial" w:hAnsi="Arial" w:cs="Arial"/>
          <w:sz w:val="24"/>
          <w:szCs w:val="24"/>
          <w:highlight w:val="yellow"/>
        </w:rPr>
        <w:t xml:space="preserve">Ofertę i oświadczenie, o </w:t>
      </w:r>
      <w:r w:rsidR="00C934A2" w:rsidRPr="00F7424A">
        <w:rPr>
          <w:rFonts w:ascii="Arial" w:hAnsi="Arial" w:cs="Arial"/>
          <w:sz w:val="24"/>
          <w:szCs w:val="24"/>
          <w:highlight w:val="yellow"/>
        </w:rPr>
        <w:t>niepodleganiu wykluczeniu i spełnianiu warunków udziału w postępowaniu</w:t>
      </w:r>
      <w:r w:rsidRPr="00F7424A">
        <w:rPr>
          <w:rFonts w:ascii="Arial" w:hAnsi="Arial" w:cs="Arial"/>
          <w:sz w:val="24"/>
          <w:szCs w:val="24"/>
          <w:highlight w:val="yellow"/>
        </w:rPr>
        <w:t xml:space="preserve">, składa się, pod rygorem nieważności w formie elektronicznej przy użyciu kwalifikowanego podpisu elektronicznego lub </w:t>
      </w:r>
      <w:r w:rsidR="00F1384F">
        <w:rPr>
          <w:rFonts w:ascii="Arial" w:hAnsi="Arial" w:cs="Arial"/>
          <w:sz w:val="24"/>
          <w:szCs w:val="24"/>
          <w:highlight w:val="yellow"/>
        </w:rPr>
        <w:t xml:space="preserve">                        </w:t>
      </w:r>
      <w:r w:rsidRPr="00F7424A">
        <w:rPr>
          <w:rFonts w:ascii="Arial" w:hAnsi="Arial" w:cs="Arial"/>
          <w:sz w:val="24"/>
          <w:szCs w:val="24"/>
          <w:highlight w:val="yellow"/>
        </w:rPr>
        <w:t>w postaci elektronicznej opatrzonej podpisem zaufanym lub podpisem osobistym.</w:t>
      </w:r>
    </w:p>
    <w:p w14:paraId="39BF7380" w14:textId="2BA29A61" w:rsidR="00C066AB" w:rsidRPr="00F7424A" w:rsidRDefault="00437678" w:rsidP="00F7424A">
      <w:pPr>
        <w:pStyle w:val="Akapitzlist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Wykonawca celem złożenia oferty winien zapoznać się z Regulaminem Internetowej Platformy zakupowej platformazakupowa.pl Open Nexus Sp. z o.</w:t>
      </w:r>
      <w:r w:rsidR="00A06545" w:rsidRPr="00F7424A">
        <w:rPr>
          <w:rFonts w:ascii="Arial" w:hAnsi="Arial" w:cs="Arial"/>
          <w:sz w:val="24"/>
          <w:szCs w:val="24"/>
        </w:rPr>
        <w:t xml:space="preserve"> </w:t>
      </w:r>
      <w:r w:rsidRPr="00F7424A">
        <w:rPr>
          <w:rFonts w:ascii="Arial" w:hAnsi="Arial" w:cs="Arial"/>
          <w:sz w:val="24"/>
          <w:szCs w:val="24"/>
        </w:rPr>
        <w:t>o. dostępnym n</w:t>
      </w:r>
      <w:r w:rsidR="00A06545" w:rsidRPr="00F7424A">
        <w:rPr>
          <w:rFonts w:ascii="Arial" w:hAnsi="Arial" w:cs="Arial"/>
          <w:sz w:val="24"/>
          <w:szCs w:val="24"/>
        </w:rPr>
        <w:t xml:space="preserve">a stronie internetowej Platformy pod adresem </w:t>
      </w:r>
      <w:hyperlink r:id="rId12" w:history="1">
        <w:r w:rsidRPr="00F7424A">
          <w:rPr>
            <w:rStyle w:val="Hipercze"/>
            <w:rFonts w:ascii="Arial" w:hAnsi="Arial" w:cs="Arial"/>
            <w:sz w:val="24"/>
            <w:szCs w:val="24"/>
          </w:rPr>
          <w:t>https://platformazakupowa.pl/strona/1-regulamin</w:t>
        </w:r>
      </w:hyperlink>
      <w:r w:rsidRPr="00F7424A">
        <w:rPr>
          <w:rFonts w:ascii="Arial" w:hAnsi="Arial" w:cs="Arial"/>
          <w:sz w:val="24"/>
          <w:szCs w:val="24"/>
        </w:rPr>
        <w:t xml:space="preserve"> i postępować zgodnie </w:t>
      </w:r>
      <w:r w:rsidR="00A06545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z zawartą w nim instrukcją.</w:t>
      </w:r>
    </w:p>
    <w:p w14:paraId="00BECD8C" w14:textId="77777777" w:rsidR="00437678" w:rsidRPr="00F7424A" w:rsidRDefault="00437678" w:rsidP="00F7424A">
      <w:pPr>
        <w:pStyle w:val="Akapitzlist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Zamawiający informuje, że Platforma jest kompatybilna ze wszystkimi podpisami elektronicznymi. Szczegółowe informacje o sposobie pozyskania usługi kwalifikowanego podpisu elektronicznego oraz warunkach jej użycia można znaleźć na stronach internetowych kwalifikowanych dostawców usług zaufania, których lista znajduje się pod adresem: </w:t>
      </w:r>
      <w:hyperlink r:id="rId13" w:history="1">
        <w:r w:rsidRPr="00F7424A">
          <w:rPr>
            <w:rStyle w:val="Hipercze"/>
            <w:rFonts w:ascii="Arial" w:hAnsi="Arial" w:cs="Arial"/>
            <w:sz w:val="24"/>
            <w:szCs w:val="24"/>
          </w:rPr>
          <w:t>http://www.nccert.pl/kontakt.htm</w:t>
        </w:r>
      </w:hyperlink>
    </w:p>
    <w:p w14:paraId="32E01162" w14:textId="1D7DB86B" w:rsidR="00437678" w:rsidRPr="00F7424A" w:rsidRDefault="00437678" w:rsidP="00F7424A">
      <w:pPr>
        <w:pStyle w:val="Akapitzlist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Wymagania techniczne: dokumenty wymagane przez zamawiającego opisane </w:t>
      </w:r>
      <w:r w:rsidR="00A06545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 xml:space="preserve">w SWZ lub ogłoszeniu o zamówieniu, winny być załączone w formie plików </w:t>
      </w:r>
      <w:r w:rsidR="00A06545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w formacie odpowiednio: xml, pdf, doc, docx, xls lub xlsx.</w:t>
      </w:r>
    </w:p>
    <w:p w14:paraId="5907A5CE" w14:textId="77777777" w:rsidR="00437678" w:rsidRPr="00F7424A" w:rsidRDefault="00437678" w:rsidP="00F7424A">
      <w:pPr>
        <w:pStyle w:val="Akapitzlist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Wymagania sprzętowe dla wykonawcy: przeglądarka internetowa Internet Explorer 11 lub Firefox ver. 46 i późniejsze lub Chrome ver. 45 i późniejsze lub Opera ver. 37 i późniejsze</w:t>
      </w:r>
      <w:r w:rsidR="00753E90" w:rsidRPr="00F7424A">
        <w:rPr>
          <w:rFonts w:ascii="Arial" w:hAnsi="Arial" w:cs="Arial"/>
          <w:sz w:val="24"/>
          <w:szCs w:val="24"/>
        </w:rPr>
        <w:t>.</w:t>
      </w:r>
    </w:p>
    <w:p w14:paraId="1570C6F0" w14:textId="77777777" w:rsidR="001855F4" w:rsidRPr="00F7424A" w:rsidRDefault="001855F4" w:rsidP="00F7424A">
      <w:pPr>
        <w:pStyle w:val="BodyText21"/>
        <w:numPr>
          <w:ilvl w:val="0"/>
          <w:numId w:val="16"/>
        </w:numPr>
        <w:tabs>
          <w:tab w:val="clear" w:pos="0"/>
        </w:tabs>
        <w:ind w:left="567" w:hanging="567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Wykonawca może przed upływem terminu składania ofert wycofać ofertę za pośrednictwem Formularza składania oferty lub wniosku zamieszczonego na </w:t>
      </w:r>
      <w:hyperlink r:id="rId14" w:history="1">
        <w:r w:rsidRPr="00F7424A">
          <w:rPr>
            <w:rStyle w:val="Hipercze"/>
            <w:rFonts w:ascii="Arial" w:hAnsi="Arial" w:cs="Arial"/>
          </w:rPr>
          <w:t>https://platformazakupowa.pl/pn/zwik_szczecin</w:t>
        </w:r>
      </w:hyperlink>
      <w:r w:rsidRPr="00F7424A">
        <w:rPr>
          <w:rFonts w:ascii="Arial" w:hAnsi="Arial" w:cs="Arial"/>
        </w:rPr>
        <w:t>.</w:t>
      </w:r>
    </w:p>
    <w:p w14:paraId="228CA0FB" w14:textId="1CB74E99" w:rsidR="001855F4" w:rsidRPr="00F7424A" w:rsidRDefault="001855F4" w:rsidP="00F7424A">
      <w:pPr>
        <w:pStyle w:val="BodyText21"/>
        <w:numPr>
          <w:ilvl w:val="0"/>
          <w:numId w:val="16"/>
        </w:numPr>
        <w:tabs>
          <w:tab w:val="clear" w:pos="0"/>
        </w:tabs>
        <w:ind w:left="567" w:hanging="567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Z uwagi na to, że oferta Wykonawcy jest zaszyfrowana nie można edytować ofert. Przez zmianę oferty rozumie się złożenie nowej oferty i wycofanie poprzedniej, jednak należy to zrobić przed upływem terminu zakończenia składania ofert </w:t>
      </w:r>
      <w:r w:rsidR="00A06545" w:rsidRPr="00F7424A">
        <w:rPr>
          <w:rFonts w:ascii="Arial" w:hAnsi="Arial" w:cs="Arial"/>
        </w:rPr>
        <w:br/>
      </w:r>
      <w:r w:rsidRPr="00F7424A">
        <w:rPr>
          <w:rFonts w:ascii="Arial" w:hAnsi="Arial" w:cs="Arial"/>
        </w:rPr>
        <w:t>w postępowaniu.</w:t>
      </w:r>
    </w:p>
    <w:p w14:paraId="08089514" w14:textId="77777777" w:rsidR="001855F4" w:rsidRPr="00F7424A" w:rsidRDefault="001855F4" w:rsidP="00F7424A">
      <w:pPr>
        <w:pStyle w:val="BodyText21"/>
        <w:numPr>
          <w:ilvl w:val="0"/>
          <w:numId w:val="16"/>
        </w:numPr>
        <w:tabs>
          <w:tab w:val="clear" w:pos="0"/>
        </w:tabs>
        <w:ind w:left="567" w:hanging="567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Złożenie nowej oferty i wycofanie poprzedniej w postępowaniu, w którym Zamawiający dopuszcza złożenie tylko jednej oferty przed upływem terminu zakończenia składania ofert w postępowaniu powoduje wycofanie oferty poprzednio złożonej.  </w:t>
      </w:r>
    </w:p>
    <w:p w14:paraId="4C4BD637" w14:textId="0EA9900A" w:rsidR="001855F4" w:rsidRPr="00F7424A" w:rsidRDefault="001855F4" w:rsidP="00F7424A">
      <w:pPr>
        <w:pStyle w:val="BodyText21"/>
        <w:numPr>
          <w:ilvl w:val="0"/>
          <w:numId w:val="16"/>
        </w:numPr>
        <w:tabs>
          <w:tab w:val="clear" w:pos="0"/>
        </w:tabs>
        <w:ind w:left="567" w:hanging="567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Wycofanie oferty możliwe jest do zakończenia terminu składania ofert </w:t>
      </w:r>
      <w:r w:rsidR="00A06545" w:rsidRPr="00F7424A">
        <w:rPr>
          <w:rFonts w:ascii="Arial" w:hAnsi="Arial" w:cs="Arial"/>
        </w:rPr>
        <w:br/>
      </w:r>
      <w:r w:rsidRPr="00F7424A">
        <w:rPr>
          <w:rFonts w:ascii="Arial" w:hAnsi="Arial" w:cs="Arial"/>
        </w:rPr>
        <w:t>w postępowaniu.</w:t>
      </w:r>
    </w:p>
    <w:p w14:paraId="1465CD6E" w14:textId="32634488" w:rsidR="001855F4" w:rsidRPr="00F7424A" w:rsidRDefault="001855F4" w:rsidP="00F7424A">
      <w:pPr>
        <w:pStyle w:val="BodyText21"/>
        <w:numPr>
          <w:ilvl w:val="0"/>
          <w:numId w:val="16"/>
        </w:numPr>
        <w:tabs>
          <w:tab w:val="clear" w:pos="0"/>
        </w:tabs>
        <w:ind w:left="567" w:hanging="567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Wycofanie złożonej oferty powoduje, że </w:t>
      </w:r>
      <w:r w:rsidR="00E50CB3" w:rsidRPr="00F7424A">
        <w:rPr>
          <w:rFonts w:ascii="Arial" w:hAnsi="Arial" w:cs="Arial"/>
        </w:rPr>
        <w:t>z</w:t>
      </w:r>
      <w:r w:rsidRPr="00F7424A">
        <w:rPr>
          <w:rFonts w:ascii="Arial" w:hAnsi="Arial" w:cs="Arial"/>
        </w:rPr>
        <w:t xml:space="preserve">amawiający nie będzie miał możliwości zapoznania się z nią po upływie terminu zakończenia składania ofert </w:t>
      </w:r>
      <w:r w:rsidR="00A06545" w:rsidRPr="00F7424A">
        <w:rPr>
          <w:rFonts w:ascii="Arial" w:hAnsi="Arial" w:cs="Arial"/>
        </w:rPr>
        <w:br/>
      </w:r>
      <w:r w:rsidRPr="00F7424A">
        <w:rPr>
          <w:rFonts w:ascii="Arial" w:hAnsi="Arial" w:cs="Arial"/>
        </w:rPr>
        <w:t>w postępowaniu.</w:t>
      </w:r>
    </w:p>
    <w:p w14:paraId="2086B973" w14:textId="4AA448A3" w:rsidR="001855F4" w:rsidRPr="00F7424A" w:rsidRDefault="001855F4" w:rsidP="00F7424A">
      <w:pPr>
        <w:pStyle w:val="Akapitzlist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Wykonawca po upływie terminu składania ofert nie może </w:t>
      </w:r>
      <w:r w:rsidR="00CE5CD0" w:rsidRPr="00F7424A">
        <w:rPr>
          <w:rFonts w:ascii="Arial" w:hAnsi="Arial" w:cs="Arial"/>
          <w:sz w:val="24"/>
          <w:szCs w:val="24"/>
        </w:rPr>
        <w:t xml:space="preserve">wycofać oferty. </w:t>
      </w:r>
    </w:p>
    <w:p w14:paraId="1B837E7E" w14:textId="0ADCE06F" w:rsidR="00831D34" w:rsidRPr="00F7424A" w:rsidRDefault="00831D34" w:rsidP="00F7424A">
      <w:pPr>
        <w:jc w:val="both"/>
        <w:rPr>
          <w:rFonts w:ascii="Arial" w:hAnsi="Arial" w:cs="Arial"/>
          <w:sz w:val="24"/>
          <w:szCs w:val="24"/>
        </w:rPr>
      </w:pPr>
    </w:p>
    <w:p w14:paraId="569AC1B6" w14:textId="77777777" w:rsidR="00831D34" w:rsidRPr="00F7424A" w:rsidRDefault="00831D34" w:rsidP="00F7424A">
      <w:pPr>
        <w:jc w:val="both"/>
        <w:rPr>
          <w:rFonts w:ascii="Arial" w:hAnsi="Arial" w:cs="Arial"/>
          <w:sz w:val="24"/>
          <w:szCs w:val="24"/>
        </w:rPr>
      </w:pPr>
    </w:p>
    <w:p w14:paraId="6B852500" w14:textId="14EDE5CF" w:rsidR="00C066AB" w:rsidRPr="00F7424A" w:rsidRDefault="00C066AB" w:rsidP="00F7424A">
      <w:pPr>
        <w:pStyle w:val="Akapitzlist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lastRenderedPageBreak/>
        <w:t>Do niniejszego postępowania mają zastosowanie przepisy Rozporządzeni</w:t>
      </w:r>
      <w:r w:rsidR="00E35908" w:rsidRPr="00F7424A">
        <w:rPr>
          <w:rFonts w:ascii="Arial" w:hAnsi="Arial" w:cs="Arial"/>
          <w:sz w:val="24"/>
          <w:szCs w:val="24"/>
        </w:rPr>
        <w:t>a</w:t>
      </w:r>
      <w:r w:rsidRPr="00F7424A">
        <w:rPr>
          <w:rFonts w:ascii="Arial" w:hAnsi="Arial" w:cs="Arial"/>
          <w:sz w:val="24"/>
          <w:szCs w:val="24"/>
        </w:rPr>
        <w:t xml:space="preserve"> Prezesa Rady Ministrów z dnia </w:t>
      </w:r>
      <w:r w:rsidR="00684D48" w:rsidRPr="00F7424A">
        <w:rPr>
          <w:rFonts w:ascii="Arial" w:hAnsi="Arial" w:cs="Arial"/>
          <w:sz w:val="24"/>
          <w:szCs w:val="24"/>
        </w:rPr>
        <w:t xml:space="preserve">30 grudnia </w:t>
      </w:r>
      <w:r w:rsidRPr="00F7424A">
        <w:rPr>
          <w:rFonts w:ascii="Arial" w:hAnsi="Arial" w:cs="Arial"/>
          <w:sz w:val="24"/>
          <w:szCs w:val="24"/>
        </w:rPr>
        <w:t xml:space="preserve">2020 r. w sprawie sposobu sporządzania i przekazywania informacji oraz wymagań technicznych dla dokumentów elektronicznych oraz środków komunikacji elektronicznej </w:t>
      </w:r>
      <w:r w:rsidR="00A06545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w postępowaniu o udzielenie zamówienia publicznego lub konkursie.</w:t>
      </w:r>
    </w:p>
    <w:p w14:paraId="2D6123D1" w14:textId="64B89AB5" w:rsidR="000A3E35" w:rsidRPr="005F64B8" w:rsidRDefault="00C066AB" w:rsidP="00AD1B7C">
      <w:pPr>
        <w:pStyle w:val="Akapitzlist"/>
        <w:numPr>
          <w:ilvl w:val="0"/>
          <w:numId w:val="46"/>
        </w:numPr>
        <w:rPr>
          <w:rFonts w:ascii="Arial" w:eastAsia="Times New Roman" w:hAnsi="Arial" w:cs="Arial"/>
          <w:sz w:val="24"/>
          <w:szCs w:val="24"/>
          <w:lang w:eastAsia="pl-PL"/>
        </w:rPr>
      </w:pPr>
      <w:r w:rsidRPr="005F64B8">
        <w:rPr>
          <w:rFonts w:ascii="Arial" w:hAnsi="Arial" w:cs="Arial"/>
          <w:sz w:val="24"/>
          <w:szCs w:val="24"/>
        </w:rPr>
        <w:t xml:space="preserve">Osobą uprawnioną do </w:t>
      </w:r>
      <w:r w:rsidR="00C67F38" w:rsidRPr="005F64B8">
        <w:rPr>
          <w:rFonts w:ascii="Arial" w:hAnsi="Arial" w:cs="Arial"/>
          <w:sz w:val="24"/>
          <w:szCs w:val="24"/>
        </w:rPr>
        <w:t xml:space="preserve">kontaktu </w:t>
      </w:r>
      <w:r w:rsidRPr="005F64B8">
        <w:rPr>
          <w:rFonts w:ascii="Arial" w:hAnsi="Arial" w:cs="Arial"/>
          <w:sz w:val="24"/>
          <w:szCs w:val="24"/>
        </w:rPr>
        <w:t xml:space="preserve">z wykonawcami jest </w:t>
      </w:r>
      <w:r w:rsidR="003068AE" w:rsidRPr="005F64B8">
        <w:rPr>
          <w:rFonts w:ascii="Arial" w:hAnsi="Arial" w:cs="Arial"/>
          <w:sz w:val="24"/>
          <w:szCs w:val="24"/>
        </w:rPr>
        <w:t xml:space="preserve">p. </w:t>
      </w:r>
      <w:r w:rsidR="005F64B8" w:rsidRPr="006E4B3E">
        <w:rPr>
          <w:rFonts w:ascii="Arial" w:eastAsia="Times New Roman" w:hAnsi="Arial" w:cs="Arial"/>
          <w:sz w:val="24"/>
          <w:szCs w:val="24"/>
          <w:lang w:eastAsia="pl-PL"/>
        </w:rPr>
        <w:t>Angelika Sotek - tel. 91 44 15 671.</w:t>
      </w:r>
    </w:p>
    <w:p w14:paraId="7C885852" w14:textId="7F5E6437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ROZDZIAŁ III </w:t>
      </w:r>
      <w:r w:rsidR="008A0FE6" w:rsidRPr="00F7424A">
        <w:rPr>
          <w:rFonts w:ascii="Arial" w:hAnsi="Arial" w:cs="Arial"/>
          <w:sz w:val="24"/>
          <w:szCs w:val="24"/>
        </w:rPr>
        <w:br/>
      </w:r>
      <w:r w:rsidR="008B4425" w:rsidRPr="00F7424A">
        <w:rPr>
          <w:rFonts w:ascii="Arial" w:hAnsi="Arial" w:cs="Arial"/>
          <w:sz w:val="24"/>
          <w:szCs w:val="24"/>
        </w:rPr>
        <w:t>Wykonawcy w</w:t>
      </w:r>
      <w:r w:rsidRPr="00F7424A">
        <w:rPr>
          <w:rFonts w:ascii="Arial" w:hAnsi="Arial" w:cs="Arial"/>
          <w:sz w:val="24"/>
          <w:szCs w:val="24"/>
        </w:rPr>
        <w:t>spóln</w:t>
      </w:r>
      <w:r w:rsidR="008B4425" w:rsidRPr="00F7424A">
        <w:rPr>
          <w:rFonts w:ascii="Arial" w:hAnsi="Arial" w:cs="Arial"/>
          <w:sz w:val="24"/>
          <w:szCs w:val="24"/>
        </w:rPr>
        <w:t>i</w:t>
      </w:r>
      <w:r w:rsidRPr="00F7424A">
        <w:rPr>
          <w:rFonts w:ascii="Arial" w:hAnsi="Arial" w:cs="Arial"/>
          <w:sz w:val="24"/>
          <w:szCs w:val="24"/>
        </w:rPr>
        <w:t>e ubiega</w:t>
      </w:r>
      <w:r w:rsidR="008B4425" w:rsidRPr="00F7424A">
        <w:rPr>
          <w:rFonts w:ascii="Arial" w:hAnsi="Arial" w:cs="Arial"/>
          <w:sz w:val="24"/>
          <w:szCs w:val="24"/>
        </w:rPr>
        <w:t>jący</w:t>
      </w:r>
      <w:r w:rsidRPr="00F7424A">
        <w:rPr>
          <w:rFonts w:ascii="Arial" w:hAnsi="Arial" w:cs="Arial"/>
          <w:sz w:val="24"/>
          <w:szCs w:val="24"/>
        </w:rPr>
        <w:t xml:space="preserve"> się o udzielenie zamówienia</w:t>
      </w:r>
    </w:p>
    <w:p w14:paraId="15B14824" w14:textId="77777777" w:rsidR="0060016F" w:rsidRPr="00F7424A" w:rsidRDefault="0060016F" w:rsidP="00F7424A">
      <w:pPr>
        <w:pStyle w:val="BodyText21"/>
        <w:tabs>
          <w:tab w:val="clear" w:pos="0"/>
        </w:tabs>
        <w:rPr>
          <w:rFonts w:ascii="Arial" w:hAnsi="Arial" w:cs="Arial"/>
        </w:rPr>
      </w:pPr>
    </w:p>
    <w:p w14:paraId="4D294B58" w14:textId="77777777" w:rsidR="0060016F" w:rsidRPr="00F7424A" w:rsidRDefault="0060016F" w:rsidP="00F7424A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  <w:color w:val="000000"/>
        </w:rPr>
      </w:pPr>
      <w:r w:rsidRPr="00F7424A">
        <w:rPr>
          <w:rFonts w:ascii="Arial" w:hAnsi="Arial" w:cs="Arial"/>
        </w:rPr>
        <w:t>Wykonawcy wspólnie ubiegający się o udzielenie zamówienia ustanawiają pełnomocnika do reprezentowania ich w postępowaniu albo do reprezentowania ich w postępowaniu i zawarcia umowy.</w:t>
      </w:r>
    </w:p>
    <w:p w14:paraId="443C46A3" w14:textId="77777777" w:rsidR="0060016F" w:rsidRPr="00F7424A" w:rsidRDefault="0060016F" w:rsidP="00F7424A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  <w:color w:val="000000"/>
        </w:rPr>
      </w:pPr>
      <w:r w:rsidRPr="00F7424A">
        <w:rPr>
          <w:rFonts w:ascii="Arial" w:hAnsi="Arial" w:cs="Arial"/>
        </w:rPr>
        <w:t>Pełnomocnictwo, o którym mowa w pkt 1 należy dołączyć do oferty.</w:t>
      </w:r>
    </w:p>
    <w:p w14:paraId="576EA29F" w14:textId="77777777" w:rsidR="0060016F" w:rsidRPr="00F7424A" w:rsidRDefault="0060016F" w:rsidP="00F7424A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  <w:color w:val="000000"/>
        </w:rPr>
      </w:pPr>
      <w:r w:rsidRPr="00F7424A">
        <w:rPr>
          <w:rFonts w:ascii="Arial" w:hAnsi="Arial" w:cs="Arial"/>
        </w:rPr>
        <w:t xml:space="preserve">Wszelką korespondencję w postępowaniu zamawiający kieruje do pełnomocnika. </w:t>
      </w:r>
    </w:p>
    <w:p w14:paraId="4A618B92" w14:textId="3C1967E5" w:rsidR="0060016F" w:rsidRPr="00F7424A" w:rsidRDefault="0060016F" w:rsidP="00F7424A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  <w:color w:val="000000"/>
        </w:rPr>
      </w:pPr>
      <w:r w:rsidRPr="00F7424A">
        <w:rPr>
          <w:rFonts w:ascii="Arial" w:hAnsi="Arial" w:cs="Arial"/>
        </w:rPr>
        <w:t xml:space="preserve">Sposób składania dokumentów przez wykonawców wspólnie ubiegających się </w:t>
      </w:r>
      <w:r w:rsidR="00F1384F">
        <w:rPr>
          <w:rFonts w:ascii="Arial" w:hAnsi="Arial" w:cs="Arial"/>
        </w:rPr>
        <w:t xml:space="preserve">                </w:t>
      </w:r>
      <w:r w:rsidRPr="00F7424A">
        <w:rPr>
          <w:rFonts w:ascii="Arial" w:hAnsi="Arial" w:cs="Arial"/>
        </w:rPr>
        <w:t>o udzielenie zamówienia został określony w Rozdziale V</w:t>
      </w:r>
      <w:r w:rsidR="0022192D" w:rsidRPr="00F7424A">
        <w:rPr>
          <w:rFonts w:ascii="Arial" w:hAnsi="Arial" w:cs="Arial"/>
        </w:rPr>
        <w:t>I</w:t>
      </w:r>
      <w:r w:rsidR="0022192D" w:rsidRPr="00F7424A">
        <w:rPr>
          <w:rFonts w:ascii="Arial" w:hAnsi="Arial" w:cs="Arial"/>
          <w:i/>
        </w:rPr>
        <w:t xml:space="preserve"> </w:t>
      </w:r>
      <w:r w:rsidR="00593DE9" w:rsidRPr="00F7424A">
        <w:rPr>
          <w:rFonts w:ascii="Arial" w:hAnsi="Arial" w:cs="Arial"/>
        </w:rPr>
        <w:t>SWZ.</w:t>
      </w:r>
    </w:p>
    <w:p w14:paraId="1B3449C4" w14:textId="5DAD5637" w:rsidR="0060016F" w:rsidRPr="00F7424A" w:rsidRDefault="0060016F" w:rsidP="00F7424A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  <w:color w:val="000000"/>
        </w:rPr>
      </w:pPr>
      <w:r w:rsidRPr="00F7424A">
        <w:rPr>
          <w:rFonts w:ascii="Arial" w:hAnsi="Arial" w:cs="Arial"/>
        </w:rPr>
        <w:t>Wspólnicy spółki cywilnej są wykonawcami wspólnie ubiegającymi się</w:t>
      </w:r>
      <w:r w:rsidR="00832C56">
        <w:rPr>
          <w:rFonts w:ascii="Arial" w:hAnsi="Arial" w:cs="Arial"/>
        </w:rPr>
        <w:t xml:space="preserve">                              </w:t>
      </w:r>
      <w:r w:rsidRPr="00F7424A">
        <w:rPr>
          <w:rFonts w:ascii="Arial" w:hAnsi="Arial" w:cs="Arial"/>
        </w:rPr>
        <w:t xml:space="preserve"> o udzielenie zamówienia i mają do nich zastos</w:t>
      </w:r>
      <w:r w:rsidR="004B4FB6" w:rsidRPr="00F7424A">
        <w:rPr>
          <w:rFonts w:ascii="Arial" w:hAnsi="Arial" w:cs="Arial"/>
        </w:rPr>
        <w:t xml:space="preserve">owanie zasady określone w pkt </w:t>
      </w:r>
      <w:r w:rsidR="00832C56">
        <w:rPr>
          <w:rFonts w:ascii="Arial" w:hAnsi="Arial" w:cs="Arial"/>
        </w:rPr>
        <w:t xml:space="preserve">             </w:t>
      </w:r>
      <w:r w:rsidR="004B4FB6" w:rsidRPr="00F7424A">
        <w:rPr>
          <w:rFonts w:ascii="Arial" w:hAnsi="Arial" w:cs="Arial"/>
        </w:rPr>
        <w:t>1-</w:t>
      </w:r>
      <w:r w:rsidRPr="00F7424A">
        <w:rPr>
          <w:rFonts w:ascii="Arial" w:hAnsi="Arial" w:cs="Arial"/>
        </w:rPr>
        <w:t>4.</w:t>
      </w:r>
    </w:p>
    <w:p w14:paraId="3FFEA2FE" w14:textId="77777777" w:rsidR="0060016F" w:rsidRPr="00F7424A" w:rsidRDefault="0060016F" w:rsidP="00F7424A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Przed </w:t>
      </w:r>
      <w:r w:rsidR="006B08CC" w:rsidRPr="00F7424A">
        <w:rPr>
          <w:rFonts w:ascii="Arial" w:hAnsi="Arial" w:cs="Arial"/>
        </w:rPr>
        <w:t xml:space="preserve">zawarciem </w:t>
      </w:r>
      <w:r w:rsidRPr="00F7424A">
        <w:rPr>
          <w:rFonts w:ascii="Arial" w:hAnsi="Arial" w:cs="Arial"/>
        </w:rPr>
        <w:t xml:space="preserve">umowy wykonawcy wspólnie ubiegający się o udzielenie zamówienia będą mieli obowiązek przedstawić zamawiającemu </w:t>
      </w:r>
      <w:r w:rsidR="00464B0F" w:rsidRPr="00F7424A">
        <w:rPr>
          <w:rFonts w:ascii="Arial" w:hAnsi="Arial" w:cs="Arial"/>
        </w:rPr>
        <w:t xml:space="preserve">kopię </w:t>
      </w:r>
      <w:r w:rsidRPr="00F7424A">
        <w:rPr>
          <w:rFonts w:ascii="Arial" w:hAnsi="Arial" w:cs="Arial"/>
        </w:rPr>
        <w:t>umow</w:t>
      </w:r>
      <w:r w:rsidR="00464B0F" w:rsidRPr="00F7424A">
        <w:rPr>
          <w:rFonts w:ascii="Arial" w:hAnsi="Arial" w:cs="Arial"/>
        </w:rPr>
        <w:t>y</w:t>
      </w:r>
      <w:r w:rsidRPr="00F7424A">
        <w:rPr>
          <w:rFonts w:ascii="Arial" w:hAnsi="Arial" w:cs="Arial"/>
        </w:rPr>
        <w:t xml:space="preserve"> </w:t>
      </w:r>
      <w:r w:rsidR="006B08CC" w:rsidRPr="00F7424A">
        <w:rPr>
          <w:rFonts w:ascii="Arial" w:hAnsi="Arial" w:cs="Arial"/>
        </w:rPr>
        <w:t>regulującej współpracę tych wykonawców</w:t>
      </w:r>
      <w:r w:rsidRPr="00F7424A">
        <w:rPr>
          <w:rFonts w:ascii="Arial" w:hAnsi="Arial" w:cs="Arial"/>
        </w:rPr>
        <w:t>, zawierającą, co najmniej:</w:t>
      </w:r>
    </w:p>
    <w:p w14:paraId="26BFCC5B" w14:textId="77777777" w:rsidR="0060016F" w:rsidRPr="00F7424A" w:rsidRDefault="0060016F" w:rsidP="00F7424A">
      <w:pPr>
        <w:numPr>
          <w:ilvl w:val="0"/>
          <w:numId w:val="4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zobowiązanie do realizacji wspólnego przedsięwzięcia gospodarczego obejmującego swoim zakresem realizację przedmiotu zamówienia,</w:t>
      </w:r>
    </w:p>
    <w:p w14:paraId="270F8FFC" w14:textId="77777777" w:rsidR="0060016F" w:rsidRPr="00F7424A" w:rsidRDefault="0060016F" w:rsidP="00F7424A">
      <w:pPr>
        <w:numPr>
          <w:ilvl w:val="0"/>
          <w:numId w:val="4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określenie zakresu działania poszczególnych stron umowy,</w:t>
      </w:r>
    </w:p>
    <w:p w14:paraId="1B13709E" w14:textId="77777777" w:rsidR="0060016F" w:rsidRPr="00F7424A" w:rsidRDefault="0060016F" w:rsidP="00F7424A">
      <w:pPr>
        <w:numPr>
          <w:ilvl w:val="0"/>
          <w:numId w:val="4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czas obowiązywania umowy, który nie może być krótszy, niż okres obejmujący realizację zamówienia.</w:t>
      </w:r>
    </w:p>
    <w:p w14:paraId="53D42E78" w14:textId="77777777" w:rsidR="0060016F" w:rsidRPr="00F7424A" w:rsidRDefault="00CB5E95" w:rsidP="00F7424A">
      <w:pPr>
        <w:pStyle w:val="BodyText21"/>
        <w:numPr>
          <w:ilvl w:val="0"/>
          <w:numId w:val="23"/>
        </w:numPr>
        <w:tabs>
          <w:tab w:val="clear" w:pos="0"/>
          <w:tab w:val="left" w:pos="567"/>
        </w:tabs>
        <w:ind w:left="567" w:hanging="567"/>
        <w:rPr>
          <w:rFonts w:ascii="Arial" w:hAnsi="Arial" w:cs="Arial"/>
        </w:rPr>
      </w:pPr>
      <w:r w:rsidRPr="00F7424A">
        <w:rPr>
          <w:rFonts w:ascii="Arial" w:hAnsi="Arial" w:cs="Arial"/>
        </w:rPr>
        <w:t>Zalecane jest, aby wniesione wadium jednoznacznie wskazywało na wszystkich Wykonawców wspólnie ubiegających się o udzielenie zamówienia (jeżeli jest wymagane)</w:t>
      </w:r>
      <w:r w:rsidR="0018712C" w:rsidRPr="00F7424A">
        <w:rPr>
          <w:rFonts w:ascii="Arial" w:hAnsi="Arial" w:cs="Arial"/>
        </w:rPr>
        <w:t>.</w:t>
      </w:r>
    </w:p>
    <w:p w14:paraId="0E079FF7" w14:textId="18D4AF2E" w:rsidR="00CB5E95" w:rsidRPr="00F7424A" w:rsidRDefault="008D0FCE" w:rsidP="00F7424A">
      <w:pPr>
        <w:pStyle w:val="BodyText21"/>
        <w:numPr>
          <w:ilvl w:val="0"/>
          <w:numId w:val="23"/>
        </w:numPr>
        <w:tabs>
          <w:tab w:val="clear" w:pos="0"/>
          <w:tab w:val="left" w:pos="567"/>
        </w:tabs>
        <w:ind w:left="567" w:hanging="567"/>
        <w:rPr>
          <w:rFonts w:ascii="Arial" w:hAnsi="Arial" w:cs="Arial"/>
        </w:rPr>
      </w:pPr>
      <w:r w:rsidRPr="00F7424A">
        <w:rPr>
          <w:rFonts w:ascii="Arial" w:hAnsi="Arial" w:cs="Arial"/>
        </w:rPr>
        <w:t>Wykonawcy wspólnie ubiegający się o udzielenie zamówienia ponoszą solidarną odpowiedzialność za wykonanie umowy i wniesienie zabezpieczenia należytego wykonania umowy</w:t>
      </w:r>
      <w:r w:rsidR="004B4FB6" w:rsidRPr="00F7424A">
        <w:rPr>
          <w:rFonts w:ascii="Arial" w:hAnsi="Arial" w:cs="Arial"/>
        </w:rPr>
        <w:t xml:space="preserve"> (jeśli wymagano)</w:t>
      </w:r>
      <w:r w:rsidRPr="00F7424A">
        <w:rPr>
          <w:rFonts w:ascii="Arial" w:hAnsi="Arial" w:cs="Arial"/>
        </w:rPr>
        <w:t>.</w:t>
      </w:r>
    </w:p>
    <w:p w14:paraId="55908F8F" w14:textId="77777777" w:rsidR="008D0FCE" w:rsidRPr="00F7424A" w:rsidRDefault="008D0FCE" w:rsidP="00F7424A">
      <w:pPr>
        <w:pStyle w:val="BodyText21"/>
        <w:tabs>
          <w:tab w:val="clear" w:pos="0"/>
          <w:tab w:val="left" w:pos="567"/>
        </w:tabs>
        <w:ind w:left="567"/>
        <w:rPr>
          <w:rFonts w:ascii="Arial" w:hAnsi="Arial" w:cs="Arial"/>
        </w:rPr>
      </w:pPr>
    </w:p>
    <w:p w14:paraId="296C8454" w14:textId="42790F82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ROZDZIAŁ IV </w:t>
      </w:r>
      <w:r w:rsidR="004B3D96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Jawność postępowania</w:t>
      </w:r>
      <w:r w:rsidR="00B53DC3" w:rsidRPr="00F7424A">
        <w:rPr>
          <w:rFonts w:ascii="Arial" w:hAnsi="Arial" w:cs="Arial"/>
          <w:sz w:val="24"/>
          <w:szCs w:val="24"/>
        </w:rPr>
        <w:t>, RODO</w:t>
      </w:r>
    </w:p>
    <w:p w14:paraId="431D506D" w14:textId="77777777" w:rsidR="0060016F" w:rsidRPr="00F7424A" w:rsidRDefault="0060016F" w:rsidP="00F7424A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7112B211" w14:textId="77777777" w:rsidR="00B1111A" w:rsidRPr="00F7424A" w:rsidRDefault="00B1111A" w:rsidP="00F7424A">
      <w:pPr>
        <w:numPr>
          <w:ilvl w:val="0"/>
          <w:numId w:val="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Postępowanie o udzielenie niniejszego zamówienia jest jawne. Nie ujawnia się informacji stanowiących tajemnicę przedsiębiorstwa w rozumieniu przepisów ustawy z dnia 16 kwietnia 1993 r. o zwalczaniu nieuczciwej konkurencji,  jeżeli wykonawca, wraz z przekazaniem takich informacji, zastrzegł, że nie mogą być one udostępniane oraz wykazał, że zastrzeżone informacje stanowią tajemnicę przedsiębiorstwa. Wykonawca nie może zastrzec informacji, takich jak  nazwa, siedziba oraz cena zawarta w ofercie. </w:t>
      </w:r>
    </w:p>
    <w:p w14:paraId="75462897" w14:textId="002D320E" w:rsidR="00B1111A" w:rsidRPr="00F7424A" w:rsidRDefault="00B1111A" w:rsidP="00F7424A">
      <w:pPr>
        <w:numPr>
          <w:ilvl w:val="0"/>
          <w:numId w:val="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W sytuacji, gdy wykonawca zastrzeże w ofercie informacje, które nie stanowią tajemnicy przedsiębiorstwa lub są jawne na podstawie przepisów prawa, informacje te będą podlegały udostępnieniu na takich samych zasadach, jak pozostałe niezastrzeżone dokumenty.</w:t>
      </w:r>
    </w:p>
    <w:p w14:paraId="39A0F445" w14:textId="77777777" w:rsidR="00831D34" w:rsidRPr="00F7424A" w:rsidRDefault="00831D34" w:rsidP="00F7424A">
      <w:pPr>
        <w:ind w:left="567"/>
        <w:jc w:val="both"/>
        <w:rPr>
          <w:rFonts w:ascii="Arial" w:hAnsi="Arial" w:cs="Arial"/>
          <w:sz w:val="24"/>
          <w:szCs w:val="24"/>
        </w:rPr>
      </w:pPr>
    </w:p>
    <w:p w14:paraId="1F9010C9" w14:textId="77777777" w:rsidR="00B1111A" w:rsidRPr="00F7424A" w:rsidRDefault="00B1111A" w:rsidP="00F7424A">
      <w:pPr>
        <w:numPr>
          <w:ilvl w:val="0"/>
          <w:numId w:val="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Zgodnie z art. 13 i 14 RODO, Zamawiający informuje, że: </w:t>
      </w:r>
    </w:p>
    <w:p w14:paraId="74E0A018" w14:textId="77777777" w:rsidR="00B1111A" w:rsidRPr="00F7424A" w:rsidRDefault="00B1111A" w:rsidP="00F7424A">
      <w:pPr>
        <w:pStyle w:val="NormalnyWeb"/>
        <w:numPr>
          <w:ilvl w:val="0"/>
          <w:numId w:val="20"/>
        </w:numPr>
        <w:spacing w:before="0" w:beforeAutospacing="0" w:after="0" w:afterAutospacing="0"/>
        <w:ind w:left="1134" w:hanging="567"/>
        <w:jc w:val="both"/>
        <w:rPr>
          <w:rFonts w:ascii="Arial" w:hAnsi="Arial" w:cs="Arial"/>
        </w:rPr>
      </w:pPr>
      <w:r w:rsidRPr="00F7424A">
        <w:rPr>
          <w:rFonts w:ascii="Arial" w:hAnsi="Arial" w:cs="Arial"/>
        </w:rPr>
        <w:t>administratorem danych osobowych jest: Zakład Wodociągów i Kanalizacji Sp. z o.o. w Szczecinie, ul. M. Golisza 10, 71-682 Szczecin</w:t>
      </w:r>
    </w:p>
    <w:p w14:paraId="686AB7F2" w14:textId="77777777" w:rsidR="00B1111A" w:rsidRPr="00F7424A" w:rsidRDefault="00B1111A" w:rsidP="00F7424A">
      <w:pPr>
        <w:pStyle w:val="NormalnyWeb"/>
        <w:numPr>
          <w:ilvl w:val="0"/>
          <w:numId w:val="20"/>
        </w:numPr>
        <w:spacing w:before="0" w:beforeAutospacing="0" w:after="0" w:afterAutospacing="0"/>
        <w:ind w:left="1134" w:hanging="567"/>
        <w:jc w:val="both"/>
        <w:rPr>
          <w:rStyle w:val="Hipercze"/>
          <w:rFonts w:ascii="Arial" w:hAnsi="Arial" w:cs="Arial"/>
        </w:rPr>
      </w:pPr>
      <w:r w:rsidRPr="00F7424A">
        <w:rPr>
          <w:rFonts w:ascii="Arial" w:hAnsi="Arial" w:cs="Arial"/>
        </w:rPr>
        <w:t xml:space="preserve">kontakt do inspektora ochrony danych osobowych w: Zakładzie Wodociągów i Kanalizacji Sp. z o.o. w Szczecinie tel. 91 44 26 231, adres e-mail: </w:t>
      </w:r>
      <w:hyperlink r:id="rId15" w:history="1">
        <w:r w:rsidRPr="00F7424A">
          <w:rPr>
            <w:rStyle w:val="Hipercze"/>
            <w:rFonts w:ascii="Arial" w:hAnsi="Arial" w:cs="Arial"/>
          </w:rPr>
          <w:t>iod@zwik.szczecin.pl</w:t>
        </w:r>
      </w:hyperlink>
    </w:p>
    <w:p w14:paraId="611FA93C" w14:textId="310035CD" w:rsidR="00B1111A" w:rsidRPr="00F7424A" w:rsidRDefault="00B1111A" w:rsidP="00F7424A">
      <w:pPr>
        <w:pStyle w:val="NormalnyWeb"/>
        <w:numPr>
          <w:ilvl w:val="0"/>
          <w:numId w:val="20"/>
        </w:numPr>
        <w:spacing w:before="0" w:beforeAutospacing="0" w:after="0" w:afterAutospacing="0"/>
        <w:ind w:left="1134" w:hanging="567"/>
        <w:jc w:val="both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dane osobowe będą przetwarzane w celu przeprowadzenia postępowania o udzielenie zamówienia publicznego, wyłączonego ze stosowania </w:t>
      </w:r>
      <w:r w:rsidRPr="00F7424A">
        <w:rPr>
          <w:rFonts w:ascii="Arial" w:hAnsi="Arial" w:cs="Arial"/>
          <w:bCs/>
        </w:rPr>
        <w:t>przepisów ustawy z dnia 11 września 2019 r. Prawo zamówień publicznych, ze względu na treść art. 2 ust 1 pkt 2 w zw. z art. 5 ust.1 pkt 2 i ust. 4 pkt 1 tej ustawy (</w:t>
      </w:r>
      <w:r w:rsidRPr="00F7424A">
        <w:rPr>
          <w:rFonts w:ascii="Arial" w:hAnsi="Arial" w:cs="Arial"/>
          <w:bCs/>
          <w:u w:val="single"/>
        </w:rPr>
        <w:t>zamówienie sektorowe o wartości mniejszej niż progi unijne dla zamawiających sektorowych</w:t>
      </w:r>
      <w:r w:rsidRPr="00F7424A">
        <w:rPr>
          <w:rFonts w:ascii="Arial" w:hAnsi="Arial" w:cs="Arial"/>
          <w:bCs/>
        </w:rPr>
        <w:t>);</w:t>
      </w:r>
      <w:r w:rsidRPr="00F7424A">
        <w:rPr>
          <w:rFonts w:ascii="Arial" w:hAnsi="Arial" w:cs="Arial"/>
        </w:rPr>
        <w:t xml:space="preserve"> podstawą prawną przetwarzania jest ustawa z dnia 23 kwietnia 1964 r. Kodeks cywilny oraz obowiązek stosowania sformalizowanych zasad udzielania zamówień stosowanych w ZWiK </w:t>
      </w:r>
      <w:r w:rsidR="00832C56">
        <w:rPr>
          <w:rFonts w:ascii="Arial" w:hAnsi="Arial" w:cs="Arial"/>
        </w:rPr>
        <w:t xml:space="preserve">                 </w:t>
      </w:r>
      <w:r w:rsidRPr="00F7424A">
        <w:rPr>
          <w:rFonts w:ascii="Arial" w:hAnsi="Arial" w:cs="Arial"/>
        </w:rPr>
        <w:t>Sp.</w:t>
      </w:r>
      <w:r w:rsidR="00832C56">
        <w:rPr>
          <w:rFonts w:ascii="Arial" w:hAnsi="Arial" w:cs="Arial"/>
        </w:rPr>
        <w:t xml:space="preserve"> </w:t>
      </w:r>
      <w:r w:rsidRPr="00F7424A">
        <w:rPr>
          <w:rFonts w:ascii="Arial" w:hAnsi="Arial" w:cs="Arial"/>
        </w:rPr>
        <w:t>z o.o. w Szczecinie</w:t>
      </w:r>
    </w:p>
    <w:p w14:paraId="16AC5956" w14:textId="4AEBD841" w:rsidR="00B1111A" w:rsidRPr="00F7424A" w:rsidRDefault="00B1111A" w:rsidP="00F7424A">
      <w:pPr>
        <w:pStyle w:val="NormalnyWeb"/>
        <w:numPr>
          <w:ilvl w:val="0"/>
          <w:numId w:val="20"/>
        </w:numPr>
        <w:spacing w:before="0" w:beforeAutospacing="0" w:after="0" w:afterAutospacing="0"/>
        <w:ind w:left="1134" w:hanging="567"/>
        <w:jc w:val="both"/>
        <w:rPr>
          <w:rFonts w:ascii="Arial" w:hAnsi="Arial" w:cs="Arial"/>
        </w:rPr>
      </w:pPr>
      <w:r w:rsidRPr="00F7424A">
        <w:rPr>
          <w:rFonts w:ascii="Arial" w:hAnsi="Arial" w:cs="Arial"/>
        </w:rPr>
        <w:t>odbiorcami danych osobowych mogą być osoby lub podmioty, którym udostępniona zostanie dokumentacja dotycząca postępowania w oparciu o: przepisy prawa oraz umowy powierzenia przetwarzania danych, a także inni administratorzy danych, działający na mocy umów zawartych</w:t>
      </w:r>
      <w:r w:rsidR="00F1384F">
        <w:rPr>
          <w:rFonts w:ascii="Arial" w:hAnsi="Arial" w:cs="Arial"/>
        </w:rPr>
        <w:t xml:space="preserve">                                        </w:t>
      </w:r>
      <w:r w:rsidRPr="00F7424A">
        <w:rPr>
          <w:rFonts w:ascii="Arial" w:hAnsi="Arial" w:cs="Arial"/>
        </w:rPr>
        <w:t>z Zamawiającym lub na podstawie powszechnie obowiązujących przepisów prawa, w tym: podmioty świadczące pomoc prawną, podmioty świadczące usługi pocztowe lub kurierskie, podmioty prowadzące działalność płatniczą (banki, instytucje płatnicze) - jeżeli dotyczy</w:t>
      </w:r>
    </w:p>
    <w:p w14:paraId="6CEBF95A" w14:textId="77777777" w:rsidR="00B1111A" w:rsidRPr="00F7424A" w:rsidRDefault="00B1111A" w:rsidP="00F7424A">
      <w:pPr>
        <w:pStyle w:val="NormalnyWeb"/>
        <w:numPr>
          <w:ilvl w:val="0"/>
          <w:numId w:val="20"/>
        </w:numPr>
        <w:spacing w:before="0" w:beforeAutospacing="0" w:after="0" w:afterAutospacing="0"/>
        <w:ind w:left="1134" w:hanging="567"/>
        <w:jc w:val="both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dane osobowe będą przechowywane odpowiednio: </w:t>
      </w:r>
    </w:p>
    <w:p w14:paraId="33C9EBFB" w14:textId="77777777" w:rsidR="00B1111A" w:rsidRPr="00F7424A" w:rsidRDefault="00B1111A" w:rsidP="00F7424A">
      <w:pPr>
        <w:pStyle w:val="Akapitzlist"/>
        <w:numPr>
          <w:ilvl w:val="0"/>
          <w:numId w:val="19"/>
        </w:numPr>
        <w:spacing w:after="0" w:line="240" w:lineRule="auto"/>
        <w:ind w:left="1701" w:hanging="567"/>
        <w:contextualSpacing w:val="0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do czasu zakończenia niniejszego postępowania, </w:t>
      </w:r>
    </w:p>
    <w:p w14:paraId="646EC071" w14:textId="77777777" w:rsidR="00B1111A" w:rsidRPr="00F7424A" w:rsidRDefault="00B1111A" w:rsidP="00F7424A">
      <w:pPr>
        <w:pStyle w:val="Akapitzlist"/>
        <w:numPr>
          <w:ilvl w:val="0"/>
          <w:numId w:val="19"/>
        </w:numPr>
        <w:spacing w:after="0" w:line="240" w:lineRule="auto"/>
        <w:ind w:left="1701" w:hanging="567"/>
        <w:contextualSpacing w:val="0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przez cały czas trwania umowy i okres jej rozliczania</w:t>
      </w:r>
    </w:p>
    <w:p w14:paraId="07D99B1A" w14:textId="77777777" w:rsidR="00B1111A" w:rsidRPr="00F7424A" w:rsidRDefault="00B1111A" w:rsidP="00F7424A">
      <w:pPr>
        <w:pStyle w:val="Akapitzlist"/>
        <w:numPr>
          <w:ilvl w:val="0"/>
          <w:numId w:val="19"/>
        </w:numPr>
        <w:spacing w:after="0" w:line="240" w:lineRule="auto"/>
        <w:ind w:left="1701" w:hanging="567"/>
        <w:contextualSpacing w:val="0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do czasu przeprowadzania archiwizacji dokumentacji postępowania - w zakresie określonym w przepisach o archiwizacji</w:t>
      </w:r>
    </w:p>
    <w:p w14:paraId="421FE513" w14:textId="0B7046B3" w:rsidR="00B1111A" w:rsidRPr="00F7424A" w:rsidRDefault="00B1111A" w:rsidP="00F7424A">
      <w:pPr>
        <w:pStyle w:val="Akapitzlist"/>
        <w:numPr>
          <w:ilvl w:val="0"/>
          <w:numId w:val="20"/>
        </w:numPr>
        <w:spacing w:after="0" w:line="240" w:lineRule="auto"/>
        <w:ind w:left="1134" w:right="280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w odniesieniu do danych osobowych decyzje nie będą podejmowane </w:t>
      </w:r>
      <w:r w:rsidR="00F1384F">
        <w:rPr>
          <w:rFonts w:ascii="Arial" w:hAnsi="Arial" w:cs="Arial"/>
          <w:sz w:val="24"/>
          <w:szCs w:val="24"/>
        </w:rPr>
        <w:t xml:space="preserve">                </w:t>
      </w:r>
      <w:r w:rsidRPr="00F7424A">
        <w:rPr>
          <w:rFonts w:ascii="Arial" w:hAnsi="Arial" w:cs="Arial"/>
          <w:sz w:val="24"/>
          <w:szCs w:val="24"/>
        </w:rPr>
        <w:t>w sposób zautomatyzowany ani profilowane, stosownie do art. 22 RODO</w:t>
      </w:r>
    </w:p>
    <w:p w14:paraId="5CA3DF52" w14:textId="1A859E3D" w:rsidR="00B1111A" w:rsidRPr="00F7424A" w:rsidRDefault="00B1111A" w:rsidP="00F7424A">
      <w:pPr>
        <w:pStyle w:val="Akapitzlist"/>
        <w:numPr>
          <w:ilvl w:val="0"/>
          <w:numId w:val="20"/>
        </w:numPr>
        <w:spacing w:after="0" w:line="240" w:lineRule="auto"/>
        <w:ind w:left="1134" w:right="280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osoba fizyczna, której dane dotyczą posiada: prawo żądania od administratora dostępu do swoich danych osobowych, do ich sprostowania, ograniczenia przetwarzania na zasadach określonych </w:t>
      </w:r>
      <w:r w:rsidR="00F1384F">
        <w:rPr>
          <w:rFonts w:ascii="Arial" w:hAnsi="Arial" w:cs="Arial"/>
          <w:sz w:val="24"/>
          <w:szCs w:val="24"/>
        </w:rPr>
        <w:t xml:space="preserve">                 </w:t>
      </w:r>
      <w:r w:rsidRPr="00F7424A">
        <w:rPr>
          <w:rFonts w:ascii="Arial" w:hAnsi="Arial" w:cs="Arial"/>
          <w:sz w:val="24"/>
          <w:szCs w:val="24"/>
        </w:rPr>
        <w:t>w RODO oraz w innych obowiązujących w tym zakresie przepisach prawa</w:t>
      </w:r>
    </w:p>
    <w:p w14:paraId="15BB2954" w14:textId="77777777" w:rsidR="00B1111A" w:rsidRPr="00F7424A" w:rsidRDefault="00B1111A" w:rsidP="00F7424A">
      <w:pPr>
        <w:pStyle w:val="Akapitzlist"/>
        <w:numPr>
          <w:ilvl w:val="0"/>
          <w:numId w:val="20"/>
        </w:numPr>
        <w:spacing w:after="0" w:line="240" w:lineRule="auto"/>
        <w:ind w:left="1134" w:right="280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osobie fizycznej, której dane dotyczą przysługuje prawo wniesienia skargi do organu nadzorczego – Prezesa Urzędu Ochrony Danych Osobowych, gdy uzasadnione jest, iż dane osobowe przetwarzane są przez administratora niezgodnie z przepisami RODO</w:t>
      </w:r>
    </w:p>
    <w:p w14:paraId="482D3B81" w14:textId="53607F96" w:rsidR="00B1111A" w:rsidRPr="00F7424A" w:rsidRDefault="00B1111A" w:rsidP="00F7424A">
      <w:pPr>
        <w:pStyle w:val="Akapitzlist"/>
        <w:numPr>
          <w:ilvl w:val="0"/>
          <w:numId w:val="20"/>
        </w:numPr>
        <w:spacing w:after="0" w:line="240" w:lineRule="auto"/>
        <w:ind w:left="1134" w:right="280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dane niepozyskane bezpośrednio od osób, których dotyczą, obejmują </w:t>
      </w:r>
      <w:r w:rsidR="00F1384F">
        <w:rPr>
          <w:rFonts w:ascii="Arial" w:hAnsi="Arial" w:cs="Arial"/>
          <w:sz w:val="24"/>
          <w:szCs w:val="24"/>
        </w:rPr>
        <w:t xml:space="preserve">                  </w:t>
      </w:r>
      <w:r w:rsidRPr="00F7424A">
        <w:rPr>
          <w:rFonts w:ascii="Arial" w:hAnsi="Arial" w:cs="Arial"/>
          <w:sz w:val="24"/>
          <w:szCs w:val="24"/>
        </w:rPr>
        <w:t xml:space="preserve">w szczególności następujące kategorie odnośnych danych osobowych: dane kontaktowe, stosowne uprawnienia i kwalifikacje do wykonywania określonych czynności </w:t>
      </w:r>
    </w:p>
    <w:p w14:paraId="0A50A25A" w14:textId="77777777" w:rsidR="00B1111A" w:rsidRPr="00F7424A" w:rsidRDefault="00B1111A" w:rsidP="00F7424A">
      <w:pPr>
        <w:pStyle w:val="Akapitzlist"/>
        <w:numPr>
          <w:ilvl w:val="0"/>
          <w:numId w:val="20"/>
        </w:numPr>
        <w:spacing w:after="0" w:line="240" w:lineRule="auto"/>
        <w:ind w:left="1134" w:right="280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źródłem pochodzenia danych osobowych niepozyskanych bezpośrednio od osoby, której dane dotyczą może być: Wykonawca oraz źródła publicznie dostępne takie jak CEIDG, KRS. </w:t>
      </w:r>
    </w:p>
    <w:p w14:paraId="52710C0B" w14:textId="4AFB4CD1" w:rsidR="00B1111A" w:rsidRPr="00F7424A" w:rsidRDefault="00B1111A" w:rsidP="00F7424A">
      <w:pPr>
        <w:pStyle w:val="Akapitzlist"/>
        <w:numPr>
          <w:ilvl w:val="0"/>
          <w:numId w:val="20"/>
        </w:numPr>
        <w:spacing w:after="0" w:line="240" w:lineRule="auto"/>
        <w:ind w:left="1134" w:right="280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podanie danych osobowych jest wymogiem ustawowym (wynikającym </w:t>
      </w:r>
      <w:r w:rsidR="00F1384F">
        <w:rPr>
          <w:rFonts w:ascii="Arial" w:hAnsi="Arial" w:cs="Arial"/>
          <w:sz w:val="24"/>
          <w:szCs w:val="24"/>
        </w:rPr>
        <w:t xml:space="preserve">                  </w:t>
      </w:r>
      <w:r w:rsidRPr="00F7424A">
        <w:rPr>
          <w:rFonts w:ascii="Arial" w:hAnsi="Arial" w:cs="Arial"/>
          <w:sz w:val="24"/>
          <w:szCs w:val="24"/>
        </w:rPr>
        <w:t>z ustawy Kodeks Cywilny), niepodanie danych uniemożliwia procedowanie złożonej oferty.</w:t>
      </w:r>
    </w:p>
    <w:p w14:paraId="3CCC5CB0" w14:textId="25BEBF4D" w:rsidR="00B1111A" w:rsidRDefault="00B1111A" w:rsidP="00F7424A">
      <w:pPr>
        <w:pStyle w:val="Akapitzlist"/>
        <w:numPr>
          <w:ilvl w:val="0"/>
          <w:numId w:val="20"/>
        </w:numPr>
        <w:spacing w:after="0" w:line="240" w:lineRule="auto"/>
        <w:ind w:left="1134" w:right="280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lastRenderedPageBreak/>
        <w:t>Zamawiający nie planuje przekazywania danych do państwa trzeciego lub organizacji międzynarodowej.</w:t>
      </w:r>
    </w:p>
    <w:p w14:paraId="21BDAA7E" w14:textId="77777777" w:rsidR="00F1384F" w:rsidRPr="00F7424A" w:rsidRDefault="00F1384F" w:rsidP="002E35E3">
      <w:pPr>
        <w:pStyle w:val="Akapitzlist"/>
        <w:spacing w:after="0" w:line="240" w:lineRule="auto"/>
        <w:ind w:left="1134" w:right="280"/>
        <w:jc w:val="both"/>
        <w:rPr>
          <w:rFonts w:ascii="Arial" w:hAnsi="Arial" w:cs="Arial"/>
          <w:sz w:val="24"/>
          <w:szCs w:val="24"/>
        </w:rPr>
      </w:pPr>
    </w:p>
    <w:p w14:paraId="475BBA50" w14:textId="5B779333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ROZDZIAŁ V </w:t>
      </w:r>
      <w:r w:rsidR="004B3D96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P</w:t>
      </w:r>
      <w:r w:rsidR="002109FF" w:rsidRPr="00F7424A">
        <w:rPr>
          <w:rFonts w:ascii="Arial" w:hAnsi="Arial" w:cs="Arial"/>
          <w:sz w:val="24"/>
          <w:szCs w:val="24"/>
        </w:rPr>
        <w:t>rzesłanki</w:t>
      </w:r>
      <w:r w:rsidRPr="00F7424A">
        <w:rPr>
          <w:rFonts w:ascii="Arial" w:hAnsi="Arial" w:cs="Arial"/>
          <w:sz w:val="24"/>
          <w:szCs w:val="24"/>
        </w:rPr>
        <w:t xml:space="preserve"> wykluczenia</w:t>
      </w:r>
      <w:r w:rsidR="002109FF" w:rsidRPr="00F7424A">
        <w:rPr>
          <w:rFonts w:ascii="Arial" w:hAnsi="Arial" w:cs="Arial"/>
          <w:sz w:val="24"/>
          <w:szCs w:val="24"/>
        </w:rPr>
        <w:t xml:space="preserve"> Wykonawcy z postępowania</w:t>
      </w:r>
      <w:r w:rsidRPr="00F7424A">
        <w:rPr>
          <w:rFonts w:ascii="Arial" w:hAnsi="Arial" w:cs="Arial"/>
          <w:sz w:val="24"/>
          <w:szCs w:val="24"/>
        </w:rPr>
        <w:t xml:space="preserve">. Warunki udziału </w:t>
      </w:r>
      <w:r w:rsidR="00545465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w postępowaniu</w:t>
      </w:r>
    </w:p>
    <w:p w14:paraId="25075798" w14:textId="77777777" w:rsidR="0060016F" w:rsidRPr="00F7424A" w:rsidRDefault="0060016F" w:rsidP="00F7424A">
      <w:pPr>
        <w:rPr>
          <w:rFonts w:ascii="Arial" w:hAnsi="Arial" w:cs="Arial"/>
          <w:sz w:val="24"/>
          <w:szCs w:val="24"/>
        </w:rPr>
      </w:pPr>
    </w:p>
    <w:p w14:paraId="5942CC9F" w14:textId="77777777" w:rsidR="005950DF" w:rsidRPr="00F7424A" w:rsidRDefault="005950DF" w:rsidP="00AD1B7C">
      <w:pPr>
        <w:numPr>
          <w:ilvl w:val="0"/>
          <w:numId w:val="39"/>
        </w:numPr>
        <w:spacing w:after="160"/>
        <w:ind w:left="426" w:hanging="426"/>
        <w:contextualSpacing/>
        <w:jc w:val="both"/>
        <w:rPr>
          <w:rFonts w:ascii="Arial" w:hAnsi="Arial" w:cs="Arial"/>
          <w:color w:val="FF0000"/>
          <w:sz w:val="24"/>
          <w:szCs w:val="24"/>
          <w:lang w:eastAsia="en-US"/>
        </w:rPr>
      </w:pPr>
      <w:r w:rsidRPr="00F7424A">
        <w:rPr>
          <w:rFonts w:ascii="Arial" w:hAnsi="Arial" w:cs="Arial"/>
          <w:sz w:val="24"/>
          <w:szCs w:val="24"/>
          <w:lang w:eastAsia="en-US"/>
        </w:rPr>
        <w:t xml:space="preserve">O udzielenie zamówienia może ubiegać się wykonawca, który </w:t>
      </w:r>
      <w:r w:rsidRPr="00F7424A">
        <w:rPr>
          <w:rFonts w:ascii="Arial" w:hAnsi="Arial" w:cs="Arial"/>
          <w:bCs/>
          <w:sz w:val="24"/>
          <w:szCs w:val="24"/>
          <w:lang w:eastAsia="en-US"/>
        </w:rPr>
        <w:t xml:space="preserve">nie podlega wykluczeniu z postępowania. </w:t>
      </w:r>
      <w:r w:rsidRPr="00F7424A">
        <w:rPr>
          <w:rFonts w:ascii="Arial" w:eastAsia="Calibri" w:hAnsi="Arial" w:cs="Arial"/>
          <w:b/>
          <w:bCs/>
          <w:sz w:val="24"/>
          <w:szCs w:val="24"/>
          <w:lang w:eastAsia="en-US"/>
        </w:rPr>
        <w:t>Z postępowania o udzielenie zamówienia publicznego wyklucza się wykonawcę:</w:t>
      </w:r>
    </w:p>
    <w:p w14:paraId="72B0C301" w14:textId="77777777" w:rsidR="005950DF" w:rsidRPr="00F7424A" w:rsidRDefault="005950DF" w:rsidP="00AD1B7C">
      <w:pPr>
        <w:numPr>
          <w:ilvl w:val="0"/>
          <w:numId w:val="40"/>
        </w:numPr>
        <w:spacing w:after="160"/>
        <w:ind w:left="851" w:hanging="426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>będącego osobą fizyczną, którego prawomocnie skazano za przestępstwo:</w:t>
      </w:r>
    </w:p>
    <w:p w14:paraId="0235F600" w14:textId="77777777" w:rsidR="005950DF" w:rsidRPr="00F7424A" w:rsidRDefault="005950DF" w:rsidP="00F7424A">
      <w:pPr>
        <w:ind w:left="1134" w:hanging="283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>a)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tab/>
        <w:t xml:space="preserve">udziału w zorganizowanej grupie przestępczej albo związku mającym na celu popełnienie przestępstwa lub przestępstwa skarbowego, o którym mowa w </w:t>
      </w:r>
      <w:hyperlink r:id="rId16" w:anchor="/document/16798683?unitId=art(258)&amp;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art. 258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Kodeksu karnego,</w:t>
      </w:r>
    </w:p>
    <w:p w14:paraId="6B2B228F" w14:textId="77777777" w:rsidR="005950DF" w:rsidRPr="00F7424A" w:rsidRDefault="005950DF" w:rsidP="00F7424A">
      <w:pPr>
        <w:ind w:left="1134" w:hanging="283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b) 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tab/>
        <w:t xml:space="preserve">handlu ludźmi, o którym mowa w </w:t>
      </w:r>
      <w:hyperlink r:id="rId17" w:anchor="/document/16798683?unitId=art(189(a))&amp;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art. 189a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Kodeksu karnego,</w:t>
      </w:r>
    </w:p>
    <w:p w14:paraId="70D9A981" w14:textId="1FD0F25B" w:rsidR="005950DF" w:rsidRPr="00F7424A" w:rsidRDefault="005950DF" w:rsidP="00F7424A">
      <w:pPr>
        <w:ind w:left="1134" w:hanging="283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c) 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tab/>
      </w:r>
      <w:r w:rsidRPr="00F7424A">
        <w:rPr>
          <w:rFonts w:ascii="Arial" w:eastAsia="Calibri" w:hAnsi="Arial" w:cs="Arial"/>
          <w:sz w:val="24"/>
          <w:szCs w:val="24"/>
          <w:shd w:val="clear" w:color="auto" w:fill="FFFFFF"/>
          <w:lang w:eastAsia="en-US"/>
        </w:rPr>
        <w:t xml:space="preserve">o którym mowa w </w:t>
      </w:r>
      <w:hyperlink r:id="rId18" w:anchor="/document/16798683?unitId=art(228)&amp;cm=DOCUMENT" w:history="1">
        <w:r w:rsidRPr="00F7424A">
          <w:rPr>
            <w:rFonts w:ascii="Arial" w:eastAsia="Calibri" w:hAnsi="Arial" w:cs="Arial"/>
            <w:sz w:val="24"/>
            <w:szCs w:val="24"/>
            <w:shd w:val="clear" w:color="auto" w:fill="FFFFFF"/>
            <w:lang w:eastAsia="en-US"/>
          </w:rPr>
          <w:t>art. 228-230a</w:t>
        </w:r>
      </w:hyperlink>
      <w:r w:rsidRPr="00F7424A">
        <w:rPr>
          <w:rFonts w:ascii="Arial" w:eastAsia="Calibri" w:hAnsi="Arial" w:cs="Arial"/>
          <w:sz w:val="24"/>
          <w:szCs w:val="24"/>
          <w:shd w:val="clear" w:color="auto" w:fill="FFFFFF"/>
          <w:lang w:eastAsia="en-US"/>
        </w:rPr>
        <w:t xml:space="preserve">, </w:t>
      </w:r>
      <w:hyperlink r:id="rId19" w:anchor="/document/17631344?unitId=art(250(a))&amp;cm=DOCUMENT" w:history="1">
        <w:r w:rsidRPr="00F7424A">
          <w:rPr>
            <w:rFonts w:ascii="Arial" w:eastAsia="Calibri" w:hAnsi="Arial" w:cs="Arial"/>
            <w:sz w:val="24"/>
            <w:szCs w:val="24"/>
            <w:shd w:val="clear" w:color="auto" w:fill="FFFFFF"/>
            <w:lang w:eastAsia="en-US"/>
          </w:rPr>
          <w:t>art. 250a</w:t>
        </w:r>
      </w:hyperlink>
      <w:r w:rsidRPr="00F7424A">
        <w:rPr>
          <w:rFonts w:ascii="Arial" w:eastAsia="Calibri" w:hAnsi="Arial" w:cs="Arial"/>
          <w:sz w:val="24"/>
          <w:szCs w:val="24"/>
          <w:shd w:val="clear" w:color="auto" w:fill="FFFFFF"/>
          <w:lang w:eastAsia="en-US"/>
        </w:rPr>
        <w:t xml:space="preserve"> Kodeksu karnego, w </w:t>
      </w:r>
      <w:hyperlink r:id="rId20" w:anchor="/document/17631344?unitId=art(46)&amp;cm=DOCUMENT" w:history="1">
        <w:r w:rsidRPr="00F7424A">
          <w:rPr>
            <w:rFonts w:ascii="Arial" w:eastAsia="Calibri" w:hAnsi="Arial" w:cs="Arial"/>
            <w:sz w:val="24"/>
            <w:szCs w:val="24"/>
            <w:shd w:val="clear" w:color="auto" w:fill="FFFFFF"/>
            <w:lang w:eastAsia="en-US"/>
          </w:rPr>
          <w:t>art. 46-48</w:t>
        </w:r>
      </w:hyperlink>
      <w:r w:rsidRPr="00F7424A">
        <w:rPr>
          <w:rFonts w:ascii="Arial" w:eastAsia="Calibri" w:hAnsi="Arial" w:cs="Arial"/>
          <w:sz w:val="24"/>
          <w:szCs w:val="24"/>
          <w:shd w:val="clear" w:color="auto" w:fill="FFFFFF"/>
          <w:lang w:eastAsia="en-US"/>
        </w:rPr>
        <w:t xml:space="preserve"> ustawy z dnia 25 czerwca 2010 r. o sporcie lub w </w:t>
      </w:r>
      <w:hyperlink r:id="rId21" w:anchor="/document/17712396?unitId=art(54)ust(1)&amp;cm=DOCUMENT" w:history="1">
        <w:r w:rsidRPr="00F7424A">
          <w:rPr>
            <w:rFonts w:ascii="Arial" w:eastAsia="Calibri" w:hAnsi="Arial" w:cs="Arial"/>
            <w:sz w:val="24"/>
            <w:szCs w:val="24"/>
            <w:shd w:val="clear" w:color="auto" w:fill="FFFFFF"/>
            <w:lang w:eastAsia="en-US"/>
          </w:rPr>
          <w:t>art. 54 ust. 1-4</w:t>
        </w:r>
      </w:hyperlink>
      <w:r w:rsidRPr="00F7424A">
        <w:rPr>
          <w:rFonts w:ascii="Arial" w:eastAsia="Calibri" w:hAnsi="Arial" w:cs="Arial"/>
          <w:sz w:val="24"/>
          <w:szCs w:val="24"/>
          <w:shd w:val="clear" w:color="auto" w:fill="FFFFFF"/>
          <w:lang w:eastAsia="en-US"/>
        </w:rPr>
        <w:t xml:space="preserve"> ustawy </w:t>
      </w:r>
      <w:r w:rsidR="00F1384F">
        <w:rPr>
          <w:rFonts w:ascii="Arial" w:eastAsia="Calibri" w:hAnsi="Arial" w:cs="Arial"/>
          <w:sz w:val="24"/>
          <w:szCs w:val="24"/>
          <w:shd w:val="clear" w:color="auto" w:fill="FFFFFF"/>
          <w:lang w:eastAsia="en-US"/>
        </w:rPr>
        <w:t xml:space="preserve">                </w:t>
      </w:r>
      <w:r w:rsidRPr="00F7424A">
        <w:rPr>
          <w:rFonts w:ascii="Arial" w:eastAsia="Calibri" w:hAnsi="Arial" w:cs="Arial"/>
          <w:sz w:val="24"/>
          <w:szCs w:val="24"/>
          <w:shd w:val="clear" w:color="auto" w:fill="FFFFFF"/>
          <w:lang w:eastAsia="en-US"/>
        </w:rPr>
        <w:t>z dnia 12 maja 2011 r. o refundacji leków, środków spożywczych specjalnego przeznaczenia żywieniowego oraz wyrobów medycznych,</w:t>
      </w:r>
    </w:p>
    <w:p w14:paraId="6948BDCF" w14:textId="77777777" w:rsidR="005950DF" w:rsidRPr="00F7424A" w:rsidRDefault="005950DF" w:rsidP="00F7424A">
      <w:pPr>
        <w:ind w:left="1134" w:hanging="283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d) 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tab/>
        <w:t xml:space="preserve">finansowania przestępstwa o charakterze terrorystycznym, o którym mowa w </w:t>
      </w:r>
      <w:hyperlink r:id="rId22" w:anchor="/document/16798683?unitId=art(165(a))&amp;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art. 165a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Kodeksu karnego, lub przestępstwo udaremniania lub utrudniania stwierdzenia przestępnego pochodzenia pieniędzy lub ukrywania ich pochodzenia, o którym mowa w </w:t>
      </w:r>
      <w:hyperlink r:id="rId23" w:anchor="/document/16798683?unitId=art(299)&amp;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art. 299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Kodeksu karnego,</w:t>
      </w:r>
    </w:p>
    <w:p w14:paraId="26A6A975" w14:textId="77777777" w:rsidR="005950DF" w:rsidRPr="00F7424A" w:rsidRDefault="005950DF" w:rsidP="00F7424A">
      <w:pPr>
        <w:ind w:left="1134" w:hanging="283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e) o charakterze terrorystycznym, o którym mowa w </w:t>
      </w:r>
      <w:hyperlink r:id="rId24" w:anchor="/document/16798683?unitId=art(115)par(20)&amp;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art. 115 § 20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Kodeksu karnego, lub mające na celu popełnienie tego przestępstwa,</w:t>
      </w:r>
    </w:p>
    <w:p w14:paraId="62BFBFA0" w14:textId="77777777" w:rsidR="005950DF" w:rsidRPr="00F7424A" w:rsidRDefault="005950DF" w:rsidP="00F7424A">
      <w:pPr>
        <w:ind w:left="1134" w:hanging="283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>f)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tab/>
        <w:t xml:space="preserve">powierzenia wykonywania pracy małoletniemu cudzoziemcowi, o którym mowa w </w:t>
      </w:r>
      <w:hyperlink r:id="rId25" w:anchor="/document/17896506?unitId=art(9)ust(2)&amp;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art. 9 ust. 2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ustawy z dnia 15 czerwca 2012 r. o skutkach powierzania wykonywania pracy cudzoziemcom przebywającym wbrew przepisom na terytorium Rzeczypospolitej Polskiej;</w:t>
      </w:r>
    </w:p>
    <w:p w14:paraId="712739F5" w14:textId="3522E283" w:rsidR="005950DF" w:rsidRPr="00F7424A" w:rsidRDefault="005950DF" w:rsidP="00F7424A">
      <w:pPr>
        <w:ind w:left="1134" w:hanging="283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g) przeciwko obrotowi gospodarczemu, o których mowa w </w:t>
      </w:r>
      <w:hyperlink r:id="rId26" w:anchor="/document/16798683?unitId=art(296)&amp;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art. 296-307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Kodeksu karnego, przestępstwo oszustwa, o którym mowa w </w:t>
      </w:r>
      <w:hyperlink r:id="rId27" w:anchor="/document/16798683?unitId=art(286)&amp;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art. 286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Kodeksu karnego, przestępstwo przeciwko wiarygodności dokumentów, </w:t>
      </w:r>
      <w:r w:rsidR="00F1384F">
        <w:rPr>
          <w:rFonts w:ascii="Arial" w:eastAsia="Calibri" w:hAnsi="Arial" w:cs="Arial"/>
          <w:sz w:val="24"/>
          <w:szCs w:val="24"/>
          <w:lang w:eastAsia="en-US"/>
        </w:rPr>
        <w:t xml:space="preserve">               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o których mowa w </w:t>
      </w:r>
      <w:hyperlink r:id="rId28" w:anchor="/document/16798683?unitId=art(270)&amp;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art. 270-277d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Kodeksu karnego, lub przestępstwo skarbowe,</w:t>
      </w:r>
    </w:p>
    <w:p w14:paraId="08E76E3C" w14:textId="77777777" w:rsidR="005950DF" w:rsidRPr="00F7424A" w:rsidRDefault="005950DF" w:rsidP="00F7424A">
      <w:pPr>
        <w:ind w:left="1134" w:hanging="283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h) 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tab/>
        <w:t xml:space="preserve">o którym mowa w art. 9 ust. 1 i 3 lub art. 10 ustawy z dnia 15 czerwca 2012 r. o skutkach powierzania wykonywania pracy cudzoziemcom przebywającym wbrew przepisom na terytorium Rzeczypospolitej Polskiej </w:t>
      </w:r>
    </w:p>
    <w:p w14:paraId="317C9B96" w14:textId="77777777" w:rsidR="005950DF" w:rsidRPr="00F7424A" w:rsidRDefault="005950DF" w:rsidP="00F7424A">
      <w:pPr>
        <w:ind w:left="1134" w:hanging="283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i) 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tab/>
        <w:t>lub za odpowiedni czyn zabroniony określony w przepisach prawa obcego;</w:t>
      </w:r>
    </w:p>
    <w:p w14:paraId="14698E48" w14:textId="77777777" w:rsidR="005950DF" w:rsidRPr="00F7424A" w:rsidRDefault="005950DF" w:rsidP="00AD1B7C">
      <w:pPr>
        <w:numPr>
          <w:ilvl w:val="0"/>
          <w:numId w:val="40"/>
        </w:numPr>
        <w:spacing w:after="160"/>
        <w:ind w:left="851" w:hanging="426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jeżeli urzędującego członka jego organu zarządzającego lub nadzorczego, wspólnika spółki w spółce jawnej lub partnerskiej albo komplementariusza 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br/>
        <w:t>w spółce komandytowej lub komandytowo-akcyjnej lub prokurenta prawomocnie skazano za przestępstwo, o którym mowa w ppkt 1);</w:t>
      </w:r>
    </w:p>
    <w:p w14:paraId="308409E5" w14:textId="00E8375D" w:rsidR="005950DF" w:rsidRPr="00F7424A" w:rsidRDefault="005950DF" w:rsidP="00AD1B7C">
      <w:pPr>
        <w:numPr>
          <w:ilvl w:val="0"/>
          <w:numId w:val="40"/>
        </w:numPr>
        <w:spacing w:after="160"/>
        <w:ind w:left="851" w:hanging="426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br/>
        <w:t>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67A09F4F" w14:textId="77777777" w:rsidR="00F64CBE" w:rsidRPr="00F7424A" w:rsidRDefault="00F64CBE" w:rsidP="00F7424A">
      <w:pPr>
        <w:spacing w:after="160"/>
        <w:ind w:left="851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547C5056" w14:textId="77777777" w:rsidR="005950DF" w:rsidRPr="00F7424A" w:rsidRDefault="005950DF" w:rsidP="00AD1B7C">
      <w:pPr>
        <w:numPr>
          <w:ilvl w:val="0"/>
          <w:numId w:val="40"/>
        </w:numPr>
        <w:spacing w:after="160"/>
        <w:ind w:left="851" w:hanging="426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>wobec którego prawomocnie orzeczono zakaz ubiegania się o zamówienia publiczne;</w:t>
      </w:r>
    </w:p>
    <w:p w14:paraId="4022CB49" w14:textId="77777777" w:rsidR="005950DF" w:rsidRPr="00F7424A" w:rsidRDefault="005950DF" w:rsidP="00AD1B7C">
      <w:pPr>
        <w:numPr>
          <w:ilvl w:val="0"/>
          <w:numId w:val="40"/>
        </w:numPr>
        <w:spacing w:after="160"/>
        <w:ind w:left="851" w:hanging="426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jeżeli zamawiający może stwierdzić, na podstawie wiarygodnych przesłanek, że wykonawca zawarł z innymi wykonawcami porozumienie mające na celu zakłócenie konkurencji, w szczególności jeżeli należąc do tej samej grupy kapitałowej w rozumieniu </w:t>
      </w:r>
      <w:hyperlink r:id="rId29" w:anchor="/document/17337528?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ustawy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11DD7368" w14:textId="77777777" w:rsidR="005950DF" w:rsidRPr="00F7424A" w:rsidRDefault="005950DF" w:rsidP="00AD1B7C">
      <w:pPr>
        <w:numPr>
          <w:ilvl w:val="0"/>
          <w:numId w:val="40"/>
        </w:numPr>
        <w:spacing w:after="160"/>
        <w:ind w:left="851" w:hanging="426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jeżeli, wykonawca lub podmiot, który należy z wykonawcą do tej samej grupy kapitałowej w rozumieniu </w:t>
      </w:r>
      <w:hyperlink r:id="rId30" w:anchor="/document/17337528?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ustawy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z dnia 16 lutego 2007 r. o ochronie konkurencji i konsumentów, doradzał lub w inny sposób był zaangażowany 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br/>
        <w:t xml:space="preserve">w przygotowanie postępowania o udzielenie tego zamówienia, i doszło do zakłócenia konkurencji wynikającego z wcześniejszego zaangażowania tego wykonawcy lub podmiotu, który należy z wykonawcą do tej samej grupy kapitałowej w rozumieniu </w:t>
      </w:r>
      <w:hyperlink r:id="rId31" w:anchor="/document/17337528?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ustawy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z dnia 16 lutego 2007 r. o ochronie konkurencji i konsumentów, chyba że spowodowane tym zakłócenie konkurencji może być wyeliminowane w inny sposób niż przez wykluczenie wykonawcy z udziału w postępowaniu o udzielenie zamówienia;</w:t>
      </w:r>
    </w:p>
    <w:p w14:paraId="77A125FC" w14:textId="77777777" w:rsidR="005950DF" w:rsidRPr="00F7424A" w:rsidRDefault="005950DF" w:rsidP="00AD1B7C">
      <w:pPr>
        <w:numPr>
          <w:ilvl w:val="0"/>
          <w:numId w:val="40"/>
        </w:numPr>
        <w:spacing w:after="160"/>
        <w:ind w:left="851" w:hanging="426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hAnsi="Arial" w:cs="Arial"/>
          <w:sz w:val="24"/>
          <w:szCs w:val="24"/>
        </w:rPr>
        <w:t xml:space="preserve">wymienionego w wykazach określonych w rozporządzeniu 765/2006 </w:t>
      </w:r>
      <w:r w:rsidRPr="00F7424A">
        <w:rPr>
          <w:rFonts w:ascii="Arial" w:hAnsi="Arial" w:cs="Arial"/>
          <w:sz w:val="24"/>
          <w:szCs w:val="24"/>
        </w:rPr>
        <w:br/>
        <w:t xml:space="preserve">i rozporządzeniu 269/2014 albo wpisanego na listę na podstawie decyzji </w:t>
      </w:r>
      <w:r w:rsidRPr="00F7424A">
        <w:rPr>
          <w:rFonts w:ascii="Arial" w:hAnsi="Arial" w:cs="Arial"/>
          <w:sz w:val="24"/>
          <w:szCs w:val="24"/>
        </w:rPr>
        <w:br/>
        <w:t>w sprawie wpisu na listę rozstrzygającej o zastosowaniu środka, o którym mowa w art. 1 pkt 3 ustawy z dnia 13 kwietnia 2022 r. o szczególnych rozwiązaniach w zakresie przeciwdziałania wspieraniu agresji na Ukrainę oraz służących ochronie bezpieczeństwa narodowego;</w:t>
      </w:r>
    </w:p>
    <w:p w14:paraId="7C3B2024" w14:textId="26274945" w:rsidR="005950DF" w:rsidRPr="00F7424A" w:rsidRDefault="005950DF" w:rsidP="00AD1B7C">
      <w:pPr>
        <w:numPr>
          <w:ilvl w:val="0"/>
          <w:numId w:val="40"/>
        </w:numPr>
        <w:spacing w:after="160"/>
        <w:ind w:left="851" w:hanging="426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hAnsi="Arial" w:cs="Arial"/>
          <w:sz w:val="24"/>
          <w:szCs w:val="24"/>
        </w:rPr>
        <w:t xml:space="preserve">którego beneficjentem rzeczywistym w rozumieniu ustawy z dnia 1 marca 2018 r. o przeciwdziałaniu praniu pieniędzy oraz finansowaniu terroryzmu jest osoba wymieniona w wykazach określonych w rozporządzeniu 765/2006 </w:t>
      </w:r>
      <w:r w:rsidR="00F1384F">
        <w:rPr>
          <w:rFonts w:ascii="Arial" w:hAnsi="Arial" w:cs="Arial"/>
          <w:sz w:val="24"/>
          <w:szCs w:val="24"/>
        </w:rPr>
        <w:t xml:space="preserve">                    </w:t>
      </w:r>
      <w:r w:rsidRPr="00F7424A">
        <w:rPr>
          <w:rFonts w:ascii="Arial" w:hAnsi="Arial" w:cs="Arial"/>
          <w:sz w:val="24"/>
          <w:szCs w:val="24"/>
        </w:rPr>
        <w:t xml:space="preserve">i rozporządzeniu 269/2014 albo wpisana na listę lub będąca takim beneficjentem rzeczywistym od dnia 24 lutego 2022 r., o ile została wpisana na listę na podstawie decyzji w sprawie wpisu na listę rozstrzygającej </w:t>
      </w:r>
      <w:r w:rsidR="00832C56">
        <w:rPr>
          <w:rFonts w:ascii="Arial" w:hAnsi="Arial" w:cs="Arial"/>
          <w:sz w:val="24"/>
          <w:szCs w:val="24"/>
        </w:rPr>
        <w:t xml:space="preserve">                            </w:t>
      </w:r>
      <w:r w:rsidRPr="00F7424A">
        <w:rPr>
          <w:rFonts w:ascii="Arial" w:hAnsi="Arial" w:cs="Arial"/>
          <w:sz w:val="24"/>
          <w:szCs w:val="24"/>
        </w:rPr>
        <w:t xml:space="preserve">o zastosowaniu środka, o którym mowa w art. 1 pkt 3 ustawy </w:t>
      </w:r>
      <w:r w:rsidRPr="00F7424A">
        <w:rPr>
          <w:rFonts w:ascii="Arial" w:hAnsi="Arial" w:cs="Arial"/>
          <w:sz w:val="24"/>
          <w:szCs w:val="24"/>
        </w:rPr>
        <w:br/>
        <w:t>z dnia 13 kwietnia 2022 r. o szczególnych rozwiązaniach w zakresie przeciwdziałania wspieraniu agresji na Ukrainę oraz służących ochronie bezpieczeństwa narodowego;</w:t>
      </w:r>
    </w:p>
    <w:p w14:paraId="3651A3C1" w14:textId="43A02AC0" w:rsidR="00831D34" w:rsidRPr="00065D00" w:rsidRDefault="005950DF" w:rsidP="00F7424A">
      <w:pPr>
        <w:numPr>
          <w:ilvl w:val="0"/>
          <w:numId w:val="40"/>
        </w:numPr>
        <w:spacing w:after="160"/>
        <w:ind w:left="851" w:hanging="426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hAnsi="Arial" w:cs="Arial"/>
          <w:sz w:val="24"/>
          <w:szCs w:val="24"/>
        </w:rPr>
        <w:t>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narodowego.</w:t>
      </w:r>
    </w:p>
    <w:p w14:paraId="3BDEF7C4" w14:textId="77777777" w:rsidR="005950DF" w:rsidRPr="00F7424A" w:rsidRDefault="005950DF" w:rsidP="00F7424A">
      <w:pPr>
        <w:ind w:left="426" w:hanging="426"/>
        <w:contextualSpacing/>
        <w:jc w:val="both"/>
        <w:rPr>
          <w:rFonts w:ascii="Arial" w:eastAsia="Calibri" w:hAnsi="Arial" w:cs="Arial"/>
          <w:b/>
          <w:bCs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b/>
          <w:bCs/>
          <w:sz w:val="24"/>
          <w:szCs w:val="24"/>
          <w:lang w:eastAsia="en-US"/>
        </w:rPr>
        <w:t>a także wyklucza się wykonawcę:</w:t>
      </w:r>
    </w:p>
    <w:p w14:paraId="73D3FB76" w14:textId="77777777" w:rsidR="005950DF" w:rsidRPr="00F7424A" w:rsidRDefault="005950DF" w:rsidP="00AD1B7C">
      <w:pPr>
        <w:numPr>
          <w:ilvl w:val="0"/>
          <w:numId w:val="40"/>
        </w:numPr>
        <w:spacing w:after="160"/>
        <w:ind w:left="851" w:hanging="425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który naruszył obowiązki dotyczące płatności podatków, opłat lub składek na ubezpieczenia społeczne lub zdrowotne, z wyjątkiem przypadku, o którym mowa w ppkt 3, chyba że wykonawca odpowiednio przed upływem terminu do składania wniosków o dopuszczenie do udziału w postępowaniu albo przed 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lastRenderedPageBreak/>
        <w:t>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2662C5DF" w14:textId="77777777" w:rsidR="005950DF" w:rsidRPr="00F7424A" w:rsidRDefault="005950DF" w:rsidP="00AD1B7C">
      <w:pPr>
        <w:numPr>
          <w:ilvl w:val="0"/>
          <w:numId w:val="40"/>
        </w:numPr>
        <w:spacing w:after="160"/>
        <w:ind w:left="851" w:hanging="425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</w:t>
      </w:r>
    </w:p>
    <w:p w14:paraId="364DB3FC" w14:textId="77777777" w:rsidR="005950DF" w:rsidRPr="00F7424A" w:rsidRDefault="005950DF" w:rsidP="00AD1B7C">
      <w:pPr>
        <w:numPr>
          <w:ilvl w:val="0"/>
          <w:numId w:val="40"/>
        </w:numPr>
        <w:spacing w:after="160"/>
        <w:ind w:left="851" w:hanging="425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5DFE9852" w14:textId="77777777" w:rsidR="005950DF" w:rsidRPr="00F7424A" w:rsidRDefault="005950DF" w:rsidP="00AD1B7C">
      <w:pPr>
        <w:numPr>
          <w:ilvl w:val="0"/>
          <w:numId w:val="40"/>
        </w:numPr>
        <w:spacing w:after="160"/>
        <w:ind w:left="851" w:hanging="425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który, z przyczyn leżących po jego stronie, w znacznym stopniu lub zakresie nie wykonał lub nienależycie wykonał albo długotrwale nienależycie wykonywał istotne zobowiązanie wynikające z wcześniejszej umowy 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br/>
        <w:t>w sprawie zamówienia publicznego lub umowy koncesji, co doprowadziło do wypowiedzenia lub odstąpienia od umowy, odszkodowania, wykonania zastępczego lub realizacji uprawnień z tytułu rękojmi za wady.</w:t>
      </w:r>
    </w:p>
    <w:p w14:paraId="0CC14E46" w14:textId="77777777" w:rsidR="0060016F" w:rsidRPr="00F7424A" w:rsidRDefault="0060016F" w:rsidP="00F7424A">
      <w:pPr>
        <w:numPr>
          <w:ilvl w:val="0"/>
          <w:numId w:val="3"/>
        </w:numPr>
        <w:jc w:val="both"/>
        <w:rPr>
          <w:rFonts w:ascii="Arial" w:hAnsi="Arial" w:cs="Arial"/>
          <w:b/>
          <w:bCs/>
          <w:sz w:val="24"/>
          <w:szCs w:val="24"/>
        </w:rPr>
      </w:pPr>
      <w:r w:rsidRPr="00F7424A">
        <w:rPr>
          <w:rFonts w:ascii="Arial" w:hAnsi="Arial" w:cs="Arial"/>
          <w:b/>
          <w:bCs/>
          <w:sz w:val="24"/>
          <w:szCs w:val="24"/>
        </w:rPr>
        <w:t xml:space="preserve">O udzielenie zamówienia może ubiegać </w:t>
      </w:r>
      <w:r w:rsidR="00EC6962" w:rsidRPr="00F7424A">
        <w:rPr>
          <w:rFonts w:ascii="Arial" w:hAnsi="Arial" w:cs="Arial"/>
          <w:b/>
          <w:bCs/>
          <w:sz w:val="24"/>
          <w:szCs w:val="24"/>
        </w:rPr>
        <w:t xml:space="preserve">się </w:t>
      </w:r>
      <w:r w:rsidRPr="00F7424A">
        <w:rPr>
          <w:rFonts w:ascii="Arial" w:hAnsi="Arial" w:cs="Arial"/>
          <w:b/>
          <w:bCs/>
          <w:sz w:val="24"/>
          <w:szCs w:val="24"/>
        </w:rPr>
        <w:t>wykonawca, który spełnia poniżej określone warunki udziału w postępowaniu dotyczące:</w:t>
      </w:r>
    </w:p>
    <w:p w14:paraId="15798579" w14:textId="77777777" w:rsidR="00545465" w:rsidRPr="00AB7427" w:rsidRDefault="00545465" w:rsidP="00F7424A">
      <w:pPr>
        <w:pStyle w:val="ZLITPKTzmpktliter"/>
        <w:numPr>
          <w:ilvl w:val="1"/>
          <w:numId w:val="3"/>
        </w:numPr>
        <w:tabs>
          <w:tab w:val="clear" w:pos="786"/>
        </w:tabs>
        <w:spacing w:line="240" w:lineRule="auto"/>
        <w:ind w:left="851" w:hanging="284"/>
        <w:rPr>
          <w:rFonts w:ascii="Arial" w:hAnsi="Arial"/>
          <w:b/>
          <w:i/>
          <w:iCs/>
          <w:szCs w:val="24"/>
        </w:rPr>
      </w:pPr>
      <w:r w:rsidRPr="00AB7427">
        <w:rPr>
          <w:rFonts w:ascii="Arial" w:hAnsi="Arial"/>
          <w:b/>
          <w:i/>
          <w:iCs/>
          <w:szCs w:val="24"/>
        </w:rPr>
        <w:t>zdolności do występowania w obrocie gospodarczym:</w:t>
      </w:r>
    </w:p>
    <w:p w14:paraId="720224DB" w14:textId="77777777" w:rsidR="00545465" w:rsidRPr="00AB7427" w:rsidRDefault="00545465" w:rsidP="00F7424A">
      <w:pPr>
        <w:tabs>
          <w:tab w:val="num" w:pos="851"/>
        </w:tabs>
        <w:ind w:left="851" w:hanging="710"/>
        <w:jc w:val="both"/>
        <w:rPr>
          <w:rFonts w:ascii="Arial" w:hAnsi="Arial" w:cs="Arial"/>
          <w:i/>
          <w:iCs/>
          <w:sz w:val="24"/>
          <w:szCs w:val="24"/>
          <w:u w:val="single"/>
        </w:rPr>
      </w:pPr>
      <w:r w:rsidRPr="00AB7427">
        <w:rPr>
          <w:rFonts w:ascii="Arial" w:hAnsi="Arial" w:cs="Arial"/>
          <w:i/>
          <w:iCs/>
          <w:sz w:val="24"/>
          <w:szCs w:val="24"/>
        </w:rPr>
        <w:tab/>
        <w:t>Zamawiający odstępuje od określenia warunku</w:t>
      </w:r>
    </w:p>
    <w:p w14:paraId="574CE4B6" w14:textId="77777777" w:rsidR="00545465" w:rsidRPr="00A64AAE" w:rsidRDefault="00545465" w:rsidP="00F7424A">
      <w:pPr>
        <w:pStyle w:val="ZLITPKTzmpktliter"/>
        <w:numPr>
          <w:ilvl w:val="1"/>
          <w:numId w:val="3"/>
        </w:numPr>
        <w:tabs>
          <w:tab w:val="clear" w:pos="786"/>
        </w:tabs>
        <w:spacing w:line="240" w:lineRule="auto"/>
        <w:ind w:left="851" w:hanging="284"/>
        <w:rPr>
          <w:rFonts w:ascii="Arial" w:hAnsi="Arial"/>
          <w:b/>
          <w:i/>
          <w:iCs/>
          <w:szCs w:val="24"/>
        </w:rPr>
      </w:pPr>
      <w:r w:rsidRPr="00A64AAE">
        <w:rPr>
          <w:rFonts w:ascii="Arial" w:hAnsi="Arial"/>
          <w:b/>
          <w:i/>
          <w:iCs/>
          <w:szCs w:val="24"/>
        </w:rPr>
        <w:t>uprawnień do prowadzenia określonej działalności gospodarczej lub zawodowej, o ile wynika to z odrębnych przepisów:</w:t>
      </w:r>
    </w:p>
    <w:p w14:paraId="75A44F20" w14:textId="09890099" w:rsidR="00325E3C" w:rsidRPr="00325E3C" w:rsidRDefault="00325E3C" w:rsidP="00325E3C">
      <w:pPr>
        <w:ind w:left="851"/>
        <w:jc w:val="both"/>
        <w:rPr>
          <w:rFonts w:ascii="Arial" w:hAnsi="Arial" w:cs="Arial"/>
          <w:i/>
          <w:iCs/>
          <w:sz w:val="24"/>
          <w:szCs w:val="24"/>
        </w:rPr>
      </w:pPr>
      <w:r w:rsidRPr="00325E3C">
        <w:rPr>
          <w:rFonts w:ascii="Arial" w:hAnsi="Arial" w:cs="Arial"/>
          <w:i/>
          <w:iCs/>
          <w:sz w:val="24"/>
          <w:szCs w:val="24"/>
        </w:rPr>
        <w:t xml:space="preserve">Zamawiający uzna, że wykonawca posiada wymagane uprawnienia do prowadzenia określonej działalności gospodarczej lub zawodowej, jeżeli wykonawca wykaże, że: </w:t>
      </w:r>
    </w:p>
    <w:p w14:paraId="70235984" w14:textId="172E1E5B" w:rsidR="008A6C29" w:rsidRDefault="00325E3C" w:rsidP="00325E3C">
      <w:pPr>
        <w:ind w:left="851"/>
        <w:jc w:val="both"/>
        <w:rPr>
          <w:rFonts w:ascii="Arial" w:hAnsi="Arial" w:cs="Arial"/>
          <w:i/>
          <w:iCs/>
          <w:sz w:val="24"/>
          <w:szCs w:val="24"/>
        </w:rPr>
      </w:pPr>
      <w:r w:rsidRPr="00325E3C">
        <w:rPr>
          <w:rFonts w:ascii="Arial" w:hAnsi="Arial" w:cs="Arial"/>
          <w:i/>
          <w:iCs/>
          <w:sz w:val="24"/>
          <w:szCs w:val="24"/>
        </w:rPr>
        <w:t>a)</w:t>
      </w:r>
      <w:r w:rsidRPr="00325E3C">
        <w:rPr>
          <w:rFonts w:ascii="Arial" w:hAnsi="Arial" w:cs="Arial"/>
          <w:i/>
          <w:iCs/>
          <w:sz w:val="24"/>
          <w:szCs w:val="24"/>
        </w:rPr>
        <w:tab/>
        <w:t xml:space="preserve">posiada </w:t>
      </w:r>
      <w:r w:rsidR="008A6C29" w:rsidRPr="008A6C29">
        <w:rPr>
          <w:rFonts w:ascii="Arial" w:hAnsi="Arial" w:cs="Arial"/>
          <w:i/>
          <w:iCs/>
          <w:sz w:val="24"/>
          <w:szCs w:val="24"/>
        </w:rPr>
        <w:t>koncesję wydaną przez MSWiA na podstawie art. 15 ust. 1 ustawy z dnia 22 sierpnia 1997r. o ochronie osób i mienia (Dz. U. z 2021r. poz. 1995), uprawniającą do montażu elektronicznych urządzeń i systemów alarmowych oraz eksploatacji, konserwacji i napraw w miejscach ich zainstalowania</w:t>
      </w:r>
      <w:r>
        <w:rPr>
          <w:rFonts w:ascii="Arial" w:hAnsi="Arial" w:cs="Arial"/>
          <w:i/>
          <w:iCs/>
          <w:sz w:val="24"/>
          <w:szCs w:val="24"/>
        </w:rPr>
        <w:t>,</w:t>
      </w:r>
    </w:p>
    <w:p w14:paraId="3BEEFD66" w14:textId="24FC63D5" w:rsidR="00545465" w:rsidRPr="00F7424A" w:rsidRDefault="009A5F03" w:rsidP="00325E3C">
      <w:pPr>
        <w:ind w:left="851"/>
        <w:jc w:val="both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>b</w:t>
      </w:r>
      <w:r w:rsidR="00325E3C" w:rsidRPr="00325E3C">
        <w:rPr>
          <w:rFonts w:ascii="Arial" w:hAnsi="Arial" w:cs="Arial"/>
          <w:i/>
          <w:iCs/>
          <w:sz w:val="24"/>
          <w:szCs w:val="24"/>
        </w:rPr>
        <w:t>)</w:t>
      </w:r>
      <w:r w:rsidR="00325E3C" w:rsidRPr="00325E3C">
        <w:rPr>
          <w:rFonts w:ascii="Arial" w:hAnsi="Arial" w:cs="Arial"/>
          <w:i/>
          <w:iCs/>
          <w:sz w:val="24"/>
          <w:szCs w:val="24"/>
        </w:rPr>
        <w:tab/>
        <w:t xml:space="preserve">posiada </w:t>
      </w:r>
      <w:r w:rsidR="008A6C29" w:rsidRPr="008A6C29">
        <w:rPr>
          <w:rFonts w:ascii="Arial" w:hAnsi="Arial" w:cs="Arial"/>
          <w:i/>
          <w:iCs/>
          <w:sz w:val="24"/>
          <w:szCs w:val="24"/>
        </w:rPr>
        <w:t>kopię autoryzacji producenta w zakresie projektowania, konfigurowania, uruchamiania i serwisowania Systemu Zarządzania Bezpieczeństwem PSIM</w:t>
      </w:r>
      <w:r w:rsidR="00325E3C">
        <w:rPr>
          <w:rFonts w:ascii="Arial" w:hAnsi="Arial" w:cs="Arial"/>
          <w:i/>
          <w:iCs/>
          <w:sz w:val="24"/>
          <w:szCs w:val="24"/>
        </w:rPr>
        <w:t>.</w:t>
      </w:r>
    </w:p>
    <w:p w14:paraId="6A226638" w14:textId="77777777" w:rsidR="009E2F27" w:rsidRPr="00F7424A" w:rsidRDefault="00545465" w:rsidP="00F7424A">
      <w:pPr>
        <w:pStyle w:val="ZLITPKTzmpktliter"/>
        <w:numPr>
          <w:ilvl w:val="1"/>
          <w:numId w:val="3"/>
        </w:numPr>
        <w:tabs>
          <w:tab w:val="clear" w:pos="786"/>
          <w:tab w:val="num" w:pos="851"/>
        </w:tabs>
        <w:spacing w:line="240" w:lineRule="auto"/>
        <w:ind w:left="1134" w:hanging="567"/>
        <w:rPr>
          <w:rFonts w:ascii="Arial" w:hAnsi="Arial"/>
          <w:b/>
          <w:i/>
          <w:iCs/>
          <w:szCs w:val="24"/>
        </w:rPr>
      </w:pPr>
      <w:r w:rsidRPr="00F7424A">
        <w:rPr>
          <w:rFonts w:ascii="Arial" w:hAnsi="Arial"/>
          <w:b/>
          <w:i/>
          <w:iCs/>
          <w:szCs w:val="24"/>
        </w:rPr>
        <w:t>sytuacji ekonomicznej lub finansowej:</w:t>
      </w:r>
    </w:p>
    <w:p w14:paraId="2B7DBF81" w14:textId="31502183" w:rsidR="009E2F27" w:rsidRPr="00F7424A" w:rsidRDefault="009E2F27" w:rsidP="00F7424A">
      <w:pPr>
        <w:pStyle w:val="ZLITPKTzmpktliter"/>
        <w:spacing w:line="240" w:lineRule="auto"/>
        <w:ind w:left="709" w:firstLine="142"/>
        <w:rPr>
          <w:rFonts w:ascii="Arial" w:hAnsi="Arial"/>
          <w:b/>
          <w:i/>
          <w:iCs/>
          <w:szCs w:val="24"/>
        </w:rPr>
      </w:pPr>
      <w:r w:rsidRPr="00F7424A">
        <w:rPr>
          <w:rFonts w:ascii="Arial" w:hAnsi="Arial"/>
          <w:i/>
          <w:iCs/>
          <w:szCs w:val="24"/>
        </w:rPr>
        <w:t>Zamawiający odstępuje od określenia warunku</w:t>
      </w:r>
    </w:p>
    <w:p w14:paraId="32E0BC6B" w14:textId="221830B2" w:rsidR="0060016F" w:rsidRPr="00F7424A" w:rsidRDefault="0060016F" w:rsidP="00F7424A">
      <w:pPr>
        <w:pStyle w:val="ZLITPKTzmpktliter"/>
        <w:numPr>
          <w:ilvl w:val="1"/>
          <w:numId w:val="3"/>
        </w:numPr>
        <w:tabs>
          <w:tab w:val="clear" w:pos="786"/>
        </w:tabs>
        <w:spacing w:line="240" w:lineRule="auto"/>
        <w:ind w:left="851" w:hanging="284"/>
        <w:rPr>
          <w:rFonts w:ascii="Arial" w:hAnsi="Arial"/>
          <w:b/>
          <w:i/>
          <w:iCs/>
          <w:color w:val="000000" w:themeColor="text1"/>
          <w:szCs w:val="24"/>
        </w:rPr>
      </w:pPr>
      <w:r w:rsidRPr="00F7424A">
        <w:rPr>
          <w:rFonts w:ascii="Arial" w:hAnsi="Arial"/>
          <w:b/>
          <w:i/>
          <w:iCs/>
          <w:color w:val="000000" w:themeColor="text1"/>
          <w:szCs w:val="24"/>
        </w:rPr>
        <w:t>zdolności technicznej lub zawodowej:</w:t>
      </w:r>
    </w:p>
    <w:p w14:paraId="28617C65" w14:textId="77777777" w:rsidR="008372C0" w:rsidRDefault="0060016F" w:rsidP="008372C0">
      <w:pPr>
        <w:tabs>
          <w:tab w:val="left" w:pos="567"/>
        </w:tabs>
        <w:ind w:left="567"/>
        <w:jc w:val="both"/>
        <w:rPr>
          <w:rFonts w:ascii="Arial" w:hAnsi="Arial" w:cs="Arial"/>
          <w:i/>
          <w:iCs/>
          <w:color w:val="000000" w:themeColor="text1"/>
          <w:sz w:val="24"/>
          <w:szCs w:val="24"/>
        </w:rPr>
      </w:pPr>
      <w:r w:rsidRPr="00F7424A">
        <w:rPr>
          <w:rFonts w:ascii="Arial" w:hAnsi="Arial" w:cs="Arial"/>
          <w:i/>
          <w:iCs/>
          <w:color w:val="000000" w:themeColor="text1"/>
          <w:sz w:val="24"/>
          <w:szCs w:val="24"/>
        </w:rPr>
        <w:t>Zamawiający uzna, że wykonawca posiada wymagane zdolności techniczne lub zawodowe zapewniające należyte wykonanie zamówienia, jeżeli wykonawca wykaże, że:</w:t>
      </w:r>
    </w:p>
    <w:p w14:paraId="07557102" w14:textId="6F56DFFF" w:rsidR="00BB09B2" w:rsidRPr="008372C0" w:rsidRDefault="008372C0" w:rsidP="00F24215">
      <w:pPr>
        <w:tabs>
          <w:tab w:val="left" w:pos="567"/>
        </w:tabs>
        <w:ind w:left="567"/>
        <w:jc w:val="both"/>
        <w:rPr>
          <w:rFonts w:ascii="Arial" w:hAnsi="Arial" w:cs="Arial"/>
          <w:i/>
          <w:iCs/>
          <w:color w:val="000000" w:themeColor="text1"/>
          <w:sz w:val="24"/>
          <w:szCs w:val="24"/>
        </w:rPr>
      </w:pPr>
      <w:r w:rsidRPr="00FE6423">
        <w:rPr>
          <w:rFonts w:ascii="Arial" w:hAnsi="Arial" w:cs="Arial"/>
          <w:color w:val="000000" w:themeColor="text1"/>
          <w:sz w:val="24"/>
          <w:szCs w:val="24"/>
        </w:rPr>
        <w:t>a)</w:t>
      </w:r>
      <w:r>
        <w:rPr>
          <w:rFonts w:ascii="Arial" w:hAnsi="Arial" w:cs="Arial"/>
          <w:i/>
          <w:iCs/>
          <w:color w:val="000000" w:themeColor="text1"/>
          <w:sz w:val="24"/>
          <w:szCs w:val="24"/>
        </w:rPr>
        <w:t xml:space="preserve"> </w:t>
      </w:r>
      <w:r w:rsidR="00FE6423" w:rsidRPr="00FE6423">
        <w:rPr>
          <w:rFonts w:ascii="Arial" w:hAnsi="Arial" w:cs="Arial"/>
          <w:bCs/>
          <w:color w:val="000000" w:themeColor="text1"/>
          <w:sz w:val="24"/>
          <w:szCs w:val="24"/>
        </w:rPr>
        <w:t xml:space="preserve">wykonał należycie w okresie ostatnich pięciu lat przed upływem terminu składania ofert, a jeżeli okres prowadzenia działalności jest krótszy – w tym okresie, </w:t>
      </w:r>
      <w:r w:rsidR="005C2413" w:rsidRPr="005C2413">
        <w:rPr>
          <w:rFonts w:ascii="Arial" w:hAnsi="Arial" w:cs="Arial"/>
          <w:b/>
          <w:color w:val="000000" w:themeColor="text1"/>
          <w:sz w:val="24"/>
          <w:szCs w:val="24"/>
        </w:rPr>
        <w:t>jedn</w:t>
      </w:r>
      <w:r w:rsidR="009A5F03">
        <w:rPr>
          <w:rFonts w:ascii="Arial" w:hAnsi="Arial" w:cs="Arial"/>
          <w:b/>
          <w:color w:val="000000" w:themeColor="text1"/>
          <w:sz w:val="24"/>
          <w:szCs w:val="24"/>
        </w:rPr>
        <w:t>ą</w:t>
      </w:r>
      <w:r w:rsidR="005C2413" w:rsidRPr="005C2413">
        <w:rPr>
          <w:rFonts w:ascii="Arial" w:hAnsi="Arial" w:cs="Arial"/>
          <w:b/>
          <w:color w:val="000000" w:themeColor="text1"/>
          <w:sz w:val="24"/>
          <w:szCs w:val="24"/>
        </w:rPr>
        <w:t xml:space="preserve"> robot</w:t>
      </w:r>
      <w:r w:rsidR="009A5F03">
        <w:rPr>
          <w:rFonts w:ascii="Arial" w:hAnsi="Arial" w:cs="Arial"/>
          <w:b/>
          <w:color w:val="000000" w:themeColor="text1"/>
          <w:sz w:val="24"/>
          <w:szCs w:val="24"/>
        </w:rPr>
        <w:t>ę</w:t>
      </w:r>
      <w:r w:rsidR="005C2413" w:rsidRPr="005C2413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5C2413" w:rsidRPr="005C2413">
        <w:rPr>
          <w:rFonts w:ascii="Arial" w:hAnsi="Arial" w:cs="Arial"/>
          <w:bCs/>
          <w:color w:val="000000" w:themeColor="text1"/>
          <w:sz w:val="24"/>
          <w:szCs w:val="24"/>
        </w:rPr>
        <w:t>polegając</w:t>
      </w:r>
      <w:r w:rsidR="009A5F03">
        <w:rPr>
          <w:rFonts w:ascii="Arial" w:hAnsi="Arial" w:cs="Arial"/>
          <w:bCs/>
          <w:color w:val="000000" w:themeColor="text1"/>
          <w:sz w:val="24"/>
          <w:szCs w:val="24"/>
        </w:rPr>
        <w:t>ą</w:t>
      </w:r>
      <w:r w:rsidR="005C2413" w:rsidRPr="005C2413">
        <w:rPr>
          <w:rFonts w:ascii="Arial" w:hAnsi="Arial" w:cs="Arial"/>
          <w:bCs/>
          <w:color w:val="000000" w:themeColor="text1"/>
          <w:sz w:val="24"/>
          <w:szCs w:val="24"/>
        </w:rPr>
        <w:t xml:space="preserve"> na wykonaniu instalacji sterowanego oświetlenia zintegrowanego w ramach systemu zarządzania PSIM</w:t>
      </w:r>
      <w:r w:rsidR="00BB5E9E" w:rsidRPr="00BB5E9E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  <w:r w:rsidR="00FE6423" w:rsidRPr="00FE6423">
        <w:rPr>
          <w:rFonts w:ascii="Arial" w:hAnsi="Arial" w:cs="Arial"/>
          <w:bCs/>
          <w:color w:val="000000" w:themeColor="text1"/>
          <w:sz w:val="24"/>
          <w:szCs w:val="24"/>
        </w:rPr>
        <w:t xml:space="preserve">o wartości </w:t>
      </w:r>
      <w:r w:rsidR="00FE6423" w:rsidRPr="00043BDA">
        <w:rPr>
          <w:rFonts w:ascii="Arial" w:hAnsi="Arial" w:cs="Arial"/>
          <w:bCs/>
          <w:color w:val="000000" w:themeColor="text1"/>
          <w:sz w:val="24"/>
          <w:szCs w:val="24"/>
        </w:rPr>
        <w:t xml:space="preserve">co najmniej </w:t>
      </w:r>
      <w:ins w:id="4" w:author="Angelika Sotek" w:date="2024-08-06T13:59:00Z">
        <w:r w:rsidR="008073D1">
          <w:rPr>
            <w:rFonts w:ascii="Arial" w:hAnsi="Arial" w:cs="Arial"/>
            <w:bCs/>
            <w:color w:val="000000" w:themeColor="text1"/>
            <w:sz w:val="24"/>
            <w:szCs w:val="24"/>
          </w:rPr>
          <w:t>3</w:t>
        </w:r>
      </w:ins>
      <w:r w:rsidR="00FE6423" w:rsidRPr="00043BDA">
        <w:rPr>
          <w:rFonts w:ascii="Arial" w:hAnsi="Arial" w:cs="Arial"/>
          <w:bCs/>
          <w:color w:val="000000" w:themeColor="text1"/>
          <w:sz w:val="24"/>
          <w:szCs w:val="24"/>
        </w:rPr>
        <w:t xml:space="preserve">00 000,00 zł </w:t>
      </w:r>
      <w:r w:rsidR="00043BDA" w:rsidRPr="00043BDA">
        <w:rPr>
          <w:rFonts w:ascii="Arial" w:hAnsi="Arial" w:cs="Arial"/>
          <w:bCs/>
          <w:color w:val="000000" w:themeColor="text1"/>
          <w:sz w:val="24"/>
          <w:szCs w:val="24"/>
        </w:rPr>
        <w:t>ne</w:t>
      </w:r>
      <w:r w:rsidR="00FE6423" w:rsidRPr="00043BDA">
        <w:rPr>
          <w:rFonts w:ascii="Arial" w:hAnsi="Arial" w:cs="Arial"/>
          <w:bCs/>
          <w:color w:val="000000" w:themeColor="text1"/>
          <w:sz w:val="24"/>
          <w:szCs w:val="24"/>
        </w:rPr>
        <w:t>tto.</w:t>
      </w:r>
      <w:r w:rsidR="00F83D62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</w:p>
    <w:p w14:paraId="5F3A9F25" w14:textId="098CB595" w:rsidR="00263FEF" w:rsidRPr="00F7424A" w:rsidRDefault="00263FEF" w:rsidP="00F24215">
      <w:pPr>
        <w:pStyle w:val="Akapitzlist"/>
        <w:tabs>
          <w:tab w:val="left" w:pos="993"/>
        </w:tabs>
        <w:spacing w:after="0" w:line="240" w:lineRule="auto"/>
        <w:ind w:left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7424A">
        <w:rPr>
          <w:rFonts w:ascii="Arial" w:hAnsi="Arial" w:cs="Arial"/>
          <w:color w:val="000000" w:themeColor="text1"/>
          <w:sz w:val="24"/>
          <w:szCs w:val="24"/>
          <w:u w:val="single"/>
        </w:rPr>
        <w:t>W przypadku wspólnego ubiegania się wykonawców o udzielenie zamówienia ww. warunek</w:t>
      </w:r>
      <w:r w:rsidR="00BB09B2" w:rsidRPr="00F7424A">
        <w:rPr>
          <w:rFonts w:ascii="Arial" w:hAnsi="Arial" w:cs="Arial"/>
          <w:color w:val="000000" w:themeColor="text1"/>
          <w:sz w:val="24"/>
          <w:szCs w:val="24"/>
          <w:u w:val="single"/>
        </w:rPr>
        <w:t xml:space="preserve"> wykonawcy mogą spełniać łącznie</w:t>
      </w:r>
      <w:r w:rsidRPr="00F7424A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4CA50D9A" w14:textId="77777777" w:rsidR="00831D34" w:rsidRPr="00F7424A" w:rsidRDefault="00831D34" w:rsidP="00F7424A">
      <w:pPr>
        <w:pStyle w:val="Akapitzlist"/>
        <w:tabs>
          <w:tab w:val="left" w:pos="993"/>
        </w:tabs>
        <w:spacing w:after="0" w:line="240" w:lineRule="auto"/>
        <w:ind w:left="993"/>
        <w:jc w:val="both"/>
        <w:rPr>
          <w:rFonts w:ascii="Arial" w:hAnsi="Arial" w:cs="Arial"/>
          <w:color w:val="000000" w:themeColor="text1"/>
          <w:sz w:val="24"/>
          <w:szCs w:val="24"/>
          <w:u w:val="single"/>
        </w:rPr>
      </w:pPr>
    </w:p>
    <w:p w14:paraId="7C8C5005" w14:textId="12AA4D35" w:rsidR="00BB09B2" w:rsidRPr="00F7424A" w:rsidRDefault="00263FEF" w:rsidP="00F7424A">
      <w:pPr>
        <w:numPr>
          <w:ilvl w:val="0"/>
          <w:numId w:val="13"/>
        </w:numPr>
        <w:suppressAutoHyphens/>
        <w:autoSpaceDE w:val="0"/>
        <w:autoSpaceDN w:val="0"/>
        <w:adjustRightInd w:val="0"/>
        <w:ind w:left="993" w:hanging="426"/>
        <w:jc w:val="both"/>
        <w:rPr>
          <w:rFonts w:ascii="Arial" w:hAnsi="Arial" w:cs="Arial"/>
          <w:sz w:val="24"/>
          <w:szCs w:val="24"/>
        </w:rPr>
      </w:pPr>
      <w:bookmarkStart w:id="5" w:name="_Hlk172614657"/>
      <w:r w:rsidRPr="00F7424A">
        <w:rPr>
          <w:rFonts w:ascii="Arial" w:hAnsi="Arial" w:cs="Arial"/>
          <w:sz w:val="24"/>
          <w:szCs w:val="24"/>
        </w:rPr>
        <w:lastRenderedPageBreak/>
        <w:t>dysponuje lub będzie dysponować</w:t>
      </w:r>
      <w:r w:rsidR="00BB09B2" w:rsidRPr="00F7424A">
        <w:rPr>
          <w:rFonts w:ascii="Arial" w:hAnsi="Arial" w:cs="Arial"/>
          <w:sz w:val="24"/>
          <w:szCs w:val="24"/>
        </w:rPr>
        <w:t xml:space="preserve"> </w:t>
      </w:r>
      <w:r w:rsidR="00213077" w:rsidRPr="00213077">
        <w:rPr>
          <w:rFonts w:ascii="Arial" w:hAnsi="Arial" w:cs="Arial"/>
          <w:sz w:val="24"/>
          <w:szCs w:val="24"/>
        </w:rPr>
        <w:t>osob</w:t>
      </w:r>
      <w:r w:rsidR="00F83D62">
        <w:rPr>
          <w:rFonts w:ascii="Arial" w:hAnsi="Arial" w:cs="Arial"/>
          <w:sz w:val="24"/>
          <w:szCs w:val="24"/>
        </w:rPr>
        <w:t>ami</w:t>
      </w:r>
      <w:r w:rsidR="00213077" w:rsidRPr="00213077">
        <w:rPr>
          <w:rFonts w:ascii="Arial" w:hAnsi="Arial" w:cs="Arial"/>
          <w:sz w:val="24"/>
          <w:szCs w:val="24"/>
        </w:rPr>
        <w:t xml:space="preserve"> </w:t>
      </w:r>
      <w:r w:rsidR="00FE6423" w:rsidRPr="00FE6423">
        <w:rPr>
          <w:rFonts w:ascii="Arial" w:hAnsi="Arial" w:cs="Arial"/>
          <w:sz w:val="24"/>
          <w:szCs w:val="24"/>
        </w:rPr>
        <w:t>skierowan</w:t>
      </w:r>
      <w:r w:rsidR="00F83D62">
        <w:rPr>
          <w:rFonts w:ascii="Arial" w:hAnsi="Arial" w:cs="Arial"/>
          <w:sz w:val="24"/>
          <w:szCs w:val="24"/>
        </w:rPr>
        <w:t>ymi</w:t>
      </w:r>
      <w:r w:rsidR="00FE6423" w:rsidRPr="00FE6423">
        <w:rPr>
          <w:rFonts w:ascii="Arial" w:hAnsi="Arial" w:cs="Arial"/>
          <w:sz w:val="24"/>
          <w:szCs w:val="24"/>
        </w:rPr>
        <w:t xml:space="preserve"> przez wykonawcę do realizacji zamówienia</w:t>
      </w:r>
      <w:r w:rsidR="00E445F8">
        <w:rPr>
          <w:rFonts w:ascii="Arial" w:hAnsi="Arial" w:cs="Arial"/>
          <w:sz w:val="24"/>
          <w:szCs w:val="24"/>
        </w:rPr>
        <w:t>:</w:t>
      </w:r>
    </w:p>
    <w:p w14:paraId="0EFBA281" w14:textId="555D2CAD" w:rsidR="00BB09B2" w:rsidRPr="00F83D62" w:rsidRDefault="00F83D62" w:rsidP="00F83D62">
      <w:pPr>
        <w:pStyle w:val="Akapitzlist"/>
        <w:numPr>
          <w:ilvl w:val="0"/>
          <w:numId w:val="41"/>
        </w:numPr>
        <w:spacing w:line="240" w:lineRule="auto"/>
        <w:ind w:left="1905" w:hanging="357"/>
        <w:jc w:val="both"/>
        <w:rPr>
          <w:rFonts w:ascii="Arial" w:hAnsi="Arial" w:cs="Arial"/>
          <w:bCs/>
          <w:sz w:val="24"/>
          <w:szCs w:val="24"/>
        </w:rPr>
      </w:pPr>
      <w:r w:rsidRPr="00F83D62">
        <w:rPr>
          <w:rFonts w:ascii="Arial" w:hAnsi="Arial" w:cs="Arial"/>
          <w:b/>
          <w:sz w:val="24"/>
          <w:szCs w:val="24"/>
        </w:rPr>
        <w:t>co najmniej jedn</w:t>
      </w:r>
      <w:r w:rsidR="00AC7298">
        <w:rPr>
          <w:rFonts w:ascii="Arial" w:hAnsi="Arial" w:cs="Arial"/>
          <w:b/>
          <w:sz w:val="24"/>
          <w:szCs w:val="24"/>
        </w:rPr>
        <w:t>ą</w:t>
      </w:r>
      <w:r w:rsidRPr="00F83D62">
        <w:rPr>
          <w:rFonts w:ascii="Arial" w:hAnsi="Arial" w:cs="Arial"/>
          <w:b/>
          <w:sz w:val="24"/>
          <w:szCs w:val="24"/>
        </w:rPr>
        <w:t xml:space="preserve"> osob</w:t>
      </w:r>
      <w:r w:rsidR="00AC7298">
        <w:rPr>
          <w:rFonts w:ascii="Arial" w:hAnsi="Arial" w:cs="Arial"/>
          <w:b/>
          <w:sz w:val="24"/>
          <w:szCs w:val="24"/>
        </w:rPr>
        <w:t>ą</w:t>
      </w:r>
      <w:r w:rsidRPr="00F83D62">
        <w:rPr>
          <w:rFonts w:ascii="Arial" w:hAnsi="Arial" w:cs="Arial"/>
          <w:bCs/>
          <w:sz w:val="24"/>
          <w:szCs w:val="24"/>
        </w:rPr>
        <w:t xml:space="preserve"> </w:t>
      </w:r>
      <w:r w:rsidR="00E445F8" w:rsidRPr="00E445F8">
        <w:rPr>
          <w:rFonts w:ascii="Arial" w:hAnsi="Arial" w:cs="Arial"/>
          <w:b/>
          <w:sz w:val="24"/>
          <w:szCs w:val="24"/>
        </w:rPr>
        <w:t>posiada</w:t>
      </w:r>
      <w:r w:rsidR="00AC7298">
        <w:rPr>
          <w:rFonts w:ascii="Arial" w:hAnsi="Arial" w:cs="Arial"/>
          <w:b/>
          <w:sz w:val="24"/>
          <w:szCs w:val="24"/>
        </w:rPr>
        <w:t>jącą</w:t>
      </w:r>
      <w:r w:rsidR="00E445F8" w:rsidRPr="00E445F8">
        <w:rPr>
          <w:rFonts w:ascii="Arial" w:hAnsi="Arial" w:cs="Arial"/>
          <w:b/>
          <w:sz w:val="24"/>
          <w:szCs w:val="24"/>
        </w:rPr>
        <w:t xml:space="preserve"> wymagane uprawnienia budowlane w specjalności elektrycznej bez ograniczeń</w:t>
      </w:r>
      <w:r w:rsidR="00E445F8" w:rsidRPr="00E445F8">
        <w:rPr>
          <w:rFonts w:ascii="Arial" w:hAnsi="Arial" w:cs="Arial"/>
          <w:bCs/>
          <w:sz w:val="24"/>
          <w:szCs w:val="24"/>
        </w:rPr>
        <w:t xml:space="preserve"> wymagane przepisami prawa budowlanego do kierowania robotami </w:t>
      </w:r>
    </w:p>
    <w:p w14:paraId="411A1DE2" w14:textId="7DBD54D1" w:rsidR="0067096A" w:rsidRDefault="00F83D62" w:rsidP="00F83D62">
      <w:pPr>
        <w:pStyle w:val="Akapitzlist"/>
        <w:numPr>
          <w:ilvl w:val="0"/>
          <w:numId w:val="41"/>
        </w:numPr>
        <w:suppressAutoHyphens/>
        <w:autoSpaceDE w:val="0"/>
        <w:autoSpaceDN w:val="0"/>
        <w:adjustRightInd w:val="0"/>
        <w:spacing w:line="240" w:lineRule="auto"/>
        <w:ind w:left="1905" w:hanging="357"/>
        <w:jc w:val="both"/>
        <w:rPr>
          <w:rFonts w:ascii="Arial" w:hAnsi="Arial" w:cs="Arial"/>
          <w:bCs/>
          <w:sz w:val="24"/>
          <w:szCs w:val="24"/>
        </w:rPr>
      </w:pPr>
      <w:r w:rsidRPr="00F83D62">
        <w:rPr>
          <w:rFonts w:ascii="Arial" w:hAnsi="Arial" w:cs="Arial"/>
          <w:b/>
          <w:sz w:val="24"/>
          <w:szCs w:val="24"/>
        </w:rPr>
        <w:t>co najmniej dwie osoby</w:t>
      </w:r>
      <w:r w:rsidRPr="00F83D62">
        <w:rPr>
          <w:rFonts w:ascii="Arial" w:hAnsi="Arial" w:cs="Arial"/>
          <w:bCs/>
          <w:sz w:val="24"/>
          <w:szCs w:val="24"/>
        </w:rPr>
        <w:t xml:space="preserve"> </w:t>
      </w:r>
      <w:r w:rsidR="00E445F8" w:rsidRPr="00E445F8">
        <w:rPr>
          <w:rFonts w:ascii="Arial" w:hAnsi="Arial" w:cs="Arial"/>
          <w:bCs/>
          <w:sz w:val="24"/>
          <w:szCs w:val="24"/>
        </w:rPr>
        <w:t>posiadające zaświadczenia o wpisie na listę kwalifikowanych pracowników zabezpieczenia technicznego</w:t>
      </w:r>
      <w:r w:rsidR="00FE6423">
        <w:rPr>
          <w:rFonts w:ascii="Arial" w:hAnsi="Arial" w:cs="Arial"/>
          <w:bCs/>
          <w:sz w:val="24"/>
          <w:szCs w:val="24"/>
        </w:rPr>
        <w:t>,</w:t>
      </w:r>
    </w:p>
    <w:p w14:paraId="59D6154D" w14:textId="01391635" w:rsidR="00F83D62" w:rsidRDefault="00F83D62" w:rsidP="00E445F8">
      <w:pPr>
        <w:pStyle w:val="Akapitzlist"/>
        <w:numPr>
          <w:ilvl w:val="0"/>
          <w:numId w:val="41"/>
        </w:numPr>
        <w:suppressAutoHyphens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</w:t>
      </w:r>
      <w:r w:rsidRPr="00F83D62">
        <w:rPr>
          <w:rFonts w:ascii="Arial" w:hAnsi="Arial" w:cs="Arial"/>
          <w:b/>
          <w:sz w:val="24"/>
          <w:szCs w:val="24"/>
        </w:rPr>
        <w:t>o najmniej dwie</w:t>
      </w:r>
      <w:r w:rsidR="00AC7298">
        <w:rPr>
          <w:rFonts w:ascii="Arial" w:hAnsi="Arial" w:cs="Arial"/>
          <w:b/>
          <w:sz w:val="24"/>
          <w:szCs w:val="24"/>
        </w:rPr>
        <w:t>ma</w:t>
      </w:r>
      <w:r w:rsidRPr="00F83D62">
        <w:rPr>
          <w:rFonts w:ascii="Arial" w:hAnsi="Arial" w:cs="Arial"/>
          <w:b/>
          <w:sz w:val="24"/>
          <w:szCs w:val="24"/>
        </w:rPr>
        <w:t xml:space="preserve"> osob</w:t>
      </w:r>
      <w:r w:rsidR="00AC7298">
        <w:rPr>
          <w:rFonts w:ascii="Arial" w:hAnsi="Arial" w:cs="Arial"/>
          <w:b/>
          <w:sz w:val="24"/>
          <w:szCs w:val="24"/>
        </w:rPr>
        <w:t>ami</w:t>
      </w:r>
      <w:r w:rsidRPr="00F83D62">
        <w:rPr>
          <w:rFonts w:ascii="Arial" w:hAnsi="Arial" w:cs="Arial"/>
          <w:b/>
          <w:sz w:val="24"/>
          <w:szCs w:val="24"/>
        </w:rPr>
        <w:t xml:space="preserve"> </w:t>
      </w:r>
      <w:r w:rsidR="00E445F8" w:rsidRPr="00E445F8">
        <w:rPr>
          <w:rFonts w:ascii="Arial" w:hAnsi="Arial" w:cs="Arial"/>
          <w:b/>
          <w:sz w:val="24"/>
          <w:szCs w:val="24"/>
        </w:rPr>
        <w:t>posiadając</w:t>
      </w:r>
      <w:r w:rsidR="00AC7298">
        <w:rPr>
          <w:rFonts w:ascii="Arial" w:hAnsi="Arial" w:cs="Arial"/>
          <w:b/>
          <w:sz w:val="24"/>
          <w:szCs w:val="24"/>
        </w:rPr>
        <w:t>ymi</w:t>
      </w:r>
      <w:r w:rsidR="00E445F8" w:rsidRPr="00E445F8">
        <w:rPr>
          <w:rFonts w:ascii="Arial" w:hAnsi="Arial" w:cs="Arial"/>
          <w:b/>
          <w:sz w:val="24"/>
          <w:szCs w:val="24"/>
        </w:rPr>
        <w:t xml:space="preserve"> uprawnienia kwalifikacyjne typu E i typu D </w:t>
      </w:r>
      <w:r w:rsidR="00E445F8" w:rsidRPr="00E445F8">
        <w:rPr>
          <w:rFonts w:ascii="Arial" w:hAnsi="Arial" w:cs="Arial"/>
          <w:bCs/>
          <w:sz w:val="24"/>
          <w:szCs w:val="24"/>
        </w:rPr>
        <w:t>do zajmowania się eksploatacją urządzeń, instalacji i sieci elektroenergetycznych grupy 1 w zakresie obsługi, konserwacji, remontów, montażu, kontrolno-pomiarowym na stanowisku eksploatacji i dozoru dla następujących urządzeń, instalacji i sieci:-  urządzenia, instalacje i sieci elektroenergetyczne o napięciu nie wyższym niż 1 kV,  - aparaturę  kontrolno-pomiarową  oraz  urządzenia  i  instalacje  automatycznej  regulacji, sterowania i zabezpieczeń do w/w urządzeń,- urządzenia, instalacje i sieci gazowe wytwarzające, przetwarzające, przesyłające, magazynujące i zużywające paliwa gazowe</w:t>
      </w:r>
      <w:r>
        <w:rPr>
          <w:rFonts w:ascii="Arial" w:hAnsi="Arial" w:cs="Arial"/>
          <w:bCs/>
          <w:sz w:val="24"/>
          <w:szCs w:val="24"/>
        </w:rPr>
        <w:t>,</w:t>
      </w:r>
    </w:p>
    <w:p w14:paraId="270425D3" w14:textId="359D9435" w:rsidR="00FC5082" w:rsidRDefault="00F83D62" w:rsidP="00FC5082">
      <w:pPr>
        <w:pStyle w:val="Akapitzlist"/>
        <w:numPr>
          <w:ilvl w:val="0"/>
          <w:numId w:val="41"/>
        </w:numPr>
        <w:suppressAutoHyphens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F83D62">
        <w:rPr>
          <w:rFonts w:ascii="Arial" w:hAnsi="Arial" w:cs="Arial"/>
          <w:b/>
          <w:sz w:val="24"/>
          <w:szCs w:val="24"/>
        </w:rPr>
        <w:t>co najmniej dwie</w:t>
      </w:r>
      <w:r w:rsidR="00AC7298">
        <w:rPr>
          <w:rFonts w:ascii="Arial" w:hAnsi="Arial" w:cs="Arial"/>
          <w:b/>
          <w:sz w:val="24"/>
          <w:szCs w:val="24"/>
        </w:rPr>
        <w:t>ma</w:t>
      </w:r>
      <w:r w:rsidRPr="00F83D62">
        <w:rPr>
          <w:rFonts w:ascii="Arial" w:hAnsi="Arial" w:cs="Arial"/>
          <w:b/>
          <w:sz w:val="24"/>
          <w:szCs w:val="24"/>
        </w:rPr>
        <w:t xml:space="preserve"> osob</w:t>
      </w:r>
      <w:r w:rsidR="00AC7298">
        <w:rPr>
          <w:rFonts w:ascii="Arial" w:hAnsi="Arial" w:cs="Arial"/>
          <w:b/>
          <w:sz w:val="24"/>
          <w:szCs w:val="24"/>
        </w:rPr>
        <w:t>ami</w:t>
      </w:r>
      <w:r w:rsidRPr="00F83D62">
        <w:rPr>
          <w:rFonts w:ascii="Arial" w:hAnsi="Arial" w:cs="Arial"/>
          <w:bCs/>
          <w:sz w:val="24"/>
          <w:szCs w:val="24"/>
        </w:rPr>
        <w:t xml:space="preserve"> </w:t>
      </w:r>
      <w:r w:rsidR="00E445F8" w:rsidRPr="00E445F8">
        <w:rPr>
          <w:rFonts w:ascii="Arial" w:hAnsi="Arial" w:cs="Arial"/>
          <w:bCs/>
          <w:sz w:val="24"/>
          <w:szCs w:val="24"/>
        </w:rPr>
        <w:t>posiadając</w:t>
      </w:r>
      <w:r w:rsidR="00AC7298">
        <w:rPr>
          <w:rFonts w:ascii="Arial" w:hAnsi="Arial" w:cs="Arial"/>
          <w:bCs/>
          <w:sz w:val="24"/>
          <w:szCs w:val="24"/>
        </w:rPr>
        <w:t>ymi</w:t>
      </w:r>
      <w:r w:rsidR="00E445F8" w:rsidRPr="00E445F8">
        <w:rPr>
          <w:rFonts w:ascii="Arial" w:hAnsi="Arial" w:cs="Arial"/>
          <w:bCs/>
          <w:sz w:val="24"/>
          <w:szCs w:val="24"/>
        </w:rPr>
        <w:t xml:space="preserve"> przeszkolenie </w:t>
      </w:r>
      <w:r w:rsidR="00AC7298">
        <w:rPr>
          <w:rFonts w:ascii="Arial" w:hAnsi="Arial" w:cs="Arial"/>
          <w:bCs/>
          <w:sz w:val="24"/>
          <w:szCs w:val="24"/>
        </w:rPr>
        <w:t xml:space="preserve">                         </w:t>
      </w:r>
      <w:r w:rsidR="00E445F8" w:rsidRPr="00E445F8">
        <w:rPr>
          <w:rFonts w:ascii="Arial" w:hAnsi="Arial" w:cs="Arial"/>
          <w:bCs/>
          <w:sz w:val="24"/>
          <w:szCs w:val="24"/>
        </w:rPr>
        <w:t>i uprawnienia z zakresu projektowania, konfigurowania, uruchamiania oraz serwisowania Systemu Zarządzania Bezpieczeństwem PSIM</w:t>
      </w:r>
      <w:r w:rsidR="00E445F8">
        <w:rPr>
          <w:rFonts w:ascii="Arial" w:hAnsi="Arial" w:cs="Arial"/>
          <w:bCs/>
          <w:sz w:val="24"/>
          <w:szCs w:val="24"/>
        </w:rPr>
        <w:t>.</w:t>
      </w:r>
      <w:bookmarkStart w:id="6" w:name="_Hlk172611759"/>
      <w:bookmarkEnd w:id="5"/>
    </w:p>
    <w:p w14:paraId="794B92C3" w14:textId="77777777" w:rsidR="00FC5082" w:rsidRPr="00FC5082" w:rsidRDefault="00FC5082" w:rsidP="00FC5082">
      <w:pPr>
        <w:pStyle w:val="Akapitzlist"/>
        <w:suppressAutoHyphens/>
        <w:autoSpaceDE w:val="0"/>
        <w:autoSpaceDN w:val="0"/>
        <w:adjustRightInd w:val="0"/>
        <w:spacing w:line="240" w:lineRule="auto"/>
        <w:ind w:left="1907"/>
        <w:jc w:val="both"/>
        <w:rPr>
          <w:rFonts w:ascii="Arial" w:hAnsi="Arial" w:cs="Arial"/>
          <w:bCs/>
          <w:sz w:val="24"/>
          <w:szCs w:val="24"/>
        </w:rPr>
      </w:pPr>
    </w:p>
    <w:p w14:paraId="3A5BDBB2" w14:textId="5F0391FB" w:rsidR="002E6264" w:rsidRDefault="00FE6423" w:rsidP="002E6264">
      <w:pPr>
        <w:suppressAutoHyphens/>
        <w:autoSpaceDE w:val="0"/>
        <w:autoSpaceDN w:val="0"/>
        <w:adjustRightInd w:val="0"/>
        <w:spacing w:before="120"/>
        <w:ind w:left="567"/>
        <w:jc w:val="both"/>
        <w:rPr>
          <w:rFonts w:ascii="Arial" w:hAnsi="Arial" w:cs="Arial"/>
          <w:bCs/>
          <w:sz w:val="24"/>
          <w:szCs w:val="24"/>
          <w:u w:val="single"/>
        </w:rPr>
      </w:pPr>
      <w:r w:rsidRPr="00FE6423">
        <w:rPr>
          <w:rFonts w:ascii="Arial" w:hAnsi="Arial" w:cs="Arial"/>
          <w:bCs/>
          <w:sz w:val="24"/>
          <w:szCs w:val="24"/>
          <w:u w:val="single"/>
        </w:rPr>
        <w:t>W przypadku wspólnego ubiegania się wykonawców o udzielenie zamówienia ww. warunek wykonawcy ci mogą spełniać łącznie</w:t>
      </w:r>
      <w:r w:rsidR="00213077" w:rsidRPr="00213077">
        <w:rPr>
          <w:rFonts w:ascii="Arial" w:hAnsi="Arial" w:cs="Arial"/>
          <w:bCs/>
          <w:sz w:val="24"/>
          <w:szCs w:val="24"/>
          <w:u w:val="single"/>
        </w:rPr>
        <w:t>.</w:t>
      </w:r>
    </w:p>
    <w:p w14:paraId="62FA0B0B" w14:textId="77777777" w:rsidR="006D57BD" w:rsidRDefault="006D57BD" w:rsidP="002E6264">
      <w:pPr>
        <w:suppressAutoHyphens/>
        <w:autoSpaceDE w:val="0"/>
        <w:autoSpaceDN w:val="0"/>
        <w:adjustRightInd w:val="0"/>
        <w:spacing w:before="120"/>
        <w:ind w:left="567"/>
        <w:jc w:val="both"/>
        <w:rPr>
          <w:rFonts w:ascii="Arial" w:hAnsi="Arial" w:cs="Arial"/>
          <w:iCs/>
          <w:sz w:val="24"/>
          <w:szCs w:val="24"/>
        </w:rPr>
      </w:pPr>
      <w:bookmarkStart w:id="7" w:name="_Hlk172614673"/>
    </w:p>
    <w:p w14:paraId="5440CF0F" w14:textId="773FBB1C" w:rsidR="002E6264" w:rsidRPr="002E6264" w:rsidRDefault="002E6264" w:rsidP="002E6264">
      <w:pPr>
        <w:suppressAutoHyphens/>
        <w:autoSpaceDE w:val="0"/>
        <w:autoSpaceDN w:val="0"/>
        <w:adjustRightInd w:val="0"/>
        <w:spacing w:before="120"/>
        <w:ind w:left="567"/>
        <w:jc w:val="both"/>
        <w:rPr>
          <w:rFonts w:ascii="Arial" w:hAnsi="Arial" w:cs="Arial"/>
          <w:bCs/>
          <w:sz w:val="24"/>
          <w:szCs w:val="24"/>
          <w:u w:val="single"/>
        </w:rPr>
      </w:pPr>
      <w:r w:rsidRPr="008239B4">
        <w:rPr>
          <w:rFonts w:ascii="Arial" w:hAnsi="Arial" w:cs="Arial"/>
          <w:iCs/>
          <w:sz w:val="24"/>
          <w:szCs w:val="24"/>
        </w:rPr>
        <w:t xml:space="preserve">Zamawiający dopuszcza łączenie </w:t>
      </w:r>
      <w:r w:rsidR="00AF10AE">
        <w:rPr>
          <w:rFonts w:ascii="Arial" w:hAnsi="Arial" w:cs="Arial"/>
          <w:iCs/>
          <w:sz w:val="24"/>
          <w:szCs w:val="24"/>
        </w:rPr>
        <w:t xml:space="preserve">ww. </w:t>
      </w:r>
      <w:r w:rsidRPr="008239B4">
        <w:rPr>
          <w:rFonts w:ascii="Arial" w:hAnsi="Arial" w:cs="Arial"/>
          <w:iCs/>
          <w:sz w:val="24"/>
          <w:szCs w:val="24"/>
        </w:rPr>
        <w:t>stanowisk.</w:t>
      </w:r>
    </w:p>
    <w:bookmarkEnd w:id="6"/>
    <w:bookmarkEnd w:id="7"/>
    <w:p w14:paraId="7DBCEFB5" w14:textId="77777777" w:rsidR="00065D00" w:rsidRDefault="00065D00" w:rsidP="00065D00">
      <w:pPr>
        <w:suppressAutoHyphens/>
        <w:autoSpaceDE w:val="0"/>
        <w:autoSpaceDN w:val="0"/>
        <w:adjustRightInd w:val="0"/>
        <w:ind w:left="1547"/>
        <w:jc w:val="both"/>
        <w:rPr>
          <w:rFonts w:ascii="Arial" w:hAnsi="Arial" w:cs="Arial"/>
          <w:bCs/>
          <w:sz w:val="24"/>
          <w:szCs w:val="24"/>
          <w:u w:val="single"/>
        </w:rPr>
      </w:pPr>
    </w:p>
    <w:p w14:paraId="45F1B63A" w14:textId="75034E7E" w:rsidR="00263FEF" w:rsidRPr="00F7424A" w:rsidRDefault="00263FEF" w:rsidP="00F7424A">
      <w:pPr>
        <w:numPr>
          <w:ilvl w:val="0"/>
          <w:numId w:val="3"/>
        </w:numPr>
        <w:tabs>
          <w:tab w:val="clear" w:pos="360"/>
          <w:tab w:val="num" w:pos="284"/>
          <w:tab w:val="left" w:pos="567"/>
        </w:tabs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7424A">
        <w:rPr>
          <w:rFonts w:ascii="Arial" w:hAnsi="Arial" w:cs="Arial"/>
          <w:bCs/>
          <w:color w:val="000000" w:themeColor="text1"/>
          <w:sz w:val="24"/>
          <w:szCs w:val="24"/>
        </w:rPr>
        <w:t>Do</w:t>
      </w:r>
      <w:r w:rsidR="00BC3215" w:rsidRPr="00F7424A">
        <w:rPr>
          <w:rFonts w:ascii="Arial" w:hAnsi="Arial" w:cs="Arial"/>
          <w:bCs/>
          <w:color w:val="000000" w:themeColor="text1"/>
          <w:sz w:val="24"/>
          <w:szCs w:val="24"/>
        </w:rPr>
        <w:t>datkowe informacje dotyczące wyżej wymienionych</w:t>
      </w:r>
      <w:r w:rsidRPr="00F7424A">
        <w:rPr>
          <w:rFonts w:ascii="Arial" w:hAnsi="Arial" w:cs="Arial"/>
          <w:bCs/>
          <w:color w:val="000000" w:themeColor="text1"/>
          <w:sz w:val="24"/>
          <w:szCs w:val="24"/>
        </w:rPr>
        <w:t xml:space="preserve"> warunków udziału </w:t>
      </w:r>
      <w:r w:rsidR="00BC3215" w:rsidRPr="00F7424A">
        <w:rPr>
          <w:rFonts w:ascii="Arial" w:hAnsi="Arial" w:cs="Arial"/>
          <w:bCs/>
          <w:color w:val="000000" w:themeColor="text1"/>
          <w:sz w:val="24"/>
          <w:szCs w:val="24"/>
        </w:rPr>
        <w:br/>
      </w:r>
      <w:r w:rsidRPr="00F7424A">
        <w:rPr>
          <w:rFonts w:ascii="Arial" w:hAnsi="Arial" w:cs="Arial"/>
          <w:bCs/>
          <w:color w:val="000000" w:themeColor="text1"/>
          <w:sz w:val="24"/>
          <w:szCs w:val="24"/>
        </w:rPr>
        <w:t>w postępowaniu:</w:t>
      </w:r>
    </w:p>
    <w:p w14:paraId="64E8B186" w14:textId="232B3588" w:rsidR="00263FEF" w:rsidRPr="00F7424A" w:rsidRDefault="00263FEF" w:rsidP="00F7424A">
      <w:pPr>
        <w:numPr>
          <w:ilvl w:val="1"/>
          <w:numId w:val="3"/>
        </w:numPr>
        <w:tabs>
          <w:tab w:val="num" w:pos="567"/>
          <w:tab w:val="left" w:pos="1418"/>
        </w:tabs>
        <w:ind w:left="567" w:hanging="283"/>
        <w:jc w:val="both"/>
        <w:rPr>
          <w:rFonts w:ascii="Arial" w:hAnsi="Arial" w:cs="Arial"/>
          <w:bCs/>
          <w:color w:val="000000" w:themeColor="text1"/>
          <w:sz w:val="24"/>
          <w:szCs w:val="24"/>
          <w:u w:val="single"/>
        </w:rPr>
      </w:pPr>
      <w:r w:rsidRPr="00F7424A">
        <w:rPr>
          <w:rFonts w:ascii="Arial" w:hAnsi="Arial" w:cs="Arial"/>
          <w:color w:val="000000" w:themeColor="text1"/>
          <w:sz w:val="24"/>
          <w:szCs w:val="24"/>
        </w:rPr>
        <w:t>ilekroć w treści SWZ jest mowa o „uprawnieniach budowlanych”, „</w:t>
      </w:r>
      <w:r w:rsidRPr="00F7424A">
        <w:rPr>
          <w:rFonts w:ascii="Arial" w:hAnsi="Arial" w:cs="Arial"/>
          <w:iCs/>
          <w:color w:val="000000" w:themeColor="text1"/>
          <w:sz w:val="24"/>
          <w:szCs w:val="24"/>
        </w:rPr>
        <w:t>budowie”, „przebudowie”, „kierowniku budowy”,</w:t>
      </w:r>
      <w:r w:rsidR="00D56EAE">
        <w:rPr>
          <w:rFonts w:ascii="Arial" w:hAnsi="Arial" w:cs="Arial"/>
          <w:iCs/>
          <w:color w:val="000000" w:themeColor="text1"/>
          <w:sz w:val="24"/>
          <w:szCs w:val="24"/>
        </w:rPr>
        <w:t xml:space="preserve"> </w:t>
      </w:r>
      <w:r w:rsidRPr="00F7424A">
        <w:rPr>
          <w:rFonts w:ascii="Arial" w:hAnsi="Arial" w:cs="Arial"/>
          <w:color w:val="000000" w:themeColor="text1"/>
          <w:sz w:val="24"/>
          <w:szCs w:val="24"/>
        </w:rPr>
        <w:t>należy pojęcia te rozumieć zgodnie z definicjami określonymi w ustawie Prawo budowlane oraz aktami wykonawczymi do niej,</w:t>
      </w:r>
    </w:p>
    <w:p w14:paraId="02F4A8C2" w14:textId="62A40126" w:rsidR="004D3DDA" w:rsidRPr="00E445F8" w:rsidRDefault="00263FEF" w:rsidP="00E445F8">
      <w:pPr>
        <w:numPr>
          <w:ilvl w:val="1"/>
          <w:numId w:val="3"/>
        </w:numPr>
        <w:tabs>
          <w:tab w:val="num" w:pos="567"/>
          <w:tab w:val="left" w:pos="1418"/>
        </w:tabs>
        <w:ind w:left="567" w:hanging="283"/>
        <w:jc w:val="both"/>
        <w:rPr>
          <w:rFonts w:ascii="Arial" w:hAnsi="Arial" w:cs="Arial"/>
          <w:bCs/>
          <w:color w:val="000000" w:themeColor="text1"/>
          <w:sz w:val="24"/>
          <w:szCs w:val="24"/>
          <w:u w:val="single"/>
        </w:rPr>
      </w:pPr>
      <w:r w:rsidRPr="00F7424A">
        <w:rPr>
          <w:rFonts w:ascii="Arial" w:hAnsi="Arial" w:cs="Arial"/>
          <w:color w:val="000000" w:themeColor="text1"/>
          <w:sz w:val="24"/>
          <w:szCs w:val="24"/>
        </w:rPr>
        <w:t xml:space="preserve">wszystkie ww. osoby przewidziane do realizacji zamówienia muszą biegle posługiwać się językiem polskim. W przeciwnym wypadku wykonawca udostępni wystarczającą ilość tłumaczy, wykazujących znajomość języka technicznego </w:t>
      </w:r>
      <w:r w:rsidR="000E6008">
        <w:rPr>
          <w:rFonts w:ascii="Arial" w:hAnsi="Arial" w:cs="Arial"/>
          <w:color w:val="000000" w:themeColor="text1"/>
          <w:sz w:val="24"/>
          <w:szCs w:val="24"/>
        </w:rPr>
        <w:t xml:space="preserve">                 </w:t>
      </w:r>
      <w:r w:rsidRPr="00F7424A">
        <w:rPr>
          <w:rFonts w:ascii="Arial" w:hAnsi="Arial" w:cs="Arial"/>
          <w:color w:val="000000" w:themeColor="text1"/>
          <w:sz w:val="24"/>
          <w:szCs w:val="24"/>
        </w:rPr>
        <w:t>w zakresie terminologii budowlanej, we wszystkich specjalnościach występują</w:t>
      </w:r>
      <w:r w:rsidR="00973313" w:rsidRPr="00F7424A">
        <w:rPr>
          <w:rFonts w:ascii="Arial" w:hAnsi="Arial" w:cs="Arial"/>
          <w:color w:val="000000" w:themeColor="text1"/>
          <w:sz w:val="24"/>
          <w:szCs w:val="24"/>
        </w:rPr>
        <w:t>cych przy realizacji zamówienia.</w:t>
      </w:r>
    </w:p>
    <w:p w14:paraId="674761A7" w14:textId="373608C1" w:rsidR="008B4FA8" w:rsidRPr="00F7424A" w:rsidRDefault="008B4FA8" w:rsidP="00F7424A">
      <w:pPr>
        <w:pStyle w:val="Akapitzlist"/>
        <w:numPr>
          <w:ilvl w:val="0"/>
          <w:numId w:val="3"/>
        </w:numPr>
        <w:tabs>
          <w:tab w:val="num" w:pos="567"/>
        </w:tabs>
        <w:spacing w:after="0" w:line="240" w:lineRule="auto"/>
        <w:ind w:left="357" w:hanging="357"/>
        <w:jc w:val="both"/>
        <w:rPr>
          <w:rFonts w:ascii="Arial" w:hAnsi="Arial" w:cs="Arial"/>
          <w:b/>
          <w:bCs/>
          <w:sz w:val="24"/>
          <w:szCs w:val="24"/>
        </w:rPr>
      </w:pPr>
      <w:r w:rsidRPr="00F7424A">
        <w:rPr>
          <w:rFonts w:ascii="Arial" w:hAnsi="Arial" w:cs="Arial"/>
          <w:b/>
          <w:bCs/>
          <w:sz w:val="24"/>
          <w:szCs w:val="24"/>
        </w:rPr>
        <w:t>Podwykonawcy:</w:t>
      </w:r>
    </w:p>
    <w:p w14:paraId="20CD9EF3" w14:textId="71D24B8E" w:rsidR="001E3DFC" w:rsidRDefault="00FC5082" w:rsidP="00F7424A">
      <w:pPr>
        <w:jc w:val="both"/>
        <w:rPr>
          <w:rFonts w:ascii="Arial" w:hAnsi="Arial" w:cs="Arial"/>
          <w:sz w:val="24"/>
          <w:szCs w:val="24"/>
        </w:rPr>
      </w:pPr>
      <w:r w:rsidRPr="00FC5082">
        <w:rPr>
          <w:rFonts w:ascii="Arial" w:hAnsi="Arial" w:cs="Arial"/>
          <w:sz w:val="24"/>
          <w:szCs w:val="24"/>
        </w:rPr>
        <w:t xml:space="preserve">Jeżeli wykonawca zamierza powierzyć podwykonawcom część zamówienia, powinien w formularzu oferty stanowiącym </w:t>
      </w:r>
      <w:r w:rsidRPr="00FC5082">
        <w:rPr>
          <w:rFonts w:ascii="Arial" w:hAnsi="Arial" w:cs="Arial"/>
          <w:b/>
          <w:bCs/>
          <w:sz w:val="24"/>
          <w:szCs w:val="24"/>
        </w:rPr>
        <w:t>załącznik nr 1 do SWZ</w:t>
      </w:r>
      <w:r w:rsidRPr="00FC5082">
        <w:rPr>
          <w:rFonts w:ascii="Arial" w:hAnsi="Arial" w:cs="Arial"/>
          <w:sz w:val="24"/>
          <w:szCs w:val="24"/>
        </w:rPr>
        <w:t xml:space="preserve"> podać nazwy ewentualnych podwykonawców, jeżeli są już znani</w:t>
      </w:r>
      <w:r w:rsidR="006D57BD">
        <w:rPr>
          <w:rFonts w:ascii="Arial" w:hAnsi="Arial" w:cs="Arial"/>
          <w:sz w:val="24"/>
          <w:szCs w:val="24"/>
        </w:rPr>
        <w:t xml:space="preserve"> </w:t>
      </w:r>
    </w:p>
    <w:p w14:paraId="171EC7B9" w14:textId="77777777" w:rsidR="00FC5082" w:rsidRPr="00F7424A" w:rsidRDefault="00FC5082" w:rsidP="00F7424A">
      <w:pPr>
        <w:jc w:val="both"/>
        <w:rPr>
          <w:rFonts w:ascii="Arial" w:hAnsi="Arial" w:cs="Arial"/>
          <w:bCs/>
          <w:sz w:val="24"/>
          <w:szCs w:val="24"/>
        </w:rPr>
      </w:pPr>
    </w:p>
    <w:p w14:paraId="52E1280F" w14:textId="47D97308" w:rsidR="0060016F" w:rsidRPr="00F7424A" w:rsidRDefault="0060016F" w:rsidP="00F7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Arial" w:hAnsi="Arial" w:cs="Arial"/>
          <w:b/>
          <w:sz w:val="24"/>
          <w:szCs w:val="24"/>
        </w:rPr>
      </w:pPr>
      <w:bookmarkStart w:id="8" w:name="_Hlk62702751"/>
      <w:r w:rsidRPr="00F7424A">
        <w:rPr>
          <w:rFonts w:ascii="Arial" w:hAnsi="Arial" w:cs="Arial"/>
          <w:b/>
          <w:sz w:val="24"/>
          <w:szCs w:val="24"/>
        </w:rPr>
        <w:t xml:space="preserve">ROZDZIAŁ VI </w:t>
      </w:r>
      <w:r w:rsidR="00171AE1" w:rsidRPr="00F7424A">
        <w:rPr>
          <w:rFonts w:ascii="Arial" w:hAnsi="Arial" w:cs="Arial"/>
          <w:b/>
          <w:sz w:val="24"/>
          <w:szCs w:val="24"/>
        </w:rPr>
        <w:br/>
      </w:r>
      <w:r w:rsidRPr="00F7424A">
        <w:rPr>
          <w:rFonts w:ascii="Arial" w:hAnsi="Arial" w:cs="Arial"/>
          <w:b/>
          <w:sz w:val="24"/>
          <w:szCs w:val="24"/>
        </w:rPr>
        <w:t>Wymagane dokumenty</w:t>
      </w:r>
      <w:r w:rsidR="00102A51" w:rsidRPr="00F7424A">
        <w:rPr>
          <w:rFonts w:ascii="Arial" w:hAnsi="Arial" w:cs="Arial"/>
          <w:b/>
          <w:sz w:val="24"/>
          <w:szCs w:val="24"/>
        </w:rPr>
        <w:t xml:space="preserve"> składane w postępowaniu</w:t>
      </w:r>
      <w:bookmarkEnd w:id="8"/>
    </w:p>
    <w:p w14:paraId="22CAB812" w14:textId="77777777" w:rsidR="0060016F" w:rsidRPr="00F7424A" w:rsidRDefault="0060016F" w:rsidP="00F7424A">
      <w:pPr>
        <w:pStyle w:val="Akapitzlist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6043E3D" w14:textId="77777777" w:rsidR="0060016F" w:rsidRPr="00F7424A" w:rsidRDefault="0060016F" w:rsidP="00F7424A">
      <w:pPr>
        <w:numPr>
          <w:ilvl w:val="0"/>
          <w:numId w:val="7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b/>
          <w:sz w:val="24"/>
          <w:szCs w:val="24"/>
        </w:rPr>
        <w:lastRenderedPageBreak/>
        <w:t xml:space="preserve">Dokumenty wymagane przez zamawiającego, które należy złożyć </w:t>
      </w:r>
      <w:r w:rsidR="00444E2C" w:rsidRPr="00F7424A">
        <w:rPr>
          <w:rFonts w:ascii="Arial" w:hAnsi="Arial" w:cs="Arial"/>
          <w:b/>
          <w:sz w:val="24"/>
          <w:szCs w:val="24"/>
        </w:rPr>
        <w:t xml:space="preserve">do upływu </w:t>
      </w:r>
      <w:r w:rsidR="0061169A" w:rsidRPr="00F7424A">
        <w:rPr>
          <w:rFonts w:ascii="Arial" w:hAnsi="Arial" w:cs="Arial"/>
          <w:b/>
          <w:sz w:val="24"/>
          <w:szCs w:val="24"/>
        </w:rPr>
        <w:t>termi</w:t>
      </w:r>
      <w:r w:rsidR="00444E2C" w:rsidRPr="00F7424A">
        <w:rPr>
          <w:rFonts w:ascii="Arial" w:hAnsi="Arial" w:cs="Arial"/>
          <w:b/>
          <w:sz w:val="24"/>
          <w:szCs w:val="24"/>
        </w:rPr>
        <w:t>nu</w:t>
      </w:r>
      <w:r w:rsidR="0061169A" w:rsidRPr="00F7424A">
        <w:rPr>
          <w:rFonts w:ascii="Arial" w:hAnsi="Arial" w:cs="Arial"/>
          <w:b/>
          <w:sz w:val="24"/>
          <w:szCs w:val="24"/>
        </w:rPr>
        <w:t xml:space="preserve"> składania ofert za pośrednictwem Platformy</w:t>
      </w:r>
      <w:r w:rsidRPr="00F7424A">
        <w:rPr>
          <w:rFonts w:ascii="Arial" w:hAnsi="Arial" w:cs="Arial"/>
          <w:b/>
          <w:sz w:val="24"/>
          <w:szCs w:val="24"/>
        </w:rPr>
        <w:t>:</w:t>
      </w:r>
    </w:p>
    <w:p w14:paraId="7BD490BC" w14:textId="77777777" w:rsidR="0060016F" w:rsidRPr="00FD190D" w:rsidRDefault="0060016F" w:rsidP="00F7424A">
      <w:pPr>
        <w:numPr>
          <w:ilvl w:val="0"/>
          <w:numId w:val="8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sz w:val="24"/>
          <w:szCs w:val="24"/>
        </w:rPr>
      </w:pPr>
      <w:r w:rsidRPr="00FD190D">
        <w:rPr>
          <w:rFonts w:ascii="Arial" w:hAnsi="Arial" w:cs="Arial"/>
          <w:b/>
          <w:sz w:val="24"/>
          <w:szCs w:val="24"/>
        </w:rPr>
        <w:t xml:space="preserve">formularz oferty, </w:t>
      </w:r>
      <w:r w:rsidRPr="00FD190D">
        <w:rPr>
          <w:rFonts w:ascii="Arial" w:hAnsi="Arial" w:cs="Arial"/>
          <w:sz w:val="24"/>
          <w:szCs w:val="24"/>
        </w:rPr>
        <w:t xml:space="preserve">według wzoru stanowiącego </w:t>
      </w:r>
      <w:r w:rsidRPr="00FD190D">
        <w:rPr>
          <w:rFonts w:ascii="Arial" w:hAnsi="Arial" w:cs="Arial"/>
          <w:b/>
          <w:sz w:val="24"/>
          <w:szCs w:val="24"/>
        </w:rPr>
        <w:t xml:space="preserve">załącznik nr 1 </w:t>
      </w:r>
      <w:r w:rsidRPr="00FD190D">
        <w:rPr>
          <w:rFonts w:ascii="Arial" w:hAnsi="Arial" w:cs="Arial"/>
          <w:b/>
          <w:bCs/>
          <w:sz w:val="24"/>
          <w:szCs w:val="24"/>
        </w:rPr>
        <w:t>do SWZ;</w:t>
      </w:r>
    </w:p>
    <w:p w14:paraId="18389738" w14:textId="764A4DA7" w:rsidR="00224F19" w:rsidRPr="00FD190D" w:rsidRDefault="00827166" w:rsidP="00A166B2">
      <w:pPr>
        <w:tabs>
          <w:tab w:val="num" w:pos="1134"/>
        </w:tabs>
        <w:ind w:left="1134"/>
        <w:jc w:val="both"/>
        <w:rPr>
          <w:rFonts w:ascii="Arial" w:hAnsi="Arial" w:cs="Arial"/>
          <w:sz w:val="24"/>
          <w:szCs w:val="24"/>
          <w:u w:val="single"/>
        </w:rPr>
      </w:pPr>
      <w:bookmarkStart w:id="9" w:name="_Hlk62702973"/>
      <w:r w:rsidRPr="00FD190D">
        <w:rPr>
          <w:rFonts w:ascii="Arial" w:hAnsi="Arial" w:cs="Arial"/>
          <w:sz w:val="24"/>
          <w:szCs w:val="24"/>
          <w:u w:val="single"/>
        </w:rPr>
        <w:t xml:space="preserve">W przypadku </w:t>
      </w:r>
      <w:r w:rsidR="00E123F8" w:rsidRPr="00FD190D">
        <w:rPr>
          <w:rFonts w:ascii="Arial" w:hAnsi="Arial" w:cs="Arial"/>
          <w:sz w:val="24"/>
          <w:szCs w:val="24"/>
          <w:u w:val="single"/>
        </w:rPr>
        <w:t xml:space="preserve">wykonawców </w:t>
      </w:r>
      <w:r w:rsidRPr="00FD190D">
        <w:rPr>
          <w:rFonts w:ascii="Arial" w:hAnsi="Arial" w:cs="Arial"/>
          <w:sz w:val="24"/>
          <w:szCs w:val="24"/>
          <w:u w:val="single"/>
        </w:rPr>
        <w:t>wspóln</w:t>
      </w:r>
      <w:r w:rsidR="00E123F8" w:rsidRPr="00FD190D">
        <w:rPr>
          <w:rFonts w:ascii="Arial" w:hAnsi="Arial" w:cs="Arial"/>
          <w:sz w:val="24"/>
          <w:szCs w:val="24"/>
          <w:u w:val="single"/>
        </w:rPr>
        <w:t>ie</w:t>
      </w:r>
      <w:r w:rsidRPr="00FD190D">
        <w:rPr>
          <w:rFonts w:ascii="Arial" w:hAnsi="Arial" w:cs="Arial"/>
          <w:sz w:val="24"/>
          <w:szCs w:val="24"/>
          <w:u w:val="single"/>
        </w:rPr>
        <w:t xml:space="preserve"> ubiega</w:t>
      </w:r>
      <w:r w:rsidR="00E123F8" w:rsidRPr="00FD190D">
        <w:rPr>
          <w:rFonts w:ascii="Arial" w:hAnsi="Arial" w:cs="Arial"/>
          <w:sz w:val="24"/>
          <w:szCs w:val="24"/>
          <w:u w:val="single"/>
        </w:rPr>
        <w:t>jących</w:t>
      </w:r>
      <w:r w:rsidRPr="00FD190D">
        <w:rPr>
          <w:rFonts w:ascii="Arial" w:hAnsi="Arial" w:cs="Arial"/>
          <w:sz w:val="24"/>
          <w:szCs w:val="24"/>
          <w:u w:val="single"/>
        </w:rPr>
        <w:t xml:space="preserve"> się o udzielenie zamówienia</w:t>
      </w:r>
      <w:r w:rsidR="0060016F" w:rsidRPr="00FD190D">
        <w:rPr>
          <w:rFonts w:ascii="Arial" w:hAnsi="Arial" w:cs="Arial"/>
          <w:sz w:val="24"/>
          <w:szCs w:val="24"/>
          <w:u w:val="single"/>
        </w:rPr>
        <w:t xml:space="preserve"> </w:t>
      </w:r>
      <w:bookmarkEnd w:id="9"/>
      <w:r w:rsidRPr="00FD190D">
        <w:rPr>
          <w:rFonts w:ascii="Arial" w:hAnsi="Arial" w:cs="Arial"/>
          <w:sz w:val="24"/>
          <w:szCs w:val="24"/>
          <w:u w:val="single"/>
        </w:rPr>
        <w:t xml:space="preserve">wykonawcy ci składają </w:t>
      </w:r>
      <w:r w:rsidR="0060016F" w:rsidRPr="00FD190D">
        <w:rPr>
          <w:rFonts w:ascii="Arial" w:hAnsi="Arial" w:cs="Arial"/>
          <w:sz w:val="24"/>
          <w:szCs w:val="24"/>
          <w:u w:val="single"/>
        </w:rPr>
        <w:t xml:space="preserve">jeden wspólny </w:t>
      </w:r>
      <w:r w:rsidR="00910489" w:rsidRPr="00FD190D">
        <w:rPr>
          <w:rFonts w:ascii="Arial" w:hAnsi="Arial" w:cs="Arial"/>
          <w:sz w:val="24"/>
          <w:szCs w:val="24"/>
          <w:u w:val="single"/>
        </w:rPr>
        <w:t>ww. dokument</w:t>
      </w:r>
      <w:r w:rsidR="0060016F" w:rsidRPr="00FD190D">
        <w:rPr>
          <w:rFonts w:ascii="Arial" w:hAnsi="Arial" w:cs="Arial"/>
          <w:sz w:val="24"/>
          <w:szCs w:val="24"/>
          <w:u w:val="single"/>
        </w:rPr>
        <w:t>.</w:t>
      </w:r>
    </w:p>
    <w:p w14:paraId="2BE6824A" w14:textId="7F79607E" w:rsidR="0060016F" w:rsidRPr="00FD190D" w:rsidRDefault="0060016F" w:rsidP="00F7424A">
      <w:pPr>
        <w:numPr>
          <w:ilvl w:val="0"/>
          <w:numId w:val="8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FD190D">
        <w:rPr>
          <w:rFonts w:ascii="Arial" w:hAnsi="Arial" w:cs="Arial"/>
          <w:b/>
          <w:sz w:val="24"/>
          <w:szCs w:val="24"/>
        </w:rPr>
        <w:t xml:space="preserve">oświadczenie o </w:t>
      </w:r>
      <w:r w:rsidR="00864CC2" w:rsidRPr="00FD190D">
        <w:rPr>
          <w:rFonts w:ascii="Arial" w:hAnsi="Arial" w:cs="Arial"/>
          <w:b/>
          <w:sz w:val="24"/>
          <w:szCs w:val="24"/>
        </w:rPr>
        <w:t xml:space="preserve">niepodleganiu </w:t>
      </w:r>
      <w:r w:rsidRPr="00FD190D">
        <w:rPr>
          <w:rFonts w:ascii="Arial" w:hAnsi="Arial" w:cs="Arial"/>
          <w:b/>
          <w:sz w:val="24"/>
          <w:szCs w:val="24"/>
        </w:rPr>
        <w:t>wykluczeni</w:t>
      </w:r>
      <w:r w:rsidR="00864CC2" w:rsidRPr="00FD190D">
        <w:rPr>
          <w:rFonts w:ascii="Arial" w:hAnsi="Arial" w:cs="Arial"/>
          <w:b/>
          <w:sz w:val="24"/>
          <w:szCs w:val="24"/>
        </w:rPr>
        <w:t>u</w:t>
      </w:r>
      <w:r w:rsidRPr="00FD190D">
        <w:rPr>
          <w:rFonts w:ascii="Arial" w:hAnsi="Arial" w:cs="Arial"/>
          <w:sz w:val="24"/>
          <w:szCs w:val="24"/>
        </w:rPr>
        <w:t xml:space="preserve">, według wzoru stanowiącego </w:t>
      </w:r>
      <w:r w:rsidRPr="00FD190D">
        <w:rPr>
          <w:rFonts w:ascii="Arial" w:hAnsi="Arial" w:cs="Arial"/>
          <w:b/>
          <w:sz w:val="24"/>
          <w:szCs w:val="24"/>
        </w:rPr>
        <w:t xml:space="preserve">załącznik nr 2 </w:t>
      </w:r>
      <w:r w:rsidRPr="00FD190D">
        <w:rPr>
          <w:rFonts w:ascii="Arial" w:hAnsi="Arial" w:cs="Arial"/>
          <w:b/>
          <w:bCs/>
          <w:sz w:val="24"/>
          <w:szCs w:val="24"/>
        </w:rPr>
        <w:t>do SWZ;</w:t>
      </w:r>
    </w:p>
    <w:p w14:paraId="45211212" w14:textId="77777777" w:rsidR="0060016F" w:rsidRPr="00FD190D" w:rsidRDefault="00E123F8" w:rsidP="00F7424A">
      <w:pPr>
        <w:pStyle w:val="Akapitzlist"/>
        <w:tabs>
          <w:tab w:val="num" w:pos="851"/>
          <w:tab w:val="num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FD190D">
        <w:rPr>
          <w:rFonts w:ascii="Arial" w:hAnsi="Arial" w:cs="Arial"/>
          <w:sz w:val="24"/>
          <w:szCs w:val="24"/>
          <w:u w:val="single"/>
        </w:rPr>
        <w:t xml:space="preserve">W przypadku wykonawców wspólnie ubiegających się o udzielenie zamówienia </w:t>
      </w:r>
      <w:r w:rsidR="0060016F" w:rsidRPr="00FD190D">
        <w:rPr>
          <w:rFonts w:ascii="Arial" w:hAnsi="Arial" w:cs="Arial"/>
          <w:sz w:val="24"/>
          <w:szCs w:val="24"/>
          <w:u w:val="single"/>
        </w:rPr>
        <w:t xml:space="preserve">ww. </w:t>
      </w:r>
      <w:r w:rsidR="00910489" w:rsidRPr="00FD190D">
        <w:rPr>
          <w:rFonts w:ascii="Arial" w:hAnsi="Arial" w:cs="Arial"/>
          <w:sz w:val="24"/>
          <w:szCs w:val="24"/>
          <w:u w:val="single"/>
        </w:rPr>
        <w:t>dokument</w:t>
      </w:r>
      <w:r w:rsidR="0060016F" w:rsidRPr="00FD190D">
        <w:rPr>
          <w:rFonts w:ascii="Arial" w:hAnsi="Arial" w:cs="Arial"/>
          <w:sz w:val="24"/>
          <w:szCs w:val="24"/>
          <w:u w:val="single"/>
        </w:rPr>
        <w:t xml:space="preserve"> składa każdy z </w:t>
      </w:r>
      <w:r w:rsidR="0037506F" w:rsidRPr="00FD190D">
        <w:rPr>
          <w:rFonts w:ascii="Arial" w:hAnsi="Arial" w:cs="Arial"/>
          <w:sz w:val="24"/>
          <w:szCs w:val="24"/>
          <w:u w:val="single"/>
        </w:rPr>
        <w:t xml:space="preserve">tych </w:t>
      </w:r>
      <w:r w:rsidR="0060016F" w:rsidRPr="00FD190D">
        <w:rPr>
          <w:rFonts w:ascii="Arial" w:hAnsi="Arial" w:cs="Arial"/>
          <w:sz w:val="24"/>
          <w:szCs w:val="24"/>
          <w:u w:val="single"/>
        </w:rPr>
        <w:t>wykonawców</w:t>
      </w:r>
      <w:r w:rsidR="0060016F" w:rsidRPr="00FD190D">
        <w:rPr>
          <w:rFonts w:ascii="Arial" w:hAnsi="Arial" w:cs="Arial"/>
          <w:sz w:val="24"/>
          <w:szCs w:val="24"/>
        </w:rPr>
        <w:t>.</w:t>
      </w:r>
    </w:p>
    <w:p w14:paraId="20BF176E" w14:textId="77777777" w:rsidR="0060016F" w:rsidRPr="00FD190D" w:rsidRDefault="0060016F" w:rsidP="00F7424A">
      <w:pPr>
        <w:numPr>
          <w:ilvl w:val="0"/>
          <w:numId w:val="8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sz w:val="24"/>
          <w:szCs w:val="24"/>
        </w:rPr>
      </w:pPr>
      <w:r w:rsidRPr="00FD190D">
        <w:rPr>
          <w:rFonts w:ascii="Arial" w:hAnsi="Arial" w:cs="Arial"/>
          <w:b/>
          <w:sz w:val="24"/>
          <w:szCs w:val="24"/>
        </w:rPr>
        <w:t>oświadczenie o spełnianiu warunków udziału</w:t>
      </w:r>
      <w:r w:rsidR="00E444B9" w:rsidRPr="00FD190D">
        <w:rPr>
          <w:rFonts w:ascii="Arial" w:hAnsi="Arial" w:cs="Arial"/>
          <w:b/>
          <w:sz w:val="24"/>
          <w:szCs w:val="24"/>
        </w:rPr>
        <w:t xml:space="preserve"> w postępowaniu</w:t>
      </w:r>
      <w:r w:rsidRPr="00FD190D">
        <w:rPr>
          <w:rFonts w:ascii="Arial" w:hAnsi="Arial" w:cs="Arial"/>
          <w:sz w:val="24"/>
          <w:szCs w:val="24"/>
        </w:rPr>
        <w:t xml:space="preserve">, według wzoru stanowiącego </w:t>
      </w:r>
      <w:r w:rsidRPr="00FD190D">
        <w:rPr>
          <w:rFonts w:ascii="Arial" w:hAnsi="Arial" w:cs="Arial"/>
          <w:b/>
          <w:sz w:val="24"/>
          <w:szCs w:val="24"/>
        </w:rPr>
        <w:t xml:space="preserve">załącznik nr 3 </w:t>
      </w:r>
      <w:r w:rsidRPr="00FD190D">
        <w:rPr>
          <w:rFonts w:ascii="Arial" w:hAnsi="Arial" w:cs="Arial"/>
          <w:b/>
          <w:bCs/>
          <w:sz w:val="24"/>
          <w:szCs w:val="24"/>
        </w:rPr>
        <w:t>do SWZ</w:t>
      </w:r>
      <w:r w:rsidRPr="00FD190D">
        <w:rPr>
          <w:rFonts w:ascii="Arial" w:hAnsi="Arial" w:cs="Arial"/>
          <w:sz w:val="24"/>
          <w:szCs w:val="24"/>
        </w:rPr>
        <w:t>;</w:t>
      </w:r>
    </w:p>
    <w:p w14:paraId="5DF29719" w14:textId="1EECCFA5" w:rsidR="0060016F" w:rsidRPr="00FD190D" w:rsidRDefault="00E123F8" w:rsidP="00F7424A">
      <w:pPr>
        <w:tabs>
          <w:tab w:val="num" w:pos="1134"/>
        </w:tabs>
        <w:ind w:left="1134"/>
        <w:jc w:val="both"/>
        <w:rPr>
          <w:rFonts w:ascii="Arial" w:hAnsi="Arial" w:cs="Arial"/>
          <w:sz w:val="24"/>
          <w:szCs w:val="24"/>
          <w:u w:val="single"/>
        </w:rPr>
      </w:pPr>
      <w:r w:rsidRPr="00FD190D">
        <w:rPr>
          <w:rFonts w:ascii="Arial" w:hAnsi="Arial" w:cs="Arial"/>
          <w:sz w:val="24"/>
          <w:szCs w:val="24"/>
          <w:u w:val="single"/>
        </w:rPr>
        <w:t xml:space="preserve">W przypadku wykonawców wspólnie ubiegających się o udzielenie zamówienia </w:t>
      </w:r>
      <w:r w:rsidR="002A0CAF" w:rsidRPr="00FD190D">
        <w:rPr>
          <w:rFonts w:ascii="Arial" w:hAnsi="Arial" w:cs="Arial"/>
          <w:sz w:val="24"/>
          <w:szCs w:val="24"/>
          <w:u w:val="single"/>
        </w:rPr>
        <w:t xml:space="preserve">ww. dokument składa każdy z wykonawców, w zakresie, </w:t>
      </w:r>
      <w:r w:rsidR="002070B6" w:rsidRPr="00FD190D">
        <w:rPr>
          <w:rFonts w:ascii="Arial" w:hAnsi="Arial" w:cs="Arial"/>
          <w:sz w:val="24"/>
          <w:szCs w:val="24"/>
          <w:u w:val="single"/>
        </w:rPr>
        <w:br/>
      </w:r>
      <w:r w:rsidR="002A0CAF" w:rsidRPr="00FD190D">
        <w:rPr>
          <w:rFonts w:ascii="Arial" w:hAnsi="Arial" w:cs="Arial"/>
          <w:sz w:val="24"/>
          <w:szCs w:val="24"/>
          <w:u w:val="single"/>
        </w:rPr>
        <w:t>w jakim wykazuje spełnianie warunków udziału w postępowaniu.</w:t>
      </w:r>
    </w:p>
    <w:p w14:paraId="1337BF76" w14:textId="57E7F4D0" w:rsidR="00C14B87" w:rsidRPr="00FD190D" w:rsidRDefault="00C14B87" w:rsidP="00C14B87">
      <w:pPr>
        <w:numPr>
          <w:ilvl w:val="0"/>
          <w:numId w:val="8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sz w:val="24"/>
          <w:szCs w:val="24"/>
        </w:rPr>
      </w:pPr>
      <w:r w:rsidRPr="00FD190D">
        <w:rPr>
          <w:rFonts w:ascii="Arial" w:hAnsi="Arial" w:cs="Arial"/>
          <w:b/>
          <w:sz w:val="24"/>
          <w:szCs w:val="24"/>
        </w:rPr>
        <w:t>zobowiązanie podmiotu udostępniającego zasoby</w:t>
      </w:r>
      <w:r w:rsidRPr="00FD190D">
        <w:rPr>
          <w:rFonts w:ascii="Arial" w:hAnsi="Arial" w:cs="Arial"/>
          <w:sz w:val="24"/>
          <w:szCs w:val="24"/>
        </w:rPr>
        <w:t xml:space="preserve"> do oddania wykonawcy do dyspozycji niezbędnych zasobów na potrzeby realizacji danego zamówienia wraz z </w:t>
      </w:r>
      <w:r w:rsidRPr="00FD190D">
        <w:rPr>
          <w:rFonts w:ascii="Arial" w:hAnsi="Arial" w:cs="Arial"/>
          <w:b/>
          <w:sz w:val="24"/>
          <w:szCs w:val="24"/>
        </w:rPr>
        <w:t>oświadczeniem podmiotu udostępniającego zasoby o braku podstaw wykluczenia tego podmiotu oraz o spełnianiu warunków udziału w postępowaniu</w:t>
      </w:r>
      <w:r w:rsidRPr="00FD190D">
        <w:rPr>
          <w:rFonts w:ascii="Arial" w:hAnsi="Arial" w:cs="Arial"/>
          <w:sz w:val="24"/>
          <w:szCs w:val="24"/>
        </w:rPr>
        <w:t xml:space="preserve">, w zakresie, w jakim wykonawca powołuje się na zasoby tego podmiotu (wg wzoru stanowiącego </w:t>
      </w:r>
      <w:r w:rsidR="00D156C7">
        <w:rPr>
          <w:rFonts w:ascii="Arial" w:hAnsi="Arial" w:cs="Arial"/>
          <w:b/>
          <w:sz w:val="24"/>
          <w:szCs w:val="24"/>
        </w:rPr>
        <w:t>załącznik n</w:t>
      </w:r>
      <w:r w:rsidR="00D156C7" w:rsidRPr="00AE324D">
        <w:rPr>
          <w:rFonts w:ascii="Arial" w:hAnsi="Arial" w:cs="Arial"/>
          <w:b/>
          <w:sz w:val="24"/>
          <w:szCs w:val="24"/>
        </w:rPr>
        <w:t>r 11</w:t>
      </w:r>
      <w:r w:rsidRPr="00AE324D">
        <w:rPr>
          <w:rFonts w:ascii="Arial" w:hAnsi="Arial" w:cs="Arial"/>
          <w:sz w:val="24"/>
          <w:szCs w:val="24"/>
        </w:rPr>
        <w:t xml:space="preserve"> </w:t>
      </w:r>
      <w:r w:rsidRPr="00FD190D">
        <w:rPr>
          <w:rFonts w:ascii="Arial" w:hAnsi="Arial" w:cs="Arial"/>
          <w:b/>
          <w:bCs/>
          <w:sz w:val="24"/>
          <w:szCs w:val="24"/>
        </w:rPr>
        <w:t>do SWZ</w:t>
      </w:r>
      <w:r w:rsidRPr="00FD190D">
        <w:rPr>
          <w:rFonts w:ascii="Arial" w:hAnsi="Arial" w:cs="Arial"/>
          <w:sz w:val="24"/>
          <w:szCs w:val="24"/>
        </w:rPr>
        <w:t>). Zobowiązanie podmiotu udostępniającego zasoby może być zastąpione innym podmiotowym środkiem dowodowym potwierdzającym, że wykonawca realizując zamówienie, będzie dysponował niezbędnymi zasobami tego podmiotu;</w:t>
      </w:r>
    </w:p>
    <w:p w14:paraId="7DE69D91" w14:textId="73FB08F5" w:rsidR="00C14B87" w:rsidRPr="00FD190D" w:rsidRDefault="00C14B87" w:rsidP="00C14B87">
      <w:pPr>
        <w:tabs>
          <w:tab w:val="num" w:pos="1134"/>
        </w:tabs>
        <w:ind w:left="1134"/>
        <w:jc w:val="both"/>
        <w:rPr>
          <w:rFonts w:ascii="Arial" w:hAnsi="Arial" w:cs="Arial"/>
          <w:sz w:val="24"/>
          <w:szCs w:val="24"/>
          <w:u w:val="single"/>
        </w:rPr>
      </w:pPr>
      <w:r w:rsidRPr="00FD190D">
        <w:rPr>
          <w:rFonts w:ascii="Arial" w:hAnsi="Arial" w:cs="Arial"/>
          <w:sz w:val="24"/>
          <w:szCs w:val="24"/>
          <w:u w:val="single"/>
        </w:rPr>
        <w:t>Ww. dokument należy złożyć tylko w przypadku jeżeli wykonawca polega na zdolnościach lub sytuacji podmiotu udostępniającego zasoby.</w:t>
      </w:r>
    </w:p>
    <w:p w14:paraId="4AC26D56" w14:textId="77777777" w:rsidR="002070B6" w:rsidRPr="00FD190D" w:rsidRDefault="002070B6" w:rsidP="00F7424A">
      <w:pPr>
        <w:numPr>
          <w:ilvl w:val="0"/>
          <w:numId w:val="8"/>
        </w:numPr>
        <w:tabs>
          <w:tab w:val="clear" w:pos="360"/>
        </w:tabs>
        <w:ind w:left="1134" w:hanging="567"/>
        <w:jc w:val="both"/>
        <w:rPr>
          <w:rFonts w:ascii="Arial" w:hAnsi="Arial" w:cs="Arial"/>
          <w:sz w:val="24"/>
          <w:szCs w:val="24"/>
        </w:rPr>
      </w:pPr>
      <w:r w:rsidRPr="00FD190D">
        <w:rPr>
          <w:rFonts w:ascii="Arial" w:hAnsi="Arial" w:cs="Arial"/>
          <w:b/>
          <w:sz w:val="24"/>
          <w:szCs w:val="24"/>
        </w:rPr>
        <w:t xml:space="preserve">odpowiednie pełnomocnictwo lub inne dokumenty potwierdzające umocowanie do reprezentacji </w:t>
      </w:r>
      <w:r w:rsidRPr="00FD190D">
        <w:rPr>
          <w:rFonts w:ascii="Arial" w:hAnsi="Arial" w:cs="Arial"/>
          <w:sz w:val="24"/>
          <w:szCs w:val="24"/>
        </w:rPr>
        <w:t>wykonawcy, wykonawców wspólnie ubiegających się o udzielenie zamówienia, podmiotu udostępniającego zasoby (np. informacja z KRS lub CEIDG);</w:t>
      </w:r>
    </w:p>
    <w:p w14:paraId="203390CE" w14:textId="77777777" w:rsidR="0060016F" w:rsidRPr="00FD190D" w:rsidRDefault="0060016F" w:rsidP="00F7424A">
      <w:pPr>
        <w:numPr>
          <w:ilvl w:val="0"/>
          <w:numId w:val="7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FD190D">
        <w:rPr>
          <w:rFonts w:ascii="Arial" w:hAnsi="Arial" w:cs="Arial"/>
          <w:b/>
          <w:sz w:val="24"/>
          <w:szCs w:val="24"/>
        </w:rPr>
        <w:t xml:space="preserve">Podmiotowe środki dowodowe wymagane przez zamawiającego, które należy złożyć </w:t>
      </w:r>
      <w:r w:rsidRPr="00FD190D">
        <w:rPr>
          <w:rFonts w:ascii="Arial" w:hAnsi="Arial" w:cs="Arial"/>
          <w:b/>
          <w:sz w:val="24"/>
          <w:szCs w:val="24"/>
          <w:u w:val="single"/>
        </w:rPr>
        <w:t>na wezwanie</w:t>
      </w:r>
      <w:r w:rsidR="009B36DD" w:rsidRPr="00FD190D">
        <w:rPr>
          <w:rFonts w:ascii="Arial" w:hAnsi="Arial" w:cs="Arial"/>
          <w:b/>
          <w:sz w:val="24"/>
          <w:szCs w:val="24"/>
          <w:u w:val="single"/>
        </w:rPr>
        <w:t>, skierowane do wykonawcy</w:t>
      </w:r>
      <w:r w:rsidR="00B125C6" w:rsidRPr="00FD190D">
        <w:rPr>
          <w:rFonts w:ascii="Arial" w:hAnsi="Arial" w:cs="Arial"/>
          <w:b/>
          <w:sz w:val="24"/>
          <w:szCs w:val="24"/>
          <w:u w:val="single"/>
        </w:rPr>
        <w:t xml:space="preserve">, którego oferta została najwyżej oceniona </w:t>
      </w:r>
      <w:r w:rsidR="009B36DD" w:rsidRPr="00FD190D">
        <w:rPr>
          <w:rFonts w:ascii="Arial" w:hAnsi="Arial" w:cs="Arial"/>
          <w:b/>
          <w:sz w:val="24"/>
          <w:szCs w:val="24"/>
          <w:u w:val="single"/>
        </w:rPr>
        <w:t>w wyznaczonym terminie nie krótszym niż 5 dni od dnia wezwania, aktualne na dzień złożenia</w:t>
      </w:r>
      <w:r w:rsidR="0077667D" w:rsidRPr="00FD190D">
        <w:rPr>
          <w:rFonts w:ascii="Arial" w:hAnsi="Arial" w:cs="Arial"/>
          <w:b/>
          <w:sz w:val="24"/>
          <w:szCs w:val="24"/>
          <w:u w:val="single"/>
        </w:rPr>
        <w:t xml:space="preserve"> tj.:</w:t>
      </w:r>
    </w:p>
    <w:p w14:paraId="49485E8A" w14:textId="28D4FEB9" w:rsidR="000E6008" w:rsidRPr="00FD190D" w:rsidRDefault="0060016F" w:rsidP="00A166B2">
      <w:pPr>
        <w:pStyle w:val="Akapitzlist"/>
        <w:numPr>
          <w:ilvl w:val="1"/>
          <w:numId w:val="7"/>
        </w:numPr>
        <w:tabs>
          <w:tab w:val="clear" w:pos="786"/>
          <w:tab w:val="num" w:pos="1134"/>
        </w:tabs>
        <w:spacing w:after="0" w:line="240" w:lineRule="auto"/>
        <w:ind w:left="1134" w:hanging="567"/>
        <w:jc w:val="both"/>
        <w:rPr>
          <w:rFonts w:ascii="Arial" w:hAnsi="Arial" w:cs="Arial"/>
          <w:b/>
          <w:i/>
          <w:iCs/>
          <w:color w:val="000000" w:themeColor="text1"/>
          <w:sz w:val="24"/>
          <w:szCs w:val="24"/>
        </w:rPr>
      </w:pPr>
      <w:r w:rsidRPr="00FD190D">
        <w:rPr>
          <w:rFonts w:ascii="Arial" w:hAnsi="Arial" w:cs="Arial"/>
          <w:b/>
          <w:i/>
          <w:iCs/>
          <w:color w:val="000000" w:themeColor="text1"/>
          <w:sz w:val="24"/>
          <w:szCs w:val="24"/>
        </w:rPr>
        <w:t xml:space="preserve">na potwierdzenie, że wykonawca spełnia warunki udziału </w:t>
      </w:r>
      <w:r w:rsidR="00015F71" w:rsidRPr="00FD190D">
        <w:rPr>
          <w:rFonts w:ascii="Arial" w:hAnsi="Arial" w:cs="Arial"/>
          <w:b/>
          <w:i/>
          <w:iCs/>
          <w:color w:val="000000" w:themeColor="text1"/>
          <w:sz w:val="24"/>
          <w:szCs w:val="24"/>
        </w:rPr>
        <w:br/>
      </w:r>
      <w:r w:rsidRPr="00FD190D">
        <w:rPr>
          <w:rFonts w:ascii="Arial" w:hAnsi="Arial" w:cs="Arial"/>
          <w:b/>
          <w:i/>
          <w:iCs/>
          <w:color w:val="000000" w:themeColor="text1"/>
          <w:sz w:val="24"/>
          <w:szCs w:val="24"/>
        </w:rPr>
        <w:t>w postępowaniu, o których mowa w Rozdziale V pkt 2 SWZ:</w:t>
      </w:r>
    </w:p>
    <w:p w14:paraId="2B6EAD6D" w14:textId="5F3FDE5B" w:rsidR="003E7117" w:rsidRPr="00FD190D" w:rsidRDefault="003E7117" w:rsidP="00F7424A">
      <w:pPr>
        <w:pStyle w:val="Akapitzlist"/>
        <w:numPr>
          <w:ilvl w:val="3"/>
          <w:numId w:val="7"/>
        </w:numPr>
        <w:tabs>
          <w:tab w:val="num" w:pos="567"/>
        </w:tabs>
        <w:autoSpaceDE w:val="0"/>
        <w:autoSpaceDN w:val="0"/>
        <w:adjustRightInd w:val="0"/>
        <w:spacing w:line="240" w:lineRule="auto"/>
        <w:ind w:left="1418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D190D">
        <w:rPr>
          <w:rFonts w:ascii="Arial" w:hAnsi="Arial" w:cs="Arial"/>
          <w:b/>
          <w:color w:val="000000" w:themeColor="text1"/>
          <w:sz w:val="24"/>
          <w:szCs w:val="24"/>
        </w:rPr>
        <w:t>wykaz robót budowlanych</w:t>
      </w:r>
      <w:r w:rsidR="006C4938" w:rsidRPr="00FD190D">
        <w:rPr>
          <w:rFonts w:ascii="Arial" w:hAnsi="Arial" w:cs="Arial"/>
          <w:b/>
          <w:color w:val="000000" w:themeColor="text1"/>
          <w:sz w:val="24"/>
          <w:szCs w:val="24"/>
        </w:rPr>
        <w:t xml:space="preserve"> (według załącznika nr </w:t>
      </w:r>
      <w:r w:rsidR="00E445F8" w:rsidRPr="00FD190D">
        <w:rPr>
          <w:rFonts w:ascii="Arial" w:hAnsi="Arial" w:cs="Arial"/>
          <w:b/>
          <w:color w:val="000000" w:themeColor="text1"/>
          <w:sz w:val="24"/>
          <w:szCs w:val="24"/>
        </w:rPr>
        <w:t>7</w:t>
      </w:r>
      <w:r w:rsidR="006C4938" w:rsidRPr="00FD190D">
        <w:rPr>
          <w:rFonts w:ascii="Arial" w:hAnsi="Arial" w:cs="Arial"/>
          <w:b/>
          <w:color w:val="000000" w:themeColor="text1"/>
          <w:sz w:val="24"/>
          <w:szCs w:val="24"/>
        </w:rPr>
        <w:t xml:space="preserve"> do SWZ)</w:t>
      </w:r>
      <w:r w:rsidRPr="00FD190D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FD190D">
        <w:rPr>
          <w:rFonts w:ascii="Arial" w:hAnsi="Arial" w:cs="Arial"/>
          <w:color w:val="000000" w:themeColor="text1"/>
          <w:sz w:val="24"/>
          <w:szCs w:val="24"/>
        </w:rPr>
        <w:t xml:space="preserve">wykonanych nie wcześniej niż w okresie ostatnich 5 lat, a jeżeli okres prowadzenia działalności jest krótszy - </w:t>
      </w:r>
      <w:r w:rsidR="000E6008" w:rsidRPr="00FD190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FD190D">
        <w:rPr>
          <w:rFonts w:ascii="Arial" w:hAnsi="Arial" w:cs="Arial"/>
          <w:color w:val="000000" w:themeColor="text1"/>
          <w:sz w:val="24"/>
          <w:szCs w:val="24"/>
        </w:rPr>
        <w:t xml:space="preserve">w tym okresie, wraz z podaniem ich rodzaju, wartości, daty, miejsca wykonania i podmiotów, na rzecz których roboty te zostały wykonane, oraz załączeniem </w:t>
      </w:r>
      <w:r w:rsidRPr="00FD190D">
        <w:rPr>
          <w:rFonts w:ascii="Arial" w:hAnsi="Arial" w:cs="Arial"/>
          <w:color w:val="000000" w:themeColor="text1"/>
          <w:sz w:val="24"/>
          <w:szCs w:val="24"/>
          <w:u w:val="single"/>
        </w:rPr>
        <w:t>dowodów</w:t>
      </w:r>
      <w:r w:rsidRPr="00FD190D">
        <w:rPr>
          <w:rFonts w:ascii="Arial" w:hAnsi="Arial" w:cs="Arial"/>
          <w:color w:val="000000" w:themeColor="text1"/>
          <w:sz w:val="24"/>
          <w:szCs w:val="24"/>
        </w:rPr>
        <w:t xml:space="preserve"> określających czy te roboty budowlane zostały wykonane należycie, w szczególności informacji</w:t>
      </w:r>
      <w:r w:rsidR="000E6008" w:rsidRPr="00FD190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FD190D">
        <w:rPr>
          <w:rFonts w:ascii="Arial" w:hAnsi="Arial" w:cs="Arial"/>
          <w:color w:val="000000" w:themeColor="text1"/>
          <w:sz w:val="24"/>
          <w:szCs w:val="24"/>
        </w:rPr>
        <w:t>o tym czy roboty zostały wykonane zgodnie z przepisami prawa budowlanego i prawidłowo ukończone, przy czym dowodami, o których mowa, są referencje bądź inne dokumenty sporządzone przez podmiot, na rzecz którego roboty budowlane były wykonywane, a jeżeli</w:t>
      </w:r>
      <w:r w:rsidR="006D3ECD" w:rsidRPr="00FD190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FD190D">
        <w:rPr>
          <w:rFonts w:ascii="Arial" w:hAnsi="Arial" w:cs="Arial"/>
          <w:color w:val="000000" w:themeColor="text1"/>
          <w:sz w:val="24"/>
          <w:szCs w:val="24"/>
        </w:rPr>
        <w:t>z uzasadnionej przyczyny o obiektywnym charakterze wykonawca nie jest w stanie uzyskać tych dokumentów - inne odpowiednie dokumenty;</w:t>
      </w:r>
    </w:p>
    <w:p w14:paraId="350D8828" w14:textId="32A5EDB8" w:rsidR="00224F19" w:rsidRPr="00FD190D" w:rsidRDefault="00CE48B8" w:rsidP="006C4938">
      <w:pPr>
        <w:pStyle w:val="Akapitzlist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D190D">
        <w:rPr>
          <w:rFonts w:ascii="Arial" w:hAnsi="Arial" w:cs="Arial"/>
          <w:color w:val="000000" w:themeColor="text1"/>
          <w:sz w:val="24"/>
          <w:szCs w:val="24"/>
        </w:rPr>
        <w:lastRenderedPageBreak/>
        <w:t>Okresy wyrażone w latach, o których mowa wyżej liczy się wstecz od dnia, w którym upływa termin składania ofert.</w:t>
      </w:r>
    </w:p>
    <w:p w14:paraId="4FFFFBD9" w14:textId="5C72A414" w:rsidR="003E7117" w:rsidRPr="00FD190D" w:rsidRDefault="003E7117" w:rsidP="00F7424A">
      <w:pPr>
        <w:ind w:left="1418"/>
        <w:jc w:val="both"/>
        <w:rPr>
          <w:rFonts w:ascii="Arial" w:hAnsi="Arial" w:cs="Arial"/>
          <w:color w:val="000000" w:themeColor="text1"/>
          <w:sz w:val="24"/>
          <w:szCs w:val="24"/>
          <w:u w:val="single"/>
        </w:rPr>
      </w:pPr>
      <w:bookmarkStart w:id="10" w:name="_Hlk172613848"/>
      <w:r w:rsidRPr="00FD190D">
        <w:rPr>
          <w:rFonts w:ascii="Arial" w:hAnsi="Arial" w:cs="Arial"/>
          <w:color w:val="000000" w:themeColor="text1"/>
          <w:sz w:val="24"/>
          <w:szCs w:val="24"/>
          <w:u w:val="single"/>
        </w:rPr>
        <w:t>W przypadku wspólnego ubiegania się wykonawców o udzielenie zamówienia wykonawcy ci składają jeden wspólny ww. dokument.</w:t>
      </w:r>
    </w:p>
    <w:p w14:paraId="71661FDC" w14:textId="5D5D4093" w:rsidR="001926E5" w:rsidRPr="00FD190D" w:rsidRDefault="003E7117" w:rsidP="00F7424A">
      <w:pPr>
        <w:pStyle w:val="Akapitzlist"/>
        <w:numPr>
          <w:ilvl w:val="3"/>
          <w:numId w:val="7"/>
        </w:numPr>
        <w:spacing w:line="240" w:lineRule="auto"/>
        <w:ind w:left="1418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bookmarkStart w:id="11" w:name="_Hlk172615277"/>
      <w:bookmarkEnd w:id="10"/>
      <w:r w:rsidRPr="00FD190D"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  <w:t>wykaz osób</w:t>
      </w:r>
      <w:r w:rsidR="006C4938" w:rsidRPr="00FD190D"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  <w:t xml:space="preserve"> </w:t>
      </w:r>
      <w:r w:rsidR="006C4938" w:rsidRPr="00FD190D">
        <w:rPr>
          <w:rFonts w:ascii="Arial" w:hAnsi="Arial" w:cs="Arial"/>
          <w:b/>
          <w:color w:val="000000" w:themeColor="text1"/>
          <w:sz w:val="24"/>
          <w:szCs w:val="24"/>
        </w:rPr>
        <w:t xml:space="preserve">(według załącznika nr </w:t>
      </w:r>
      <w:r w:rsidR="001926E5" w:rsidRPr="00FD190D">
        <w:rPr>
          <w:rFonts w:ascii="Arial" w:hAnsi="Arial" w:cs="Arial"/>
          <w:b/>
          <w:color w:val="000000" w:themeColor="text1"/>
          <w:sz w:val="24"/>
          <w:szCs w:val="24"/>
        </w:rPr>
        <w:t>8</w:t>
      </w:r>
      <w:r w:rsidR="006C4938" w:rsidRPr="00FD190D">
        <w:rPr>
          <w:rFonts w:ascii="Arial" w:hAnsi="Arial" w:cs="Arial"/>
          <w:b/>
          <w:color w:val="000000" w:themeColor="text1"/>
          <w:sz w:val="24"/>
          <w:szCs w:val="24"/>
        </w:rPr>
        <w:t xml:space="preserve"> do SWZ)</w:t>
      </w:r>
      <w:r w:rsidRPr="00FD190D">
        <w:rPr>
          <w:rFonts w:ascii="Arial" w:hAnsi="Arial" w:cs="Arial"/>
          <w:iCs/>
          <w:color w:val="000000" w:themeColor="text1"/>
          <w:sz w:val="24"/>
          <w:szCs w:val="24"/>
        </w:rPr>
        <w:t xml:space="preserve">, </w:t>
      </w:r>
      <w:r w:rsidRPr="00FD190D">
        <w:rPr>
          <w:rFonts w:ascii="Arial" w:hAnsi="Arial" w:cs="Arial"/>
          <w:color w:val="000000" w:themeColor="text1"/>
          <w:sz w:val="24"/>
          <w:szCs w:val="24"/>
        </w:rPr>
        <w:t>skierowanych przez wykonawcę do realizacji zamówienia publicznego, w szczególności odpowiedzialnych za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osobami;</w:t>
      </w:r>
      <w:r w:rsidRPr="00FD190D">
        <w:rPr>
          <w:rFonts w:ascii="Arial" w:hAnsi="Arial" w:cs="Arial"/>
          <w:iCs/>
          <w:color w:val="000000" w:themeColor="text1"/>
          <w:sz w:val="24"/>
          <w:szCs w:val="24"/>
        </w:rPr>
        <w:t xml:space="preserve"> </w:t>
      </w:r>
    </w:p>
    <w:p w14:paraId="5D832789" w14:textId="1A1D0D07" w:rsidR="00FB2261" w:rsidRPr="00FD190D" w:rsidRDefault="00FB2261" w:rsidP="00FB2261">
      <w:pPr>
        <w:pStyle w:val="Akapitzlist"/>
        <w:spacing w:line="240" w:lineRule="auto"/>
        <w:ind w:left="1418"/>
        <w:jc w:val="both"/>
        <w:rPr>
          <w:rFonts w:ascii="Arial" w:hAnsi="Arial" w:cs="Arial"/>
          <w:color w:val="000000" w:themeColor="text1"/>
          <w:sz w:val="24"/>
          <w:szCs w:val="24"/>
          <w:u w:val="single"/>
        </w:rPr>
      </w:pPr>
      <w:r w:rsidRPr="00FD190D">
        <w:rPr>
          <w:rFonts w:ascii="Arial" w:hAnsi="Arial" w:cs="Arial"/>
          <w:color w:val="000000" w:themeColor="text1"/>
          <w:sz w:val="24"/>
          <w:szCs w:val="24"/>
          <w:u w:val="single"/>
        </w:rPr>
        <w:t>W przypadku wspólnego ubiegania się wykonawców o udzielenie zamówienia wykonawcy ci składają jeden wspólny ww. dokument.</w:t>
      </w:r>
    </w:p>
    <w:bookmarkEnd w:id="11"/>
    <w:p w14:paraId="3F70F2ED" w14:textId="42DFFD4F" w:rsidR="00FB2261" w:rsidRDefault="00FB2261" w:rsidP="00F7424A">
      <w:pPr>
        <w:pStyle w:val="Akapitzlist"/>
        <w:numPr>
          <w:ilvl w:val="3"/>
          <w:numId w:val="7"/>
        </w:numPr>
        <w:spacing w:line="240" w:lineRule="auto"/>
        <w:ind w:left="1418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2596A">
        <w:rPr>
          <w:rFonts w:ascii="Arial" w:hAnsi="Arial" w:cs="Arial"/>
          <w:b/>
          <w:bCs/>
          <w:color w:val="000000" w:themeColor="text1"/>
          <w:sz w:val="24"/>
          <w:szCs w:val="24"/>
        </w:rPr>
        <w:t>koncesję wydaną przez MSWiA</w:t>
      </w:r>
      <w:r w:rsidRPr="00FB2261">
        <w:rPr>
          <w:rFonts w:ascii="Arial" w:hAnsi="Arial" w:cs="Arial"/>
          <w:color w:val="000000" w:themeColor="text1"/>
          <w:sz w:val="24"/>
          <w:szCs w:val="24"/>
        </w:rPr>
        <w:t xml:space="preserve"> na podstawie art. 15 ust. 1 ustawy z dnia 22 sierpnia 1997r. o ochronie osób i mienia (Dz. U. z 2021r. poz. 1995), uprawniającą do montażu elektronicznych urządzeń i systemów alarmowych oraz eksploatacji, konserwacji i napraw w miejscach ich zainstalowania</w:t>
      </w:r>
      <w:r>
        <w:rPr>
          <w:rFonts w:ascii="Arial" w:hAnsi="Arial" w:cs="Arial"/>
          <w:color w:val="000000" w:themeColor="text1"/>
          <w:sz w:val="24"/>
          <w:szCs w:val="24"/>
        </w:rPr>
        <w:t>;</w:t>
      </w:r>
    </w:p>
    <w:p w14:paraId="2382DC92" w14:textId="215E89FA" w:rsidR="00FB2261" w:rsidRPr="00FB2261" w:rsidRDefault="00FB2261" w:rsidP="00FB2261">
      <w:pPr>
        <w:pStyle w:val="Akapitzlist"/>
        <w:numPr>
          <w:ilvl w:val="3"/>
          <w:numId w:val="7"/>
        </w:numPr>
        <w:spacing w:line="240" w:lineRule="auto"/>
        <w:ind w:left="1418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E2596A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kopię autoryzacji producenta </w:t>
      </w:r>
      <w:r w:rsidRPr="009A200F">
        <w:rPr>
          <w:rFonts w:ascii="Arial" w:hAnsi="Arial" w:cs="Arial"/>
          <w:color w:val="000000" w:themeColor="text1"/>
          <w:sz w:val="24"/>
          <w:szCs w:val="24"/>
        </w:rPr>
        <w:t>w zakresie projektowania, konfigurowania, uruchamiania i serwisowania Systemu Zarządzania Bezpieczeństwem PSIM</w:t>
      </w:r>
      <w:r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63EAB513" w14:textId="249F1AD8" w:rsidR="0060016F" w:rsidRPr="00F7424A" w:rsidRDefault="00324766" w:rsidP="00F7424A">
      <w:pPr>
        <w:numPr>
          <w:ilvl w:val="0"/>
          <w:numId w:val="7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J</w:t>
      </w:r>
      <w:r w:rsidR="0060016F" w:rsidRPr="00F7424A">
        <w:rPr>
          <w:rFonts w:ascii="Arial" w:hAnsi="Arial" w:cs="Arial"/>
          <w:sz w:val="24"/>
          <w:szCs w:val="24"/>
        </w:rPr>
        <w:t>eżeli wykonawca nie złoży przedmiotowych środków dowodowych</w:t>
      </w:r>
      <w:r w:rsidR="00D91E92" w:rsidRPr="00F7424A">
        <w:rPr>
          <w:rFonts w:ascii="Arial" w:hAnsi="Arial" w:cs="Arial"/>
          <w:sz w:val="24"/>
          <w:szCs w:val="24"/>
        </w:rPr>
        <w:t xml:space="preserve"> (jeśli wymagano)</w:t>
      </w:r>
      <w:r w:rsidR="0060016F" w:rsidRPr="00F7424A">
        <w:rPr>
          <w:rFonts w:ascii="Arial" w:hAnsi="Arial" w:cs="Arial"/>
          <w:sz w:val="24"/>
          <w:szCs w:val="24"/>
        </w:rPr>
        <w:t xml:space="preserve"> lub złożone przedmiotowe środki dowodowe </w:t>
      </w:r>
      <w:r w:rsidR="001B383E" w:rsidRPr="00F7424A">
        <w:rPr>
          <w:rFonts w:ascii="Arial" w:hAnsi="Arial" w:cs="Arial"/>
          <w:sz w:val="24"/>
          <w:szCs w:val="24"/>
        </w:rPr>
        <w:t xml:space="preserve">będą </w:t>
      </w:r>
      <w:r w:rsidR="0060016F" w:rsidRPr="00F7424A">
        <w:rPr>
          <w:rFonts w:ascii="Arial" w:hAnsi="Arial" w:cs="Arial"/>
          <w:sz w:val="24"/>
          <w:szCs w:val="24"/>
        </w:rPr>
        <w:t xml:space="preserve">niekompletne, zamawiający </w:t>
      </w:r>
      <w:r w:rsidR="00191151" w:rsidRPr="00F7424A">
        <w:rPr>
          <w:rFonts w:ascii="Arial" w:hAnsi="Arial" w:cs="Arial"/>
          <w:sz w:val="24"/>
          <w:szCs w:val="24"/>
        </w:rPr>
        <w:t xml:space="preserve">może </w:t>
      </w:r>
      <w:r w:rsidR="0060016F" w:rsidRPr="00F7424A">
        <w:rPr>
          <w:rFonts w:ascii="Arial" w:hAnsi="Arial" w:cs="Arial"/>
          <w:sz w:val="24"/>
          <w:szCs w:val="24"/>
        </w:rPr>
        <w:t>wezw</w:t>
      </w:r>
      <w:r w:rsidR="00191151" w:rsidRPr="00F7424A">
        <w:rPr>
          <w:rFonts w:ascii="Arial" w:hAnsi="Arial" w:cs="Arial"/>
          <w:sz w:val="24"/>
          <w:szCs w:val="24"/>
        </w:rPr>
        <w:t>ać</w:t>
      </w:r>
      <w:r w:rsidR="0060016F" w:rsidRPr="00F7424A">
        <w:rPr>
          <w:rFonts w:ascii="Arial" w:hAnsi="Arial" w:cs="Arial"/>
          <w:sz w:val="24"/>
          <w:szCs w:val="24"/>
        </w:rPr>
        <w:t xml:space="preserve"> do ich złożenia lub uzupełnienia w wyznaczonym terminie</w:t>
      </w:r>
      <w:r w:rsidR="00AD3B8D" w:rsidRPr="00F7424A">
        <w:rPr>
          <w:rFonts w:ascii="Arial" w:hAnsi="Arial" w:cs="Arial"/>
          <w:sz w:val="24"/>
          <w:szCs w:val="24"/>
        </w:rPr>
        <w:t xml:space="preserve">, chyba, że przedmiotowy środek dowodowy </w:t>
      </w:r>
      <w:r w:rsidR="00335658" w:rsidRPr="00F7424A">
        <w:rPr>
          <w:rFonts w:ascii="Arial" w:hAnsi="Arial" w:cs="Arial"/>
          <w:sz w:val="24"/>
          <w:szCs w:val="24"/>
        </w:rPr>
        <w:t>służy</w:t>
      </w:r>
      <w:r w:rsidR="00AD3B8D" w:rsidRPr="00F7424A">
        <w:rPr>
          <w:rFonts w:ascii="Arial" w:hAnsi="Arial" w:cs="Arial"/>
          <w:sz w:val="24"/>
          <w:szCs w:val="24"/>
        </w:rPr>
        <w:t xml:space="preserve"> potwierdzeniu zgodności z cechami lub kryteriami określonymi w opisie kryteriów oceny ofert lub, pomimo złożenia przedmiotowego środka dowodowego, oferta podlegała odrzuceniu albo zachodzą przesłanki unieważnienia postępowania. </w:t>
      </w:r>
      <w:r w:rsidR="00312605" w:rsidRPr="00F7424A">
        <w:rPr>
          <w:rFonts w:ascii="Arial" w:hAnsi="Arial" w:cs="Arial"/>
          <w:sz w:val="24"/>
          <w:szCs w:val="24"/>
        </w:rPr>
        <w:t>Zamawiający może żądać od wykonawcy wyjaśnień dotyczących treści przedmiotowych środków dowodowych.</w:t>
      </w:r>
    </w:p>
    <w:p w14:paraId="3E3181D4" w14:textId="3C448389" w:rsidR="0060016F" w:rsidRPr="00F7424A" w:rsidRDefault="00222315" w:rsidP="00F7424A">
      <w:pPr>
        <w:numPr>
          <w:ilvl w:val="0"/>
          <w:numId w:val="7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color w:val="FF0000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J</w:t>
      </w:r>
      <w:r w:rsidR="00675C02" w:rsidRPr="00F7424A">
        <w:rPr>
          <w:rFonts w:ascii="Arial" w:hAnsi="Arial" w:cs="Arial"/>
          <w:sz w:val="24"/>
          <w:szCs w:val="24"/>
        </w:rPr>
        <w:t>eżeli wykonawca nie złoży oświadczenia</w:t>
      </w:r>
      <w:r w:rsidRPr="00F7424A">
        <w:rPr>
          <w:rFonts w:ascii="Arial" w:hAnsi="Arial" w:cs="Arial"/>
          <w:sz w:val="24"/>
          <w:szCs w:val="24"/>
        </w:rPr>
        <w:t xml:space="preserve"> </w:t>
      </w:r>
      <w:bookmarkStart w:id="12" w:name="_Hlk62590605"/>
      <w:r w:rsidRPr="00F7424A">
        <w:rPr>
          <w:rFonts w:ascii="Arial" w:hAnsi="Arial" w:cs="Arial"/>
          <w:sz w:val="24"/>
          <w:szCs w:val="24"/>
        </w:rPr>
        <w:t>o niepodleganiu wykluczeniu, oświadczenia o spełnianiu warunków udziału w postępowaniu</w:t>
      </w:r>
      <w:bookmarkEnd w:id="12"/>
      <w:r w:rsidRPr="00F7424A">
        <w:rPr>
          <w:rFonts w:ascii="Arial" w:hAnsi="Arial" w:cs="Arial"/>
          <w:sz w:val="24"/>
          <w:szCs w:val="24"/>
        </w:rPr>
        <w:t xml:space="preserve">, </w:t>
      </w:r>
      <w:r w:rsidR="00675C02" w:rsidRPr="00F7424A">
        <w:rPr>
          <w:rFonts w:ascii="Arial" w:hAnsi="Arial" w:cs="Arial"/>
          <w:sz w:val="24"/>
          <w:szCs w:val="24"/>
        </w:rPr>
        <w:t xml:space="preserve">podmiotowych środków dowodowych, innych dokumentów lub oświadczeń składanych </w:t>
      </w:r>
      <w:r w:rsidR="00D91E92" w:rsidRPr="00F7424A">
        <w:rPr>
          <w:rFonts w:ascii="Arial" w:hAnsi="Arial" w:cs="Arial"/>
          <w:sz w:val="24"/>
          <w:szCs w:val="24"/>
        </w:rPr>
        <w:br/>
      </w:r>
      <w:r w:rsidR="00675C02" w:rsidRPr="00F7424A">
        <w:rPr>
          <w:rFonts w:ascii="Arial" w:hAnsi="Arial" w:cs="Arial"/>
          <w:sz w:val="24"/>
          <w:szCs w:val="24"/>
        </w:rPr>
        <w:t xml:space="preserve">w postępowaniu lub </w:t>
      </w:r>
      <w:r w:rsidR="001B383E" w:rsidRPr="00F7424A">
        <w:rPr>
          <w:rFonts w:ascii="Arial" w:hAnsi="Arial" w:cs="Arial"/>
          <w:sz w:val="24"/>
          <w:szCs w:val="24"/>
        </w:rPr>
        <w:t xml:space="preserve">będą </w:t>
      </w:r>
      <w:r w:rsidR="00675C02" w:rsidRPr="00F7424A">
        <w:rPr>
          <w:rFonts w:ascii="Arial" w:hAnsi="Arial" w:cs="Arial"/>
          <w:sz w:val="24"/>
          <w:szCs w:val="24"/>
        </w:rPr>
        <w:t xml:space="preserve">one niekompletne lub </w:t>
      </w:r>
      <w:r w:rsidR="001B383E" w:rsidRPr="00F7424A">
        <w:rPr>
          <w:rFonts w:ascii="Arial" w:hAnsi="Arial" w:cs="Arial"/>
          <w:sz w:val="24"/>
          <w:szCs w:val="24"/>
        </w:rPr>
        <w:t>będą z</w:t>
      </w:r>
      <w:r w:rsidR="00675C02" w:rsidRPr="00F7424A">
        <w:rPr>
          <w:rFonts w:ascii="Arial" w:hAnsi="Arial" w:cs="Arial"/>
          <w:sz w:val="24"/>
          <w:szCs w:val="24"/>
        </w:rPr>
        <w:t>awiera</w:t>
      </w:r>
      <w:r w:rsidR="001B383E" w:rsidRPr="00F7424A">
        <w:rPr>
          <w:rFonts w:ascii="Arial" w:hAnsi="Arial" w:cs="Arial"/>
          <w:sz w:val="24"/>
          <w:szCs w:val="24"/>
        </w:rPr>
        <w:t xml:space="preserve">ć </w:t>
      </w:r>
      <w:r w:rsidR="00675C02" w:rsidRPr="00F7424A">
        <w:rPr>
          <w:rFonts w:ascii="Arial" w:hAnsi="Arial" w:cs="Arial"/>
          <w:sz w:val="24"/>
          <w:szCs w:val="24"/>
        </w:rPr>
        <w:t xml:space="preserve">błędy, zamawiający </w:t>
      </w:r>
      <w:r w:rsidR="002F6251" w:rsidRPr="00F7424A">
        <w:rPr>
          <w:rFonts w:ascii="Arial" w:hAnsi="Arial" w:cs="Arial"/>
          <w:sz w:val="24"/>
          <w:szCs w:val="24"/>
        </w:rPr>
        <w:t xml:space="preserve">może </w:t>
      </w:r>
      <w:r w:rsidR="00675C02" w:rsidRPr="00F7424A">
        <w:rPr>
          <w:rFonts w:ascii="Arial" w:hAnsi="Arial" w:cs="Arial"/>
          <w:sz w:val="24"/>
          <w:szCs w:val="24"/>
        </w:rPr>
        <w:t>w</w:t>
      </w:r>
      <w:r w:rsidR="001B383E" w:rsidRPr="00F7424A">
        <w:rPr>
          <w:rFonts w:ascii="Arial" w:hAnsi="Arial" w:cs="Arial"/>
          <w:sz w:val="24"/>
          <w:szCs w:val="24"/>
        </w:rPr>
        <w:t>ezw</w:t>
      </w:r>
      <w:r w:rsidR="002F6251" w:rsidRPr="00F7424A">
        <w:rPr>
          <w:rFonts w:ascii="Arial" w:hAnsi="Arial" w:cs="Arial"/>
          <w:sz w:val="24"/>
          <w:szCs w:val="24"/>
        </w:rPr>
        <w:t>ać</w:t>
      </w:r>
      <w:r w:rsidR="001B383E" w:rsidRPr="00F7424A">
        <w:rPr>
          <w:rFonts w:ascii="Arial" w:hAnsi="Arial" w:cs="Arial"/>
          <w:sz w:val="24"/>
          <w:szCs w:val="24"/>
        </w:rPr>
        <w:t xml:space="preserve"> </w:t>
      </w:r>
      <w:r w:rsidR="00675C02" w:rsidRPr="00F7424A">
        <w:rPr>
          <w:rFonts w:ascii="Arial" w:hAnsi="Arial" w:cs="Arial"/>
          <w:sz w:val="24"/>
          <w:szCs w:val="24"/>
        </w:rPr>
        <w:t>wykonawcę odpowiednio do ich złożenia, poprawienia lub uzupełnienia w wyznaczonym terminie</w:t>
      </w:r>
      <w:r w:rsidR="00687E65" w:rsidRPr="00F7424A">
        <w:rPr>
          <w:rFonts w:ascii="Arial" w:hAnsi="Arial" w:cs="Arial"/>
          <w:sz w:val="24"/>
          <w:szCs w:val="24"/>
        </w:rPr>
        <w:t xml:space="preserve">, chyba, że oferta wykonawcy podlega odrzuceniu, bez względu na ich złożenie, uzupełnienie lub poprawienie lub zachodzą przesłanki unieważnienia postępowania. </w:t>
      </w:r>
    </w:p>
    <w:p w14:paraId="1572A445" w14:textId="4A214A73" w:rsidR="00831D34" w:rsidRPr="00F7424A" w:rsidRDefault="00687E65" w:rsidP="00F7424A">
      <w:pPr>
        <w:numPr>
          <w:ilvl w:val="0"/>
          <w:numId w:val="7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color w:val="FF0000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Wykonawca składa podmiotowe środki dowodowe, na wezwanie, o którym mowa w pkt 4, aktualne na dzień ich złożenia.</w:t>
      </w:r>
    </w:p>
    <w:p w14:paraId="39937680" w14:textId="54905D63" w:rsidR="00B303CB" w:rsidRPr="00F7424A" w:rsidRDefault="00B303CB" w:rsidP="00F7424A">
      <w:pPr>
        <w:numPr>
          <w:ilvl w:val="0"/>
          <w:numId w:val="7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color w:val="FF0000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Zamawiający może żądać od wykonawcy wyjaśnień dotyczących treści oświadczenia o niepodleganiu wykluczeniu, oświadczenia o spełnianiu warunków udziału w postępowaniu, lub złożonych podmiotowych środków dowodowych lub innych dokumentów lub oświadczeń składanych </w:t>
      </w:r>
      <w:r w:rsidR="00417FE5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 xml:space="preserve">w postępowaniu. </w:t>
      </w:r>
    </w:p>
    <w:p w14:paraId="6935D46E" w14:textId="77777777" w:rsidR="00E16599" w:rsidRPr="00F7424A" w:rsidRDefault="00E16599" w:rsidP="00F7424A">
      <w:pPr>
        <w:numPr>
          <w:ilvl w:val="0"/>
          <w:numId w:val="7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color w:val="FF0000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Jeżeli zachodzą uzasadnione podstawy do uznania, że złożone uprzednio podmiotowe środki dowodowe nie są już aktualne, zamawiający może w każdym czasie wezwać wykonawcę lub wykonawców do złożenia wszystkich lub niektórych podmiotowych środków dowodowych, aktualnych na dzień ich złożenia.</w:t>
      </w:r>
    </w:p>
    <w:p w14:paraId="5123682F" w14:textId="2B85C195" w:rsidR="00E16599" w:rsidRPr="00F7424A" w:rsidRDefault="00E16599" w:rsidP="00F7424A">
      <w:pPr>
        <w:numPr>
          <w:ilvl w:val="0"/>
          <w:numId w:val="7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 w:rsidRPr="00F7424A">
        <w:rPr>
          <w:rFonts w:ascii="Arial" w:hAnsi="Arial" w:cs="Arial"/>
          <w:b/>
          <w:bCs/>
          <w:sz w:val="24"/>
          <w:szCs w:val="24"/>
        </w:rPr>
        <w:lastRenderedPageBreak/>
        <w:t xml:space="preserve">Zamawiający nie wzywa do złożenia podmiotowych środków dowodowych, jeżeli może je uzyskać za pomocą bezpłatnych i ogólnodostępnych baz danych, w szczególności rejestrów publicznych w rozumieniu </w:t>
      </w:r>
      <w:hyperlink r:id="rId32" w:anchor="/document/17181936?cm=DOCUMENT" w:history="1">
        <w:r w:rsidRPr="00F7424A">
          <w:rPr>
            <w:rFonts w:ascii="Arial" w:hAnsi="Arial" w:cs="Arial"/>
            <w:b/>
            <w:bCs/>
            <w:sz w:val="24"/>
            <w:szCs w:val="24"/>
          </w:rPr>
          <w:t>ustawy</w:t>
        </w:r>
      </w:hyperlink>
      <w:r w:rsidRPr="00F7424A">
        <w:rPr>
          <w:rFonts w:ascii="Arial" w:hAnsi="Arial" w:cs="Arial"/>
          <w:b/>
          <w:bCs/>
          <w:sz w:val="24"/>
          <w:szCs w:val="24"/>
        </w:rPr>
        <w:t xml:space="preserve"> </w:t>
      </w:r>
      <w:r w:rsidR="00102F9C">
        <w:rPr>
          <w:rFonts w:ascii="Arial" w:hAnsi="Arial" w:cs="Arial"/>
          <w:b/>
          <w:bCs/>
          <w:sz w:val="24"/>
          <w:szCs w:val="24"/>
        </w:rPr>
        <w:t xml:space="preserve">                       </w:t>
      </w:r>
      <w:r w:rsidRPr="00F7424A">
        <w:rPr>
          <w:rFonts w:ascii="Arial" w:hAnsi="Arial" w:cs="Arial"/>
          <w:b/>
          <w:bCs/>
          <w:sz w:val="24"/>
          <w:szCs w:val="24"/>
        </w:rPr>
        <w:t>z dnia 17 lutego 2005 r. o informatyzacji działalności podmiotów realizujących zadania publiczne.</w:t>
      </w:r>
    </w:p>
    <w:p w14:paraId="5660C650" w14:textId="77777777" w:rsidR="00E16599" w:rsidRPr="00F7424A" w:rsidRDefault="00E16599" w:rsidP="00F7424A">
      <w:pPr>
        <w:jc w:val="both"/>
        <w:rPr>
          <w:rFonts w:ascii="Arial" w:hAnsi="Arial" w:cs="Arial"/>
          <w:color w:val="FF0000"/>
          <w:sz w:val="24"/>
          <w:szCs w:val="24"/>
        </w:rPr>
      </w:pPr>
    </w:p>
    <w:p w14:paraId="23394B8A" w14:textId="7A322626" w:rsidR="0060016F" w:rsidRPr="00F7424A" w:rsidRDefault="0060016F" w:rsidP="00F7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Arial" w:hAnsi="Arial" w:cs="Arial"/>
          <w:b/>
          <w:sz w:val="24"/>
          <w:szCs w:val="24"/>
        </w:rPr>
      </w:pPr>
      <w:r w:rsidRPr="00F7424A">
        <w:rPr>
          <w:rFonts w:ascii="Arial" w:hAnsi="Arial" w:cs="Arial"/>
          <w:b/>
          <w:sz w:val="24"/>
          <w:szCs w:val="24"/>
        </w:rPr>
        <w:t xml:space="preserve">ROZDZIAŁ VII </w:t>
      </w:r>
      <w:r w:rsidR="006A70C7" w:rsidRPr="00F7424A">
        <w:rPr>
          <w:rFonts w:ascii="Arial" w:hAnsi="Arial" w:cs="Arial"/>
          <w:b/>
          <w:sz w:val="24"/>
          <w:szCs w:val="24"/>
        </w:rPr>
        <w:br/>
      </w:r>
      <w:r w:rsidR="00D129E4" w:rsidRPr="00F7424A">
        <w:rPr>
          <w:rFonts w:ascii="Arial" w:hAnsi="Arial" w:cs="Arial"/>
          <w:b/>
          <w:sz w:val="24"/>
          <w:szCs w:val="24"/>
        </w:rPr>
        <w:t>Wizja lokalna</w:t>
      </w:r>
      <w:r w:rsidR="009127AA" w:rsidRPr="00F7424A">
        <w:rPr>
          <w:rFonts w:ascii="Arial" w:hAnsi="Arial" w:cs="Arial"/>
          <w:b/>
          <w:sz w:val="24"/>
          <w:szCs w:val="24"/>
        </w:rPr>
        <w:t xml:space="preserve">, </w:t>
      </w:r>
      <w:r w:rsidR="009127AA" w:rsidRPr="00F7424A">
        <w:rPr>
          <w:rFonts w:ascii="Arial" w:hAnsi="Arial" w:cs="Arial"/>
          <w:b/>
          <w:bCs/>
          <w:sz w:val="24"/>
          <w:szCs w:val="24"/>
        </w:rPr>
        <w:t>Sprawdzeni</w:t>
      </w:r>
      <w:r w:rsidR="005943C7" w:rsidRPr="00F7424A">
        <w:rPr>
          <w:rFonts w:ascii="Arial" w:hAnsi="Arial" w:cs="Arial"/>
          <w:b/>
          <w:bCs/>
          <w:sz w:val="24"/>
          <w:szCs w:val="24"/>
        </w:rPr>
        <w:t>e</w:t>
      </w:r>
      <w:r w:rsidR="009127AA" w:rsidRPr="00F7424A">
        <w:rPr>
          <w:rFonts w:ascii="Arial" w:hAnsi="Arial" w:cs="Arial"/>
          <w:b/>
          <w:bCs/>
          <w:sz w:val="24"/>
          <w:szCs w:val="24"/>
        </w:rPr>
        <w:t xml:space="preserve"> przez Wykonawcę dokumentów niezbędnych do realizacji zamówienia</w:t>
      </w:r>
    </w:p>
    <w:p w14:paraId="6813A0E8" w14:textId="77777777" w:rsidR="0060016F" w:rsidRPr="00F7424A" w:rsidRDefault="0060016F" w:rsidP="00F7424A">
      <w:pPr>
        <w:ind w:left="360"/>
        <w:jc w:val="both"/>
        <w:rPr>
          <w:rFonts w:ascii="Arial" w:hAnsi="Arial" w:cs="Arial"/>
          <w:sz w:val="24"/>
          <w:szCs w:val="24"/>
        </w:rPr>
      </w:pPr>
    </w:p>
    <w:p w14:paraId="5410D1D3" w14:textId="79F5FDC4" w:rsidR="00D129E4" w:rsidRPr="00E644B9" w:rsidRDefault="00D778DC" w:rsidP="00F7424A">
      <w:pPr>
        <w:jc w:val="both"/>
        <w:rPr>
          <w:rFonts w:ascii="Arial" w:hAnsi="Arial" w:cs="Arial"/>
          <w:iCs/>
          <w:sz w:val="24"/>
          <w:szCs w:val="24"/>
        </w:rPr>
      </w:pPr>
      <w:bookmarkStart w:id="13" w:name="_Hlk169176652"/>
      <w:bookmarkStart w:id="14" w:name="_Hlk172614374"/>
      <w:r w:rsidRPr="00AA34EB">
        <w:rPr>
          <w:rFonts w:ascii="Arial" w:hAnsi="Arial" w:cs="Arial"/>
          <w:iCs/>
          <w:sz w:val="24"/>
          <w:szCs w:val="24"/>
        </w:rPr>
        <w:t xml:space="preserve">Zamawiający wyznacza termin </w:t>
      </w:r>
      <w:r>
        <w:rPr>
          <w:rFonts w:ascii="Arial" w:hAnsi="Arial" w:cs="Arial"/>
          <w:iCs/>
          <w:sz w:val="24"/>
          <w:szCs w:val="24"/>
        </w:rPr>
        <w:t>zebrania</w:t>
      </w:r>
      <w:r w:rsidRPr="00AA34EB">
        <w:rPr>
          <w:rFonts w:ascii="Arial" w:hAnsi="Arial" w:cs="Arial"/>
          <w:iCs/>
          <w:sz w:val="24"/>
          <w:szCs w:val="24"/>
        </w:rPr>
        <w:t xml:space="preserve"> z Wykonawcami </w:t>
      </w:r>
      <w:r w:rsidRPr="00D07775">
        <w:rPr>
          <w:rFonts w:ascii="Arial" w:hAnsi="Arial" w:cs="Arial"/>
          <w:iCs/>
          <w:sz w:val="24"/>
          <w:szCs w:val="24"/>
        </w:rPr>
        <w:t xml:space="preserve">na dzień </w:t>
      </w:r>
      <w:r w:rsidR="00537839">
        <w:rPr>
          <w:rFonts w:ascii="Arial" w:hAnsi="Arial" w:cs="Arial"/>
          <w:b/>
          <w:bCs/>
          <w:iCs/>
          <w:sz w:val="24"/>
          <w:szCs w:val="24"/>
        </w:rPr>
        <w:t>20</w:t>
      </w:r>
      <w:r w:rsidRPr="00D07775">
        <w:rPr>
          <w:rFonts w:ascii="Arial" w:hAnsi="Arial" w:cs="Arial"/>
          <w:b/>
          <w:bCs/>
          <w:iCs/>
          <w:sz w:val="24"/>
          <w:szCs w:val="24"/>
        </w:rPr>
        <w:t>.0</w:t>
      </w:r>
      <w:r w:rsidR="009E55FC">
        <w:rPr>
          <w:rFonts w:ascii="Arial" w:hAnsi="Arial" w:cs="Arial"/>
          <w:b/>
          <w:bCs/>
          <w:iCs/>
          <w:sz w:val="24"/>
          <w:szCs w:val="24"/>
        </w:rPr>
        <w:t>8</w:t>
      </w:r>
      <w:r w:rsidRPr="00D07775">
        <w:rPr>
          <w:rFonts w:ascii="Arial" w:hAnsi="Arial" w:cs="Arial"/>
          <w:b/>
          <w:bCs/>
          <w:iCs/>
          <w:sz w:val="24"/>
          <w:szCs w:val="24"/>
        </w:rPr>
        <w:t>.2024 r.</w:t>
      </w:r>
      <w:r w:rsidRPr="00D07775">
        <w:rPr>
          <w:rFonts w:ascii="Arial" w:hAnsi="Arial" w:cs="Arial"/>
          <w:iCs/>
          <w:sz w:val="24"/>
          <w:szCs w:val="24"/>
        </w:rPr>
        <w:t xml:space="preserve">                          w celu przeprowadzenia wizji lokalnej. Miejsce spotkania: </w:t>
      </w:r>
      <w:r w:rsidRPr="00E644B9">
        <w:rPr>
          <w:rFonts w:ascii="Arial" w:hAnsi="Arial" w:cs="Arial"/>
          <w:iCs/>
          <w:sz w:val="24"/>
          <w:szCs w:val="24"/>
        </w:rPr>
        <w:t xml:space="preserve">Na terenie </w:t>
      </w:r>
      <w:r w:rsidR="00E644B9" w:rsidRPr="00E644B9">
        <w:rPr>
          <w:rFonts w:ascii="Arial" w:hAnsi="Arial" w:cs="Arial"/>
          <w:iCs/>
          <w:sz w:val="24"/>
          <w:szCs w:val="24"/>
        </w:rPr>
        <w:t xml:space="preserve">Zakładu Produkcji Wody Miedwie, nr działki 11, 12 obręb 0013 Nieznań, gm. Stare Czarnowo </w:t>
      </w:r>
      <w:r w:rsidRPr="00E644B9">
        <w:rPr>
          <w:rFonts w:ascii="Arial" w:hAnsi="Arial" w:cs="Arial"/>
          <w:iCs/>
          <w:sz w:val="24"/>
          <w:szCs w:val="24"/>
        </w:rPr>
        <w:t xml:space="preserve">godz. </w:t>
      </w:r>
      <w:r w:rsidRPr="00E644B9">
        <w:rPr>
          <w:rFonts w:ascii="Arial" w:hAnsi="Arial" w:cs="Arial"/>
          <w:b/>
          <w:bCs/>
          <w:iCs/>
          <w:sz w:val="24"/>
          <w:szCs w:val="24"/>
        </w:rPr>
        <w:t>12.00</w:t>
      </w:r>
      <w:bookmarkEnd w:id="13"/>
      <w:r w:rsidR="00026B5B" w:rsidRPr="00E644B9">
        <w:rPr>
          <w:rFonts w:ascii="Arial" w:hAnsi="Arial" w:cs="Arial"/>
          <w:iCs/>
          <w:sz w:val="24"/>
          <w:szCs w:val="24"/>
        </w:rPr>
        <w:t>.</w:t>
      </w:r>
    </w:p>
    <w:bookmarkEnd w:id="14"/>
    <w:p w14:paraId="244E7AEC" w14:textId="77777777" w:rsidR="00EC55AC" w:rsidRPr="00F7424A" w:rsidRDefault="00EC55AC" w:rsidP="00F7424A">
      <w:pPr>
        <w:jc w:val="both"/>
        <w:rPr>
          <w:rFonts w:ascii="Arial" w:hAnsi="Arial" w:cs="Arial"/>
          <w:sz w:val="24"/>
          <w:szCs w:val="24"/>
        </w:rPr>
      </w:pPr>
    </w:p>
    <w:p w14:paraId="71CE7F75" w14:textId="77777777" w:rsidR="007A1C06" w:rsidRPr="00F7424A" w:rsidRDefault="0060016F" w:rsidP="00F7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Arial" w:hAnsi="Arial" w:cs="Arial"/>
          <w:b/>
          <w:sz w:val="24"/>
          <w:szCs w:val="24"/>
        </w:rPr>
      </w:pPr>
      <w:r w:rsidRPr="00F7424A">
        <w:rPr>
          <w:rFonts w:ascii="Arial" w:hAnsi="Arial" w:cs="Arial"/>
          <w:b/>
          <w:sz w:val="24"/>
          <w:szCs w:val="24"/>
        </w:rPr>
        <w:t xml:space="preserve">ROZDZIAŁ VIII </w:t>
      </w:r>
    </w:p>
    <w:p w14:paraId="19FC8F89" w14:textId="77777777" w:rsidR="0060016F" w:rsidRPr="00F7424A" w:rsidRDefault="0060016F" w:rsidP="00F7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Arial" w:hAnsi="Arial" w:cs="Arial"/>
          <w:b/>
          <w:sz w:val="24"/>
          <w:szCs w:val="24"/>
        </w:rPr>
      </w:pPr>
      <w:r w:rsidRPr="00F7424A">
        <w:rPr>
          <w:rFonts w:ascii="Arial" w:hAnsi="Arial" w:cs="Arial"/>
          <w:b/>
          <w:sz w:val="24"/>
          <w:szCs w:val="24"/>
        </w:rPr>
        <w:t>Termin wykonania zamówienia, gwarancja i rękojmia</w:t>
      </w:r>
    </w:p>
    <w:p w14:paraId="091B4122" w14:textId="77777777" w:rsidR="0060016F" w:rsidRPr="00F7424A" w:rsidRDefault="0060016F" w:rsidP="00F7424A">
      <w:pPr>
        <w:pStyle w:val="pkt"/>
        <w:tabs>
          <w:tab w:val="num" w:pos="426"/>
        </w:tabs>
        <w:spacing w:before="0" w:after="0"/>
        <w:ind w:left="556" w:firstLine="0"/>
        <w:rPr>
          <w:rFonts w:ascii="Arial" w:hAnsi="Arial" w:cs="Arial"/>
        </w:rPr>
      </w:pPr>
    </w:p>
    <w:p w14:paraId="648D5D83" w14:textId="75357DBE" w:rsidR="003C0D9D" w:rsidRPr="000F215E" w:rsidRDefault="00417FE5" w:rsidP="00F7424A">
      <w:pPr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Termin wykonania zamówienia: </w:t>
      </w:r>
      <w:r w:rsidR="00F7424A" w:rsidRPr="000F215E">
        <w:rPr>
          <w:rFonts w:ascii="Arial" w:hAnsi="Arial" w:cs="Arial"/>
          <w:b/>
          <w:bCs/>
          <w:sz w:val="24"/>
          <w:szCs w:val="24"/>
        </w:rPr>
        <w:t>w terminie do</w:t>
      </w:r>
      <w:r w:rsidR="00F7424A" w:rsidRPr="00F7424A">
        <w:rPr>
          <w:rFonts w:ascii="Arial" w:hAnsi="Arial" w:cs="Arial"/>
          <w:sz w:val="24"/>
          <w:szCs w:val="24"/>
        </w:rPr>
        <w:t xml:space="preserve"> </w:t>
      </w:r>
      <w:r w:rsidR="009F47BF">
        <w:rPr>
          <w:rFonts w:ascii="Arial" w:hAnsi="Arial" w:cs="Arial"/>
          <w:b/>
          <w:bCs/>
          <w:sz w:val="24"/>
          <w:szCs w:val="24"/>
        </w:rPr>
        <w:t>2</w:t>
      </w:r>
      <w:r w:rsidR="00F24C64" w:rsidRPr="000F215E">
        <w:rPr>
          <w:rFonts w:ascii="Arial" w:hAnsi="Arial" w:cs="Arial"/>
          <w:b/>
          <w:bCs/>
          <w:sz w:val="24"/>
          <w:szCs w:val="24"/>
        </w:rPr>
        <w:t xml:space="preserve"> mies</w:t>
      </w:r>
      <w:r w:rsidR="009F47BF">
        <w:rPr>
          <w:rFonts w:ascii="Arial" w:hAnsi="Arial" w:cs="Arial"/>
          <w:b/>
          <w:bCs/>
          <w:sz w:val="24"/>
          <w:szCs w:val="24"/>
        </w:rPr>
        <w:t>i</w:t>
      </w:r>
      <w:r w:rsidR="008A6C29">
        <w:rPr>
          <w:rFonts w:ascii="Arial" w:hAnsi="Arial" w:cs="Arial"/>
          <w:b/>
          <w:bCs/>
          <w:sz w:val="24"/>
          <w:szCs w:val="24"/>
        </w:rPr>
        <w:t>ęcy</w:t>
      </w:r>
      <w:r w:rsidR="00F7424A" w:rsidRPr="000F215E">
        <w:rPr>
          <w:rFonts w:ascii="Arial" w:hAnsi="Arial" w:cs="Arial"/>
          <w:b/>
          <w:bCs/>
          <w:sz w:val="24"/>
          <w:szCs w:val="24"/>
        </w:rPr>
        <w:t xml:space="preserve"> od dnia zawarcia umowy. </w:t>
      </w:r>
    </w:p>
    <w:p w14:paraId="2C801FA4" w14:textId="33EED589" w:rsidR="00D815C1" w:rsidRPr="00065D00" w:rsidRDefault="00D815C1" w:rsidP="00F7424A">
      <w:pPr>
        <w:pStyle w:val="Tekstpodstawowy"/>
        <w:numPr>
          <w:ilvl w:val="0"/>
          <w:numId w:val="14"/>
        </w:numPr>
        <w:autoSpaceDE w:val="0"/>
        <w:autoSpaceDN w:val="0"/>
        <w:adjustRightInd w:val="0"/>
        <w:ind w:left="567" w:hanging="567"/>
        <w:rPr>
          <w:rFonts w:ascii="Arial" w:hAnsi="Arial" w:cs="Arial"/>
          <w:sz w:val="24"/>
          <w:szCs w:val="24"/>
        </w:rPr>
      </w:pPr>
      <w:r w:rsidRPr="00065D00">
        <w:rPr>
          <w:rFonts w:ascii="Arial" w:hAnsi="Arial" w:cs="Arial"/>
          <w:b w:val="0"/>
          <w:sz w:val="24"/>
          <w:szCs w:val="24"/>
        </w:rPr>
        <w:t xml:space="preserve">Wykonawca będzie odpowiedzialny wobec zamawiającego z tytułu rękojmi za wady przedmiotu umowy przez co najmniej </w:t>
      </w:r>
      <w:r w:rsidR="00FD5BB3">
        <w:rPr>
          <w:rFonts w:ascii="Arial" w:hAnsi="Arial" w:cs="Arial"/>
          <w:b w:val="0"/>
          <w:sz w:val="24"/>
          <w:szCs w:val="24"/>
        </w:rPr>
        <w:t>60</w:t>
      </w:r>
      <w:r w:rsidRPr="00065D00">
        <w:rPr>
          <w:rFonts w:ascii="Arial" w:hAnsi="Arial" w:cs="Arial"/>
          <w:b w:val="0"/>
          <w:sz w:val="24"/>
          <w:szCs w:val="24"/>
        </w:rPr>
        <w:t xml:space="preserve"> miesięcy. Okres rękojmi rozpoczyna się licząc od daty podpisania protokołu odbioru końcowego robót.</w:t>
      </w:r>
    </w:p>
    <w:p w14:paraId="7DBE40DB" w14:textId="014CBD71" w:rsidR="00FA7275" w:rsidRPr="00065D00" w:rsidRDefault="00D815C1" w:rsidP="00F7424A">
      <w:pPr>
        <w:pStyle w:val="Tekstpodstawowy"/>
        <w:numPr>
          <w:ilvl w:val="0"/>
          <w:numId w:val="14"/>
        </w:numPr>
        <w:tabs>
          <w:tab w:val="clear" w:pos="567"/>
        </w:tabs>
        <w:autoSpaceDE w:val="0"/>
        <w:autoSpaceDN w:val="0"/>
        <w:adjustRightInd w:val="0"/>
        <w:ind w:left="567" w:hanging="567"/>
        <w:rPr>
          <w:rFonts w:ascii="Arial" w:hAnsi="Arial" w:cs="Arial"/>
          <w:b w:val="0"/>
          <w:sz w:val="24"/>
          <w:szCs w:val="24"/>
        </w:rPr>
      </w:pPr>
      <w:r w:rsidRPr="00065D00">
        <w:rPr>
          <w:rFonts w:ascii="Arial" w:hAnsi="Arial" w:cs="Arial"/>
          <w:b w:val="0"/>
          <w:sz w:val="24"/>
          <w:szCs w:val="24"/>
        </w:rPr>
        <w:t xml:space="preserve">Niezależnie od uprawnień z tytułu rękojmi Wykonawca udzieli Zamawiającemu co najmniej </w:t>
      </w:r>
      <w:r w:rsidR="003B4D57">
        <w:rPr>
          <w:rFonts w:ascii="Arial" w:hAnsi="Arial" w:cs="Arial"/>
          <w:b w:val="0"/>
          <w:sz w:val="24"/>
          <w:szCs w:val="24"/>
        </w:rPr>
        <w:t>60</w:t>
      </w:r>
      <w:r w:rsidRPr="00065D00">
        <w:rPr>
          <w:rFonts w:ascii="Arial" w:hAnsi="Arial" w:cs="Arial"/>
          <w:b w:val="0"/>
          <w:sz w:val="24"/>
          <w:szCs w:val="24"/>
        </w:rPr>
        <w:t xml:space="preserve"> miesięcy gwarancji jakości na przedmiot umowy. Okres gwarancji rozpoczyna się licząc od daty podpisania protokołu odbioru końcowego robót.</w:t>
      </w:r>
    </w:p>
    <w:p w14:paraId="70D209B6" w14:textId="77777777" w:rsidR="00FA7275" w:rsidRPr="00F7424A" w:rsidRDefault="00FA7275" w:rsidP="00F7424A">
      <w:pPr>
        <w:pStyle w:val="Tekstpodstawowy"/>
        <w:tabs>
          <w:tab w:val="clear" w:pos="567"/>
        </w:tabs>
        <w:autoSpaceDE w:val="0"/>
        <w:autoSpaceDN w:val="0"/>
        <w:adjustRightInd w:val="0"/>
        <w:rPr>
          <w:rFonts w:ascii="Arial" w:hAnsi="Arial" w:cs="Arial"/>
          <w:b w:val="0"/>
          <w:color w:val="FF0000"/>
          <w:sz w:val="24"/>
          <w:szCs w:val="24"/>
        </w:rPr>
      </w:pPr>
    </w:p>
    <w:p w14:paraId="0FE77A02" w14:textId="0E1FE389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ROZDZIAŁ IX </w:t>
      </w:r>
      <w:r w:rsidR="0017147F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Wadium</w:t>
      </w:r>
    </w:p>
    <w:p w14:paraId="3E405965" w14:textId="77777777" w:rsidR="0060016F" w:rsidRPr="00F7424A" w:rsidRDefault="0060016F" w:rsidP="00F7424A">
      <w:pPr>
        <w:rPr>
          <w:rFonts w:ascii="Arial" w:hAnsi="Arial" w:cs="Arial"/>
          <w:sz w:val="24"/>
          <w:szCs w:val="24"/>
        </w:rPr>
      </w:pPr>
    </w:p>
    <w:p w14:paraId="2EC1661B" w14:textId="66598D40" w:rsidR="001622D4" w:rsidRPr="00F7424A" w:rsidRDefault="00CE470C" w:rsidP="00F7424A">
      <w:pPr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Zamawiający nie wymaga wniesienia wadium w post</w:t>
      </w:r>
      <w:r w:rsidR="009A6D08">
        <w:rPr>
          <w:rFonts w:ascii="Arial" w:hAnsi="Arial" w:cs="Arial"/>
          <w:sz w:val="24"/>
          <w:szCs w:val="24"/>
        </w:rPr>
        <w:t>ę</w:t>
      </w:r>
      <w:r w:rsidRPr="00F7424A">
        <w:rPr>
          <w:rFonts w:ascii="Arial" w:hAnsi="Arial" w:cs="Arial"/>
          <w:sz w:val="24"/>
          <w:szCs w:val="24"/>
        </w:rPr>
        <w:t xml:space="preserve">powaniu. </w:t>
      </w:r>
    </w:p>
    <w:p w14:paraId="4C76ED47" w14:textId="77777777" w:rsidR="0060016F" w:rsidRPr="00F7424A" w:rsidRDefault="0060016F" w:rsidP="00F7424A">
      <w:pPr>
        <w:tabs>
          <w:tab w:val="left" w:pos="851"/>
        </w:tabs>
        <w:jc w:val="both"/>
        <w:rPr>
          <w:rFonts w:ascii="Arial" w:hAnsi="Arial" w:cs="Arial"/>
          <w:sz w:val="24"/>
          <w:szCs w:val="24"/>
        </w:rPr>
      </w:pPr>
    </w:p>
    <w:p w14:paraId="0979A3F9" w14:textId="77777777" w:rsidR="007A1C06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ROZDZIAŁ X </w:t>
      </w:r>
    </w:p>
    <w:p w14:paraId="1A943F82" w14:textId="77777777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Wyjaśnienia treści </w:t>
      </w:r>
      <w:r w:rsidR="001113CB" w:rsidRPr="00F7424A">
        <w:rPr>
          <w:rFonts w:ascii="Arial" w:hAnsi="Arial" w:cs="Arial"/>
          <w:sz w:val="24"/>
          <w:szCs w:val="24"/>
        </w:rPr>
        <w:t>SWZ</w:t>
      </w:r>
      <w:r w:rsidRPr="00F7424A">
        <w:rPr>
          <w:rFonts w:ascii="Arial" w:hAnsi="Arial" w:cs="Arial"/>
          <w:sz w:val="24"/>
          <w:szCs w:val="24"/>
        </w:rPr>
        <w:t xml:space="preserve"> i modyfikacja</w:t>
      </w:r>
      <w:r w:rsidR="002857D5" w:rsidRPr="00F7424A">
        <w:rPr>
          <w:rFonts w:ascii="Arial" w:hAnsi="Arial" w:cs="Arial"/>
          <w:sz w:val="24"/>
          <w:szCs w:val="24"/>
        </w:rPr>
        <w:t xml:space="preserve"> SWZ</w:t>
      </w:r>
    </w:p>
    <w:p w14:paraId="44550C9B" w14:textId="77777777" w:rsidR="0060016F" w:rsidRPr="00F7424A" w:rsidRDefault="0060016F" w:rsidP="00F7424A">
      <w:pPr>
        <w:ind w:left="284"/>
        <w:jc w:val="both"/>
        <w:rPr>
          <w:rFonts w:ascii="Arial" w:hAnsi="Arial" w:cs="Arial"/>
          <w:sz w:val="24"/>
          <w:szCs w:val="24"/>
        </w:rPr>
      </w:pPr>
    </w:p>
    <w:p w14:paraId="0DD180DC" w14:textId="77777777" w:rsidR="0060016F" w:rsidRPr="00F7424A" w:rsidRDefault="008828D1" w:rsidP="00F7424A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Godziny pracy z</w:t>
      </w:r>
      <w:r w:rsidR="00CC432D" w:rsidRPr="00F7424A">
        <w:rPr>
          <w:rFonts w:ascii="Arial" w:hAnsi="Arial" w:cs="Arial"/>
          <w:sz w:val="24"/>
          <w:szCs w:val="24"/>
        </w:rPr>
        <w:t>a</w:t>
      </w:r>
      <w:r w:rsidR="0060016F" w:rsidRPr="00F7424A">
        <w:rPr>
          <w:rFonts w:ascii="Arial" w:hAnsi="Arial" w:cs="Arial"/>
          <w:sz w:val="24"/>
          <w:szCs w:val="24"/>
        </w:rPr>
        <w:t>mawiając</w:t>
      </w:r>
      <w:r w:rsidRPr="00F7424A">
        <w:rPr>
          <w:rFonts w:ascii="Arial" w:hAnsi="Arial" w:cs="Arial"/>
          <w:sz w:val="24"/>
          <w:szCs w:val="24"/>
        </w:rPr>
        <w:t>ego: 7:</w:t>
      </w:r>
      <w:r w:rsidR="004C5F63" w:rsidRPr="00F7424A">
        <w:rPr>
          <w:rFonts w:ascii="Arial" w:hAnsi="Arial" w:cs="Arial"/>
          <w:sz w:val="24"/>
          <w:szCs w:val="24"/>
        </w:rPr>
        <w:t>0</w:t>
      </w:r>
      <w:r w:rsidRPr="00F7424A">
        <w:rPr>
          <w:rFonts w:ascii="Arial" w:hAnsi="Arial" w:cs="Arial"/>
          <w:sz w:val="24"/>
          <w:szCs w:val="24"/>
        </w:rPr>
        <w:t>0 – 15:</w:t>
      </w:r>
      <w:r w:rsidR="004C5F63" w:rsidRPr="00F7424A">
        <w:rPr>
          <w:rFonts w:ascii="Arial" w:hAnsi="Arial" w:cs="Arial"/>
          <w:sz w:val="24"/>
          <w:szCs w:val="24"/>
        </w:rPr>
        <w:t>0</w:t>
      </w:r>
      <w:r w:rsidRPr="00F7424A">
        <w:rPr>
          <w:rFonts w:ascii="Arial" w:hAnsi="Arial" w:cs="Arial"/>
          <w:sz w:val="24"/>
          <w:szCs w:val="24"/>
        </w:rPr>
        <w:t xml:space="preserve">0 (dni pracujące, od poniedziałku </w:t>
      </w:r>
      <w:r w:rsidR="0060016F" w:rsidRPr="00F7424A">
        <w:rPr>
          <w:rFonts w:ascii="Arial" w:hAnsi="Arial" w:cs="Arial"/>
          <w:sz w:val="24"/>
          <w:szCs w:val="24"/>
        </w:rPr>
        <w:t>do piątku</w:t>
      </w:r>
      <w:r w:rsidRPr="00F7424A">
        <w:rPr>
          <w:rFonts w:ascii="Arial" w:hAnsi="Arial" w:cs="Arial"/>
          <w:sz w:val="24"/>
          <w:szCs w:val="24"/>
        </w:rPr>
        <w:t>).</w:t>
      </w:r>
    </w:p>
    <w:p w14:paraId="61C2A6AC" w14:textId="1888FCF5" w:rsidR="00831D34" w:rsidRPr="000242E5" w:rsidRDefault="0060016F" w:rsidP="00F7424A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0242E5">
        <w:rPr>
          <w:rFonts w:ascii="Arial" w:hAnsi="Arial" w:cs="Arial"/>
          <w:sz w:val="24"/>
          <w:szCs w:val="24"/>
        </w:rPr>
        <w:t>Zamawiający nie przewiduje zwoływania zebrania wykonawców.</w:t>
      </w:r>
    </w:p>
    <w:p w14:paraId="48C1E654" w14:textId="77777777" w:rsidR="0060016F" w:rsidRPr="00F7424A" w:rsidRDefault="000C7F3D" w:rsidP="00F7424A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color w:val="000000"/>
          <w:sz w:val="24"/>
          <w:szCs w:val="24"/>
        </w:rPr>
        <w:t>Wykonawca może zwrócić się do zamawiającego z wnioskiem o wyjaśnienie treści SWZ</w:t>
      </w:r>
      <w:r w:rsidR="0060016F" w:rsidRPr="00F7424A">
        <w:rPr>
          <w:rFonts w:ascii="Arial" w:hAnsi="Arial" w:cs="Arial"/>
          <w:bCs/>
          <w:sz w:val="24"/>
          <w:szCs w:val="24"/>
        </w:rPr>
        <w:t xml:space="preserve">. Zamawiający udzieli wyjaśnień niezwłocznie, jednak nie później niż na </w:t>
      </w:r>
      <w:r w:rsidRPr="00F7424A">
        <w:rPr>
          <w:rFonts w:ascii="Arial" w:hAnsi="Arial" w:cs="Arial"/>
          <w:b/>
          <w:sz w:val="24"/>
          <w:szCs w:val="24"/>
        </w:rPr>
        <w:t>2</w:t>
      </w:r>
      <w:r w:rsidR="0060016F" w:rsidRPr="00F7424A">
        <w:rPr>
          <w:rFonts w:ascii="Arial" w:hAnsi="Arial" w:cs="Arial"/>
          <w:bCs/>
          <w:sz w:val="24"/>
          <w:szCs w:val="24"/>
        </w:rPr>
        <w:t xml:space="preserve"> dni przed upływem terminu składania ofert, </w:t>
      </w:r>
      <w:r w:rsidR="0060016F" w:rsidRPr="00F7424A">
        <w:rPr>
          <w:rFonts w:ascii="Arial" w:hAnsi="Arial" w:cs="Arial"/>
          <w:sz w:val="24"/>
          <w:szCs w:val="24"/>
        </w:rPr>
        <w:t xml:space="preserve">pod warunkiem że wniosek o wyjaśnienie treści </w:t>
      </w:r>
      <w:r w:rsidRPr="00F7424A">
        <w:rPr>
          <w:rFonts w:ascii="Arial" w:hAnsi="Arial" w:cs="Arial"/>
          <w:sz w:val="24"/>
          <w:szCs w:val="24"/>
        </w:rPr>
        <w:t>SWZ</w:t>
      </w:r>
      <w:r w:rsidR="0060016F" w:rsidRPr="00F7424A">
        <w:rPr>
          <w:rFonts w:ascii="Arial" w:hAnsi="Arial" w:cs="Arial"/>
          <w:sz w:val="24"/>
          <w:szCs w:val="24"/>
        </w:rPr>
        <w:t xml:space="preserve"> wpłynie do zamawiającego </w:t>
      </w:r>
      <w:r w:rsidR="00AF7689" w:rsidRPr="00F7424A">
        <w:rPr>
          <w:rFonts w:ascii="Arial" w:hAnsi="Arial" w:cs="Arial"/>
          <w:sz w:val="24"/>
          <w:szCs w:val="24"/>
        </w:rPr>
        <w:t xml:space="preserve">na </w:t>
      </w:r>
      <w:r w:rsidR="0060016F" w:rsidRPr="00F7424A">
        <w:rPr>
          <w:rFonts w:ascii="Arial" w:hAnsi="Arial" w:cs="Arial"/>
          <w:sz w:val="24"/>
          <w:szCs w:val="24"/>
        </w:rPr>
        <w:t>Platform</w:t>
      </w:r>
      <w:r w:rsidR="001F705D" w:rsidRPr="00F7424A">
        <w:rPr>
          <w:rFonts w:ascii="Arial" w:hAnsi="Arial" w:cs="Arial"/>
          <w:sz w:val="24"/>
          <w:szCs w:val="24"/>
        </w:rPr>
        <w:t>ę</w:t>
      </w:r>
      <w:r w:rsidR="00272964" w:rsidRPr="00F7424A">
        <w:rPr>
          <w:rFonts w:ascii="Arial" w:hAnsi="Arial" w:cs="Arial"/>
          <w:sz w:val="24"/>
          <w:szCs w:val="24"/>
        </w:rPr>
        <w:t xml:space="preserve"> </w:t>
      </w:r>
      <w:r w:rsidR="00995165" w:rsidRPr="00F7424A">
        <w:rPr>
          <w:rFonts w:ascii="Arial" w:hAnsi="Arial" w:cs="Arial"/>
          <w:sz w:val="24"/>
          <w:szCs w:val="24"/>
        </w:rPr>
        <w:t xml:space="preserve">nie później niż na </w:t>
      </w:r>
      <w:r w:rsidR="00273A6B" w:rsidRPr="00F7424A">
        <w:rPr>
          <w:rFonts w:ascii="Arial" w:hAnsi="Arial" w:cs="Arial"/>
          <w:b/>
          <w:bCs/>
          <w:sz w:val="24"/>
          <w:szCs w:val="24"/>
        </w:rPr>
        <w:t>5</w:t>
      </w:r>
      <w:r w:rsidR="00995165" w:rsidRPr="00F7424A">
        <w:rPr>
          <w:rFonts w:ascii="Arial" w:hAnsi="Arial" w:cs="Arial"/>
          <w:sz w:val="24"/>
          <w:szCs w:val="24"/>
        </w:rPr>
        <w:t xml:space="preserve"> dni przed upływem terminu składania ofert.</w:t>
      </w:r>
    </w:p>
    <w:p w14:paraId="51ADF98F" w14:textId="77777777" w:rsidR="0060016F" w:rsidRPr="00F7424A" w:rsidRDefault="0060016F" w:rsidP="00F7424A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bCs/>
          <w:sz w:val="24"/>
          <w:szCs w:val="24"/>
        </w:rPr>
        <w:t xml:space="preserve">Zaleca się, aby wnioski o wyjaśnienie treści </w:t>
      </w:r>
      <w:r w:rsidR="00BE7CCD" w:rsidRPr="00F7424A">
        <w:rPr>
          <w:rFonts w:ascii="Arial" w:hAnsi="Arial" w:cs="Arial"/>
          <w:bCs/>
          <w:sz w:val="24"/>
          <w:szCs w:val="24"/>
        </w:rPr>
        <w:t>SWZ</w:t>
      </w:r>
      <w:r w:rsidRPr="00F7424A">
        <w:rPr>
          <w:rFonts w:ascii="Arial" w:hAnsi="Arial" w:cs="Arial"/>
          <w:bCs/>
          <w:sz w:val="24"/>
          <w:szCs w:val="24"/>
        </w:rPr>
        <w:t xml:space="preserve"> były przekazywane w wersji edytowalnej.</w:t>
      </w:r>
    </w:p>
    <w:p w14:paraId="1A4BC303" w14:textId="77777777" w:rsidR="0060016F" w:rsidRPr="00F7424A" w:rsidRDefault="0060016F" w:rsidP="00F7424A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bCs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Treść pytań wraz z wyjaśnieniami zamawiający udostępnia na Platformie</w:t>
      </w:r>
      <w:r w:rsidR="001F705D" w:rsidRPr="00F7424A">
        <w:rPr>
          <w:rFonts w:ascii="Arial" w:hAnsi="Arial" w:cs="Arial"/>
          <w:sz w:val="24"/>
          <w:szCs w:val="24"/>
        </w:rPr>
        <w:t xml:space="preserve">/stronie internetowej prowadzonego </w:t>
      </w:r>
      <w:r w:rsidR="00A04F3A" w:rsidRPr="00F7424A">
        <w:rPr>
          <w:rFonts w:ascii="Arial" w:hAnsi="Arial" w:cs="Arial"/>
          <w:sz w:val="24"/>
          <w:szCs w:val="24"/>
        </w:rPr>
        <w:t>postępowania</w:t>
      </w:r>
      <w:r w:rsidRPr="00F7424A">
        <w:rPr>
          <w:rFonts w:ascii="Arial" w:hAnsi="Arial" w:cs="Arial"/>
          <w:sz w:val="24"/>
          <w:szCs w:val="24"/>
        </w:rPr>
        <w:t xml:space="preserve"> bez ujawniania źródła zapytania.</w:t>
      </w:r>
    </w:p>
    <w:p w14:paraId="6784F852" w14:textId="77777777" w:rsidR="0060016F" w:rsidRPr="00F7424A" w:rsidRDefault="0060016F" w:rsidP="00F7424A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lastRenderedPageBreak/>
        <w:t xml:space="preserve">W uzasadnionych przypadkach zamawiający może przed upływem terminu składania ofert zmienić treść </w:t>
      </w:r>
      <w:r w:rsidR="00D973E9" w:rsidRPr="00F7424A">
        <w:rPr>
          <w:rFonts w:ascii="Arial" w:hAnsi="Arial" w:cs="Arial"/>
          <w:sz w:val="24"/>
          <w:szCs w:val="24"/>
        </w:rPr>
        <w:t xml:space="preserve">SWZ. </w:t>
      </w:r>
      <w:r w:rsidRPr="00F7424A">
        <w:rPr>
          <w:rFonts w:ascii="Arial" w:hAnsi="Arial" w:cs="Arial"/>
          <w:sz w:val="24"/>
          <w:szCs w:val="24"/>
        </w:rPr>
        <w:t xml:space="preserve">Dokonaną zmianę treści </w:t>
      </w:r>
      <w:r w:rsidR="00D973E9" w:rsidRPr="00F7424A">
        <w:rPr>
          <w:rFonts w:ascii="Arial" w:hAnsi="Arial" w:cs="Arial"/>
          <w:sz w:val="24"/>
          <w:szCs w:val="24"/>
        </w:rPr>
        <w:t xml:space="preserve">SWZ </w:t>
      </w:r>
      <w:r w:rsidRPr="00F7424A">
        <w:rPr>
          <w:rFonts w:ascii="Arial" w:hAnsi="Arial" w:cs="Arial"/>
          <w:sz w:val="24"/>
          <w:szCs w:val="24"/>
        </w:rPr>
        <w:t>zamawiający udostępni</w:t>
      </w:r>
      <w:r w:rsidR="00816A7A" w:rsidRPr="00F7424A">
        <w:rPr>
          <w:rFonts w:ascii="Arial" w:hAnsi="Arial" w:cs="Arial"/>
          <w:sz w:val="24"/>
          <w:szCs w:val="24"/>
        </w:rPr>
        <w:t xml:space="preserve"> </w:t>
      </w:r>
      <w:r w:rsidRPr="00F7424A">
        <w:rPr>
          <w:rFonts w:ascii="Arial" w:hAnsi="Arial" w:cs="Arial"/>
          <w:sz w:val="24"/>
          <w:szCs w:val="24"/>
        </w:rPr>
        <w:t xml:space="preserve">na </w:t>
      </w:r>
      <w:r w:rsidR="001F705D" w:rsidRPr="00F7424A">
        <w:rPr>
          <w:rFonts w:ascii="Arial" w:hAnsi="Arial" w:cs="Arial"/>
          <w:sz w:val="24"/>
          <w:szCs w:val="24"/>
        </w:rPr>
        <w:t xml:space="preserve">Platformie/stronie internetowej prowadzonego </w:t>
      </w:r>
      <w:r w:rsidR="00F241D2" w:rsidRPr="00F7424A">
        <w:rPr>
          <w:rFonts w:ascii="Arial" w:hAnsi="Arial" w:cs="Arial"/>
          <w:sz w:val="24"/>
          <w:szCs w:val="24"/>
        </w:rPr>
        <w:t>postępowania</w:t>
      </w:r>
      <w:r w:rsidRPr="00F7424A">
        <w:rPr>
          <w:rFonts w:ascii="Arial" w:hAnsi="Arial" w:cs="Arial"/>
          <w:sz w:val="24"/>
          <w:szCs w:val="24"/>
        </w:rPr>
        <w:t>.</w:t>
      </w:r>
    </w:p>
    <w:p w14:paraId="73373E66" w14:textId="5C18E029" w:rsidR="00D81146" w:rsidRDefault="00CD3FC7" w:rsidP="00F7424A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Przedłużenie terminu składania ofert nie wpływa na bieg terminu składania wniosku o wyjaśnienie treści SWZ.</w:t>
      </w:r>
    </w:p>
    <w:p w14:paraId="40C0D9D3" w14:textId="77777777" w:rsidR="00F7424A" w:rsidRPr="00F7424A" w:rsidRDefault="00F7424A" w:rsidP="00F7424A">
      <w:pPr>
        <w:jc w:val="both"/>
        <w:rPr>
          <w:rFonts w:ascii="Arial" w:hAnsi="Arial" w:cs="Arial"/>
          <w:sz w:val="24"/>
          <w:szCs w:val="24"/>
        </w:rPr>
      </w:pPr>
    </w:p>
    <w:p w14:paraId="25848951" w14:textId="557EA707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bookmarkStart w:id="15" w:name="_Hlk62703814"/>
      <w:r w:rsidRPr="00F7424A">
        <w:rPr>
          <w:rFonts w:ascii="Arial" w:hAnsi="Arial" w:cs="Arial"/>
          <w:sz w:val="24"/>
          <w:szCs w:val="24"/>
        </w:rPr>
        <w:t xml:space="preserve">ROZDZIAŁ XI </w:t>
      </w:r>
      <w:r w:rsidR="00171AE1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Sposób obliczenia ceny oferty</w:t>
      </w:r>
      <w:bookmarkEnd w:id="15"/>
    </w:p>
    <w:p w14:paraId="6894A51E" w14:textId="77777777" w:rsidR="0060016F" w:rsidRPr="00F7424A" w:rsidRDefault="0060016F" w:rsidP="00F7424A">
      <w:pPr>
        <w:jc w:val="both"/>
        <w:rPr>
          <w:rFonts w:ascii="Arial" w:hAnsi="Arial" w:cs="Arial"/>
          <w:sz w:val="24"/>
          <w:szCs w:val="24"/>
        </w:rPr>
      </w:pPr>
    </w:p>
    <w:p w14:paraId="3195DC92" w14:textId="55194E41" w:rsidR="00EB67B8" w:rsidRPr="00A746CA" w:rsidRDefault="00EB67B8" w:rsidP="00EB67B8">
      <w:pPr>
        <w:numPr>
          <w:ilvl w:val="0"/>
          <w:numId w:val="15"/>
        </w:numPr>
        <w:ind w:left="357" w:hanging="35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746CA">
        <w:rPr>
          <w:rFonts w:ascii="Arial" w:hAnsi="Arial" w:cs="Arial"/>
          <w:sz w:val="24"/>
          <w:szCs w:val="24"/>
        </w:rPr>
        <w:t>Cena oferty musi zawierać wszystkie elementy zgodnie z Opisem przedmiotu zamówienia,</w:t>
      </w:r>
      <w:r w:rsidRPr="00A746CA">
        <w:t xml:space="preserve"> </w:t>
      </w:r>
      <w:r w:rsidRPr="00A746CA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B75170" w:rsidRPr="00A746CA">
        <w:rPr>
          <w:rFonts w:ascii="Arial" w:hAnsi="Arial" w:cs="Arial"/>
          <w:b/>
          <w:bCs/>
          <w:sz w:val="24"/>
          <w:szCs w:val="24"/>
        </w:rPr>
        <w:t>6</w:t>
      </w:r>
      <w:r w:rsidRPr="00A746CA">
        <w:rPr>
          <w:rFonts w:ascii="Arial" w:hAnsi="Arial" w:cs="Arial"/>
          <w:b/>
          <w:bCs/>
          <w:sz w:val="24"/>
          <w:szCs w:val="24"/>
        </w:rPr>
        <w:t xml:space="preserve"> do SWZ</w:t>
      </w:r>
      <w:r w:rsidRPr="00A746CA">
        <w:rPr>
          <w:rFonts w:ascii="Arial" w:hAnsi="Arial" w:cs="Arial"/>
          <w:sz w:val="24"/>
          <w:szCs w:val="24"/>
        </w:rPr>
        <w:t>.</w:t>
      </w:r>
    </w:p>
    <w:p w14:paraId="5D3B9FC2" w14:textId="77777777" w:rsidR="00EB67B8" w:rsidRPr="00A746CA" w:rsidRDefault="00EB67B8" w:rsidP="00EB67B8">
      <w:pPr>
        <w:numPr>
          <w:ilvl w:val="0"/>
          <w:numId w:val="15"/>
        </w:numPr>
        <w:ind w:left="357" w:hanging="35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746CA">
        <w:rPr>
          <w:rFonts w:ascii="Arial" w:hAnsi="Arial" w:cs="Arial"/>
          <w:color w:val="000000" w:themeColor="text1"/>
          <w:sz w:val="24"/>
          <w:szCs w:val="24"/>
        </w:rPr>
        <w:t xml:space="preserve">Zamawiający przewiduje wynagrodzenie ryczałtowe. </w:t>
      </w:r>
    </w:p>
    <w:p w14:paraId="536CC3B2" w14:textId="0B52CD38" w:rsidR="00EB67B8" w:rsidRPr="008C2710" w:rsidRDefault="00EB67B8" w:rsidP="00A746CA">
      <w:pPr>
        <w:pStyle w:val="Akapitzlist"/>
        <w:widowControl w:val="0"/>
        <w:numPr>
          <w:ilvl w:val="0"/>
          <w:numId w:val="15"/>
        </w:numPr>
        <w:tabs>
          <w:tab w:val="left" w:pos="1134"/>
        </w:tabs>
        <w:suppressAutoHyphens/>
        <w:autoSpaceDN w:val="0"/>
        <w:jc w:val="both"/>
        <w:textAlignment w:val="baseline"/>
        <w:rPr>
          <w:rFonts w:ascii="Arial" w:hAnsi="Arial" w:cs="Arial"/>
          <w:color w:val="000000"/>
          <w:kern w:val="3"/>
          <w:sz w:val="24"/>
          <w:szCs w:val="24"/>
        </w:rPr>
      </w:pPr>
      <w:r w:rsidRPr="008C2710">
        <w:rPr>
          <w:rFonts w:ascii="Arial" w:hAnsi="Arial" w:cs="Arial"/>
          <w:kern w:val="3"/>
          <w:sz w:val="24"/>
          <w:szCs w:val="24"/>
        </w:rPr>
        <w:t xml:space="preserve">Cena oferty musi obejmować wykonanie całego przedmiotu zamówienia, winna uwzględniać wszystkie składniki i warunki wpływające na nią, </w:t>
      </w:r>
      <w:r w:rsidRPr="008C2710">
        <w:rPr>
          <w:rFonts w:ascii="Arial" w:hAnsi="Arial" w:cs="Arial"/>
          <w:color w:val="000000"/>
          <w:kern w:val="3"/>
          <w:sz w:val="24"/>
          <w:szCs w:val="24"/>
        </w:rPr>
        <w:t xml:space="preserve">zarówno wynikające z opisu przedmiotu zamówienia </w:t>
      </w:r>
      <w:r w:rsidRPr="008C2710">
        <w:rPr>
          <w:rFonts w:ascii="Arial" w:hAnsi="Arial" w:cs="Arial"/>
          <w:kern w:val="3"/>
          <w:sz w:val="24"/>
          <w:szCs w:val="24"/>
        </w:rPr>
        <w:t>(</w:t>
      </w:r>
      <w:r w:rsidRPr="008C2710">
        <w:rPr>
          <w:rFonts w:ascii="Arial" w:hAnsi="Arial" w:cs="Arial"/>
          <w:b/>
          <w:bCs/>
          <w:kern w:val="3"/>
          <w:sz w:val="24"/>
          <w:szCs w:val="24"/>
        </w:rPr>
        <w:t xml:space="preserve">załącznik nr </w:t>
      </w:r>
      <w:r w:rsidR="00B75170" w:rsidRPr="008C2710">
        <w:rPr>
          <w:rFonts w:ascii="Arial" w:hAnsi="Arial" w:cs="Arial"/>
          <w:b/>
          <w:bCs/>
          <w:kern w:val="3"/>
          <w:sz w:val="24"/>
          <w:szCs w:val="24"/>
        </w:rPr>
        <w:t>6</w:t>
      </w:r>
      <w:r w:rsidRPr="008C2710">
        <w:rPr>
          <w:rFonts w:ascii="Arial" w:hAnsi="Arial" w:cs="Arial"/>
          <w:b/>
          <w:bCs/>
          <w:kern w:val="3"/>
          <w:sz w:val="24"/>
          <w:szCs w:val="24"/>
        </w:rPr>
        <w:t xml:space="preserve"> do SWZ</w:t>
      </w:r>
      <w:r w:rsidRPr="008C2710">
        <w:rPr>
          <w:rFonts w:ascii="Arial" w:hAnsi="Arial" w:cs="Arial"/>
          <w:kern w:val="3"/>
          <w:sz w:val="24"/>
          <w:szCs w:val="24"/>
        </w:rPr>
        <w:t xml:space="preserve">) </w:t>
      </w:r>
      <w:r w:rsidRPr="008C2710">
        <w:rPr>
          <w:rFonts w:ascii="Arial" w:hAnsi="Arial" w:cs="Arial"/>
          <w:color w:val="000000"/>
          <w:kern w:val="3"/>
          <w:sz w:val="24"/>
          <w:szCs w:val="24"/>
        </w:rPr>
        <w:t>jak również wszelkie koszty dodatkowe</w:t>
      </w:r>
      <w:r w:rsidR="00A746CA" w:rsidRPr="008C2710">
        <w:rPr>
          <w:rFonts w:ascii="Arial" w:hAnsi="Arial" w:cs="Arial"/>
          <w:color w:val="000000"/>
          <w:kern w:val="3"/>
          <w:sz w:val="24"/>
          <w:szCs w:val="24"/>
        </w:rPr>
        <w:t>,</w:t>
      </w:r>
      <w:r w:rsidRPr="008C2710">
        <w:rPr>
          <w:rFonts w:ascii="Arial" w:hAnsi="Arial" w:cs="Arial"/>
          <w:color w:val="000000"/>
          <w:kern w:val="3"/>
          <w:sz w:val="24"/>
          <w:szCs w:val="24"/>
        </w:rPr>
        <w:t xml:space="preserve"> </w:t>
      </w:r>
      <w:r w:rsidR="00A746CA" w:rsidRPr="008C2710">
        <w:rPr>
          <w:rFonts w:ascii="Arial" w:hAnsi="Arial" w:cs="Arial"/>
          <w:color w:val="000000"/>
          <w:kern w:val="3"/>
          <w:sz w:val="24"/>
          <w:szCs w:val="24"/>
        </w:rPr>
        <w:t>w tym w  szczególności:</w:t>
      </w:r>
    </w:p>
    <w:p w14:paraId="371332A6" w14:textId="5FAD92BF" w:rsidR="00A746CA" w:rsidRPr="008C2710" w:rsidRDefault="00A746CA" w:rsidP="00A746CA">
      <w:pPr>
        <w:pStyle w:val="Akapitzlist"/>
        <w:numPr>
          <w:ilvl w:val="1"/>
          <w:numId w:val="58"/>
        </w:numPr>
        <w:spacing w:after="0" w:line="240" w:lineRule="auto"/>
        <w:contextualSpacing w:val="0"/>
        <w:jc w:val="both"/>
        <w:rPr>
          <w:rFonts w:ascii="Arial" w:hAnsi="Arial" w:cs="Arial"/>
          <w:spacing w:val="-1"/>
          <w:sz w:val="24"/>
          <w:szCs w:val="24"/>
        </w:rPr>
      </w:pPr>
      <w:r w:rsidRPr="008C2710">
        <w:rPr>
          <w:rFonts w:ascii="Arial" w:hAnsi="Arial" w:cs="Arial"/>
          <w:spacing w:val="-1"/>
          <w:sz w:val="24"/>
          <w:szCs w:val="24"/>
        </w:rPr>
        <w:t>koszty gwarancji i rękojmi</w:t>
      </w:r>
      <w:r w:rsidR="008C2710">
        <w:rPr>
          <w:rFonts w:ascii="Arial" w:hAnsi="Arial" w:cs="Arial"/>
          <w:spacing w:val="-1"/>
          <w:sz w:val="24"/>
          <w:szCs w:val="24"/>
        </w:rPr>
        <w:t>,</w:t>
      </w:r>
    </w:p>
    <w:p w14:paraId="768AE796" w14:textId="77777777" w:rsidR="00A746CA" w:rsidRPr="008C2710" w:rsidRDefault="00A746CA" w:rsidP="00A746CA">
      <w:pPr>
        <w:pStyle w:val="Akapitzlist"/>
        <w:numPr>
          <w:ilvl w:val="1"/>
          <w:numId w:val="58"/>
        </w:numPr>
        <w:spacing w:after="0" w:line="240" w:lineRule="auto"/>
        <w:contextualSpacing w:val="0"/>
        <w:jc w:val="both"/>
        <w:rPr>
          <w:rFonts w:ascii="Arial" w:hAnsi="Arial" w:cs="Arial"/>
          <w:spacing w:val="-1"/>
          <w:sz w:val="24"/>
          <w:szCs w:val="24"/>
        </w:rPr>
      </w:pPr>
      <w:r w:rsidRPr="008C2710">
        <w:rPr>
          <w:rFonts w:ascii="Arial" w:hAnsi="Arial" w:cs="Arial"/>
          <w:spacing w:val="-1"/>
          <w:sz w:val="24"/>
          <w:szCs w:val="24"/>
        </w:rPr>
        <w:t xml:space="preserve">koszty związane z  ustanowieniem Kierownika budowy, który będzie sprawował ze strony wykonawcy kontrolę nad prawidłowością i terminowością prac objętych umową, sporządzi dokumentację powykonawczą, </w:t>
      </w:r>
    </w:p>
    <w:p w14:paraId="075601A7" w14:textId="77777777" w:rsidR="00A746CA" w:rsidRPr="008C2710" w:rsidRDefault="00A746CA" w:rsidP="00A746CA">
      <w:pPr>
        <w:pStyle w:val="Akapitzlist"/>
        <w:numPr>
          <w:ilvl w:val="1"/>
          <w:numId w:val="58"/>
        </w:numPr>
        <w:spacing w:after="0" w:line="240" w:lineRule="auto"/>
        <w:contextualSpacing w:val="0"/>
        <w:jc w:val="both"/>
        <w:rPr>
          <w:rFonts w:ascii="Arial" w:hAnsi="Arial" w:cs="Arial"/>
          <w:spacing w:val="-1"/>
          <w:sz w:val="24"/>
          <w:szCs w:val="24"/>
        </w:rPr>
      </w:pPr>
      <w:r w:rsidRPr="008C2710">
        <w:rPr>
          <w:rFonts w:ascii="Arial" w:hAnsi="Arial" w:cs="Arial"/>
          <w:spacing w:val="-1"/>
          <w:sz w:val="24"/>
          <w:szCs w:val="24"/>
        </w:rPr>
        <w:t>koszty wykonania inwentaryzacji fotograficznej terenu pod budowę,</w:t>
      </w:r>
    </w:p>
    <w:p w14:paraId="098A26E2" w14:textId="106B7691" w:rsidR="00A746CA" w:rsidRPr="008C2710" w:rsidRDefault="00A746CA" w:rsidP="00A746CA">
      <w:pPr>
        <w:pStyle w:val="Akapitzlist"/>
        <w:numPr>
          <w:ilvl w:val="1"/>
          <w:numId w:val="58"/>
        </w:numPr>
        <w:spacing w:after="0" w:line="240" w:lineRule="auto"/>
        <w:contextualSpacing w:val="0"/>
        <w:jc w:val="both"/>
        <w:rPr>
          <w:rFonts w:ascii="Arial" w:hAnsi="Arial" w:cs="Arial"/>
          <w:spacing w:val="-1"/>
          <w:sz w:val="24"/>
          <w:szCs w:val="24"/>
        </w:rPr>
      </w:pPr>
      <w:r w:rsidRPr="008C2710">
        <w:rPr>
          <w:rFonts w:ascii="Arial" w:hAnsi="Arial" w:cs="Arial"/>
          <w:spacing w:val="-1"/>
          <w:sz w:val="24"/>
          <w:szCs w:val="24"/>
        </w:rPr>
        <w:t xml:space="preserve">koszty wykonania robót budowlanych w sposób nienaruszający interesów zamawiającego i osób trzecich, </w:t>
      </w:r>
    </w:p>
    <w:p w14:paraId="14025CF5" w14:textId="77777777" w:rsidR="00A746CA" w:rsidRPr="008C2710" w:rsidRDefault="00A746CA" w:rsidP="00A746CA">
      <w:pPr>
        <w:pStyle w:val="Akapitzlist"/>
        <w:numPr>
          <w:ilvl w:val="1"/>
          <w:numId w:val="58"/>
        </w:numPr>
        <w:spacing w:after="0" w:line="240" w:lineRule="auto"/>
        <w:contextualSpacing w:val="0"/>
        <w:jc w:val="both"/>
        <w:rPr>
          <w:rFonts w:ascii="Arial" w:hAnsi="Arial" w:cs="Arial"/>
          <w:spacing w:val="-1"/>
          <w:sz w:val="24"/>
          <w:szCs w:val="24"/>
        </w:rPr>
      </w:pPr>
      <w:r w:rsidRPr="008C2710">
        <w:rPr>
          <w:rFonts w:ascii="Arial" w:hAnsi="Arial" w:cs="Arial"/>
          <w:spacing w:val="-1"/>
          <w:sz w:val="24"/>
          <w:szCs w:val="24"/>
        </w:rPr>
        <w:t xml:space="preserve">koszty organizacji, oznakowania i zabezpieczenia prowadzonych robót zgodnie z obowiązującymi przepisami, prowadzenie robót z najwyższą starannością </w:t>
      </w:r>
      <w:r w:rsidRPr="008C2710">
        <w:rPr>
          <w:rFonts w:ascii="Arial" w:hAnsi="Arial" w:cs="Arial"/>
          <w:spacing w:val="-1"/>
          <w:sz w:val="24"/>
          <w:szCs w:val="24"/>
        </w:rPr>
        <w:br/>
        <w:t>i w sposób najmniej uciążliwy dla użytkownika,</w:t>
      </w:r>
    </w:p>
    <w:p w14:paraId="39B4E6F7" w14:textId="20E3973C" w:rsidR="00A746CA" w:rsidRPr="008C2710" w:rsidRDefault="00A746CA" w:rsidP="00A746CA">
      <w:pPr>
        <w:pStyle w:val="Akapitzlist"/>
        <w:numPr>
          <w:ilvl w:val="1"/>
          <w:numId w:val="58"/>
        </w:numPr>
        <w:spacing w:after="0" w:line="240" w:lineRule="auto"/>
        <w:contextualSpacing w:val="0"/>
        <w:jc w:val="both"/>
        <w:rPr>
          <w:rFonts w:ascii="Arial" w:hAnsi="Arial" w:cs="Arial"/>
          <w:spacing w:val="-1"/>
          <w:sz w:val="24"/>
          <w:szCs w:val="24"/>
        </w:rPr>
      </w:pPr>
      <w:r w:rsidRPr="008C2710">
        <w:rPr>
          <w:rFonts w:ascii="Arial" w:hAnsi="Arial" w:cs="Arial"/>
          <w:spacing w:val="-1"/>
          <w:sz w:val="24"/>
          <w:szCs w:val="24"/>
        </w:rPr>
        <w:t>koszty zorganizowania i utrzymywania zaplecza budowy, w tym m. in. miejsca składowania materiałów, gromadzenia odpadów itp. – miejsce zaplecza wskaże zamawiający</w:t>
      </w:r>
      <w:r w:rsidR="008C2710">
        <w:rPr>
          <w:rFonts w:ascii="Arial" w:hAnsi="Arial" w:cs="Arial"/>
          <w:spacing w:val="-1"/>
          <w:sz w:val="24"/>
          <w:szCs w:val="24"/>
        </w:rPr>
        <w:t>,</w:t>
      </w:r>
    </w:p>
    <w:p w14:paraId="6C0D61E7" w14:textId="77777777" w:rsidR="00A746CA" w:rsidRPr="008C2710" w:rsidRDefault="00A746CA" w:rsidP="00A746CA">
      <w:pPr>
        <w:pStyle w:val="Akapitzlist"/>
        <w:numPr>
          <w:ilvl w:val="1"/>
          <w:numId w:val="58"/>
        </w:numPr>
        <w:spacing w:after="0" w:line="240" w:lineRule="auto"/>
        <w:contextualSpacing w:val="0"/>
        <w:jc w:val="both"/>
        <w:rPr>
          <w:rFonts w:ascii="Arial" w:hAnsi="Arial" w:cs="Arial"/>
          <w:spacing w:val="-1"/>
          <w:sz w:val="24"/>
          <w:szCs w:val="24"/>
        </w:rPr>
      </w:pPr>
      <w:r w:rsidRPr="008C2710">
        <w:rPr>
          <w:rFonts w:ascii="Arial" w:hAnsi="Arial" w:cs="Arial"/>
          <w:spacing w:val="-1"/>
          <w:sz w:val="24"/>
          <w:szCs w:val="24"/>
        </w:rPr>
        <w:t>koszty zużycia energii elektrycznej do celów związanych z eksploatacją zaplecza budowy - podlicznik,</w:t>
      </w:r>
    </w:p>
    <w:p w14:paraId="5871C265" w14:textId="77777777" w:rsidR="00A746CA" w:rsidRPr="008C2710" w:rsidRDefault="00A746CA" w:rsidP="00A746CA">
      <w:pPr>
        <w:pStyle w:val="Akapitzlist"/>
        <w:numPr>
          <w:ilvl w:val="1"/>
          <w:numId w:val="58"/>
        </w:numPr>
        <w:spacing w:after="0" w:line="240" w:lineRule="auto"/>
        <w:contextualSpacing w:val="0"/>
        <w:jc w:val="both"/>
        <w:rPr>
          <w:rFonts w:ascii="Arial" w:hAnsi="Arial" w:cs="Arial"/>
          <w:spacing w:val="-1"/>
          <w:sz w:val="24"/>
          <w:szCs w:val="24"/>
        </w:rPr>
      </w:pPr>
      <w:r w:rsidRPr="008C2710">
        <w:rPr>
          <w:rFonts w:ascii="Arial" w:hAnsi="Arial" w:cs="Arial"/>
          <w:spacing w:val="-1"/>
          <w:sz w:val="24"/>
          <w:szCs w:val="24"/>
        </w:rPr>
        <w:t xml:space="preserve">koszty zapewnienia ochrony mienia znajdującego się na terenie budowy, </w:t>
      </w:r>
      <w:r w:rsidRPr="008C2710">
        <w:rPr>
          <w:rFonts w:ascii="Arial" w:hAnsi="Arial" w:cs="Arial"/>
          <w:spacing w:val="-1"/>
          <w:sz w:val="24"/>
          <w:szCs w:val="24"/>
        </w:rPr>
        <w:br/>
        <w:t>w szczególności pod względem przeciwpożarowym,</w:t>
      </w:r>
    </w:p>
    <w:p w14:paraId="1F3B70B0" w14:textId="77777777" w:rsidR="00A746CA" w:rsidRPr="008C2710" w:rsidRDefault="00A746CA" w:rsidP="00A746CA">
      <w:pPr>
        <w:pStyle w:val="Akapitzlist"/>
        <w:numPr>
          <w:ilvl w:val="1"/>
          <w:numId w:val="58"/>
        </w:numPr>
        <w:spacing w:after="0" w:line="240" w:lineRule="auto"/>
        <w:contextualSpacing w:val="0"/>
        <w:jc w:val="both"/>
        <w:rPr>
          <w:rFonts w:ascii="Arial" w:hAnsi="Arial" w:cs="Arial"/>
          <w:spacing w:val="-1"/>
          <w:sz w:val="24"/>
          <w:szCs w:val="24"/>
        </w:rPr>
      </w:pPr>
      <w:r w:rsidRPr="008C2710">
        <w:rPr>
          <w:rFonts w:ascii="Arial" w:hAnsi="Arial" w:cs="Arial"/>
          <w:spacing w:val="-1"/>
          <w:sz w:val="24"/>
          <w:szCs w:val="24"/>
        </w:rPr>
        <w:t>koszty naprawy szkód powstałych w trakcie realizacji robót,</w:t>
      </w:r>
    </w:p>
    <w:p w14:paraId="465EDB2A" w14:textId="77777777" w:rsidR="00A746CA" w:rsidRPr="008C2710" w:rsidRDefault="00A746CA" w:rsidP="00A746CA">
      <w:pPr>
        <w:pStyle w:val="Akapitzlist"/>
        <w:numPr>
          <w:ilvl w:val="1"/>
          <w:numId w:val="58"/>
        </w:numPr>
        <w:spacing w:after="0" w:line="240" w:lineRule="auto"/>
        <w:contextualSpacing w:val="0"/>
        <w:jc w:val="both"/>
        <w:rPr>
          <w:rFonts w:ascii="Arial" w:hAnsi="Arial" w:cs="Arial"/>
          <w:spacing w:val="-1"/>
          <w:sz w:val="24"/>
          <w:szCs w:val="24"/>
        </w:rPr>
      </w:pPr>
      <w:r w:rsidRPr="008C2710">
        <w:rPr>
          <w:rFonts w:ascii="Arial" w:hAnsi="Arial" w:cs="Arial"/>
          <w:spacing w:val="-1"/>
          <w:sz w:val="24"/>
          <w:szCs w:val="24"/>
        </w:rPr>
        <w:t>koszty zapewnienia sprzętu specjalistycznego niezbędnego do realizacji robót, spełniającego wymagania norm technicznych,</w:t>
      </w:r>
    </w:p>
    <w:p w14:paraId="400AC22F" w14:textId="77777777" w:rsidR="00A746CA" w:rsidRPr="008C2710" w:rsidRDefault="00A746CA" w:rsidP="00A746CA">
      <w:pPr>
        <w:pStyle w:val="Akapitzlist"/>
        <w:numPr>
          <w:ilvl w:val="1"/>
          <w:numId w:val="58"/>
        </w:numPr>
        <w:spacing w:after="0" w:line="240" w:lineRule="auto"/>
        <w:contextualSpacing w:val="0"/>
        <w:jc w:val="both"/>
        <w:rPr>
          <w:rFonts w:ascii="Arial" w:hAnsi="Arial" w:cs="Arial"/>
          <w:spacing w:val="-1"/>
          <w:sz w:val="24"/>
          <w:szCs w:val="24"/>
        </w:rPr>
      </w:pPr>
      <w:r w:rsidRPr="008C2710">
        <w:rPr>
          <w:rFonts w:ascii="Arial" w:hAnsi="Arial" w:cs="Arial"/>
          <w:spacing w:val="-1"/>
          <w:sz w:val="24"/>
          <w:szCs w:val="24"/>
        </w:rPr>
        <w:t xml:space="preserve">koszty usuwania na bieżąco zbędnego materiału, odpadów i śmieci z terenu budowy oraz ich wywozu; wszystkie materiały pochodzące z prowadzonych </w:t>
      </w:r>
      <w:r w:rsidRPr="008C2710">
        <w:rPr>
          <w:rFonts w:ascii="Arial" w:hAnsi="Arial" w:cs="Arial"/>
          <w:spacing w:val="-1"/>
          <w:sz w:val="24"/>
          <w:szCs w:val="24"/>
        </w:rPr>
        <w:br/>
        <w:t xml:space="preserve">w ramach zamówienia robót, nienadające się do ponownego wykorzystania, </w:t>
      </w:r>
      <w:r w:rsidRPr="008C2710">
        <w:rPr>
          <w:rFonts w:ascii="Arial" w:hAnsi="Arial" w:cs="Arial"/>
          <w:spacing w:val="-1"/>
          <w:sz w:val="24"/>
          <w:szCs w:val="24"/>
        </w:rPr>
        <w:br/>
        <w:t xml:space="preserve">a wymagające wywozu, np. z wyburzeń, stanowią własność wykonawcy; wykonawca jest wytwórcą odpadów w rozumieniu  przepisów Ustawy </w:t>
      </w:r>
      <w:r w:rsidRPr="008C2710">
        <w:rPr>
          <w:rFonts w:ascii="Arial" w:hAnsi="Arial" w:cs="Arial"/>
          <w:spacing w:val="-1"/>
          <w:sz w:val="24"/>
          <w:szCs w:val="24"/>
        </w:rPr>
        <w:br/>
        <w:t xml:space="preserve">o odpadach; wykonawca w trakcie realizacji zamówienia ma obowiązek </w:t>
      </w:r>
      <w:r w:rsidRPr="008C2710">
        <w:rPr>
          <w:rFonts w:ascii="Arial" w:hAnsi="Arial" w:cs="Arial"/>
          <w:spacing w:val="-1"/>
          <w:sz w:val="24"/>
          <w:szCs w:val="24"/>
        </w:rPr>
        <w:br/>
        <w:t xml:space="preserve">w pierwszej kolejności poddać odpady budowlane odzyskowi, a jeżeli </w:t>
      </w:r>
      <w:r w:rsidRPr="008C2710">
        <w:rPr>
          <w:rFonts w:ascii="Arial" w:hAnsi="Arial" w:cs="Arial"/>
          <w:spacing w:val="-1"/>
          <w:sz w:val="24"/>
          <w:szCs w:val="24"/>
        </w:rPr>
        <w:br/>
        <w:t>z przyczyn technologicznych jest on niemożliwy, lub nieuzasadniony z przyczyn ekologicznych lub ekonomicznych to wykonawca zobowiązany jest do przekazania odpadów do unieszkodliwienia,</w:t>
      </w:r>
    </w:p>
    <w:p w14:paraId="77C85C70" w14:textId="77777777" w:rsidR="00A746CA" w:rsidRPr="008C2710" w:rsidRDefault="00A746CA" w:rsidP="00A746CA">
      <w:pPr>
        <w:pStyle w:val="Akapitzlist"/>
        <w:numPr>
          <w:ilvl w:val="1"/>
          <w:numId w:val="58"/>
        </w:numPr>
        <w:spacing w:after="0" w:line="240" w:lineRule="auto"/>
        <w:contextualSpacing w:val="0"/>
        <w:jc w:val="both"/>
        <w:rPr>
          <w:rFonts w:ascii="Arial" w:hAnsi="Arial" w:cs="Arial"/>
          <w:spacing w:val="-1"/>
          <w:sz w:val="24"/>
          <w:szCs w:val="24"/>
        </w:rPr>
      </w:pPr>
      <w:r w:rsidRPr="008C2710">
        <w:rPr>
          <w:rFonts w:ascii="Arial" w:hAnsi="Arial" w:cs="Arial"/>
          <w:spacing w:val="-1"/>
          <w:sz w:val="24"/>
          <w:szCs w:val="24"/>
        </w:rPr>
        <w:t xml:space="preserve">koszty przeprowadzenia wszelkich wymaganych przepisami prób, sprawdzeń </w:t>
      </w:r>
      <w:r w:rsidRPr="008C2710">
        <w:rPr>
          <w:rFonts w:ascii="Arial" w:hAnsi="Arial" w:cs="Arial"/>
          <w:spacing w:val="-1"/>
          <w:sz w:val="24"/>
          <w:szCs w:val="24"/>
        </w:rPr>
        <w:br/>
        <w:t xml:space="preserve">i odbiorów zgodnie z warunkami technicznymi wydanymi przez producentów </w:t>
      </w:r>
      <w:r w:rsidRPr="008C2710">
        <w:rPr>
          <w:rFonts w:ascii="Arial" w:hAnsi="Arial" w:cs="Arial"/>
          <w:spacing w:val="-1"/>
          <w:sz w:val="24"/>
          <w:szCs w:val="24"/>
        </w:rPr>
        <w:lastRenderedPageBreak/>
        <w:t>urządzeń, warunkami technicznymi wykonania i odbioru robót budowlano-montażowych oraz instalacyjnych,</w:t>
      </w:r>
    </w:p>
    <w:p w14:paraId="5C8F2CF2" w14:textId="77777777" w:rsidR="00A746CA" w:rsidRPr="008C2710" w:rsidRDefault="00A746CA" w:rsidP="00A746CA">
      <w:pPr>
        <w:pStyle w:val="Akapitzlist"/>
        <w:numPr>
          <w:ilvl w:val="1"/>
          <w:numId w:val="58"/>
        </w:numPr>
        <w:spacing w:after="0" w:line="240" w:lineRule="auto"/>
        <w:contextualSpacing w:val="0"/>
        <w:jc w:val="both"/>
        <w:rPr>
          <w:rFonts w:ascii="Arial" w:hAnsi="Arial" w:cs="Arial"/>
          <w:spacing w:val="-1"/>
          <w:sz w:val="24"/>
          <w:szCs w:val="24"/>
        </w:rPr>
      </w:pPr>
      <w:r w:rsidRPr="008C2710">
        <w:rPr>
          <w:rFonts w:ascii="Arial" w:hAnsi="Arial" w:cs="Arial"/>
          <w:spacing w:val="-1"/>
          <w:sz w:val="24"/>
          <w:szCs w:val="24"/>
        </w:rPr>
        <w:t>koszty wykonania na żądanie zamawiającego, dodatkowych pomiarów sprawdzających; wykonawca poniesie koszty takich pomiarów, jeśli wykażą one, że pomiary zasadnicze były nieprawidłowe,</w:t>
      </w:r>
    </w:p>
    <w:p w14:paraId="7BBC2E48" w14:textId="77777777" w:rsidR="00A746CA" w:rsidRPr="008C2710" w:rsidRDefault="00A746CA" w:rsidP="00A746CA">
      <w:pPr>
        <w:pStyle w:val="Akapitzlist"/>
        <w:numPr>
          <w:ilvl w:val="1"/>
          <w:numId w:val="58"/>
        </w:numPr>
        <w:spacing w:after="0" w:line="240" w:lineRule="auto"/>
        <w:contextualSpacing w:val="0"/>
        <w:jc w:val="both"/>
        <w:rPr>
          <w:rFonts w:ascii="Arial" w:hAnsi="Arial" w:cs="Arial"/>
          <w:spacing w:val="-1"/>
          <w:sz w:val="24"/>
          <w:szCs w:val="24"/>
        </w:rPr>
      </w:pPr>
      <w:r w:rsidRPr="008C2710">
        <w:rPr>
          <w:rFonts w:ascii="Arial" w:hAnsi="Arial" w:cs="Arial"/>
          <w:spacing w:val="-1"/>
          <w:sz w:val="24"/>
          <w:szCs w:val="24"/>
        </w:rPr>
        <w:t>koszty wykonania pełnej dokumentacji powykonawczej, zgodnie z warunkami umowy,</w:t>
      </w:r>
    </w:p>
    <w:p w14:paraId="7D486F59" w14:textId="77777777" w:rsidR="00A746CA" w:rsidRPr="008C2710" w:rsidRDefault="00A746CA" w:rsidP="00A746CA">
      <w:pPr>
        <w:pStyle w:val="Akapitzlist"/>
        <w:numPr>
          <w:ilvl w:val="1"/>
          <w:numId w:val="58"/>
        </w:numPr>
        <w:spacing w:after="0" w:line="240" w:lineRule="auto"/>
        <w:contextualSpacing w:val="0"/>
        <w:jc w:val="both"/>
        <w:rPr>
          <w:rFonts w:ascii="Arial" w:hAnsi="Arial" w:cs="Arial"/>
          <w:spacing w:val="-1"/>
          <w:sz w:val="24"/>
          <w:szCs w:val="24"/>
        </w:rPr>
      </w:pPr>
      <w:r w:rsidRPr="008C2710">
        <w:rPr>
          <w:rFonts w:ascii="Arial" w:hAnsi="Arial" w:cs="Arial"/>
          <w:spacing w:val="-1"/>
          <w:sz w:val="24"/>
          <w:szCs w:val="24"/>
        </w:rPr>
        <w:t>ubezpieczenia prowadzonej inwestycji w trakcie wykonywania robót i dostaw, zgodnie z warunkami umowy i SWZ,</w:t>
      </w:r>
    </w:p>
    <w:p w14:paraId="5EE49873" w14:textId="562D9736" w:rsidR="00A746CA" w:rsidRPr="008C2710" w:rsidRDefault="00A746CA" w:rsidP="00A746CA">
      <w:pPr>
        <w:pStyle w:val="Akapitzlist"/>
        <w:numPr>
          <w:ilvl w:val="1"/>
          <w:numId w:val="58"/>
        </w:numPr>
        <w:spacing w:after="0" w:line="240" w:lineRule="auto"/>
        <w:contextualSpacing w:val="0"/>
        <w:jc w:val="both"/>
        <w:rPr>
          <w:rFonts w:ascii="Arial" w:hAnsi="Arial" w:cs="Arial"/>
          <w:spacing w:val="-1"/>
          <w:sz w:val="24"/>
          <w:szCs w:val="24"/>
        </w:rPr>
      </w:pPr>
      <w:r w:rsidRPr="008C2710">
        <w:rPr>
          <w:rFonts w:ascii="Arial" w:hAnsi="Arial" w:cs="Arial"/>
          <w:spacing w:val="-1"/>
          <w:sz w:val="24"/>
          <w:szCs w:val="24"/>
        </w:rPr>
        <w:t>koszty udokumentowania przy odbiorze robót sposobu gospodarowania odpadami</w:t>
      </w:r>
      <w:r w:rsidR="008C2710">
        <w:rPr>
          <w:rFonts w:ascii="Arial" w:hAnsi="Arial" w:cs="Arial"/>
          <w:spacing w:val="-1"/>
          <w:sz w:val="24"/>
          <w:szCs w:val="24"/>
        </w:rPr>
        <w:t>,</w:t>
      </w:r>
    </w:p>
    <w:p w14:paraId="02B95C02" w14:textId="2E0ED839" w:rsidR="00A746CA" w:rsidRPr="008C2710" w:rsidRDefault="00A746CA" w:rsidP="00A746CA">
      <w:pPr>
        <w:pStyle w:val="Akapitzlist"/>
        <w:numPr>
          <w:ilvl w:val="1"/>
          <w:numId w:val="58"/>
        </w:numPr>
        <w:spacing w:after="0" w:line="240" w:lineRule="auto"/>
        <w:contextualSpacing w:val="0"/>
        <w:jc w:val="both"/>
        <w:rPr>
          <w:rFonts w:ascii="Arial" w:hAnsi="Arial" w:cs="Arial"/>
          <w:spacing w:val="-1"/>
          <w:sz w:val="24"/>
          <w:szCs w:val="24"/>
        </w:rPr>
      </w:pPr>
      <w:r w:rsidRPr="008C2710">
        <w:rPr>
          <w:rFonts w:ascii="Arial" w:hAnsi="Arial" w:cs="Arial"/>
          <w:spacing w:val="-1"/>
          <w:sz w:val="24"/>
          <w:szCs w:val="24"/>
        </w:rPr>
        <w:t>koszty zatrudnienia na podstawie umowy o pracę wszystkich osób wykonujących czynności podczas realizacji zamówienia</w:t>
      </w:r>
      <w:r w:rsidR="008C2710">
        <w:rPr>
          <w:rFonts w:ascii="Arial" w:hAnsi="Arial" w:cs="Arial"/>
          <w:spacing w:val="-1"/>
          <w:sz w:val="24"/>
          <w:szCs w:val="24"/>
        </w:rPr>
        <w:t>,</w:t>
      </w:r>
    </w:p>
    <w:p w14:paraId="1C0B5F3E" w14:textId="526ED1B8" w:rsidR="00A746CA" w:rsidRPr="008C2710" w:rsidRDefault="00A746CA" w:rsidP="00A746CA">
      <w:pPr>
        <w:pStyle w:val="Akapitzlist"/>
        <w:numPr>
          <w:ilvl w:val="1"/>
          <w:numId w:val="58"/>
        </w:numPr>
        <w:spacing w:after="0" w:line="240" w:lineRule="auto"/>
        <w:contextualSpacing w:val="0"/>
        <w:jc w:val="both"/>
        <w:rPr>
          <w:rFonts w:ascii="Arial" w:hAnsi="Arial" w:cs="Arial"/>
          <w:spacing w:val="-1"/>
          <w:sz w:val="24"/>
          <w:szCs w:val="24"/>
        </w:rPr>
      </w:pPr>
      <w:r w:rsidRPr="008C2710">
        <w:rPr>
          <w:rFonts w:ascii="Arial" w:hAnsi="Arial" w:cs="Arial"/>
          <w:spacing w:val="-1"/>
          <w:sz w:val="24"/>
          <w:szCs w:val="24"/>
        </w:rPr>
        <w:t xml:space="preserve">koszty dostarczenia, najpóźniej w dniu przekazania placu budowy, wykazu pracowników (zawierającego imię, nazwisko i nazwę Wykonawcy / Podwykonawcy) </w:t>
      </w:r>
      <w:bookmarkStart w:id="16" w:name="_Hlk64634436"/>
      <w:r w:rsidRPr="008C2710">
        <w:rPr>
          <w:rFonts w:ascii="Arial" w:hAnsi="Arial" w:cs="Arial"/>
          <w:spacing w:val="-1"/>
          <w:sz w:val="24"/>
          <w:szCs w:val="24"/>
        </w:rPr>
        <w:t>wykonujących roboty związane z realizacją zamówienia w tym kierownika budowy i kierowników robót, niezbędnych do należytego wykonania zamówienia w określonym przez Zamawiającego terminie</w:t>
      </w:r>
      <w:bookmarkEnd w:id="16"/>
      <w:r w:rsidRPr="008C2710">
        <w:rPr>
          <w:rFonts w:ascii="Arial" w:hAnsi="Arial" w:cs="Arial"/>
          <w:spacing w:val="-1"/>
          <w:sz w:val="24"/>
          <w:szCs w:val="24"/>
        </w:rPr>
        <w:t>. Zamawiający wymaga, aby powyższy wykaz był aktualizowany na bieżąco, tj. za każdym razem, gdy nastąpi zmiana personalna w składzie osobowym pracowników na budowie</w:t>
      </w:r>
      <w:r w:rsidR="008C2710">
        <w:rPr>
          <w:rFonts w:ascii="Arial" w:hAnsi="Arial" w:cs="Arial"/>
          <w:spacing w:val="-1"/>
          <w:sz w:val="24"/>
          <w:szCs w:val="24"/>
        </w:rPr>
        <w:t>,</w:t>
      </w:r>
    </w:p>
    <w:p w14:paraId="7B518EEF" w14:textId="00706227" w:rsidR="00A746CA" w:rsidRPr="008C2710" w:rsidRDefault="00A746CA" w:rsidP="00A746CA">
      <w:pPr>
        <w:pStyle w:val="Akapitzlist"/>
        <w:numPr>
          <w:ilvl w:val="1"/>
          <w:numId w:val="58"/>
        </w:numPr>
        <w:spacing w:after="0" w:line="240" w:lineRule="auto"/>
        <w:contextualSpacing w:val="0"/>
        <w:jc w:val="both"/>
        <w:rPr>
          <w:rFonts w:ascii="Arial" w:hAnsi="Arial" w:cs="Arial"/>
          <w:spacing w:val="-1"/>
          <w:sz w:val="24"/>
          <w:szCs w:val="24"/>
        </w:rPr>
      </w:pPr>
      <w:r w:rsidRPr="008C2710">
        <w:rPr>
          <w:rFonts w:ascii="Arial" w:hAnsi="Arial" w:cs="Arial"/>
          <w:spacing w:val="-1"/>
          <w:sz w:val="24"/>
          <w:szCs w:val="24"/>
        </w:rPr>
        <w:t>koszty ochrony mienia, bhp i ppoż., zabezpieczenia budowy</w:t>
      </w:r>
      <w:r w:rsidR="008C2710">
        <w:rPr>
          <w:rFonts w:ascii="Arial" w:hAnsi="Arial" w:cs="Arial"/>
          <w:spacing w:val="-1"/>
          <w:sz w:val="24"/>
          <w:szCs w:val="24"/>
        </w:rPr>
        <w:t>,</w:t>
      </w:r>
    </w:p>
    <w:p w14:paraId="63464B1A" w14:textId="727231A1" w:rsidR="00A746CA" w:rsidRPr="008C2710" w:rsidRDefault="00A746CA" w:rsidP="00A746CA">
      <w:pPr>
        <w:pStyle w:val="Akapitzlist"/>
        <w:numPr>
          <w:ilvl w:val="1"/>
          <w:numId w:val="58"/>
        </w:numPr>
        <w:spacing w:after="0" w:line="240" w:lineRule="auto"/>
        <w:contextualSpacing w:val="0"/>
        <w:jc w:val="both"/>
        <w:rPr>
          <w:rFonts w:ascii="Arial" w:hAnsi="Arial" w:cs="Arial"/>
          <w:spacing w:val="-1"/>
          <w:sz w:val="24"/>
          <w:szCs w:val="24"/>
        </w:rPr>
      </w:pPr>
      <w:r w:rsidRPr="008C2710">
        <w:rPr>
          <w:rFonts w:ascii="Arial" w:hAnsi="Arial" w:cs="Arial"/>
          <w:spacing w:val="-1"/>
          <w:sz w:val="24"/>
          <w:szCs w:val="24"/>
        </w:rPr>
        <w:t>wszelkie inne koszty</w:t>
      </w:r>
      <w:r w:rsidR="008C2710">
        <w:rPr>
          <w:rFonts w:ascii="Arial" w:hAnsi="Arial" w:cs="Arial"/>
          <w:spacing w:val="-1"/>
          <w:sz w:val="24"/>
          <w:szCs w:val="24"/>
        </w:rPr>
        <w:t>.</w:t>
      </w:r>
    </w:p>
    <w:p w14:paraId="0E9C64ED" w14:textId="77777777" w:rsidR="00EB67B8" w:rsidRPr="003C76AB" w:rsidRDefault="00EB67B8" w:rsidP="00EB67B8">
      <w:pPr>
        <w:widowControl w:val="0"/>
        <w:tabs>
          <w:tab w:val="left" w:pos="1134"/>
        </w:tabs>
        <w:suppressAutoHyphens/>
        <w:autoSpaceDN w:val="0"/>
        <w:ind w:left="142" w:hanging="142"/>
        <w:jc w:val="both"/>
        <w:textAlignment w:val="baseline"/>
        <w:rPr>
          <w:rFonts w:ascii="Arial" w:hAnsi="Arial" w:cs="Arial"/>
          <w:kern w:val="3"/>
          <w:sz w:val="24"/>
          <w:szCs w:val="24"/>
        </w:rPr>
      </w:pPr>
      <w:r w:rsidRPr="003C76AB">
        <w:rPr>
          <w:rFonts w:ascii="Arial" w:hAnsi="Arial" w:cs="Arial"/>
          <w:kern w:val="3"/>
          <w:sz w:val="24"/>
          <w:szCs w:val="24"/>
        </w:rPr>
        <w:t>4. Wykonawca w cenie oferty uwzględni wszelkie koszty związane z realizacją zamówienia.</w:t>
      </w:r>
    </w:p>
    <w:p w14:paraId="20D882BC" w14:textId="77777777" w:rsidR="00EB67B8" w:rsidRPr="003C76AB" w:rsidRDefault="00EB67B8" w:rsidP="00EB67B8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C76AB">
        <w:rPr>
          <w:rFonts w:ascii="Arial" w:hAnsi="Arial" w:cs="Arial"/>
          <w:color w:val="000000" w:themeColor="text1"/>
          <w:sz w:val="24"/>
          <w:szCs w:val="24"/>
        </w:rPr>
        <w:t>5. Rozliczenia między zamawiającym a wykonawcą będą prowadzone w PLN.</w:t>
      </w:r>
    </w:p>
    <w:p w14:paraId="2D1C2756" w14:textId="12D7AB57" w:rsidR="00EB67B8" w:rsidRPr="003C76AB" w:rsidRDefault="00EB67B8" w:rsidP="00EB67B8">
      <w:pPr>
        <w:numPr>
          <w:ilvl w:val="0"/>
          <w:numId w:val="56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C76AB">
        <w:rPr>
          <w:rFonts w:ascii="Arial" w:hAnsi="Arial" w:cs="Arial"/>
          <w:color w:val="000000" w:themeColor="text1"/>
          <w:sz w:val="24"/>
          <w:szCs w:val="24"/>
        </w:rPr>
        <w:t xml:space="preserve">Cena musi być wyrażona w złotych polskich niezależnie od wchodzących w jej skład elementów. </w:t>
      </w:r>
    </w:p>
    <w:p w14:paraId="76D4D82F" w14:textId="77777777" w:rsidR="00EB67B8" w:rsidRPr="00EB67B8" w:rsidRDefault="00EB67B8" w:rsidP="00EB67B8">
      <w:pPr>
        <w:ind w:left="36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7E9DF933" w14:textId="77777777" w:rsidR="007A1C06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ROZDZIAŁ XII </w:t>
      </w:r>
    </w:p>
    <w:p w14:paraId="0D6E1DDB" w14:textId="77777777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Składanie i otwarcie ofert</w:t>
      </w:r>
    </w:p>
    <w:p w14:paraId="547C05A4" w14:textId="77777777" w:rsidR="0060016F" w:rsidRPr="00F7424A" w:rsidRDefault="0060016F" w:rsidP="00F7424A">
      <w:pPr>
        <w:ind w:left="426"/>
        <w:jc w:val="both"/>
        <w:rPr>
          <w:rFonts w:ascii="Arial" w:hAnsi="Arial" w:cs="Arial"/>
          <w:b/>
          <w:bCs/>
          <w:sz w:val="24"/>
          <w:szCs w:val="24"/>
        </w:rPr>
      </w:pPr>
    </w:p>
    <w:p w14:paraId="34F14F6D" w14:textId="43958833" w:rsidR="0060016F" w:rsidRPr="00F7424A" w:rsidRDefault="0060016F" w:rsidP="00F7424A">
      <w:pPr>
        <w:pStyle w:val="Tekstpodstawowywcity"/>
        <w:numPr>
          <w:ilvl w:val="0"/>
          <w:numId w:val="6"/>
        </w:numPr>
        <w:tabs>
          <w:tab w:val="num" w:pos="284"/>
        </w:tabs>
        <w:ind w:left="284" w:hanging="284"/>
        <w:rPr>
          <w:rFonts w:ascii="Arial" w:hAnsi="Arial" w:cs="Arial"/>
          <w:color w:val="auto"/>
        </w:rPr>
      </w:pPr>
      <w:r w:rsidRPr="00F7424A">
        <w:rPr>
          <w:rFonts w:ascii="Arial" w:hAnsi="Arial" w:cs="Arial"/>
          <w:b/>
          <w:color w:val="auto"/>
        </w:rPr>
        <w:t xml:space="preserve">Ofertę należy złożyć </w:t>
      </w:r>
      <w:r w:rsidR="00FC06C9" w:rsidRPr="00F7424A">
        <w:rPr>
          <w:rFonts w:ascii="Arial" w:hAnsi="Arial" w:cs="Arial"/>
          <w:b/>
          <w:color w:val="auto"/>
        </w:rPr>
        <w:t xml:space="preserve">na </w:t>
      </w:r>
      <w:r w:rsidRPr="00F7424A">
        <w:rPr>
          <w:rFonts w:ascii="Arial" w:hAnsi="Arial" w:cs="Arial"/>
          <w:b/>
          <w:color w:val="auto"/>
        </w:rPr>
        <w:t>Platform</w:t>
      </w:r>
      <w:r w:rsidR="00FC06C9" w:rsidRPr="00F7424A">
        <w:rPr>
          <w:rFonts w:ascii="Arial" w:hAnsi="Arial" w:cs="Arial"/>
          <w:b/>
          <w:color w:val="auto"/>
        </w:rPr>
        <w:t>ie</w:t>
      </w:r>
      <w:r w:rsidRPr="00F7424A">
        <w:rPr>
          <w:rFonts w:ascii="Arial" w:hAnsi="Arial" w:cs="Arial"/>
          <w:b/>
          <w:color w:val="auto"/>
        </w:rPr>
        <w:t xml:space="preserve"> w terminie do dnia </w:t>
      </w:r>
      <w:r w:rsidR="00CA3DB6">
        <w:rPr>
          <w:rFonts w:ascii="Arial" w:hAnsi="Arial" w:cs="Arial"/>
          <w:b/>
          <w:color w:val="auto"/>
        </w:rPr>
        <w:t>28</w:t>
      </w:r>
      <w:r w:rsidR="00075BDB">
        <w:rPr>
          <w:rFonts w:ascii="Arial" w:hAnsi="Arial" w:cs="Arial"/>
          <w:b/>
          <w:color w:val="auto"/>
        </w:rPr>
        <w:t>.</w:t>
      </w:r>
      <w:r w:rsidR="008D1ACB" w:rsidRPr="00F7424A">
        <w:rPr>
          <w:rFonts w:ascii="Arial" w:hAnsi="Arial" w:cs="Arial"/>
          <w:b/>
          <w:color w:val="auto"/>
        </w:rPr>
        <w:t>0</w:t>
      </w:r>
      <w:r w:rsidR="001C6D3F">
        <w:rPr>
          <w:rFonts w:ascii="Arial" w:hAnsi="Arial" w:cs="Arial"/>
          <w:b/>
          <w:color w:val="auto"/>
        </w:rPr>
        <w:t>8</w:t>
      </w:r>
      <w:r w:rsidR="005F2ABA" w:rsidRPr="00F7424A">
        <w:rPr>
          <w:rFonts w:ascii="Arial" w:hAnsi="Arial" w:cs="Arial"/>
          <w:b/>
          <w:color w:val="auto"/>
        </w:rPr>
        <w:t>.</w:t>
      </w:r>
      <w:r w:rsidR="00192E2A" w:rsidRPr="00F7424A">
        <w:rPr>
          <w:rFonts w:ascii="Arial" w:hAnsi="Arial" w:cs="Arial"/>
          <w:b/>
          <w:color w:val="auto"/>
        </w:rPr>
        <w:t>2</w:t>
      </w:r>
      <w:r w:rsidR="003D0B77" w:rsidRPr="00F7424A">
        <w:rPr>
          <w:rFonts w:ascii="Arial" w:hAnsi="Arial" w:cs="Arial"/>
          <w:b/>
          <w:color w:val="auto"/>
        </w:rPr>
        <w:t>02</w:t>
      </w:r>
      <w:r w:rsidR="008D1ACB" w:rsidRPr="00F7424A">
        <w:rPr>
          <w:rFonts w:ascii="Arial" w:hAnsi="Arial" w:cs="Arial"/>
          <w:b/>
          <w:color w:val="auto"/>
        </w:rPr>
        <w:t>4</w:t>
      </w:r>
      <w:r w:rsidR="003D0B77" w:rsidRPr="00F7424A">
        <w:rPr>
          <w:rFonts w:ascii="Arial" w:hAnsi="Arial" w:cs="Arial"/>
          <w:b/>
          <w:color w:val="auto"/>
        </w:rPr>
        <w:t xml:space="preserve"> r.</w:t>
      </w:r>
      <w:r w:rsidR="00FA5163" w:rsidRPr="00F7424A">
        <w:rPr>
          <w:rFonts w:ascii="Arial" w:hAnsi="Arial" w:cs="Arial"/>
          <w:b/>
          <w:color w:val="auto"/>
        </w:rPr>
        <w:t xml:space="preserve"> do godz.11:45</w:t>
      </w:r>
    </w:p>
    <w:p w14:paraId="2880E330" w14:textId="47082AD5" w:rsidR="0060016F" w:rsidRPr="00F7424A" w:rsidRDefault="0060016F" w:rsidP="00F7424A">
      <w:pPr>
        <w:pStyle w:val="Tekstpodstawowywcity"/>
        <w:numPr>
          <w:ilvl w:val="0"/>
          <w:numId w:val="6"/>
        </w:numPr>
        <w:tabs>
          <w:tab w:val="num" w:pos="284"/>
        </w:tabs>
        <w:ind w:left="284" w:hanging="284"/>
        <w:rPr>
          <w:rFonts w:ascii="Arial" w:hAnsi="Arial" w:cs="Arial"/>
          <w:b/>
          <w:color w:val="auto"/>
        </w:rPr>
      </w:pPr>
      <w:r w:rsidRPr="00F7424A">
        <w:rPr>
          <w:rFonts w:ascii="Arial" w:hAnsi="Arial" w:cs="Arial"/>
          <w:color w:val="auto"/>
        </w:rPr>
        <w:t xml:space="preserve">Otwarcie ofert odbędzie się </w:t>
      </w:r>
      <w:r w:rsidR="003D0B77" w:rsidRPr="00F7424A">
        <w:rPr>
          <w:rFonts w:ascii="Arial" w:hAnsi="Arial" w:cs="Arial"/>
          <w:b/>
          <w:color w:val="auto"/>
        </w:rPr>
        <w:t xml:space="preserve">w dniu </w:t>
      </w:r>
      <w:r w:rsidR="00CA3DB6">
        <w:rPr>
          <w:rFonts w:ascii="Arial" w:hAnsi="Arial" w:cs="Arial"/>
          <w:b/>
          <w:color w:val="auto"/>
        </w:rPr>
        <w:t>28</w:t>
      </w:r>
      <w:r w:rsidR="00224514">
        <w:rPr>
          <w:rFonts w:ascii="Arial" w:hAnsi="Arial" w:cs="Arial"/>
          <w:b/>
          <w:color w:val="auto"/>
        </w:rPr>
        <w:t>.</w:t>
      </w:r>
      <w:r w:rsidR="00F24C64">
        <w:rPr>
          <w:rFonts w:ascii="Arial" w:hAnsi="Arial" w:cs="Arial"/>
          <w:b/>
          <w:color w:val="auto"/>
        </w:rPr>
        <w:t>0</w:t>
      </w:r>
      <w:r w:rsidR="001C6D3F">
        <w:rPr>
          <w:rFonts w:ascii="Arial" w:hAnsi="Arial" w:cs="Arial"/>
          <w:b/>
          <w:color w:val="auto"/>
        </w:rPr>
        <w:t>8</w:t>
      </w:r>
      <w:r w:rsidR="005F2ABA" w:rsidRPr="00F7424A">
        <w:rPr>
          <w:rFonts w:ascii="Arial" w:hAnsi="Arial" w:cs="Arial"/>
          <w:b/>
          <w:color w:val="auto"/>
        </w:rPr>
        <w:t>.</w:t>
      </w:r>
      <w:r w:rsidR="003D0B77" w:rsidRPr="00F7424A">
        <w:rPr>
          <w:rFonts w:ascii="Arial" w:hAnsi="Arial" w:cs="Arial"/>
          <w:b/>
          <w:color w:val="auto"/>
        </w:rPr>
        <w:t>202</w:t>
      </w:r>
      <w:r w:rsidR="008D1ACB" w:rsidRPr="00F7424A">
        <w:rPr>
          <w:rFonts w:ascii="Arial" w:hAnsi="Arial" w:cs="Arial"/>
          <w:b/>
          <w:color w:val="auto"/>
        </w:rPr>
        <w:t>4</w:t>
      </w:r>
      <w:r w:rsidR="003D0B77" w:rsidRPr="00F7424A">
        <w:rPr>
          <w:rFonts w:ascii="Arial" w:hAnsi="Arial" w:cs="Arial"/>
          <w:b/>
          <w:color w:val="auto"/>
        </w:rPr>
        <w:t xml:space="preserve"> r.</w:t>
      </w:r>
      <w:r w:rsidRPr="00F7424A">
        <w:rPr>
          <w:rFonts w:ascii="Arial" w:hAnsi="Arial" w:cs="Arial"/>
          <w:b/>
          <w:color w:val="auto"/>
        </w:rPr>
        <w:t xml:space="preserve"> o godz. </w:t>
      </w:r>
      <w:r w:rsidR="00FA5163" w:rsidRPr="00F7424A">
        <w:rPr>
          <w:rFonts w:ascii="Arial" w:hAnsi="Arial" w:cs="Arial"/>
          <w:b/>
          <w:color w:val="auto"/>
        </w:rPr>
        <w:t>12:00</w:t>
      </w:r>
    </w:p>
    <w:p w14:paraId="73987310" w14:textId="5A8A9AAF" w:rsidR="00783614" w:rsidRPr="00F7424A" w:rsidRDefault="00783614" w:rsidP="00F7424A">
      <w:pPr>
        <w:pStyle w:val="Akapitzlist"/>
        <w:numPr>
          <w:ilvl w:val="0"/>
          <w:numId w:val="6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7424A">
        <w:rPr>
          <w:rFonts w:ascii="Arial" w:hAnsi="Arial" w:cs="Arial"/>
          <w:color w:val="000000" w:themeColor="text1"/>
          <w:sz w:val="24"/>
          <w:szCs w:val="24"/>
        </w:rPr>
        <w:t xml:space="preserve">Wykonawca pozostaje związany ofertą przez okres </w:t>
      </w:r>
      <w:r w:rsidR="00A455E7" w:rsidRPr="00F7424A">
        <w:rPr>
          <w:rFonts w:ascii="Arial" w:hAnsi="Arial" w:cs="Arial"/>
          <w:b/>
          <w:bCs/>
          <w:color w:val="000000" w:themeColor="text1"/>
          <w:sz w:val="24"/>
          <w:szCs w:val="24"/>
        </w:rPr>
        <w:t>6</w:t>
      </w:r>
      <w:r w:rsidRPr="00F7424A">
        <w:rPr>
          <w:rFonts w:ascii="Arial" w:hAnsi="Arial" w:cs="Arial"/>
          <w:b/>
          <w:bCs/>
          <w:color w:val="000000" w:themeColor="text1"/>
          <w:sz w:val="24"/>
          <w:szCs w:val="24"/>
        </w:rPr>
        <w:t>0 dni</w:t>
      </w:r>
      <w:r w:rsidRPr="00F7424A">
        <w:rPr>
          <w:rFonts w:ascii="Arial" w:hAnsi="Arial" w:cs="Arial"/>
          <w:color w:val="000000" w:themeColor="text1"/>
          <w:sz w:val="24"/>
          <w:szCs w:val="24"/>
        </w:rPr>
        <w:t>. Bieg terminu związania ofertą rozpoczyna się wraz z upływem terminu składania ofert.</w:t>
      </w:r>
    </w:p>
    <w:p w14:paraId="3A8329B8" w14:textId="7902C055" w:rsidR="007F10F7" w:rsidRPr="00F7424A" w:rsidRDefault="007F10F7" w:rsidP="00F7424A">
      <w:pPr>
        <w:pStyle w:val="Tekstpodstawowywcity"/>
        <w:numPr>
          <w:ilvl w:val="0"/>
          <w:numId w:val="6"/>
        </w:numPr>
        <w:tabs>
          <w:tab w:val="num" w:pos="284"/>
        </w:tabs>
        <w:ind w:left="284" w:hanging="284"/>
        <w:rPr>
          <w:rFonts w:ascii="Arial" w:hAnsi="Arial" w:cs="Arial"/>
          <w:b/>
          <w:color w:val="auto"/>
        </w:rPr>
      </w:pPr>
      <w:r w:rsidRPr="00F7424A">
        <w:rPr>
          <w:rFonts w:ascii="Arial" w:hAnsi="Arial" w:cs="Arial"/>
        </w:rPr>
        <w:t xml:space="preserve">Ponieważ otwarcie ofert nastąpi przy użyciu systemu teleinformatycznego, </w:t>
      </w:r>
      <w:r w:rsidR="00102F9C">
        <w:rPr>
          <w:rFonts w:ascii="Arial" w:hAnsi="Arial" w:cs="Arial"/>
        </w:rPr>
        <w:t xml:space="preserve">                         </w:t>
      </w:r>
      <w:r w:rsidRPr="00F7424A">
        <w:rPr>
          <w:rFonts w:ascii="Arial" w:hAnsi="Arial" w:cs="Arial"/>
        </w:rPr>
        <w:t>w przypadku awarii tego systemu, która spowoduje brak możliwości otwarcia ofert w terminie określonym przez zamawiającego, otwarcie ofert nastąpi niezwłocznie po usunięciu awarii.</w:t>
      </w:r>
    </w:p>
    <w:p w14:paraId="54E449E4" w14:textId="77777777" w:rsidR="007F10F7" w:rsidRPr="00F7424A" w:rsidRDefault="007F10F7" w:rsidP="00F7424A">
      <w:pPr>
        <w:pStyle w:val="Tekstpodstawowywcity"/>
        <w:numPr>
          <w:ilvl w:val="0"/>
          <w:numId w:val="6"/>
        </w:numPr>
        <w:tabs>
          <w:tab w:val="num" w:pos="284"/>
        </w:tabs>
        <w:ind w:left="284" w:hanging="284"/>
        <w:rPr>
          <w:rFonts w:ascii="Arial" w:hAnsi="Arial" w:cs="Arial"/>
          <w:b/>
          <w:color w:val="auto"/>
        </w:rPr>
      </w:pPr>
      <w:r w:rsidRPr="00F7424A">
        <w:rPr>
          <w:rFonts w:ascii="Arial" w:hAnsi="Arial" w:cs="Arial"/>
        </w:rPr>
        <w:t xml:space="preserve">W sytuacji, o której mowa w pkt </w:t>
      </w:r>
      <w:r w:rsidR="00A23EDC" w:rsidRPr="00F7424A">
        <w:rPr>
          <w:rFonts w:ascii="Arial" w:hAnsi="Arial" w:cs="Arial"/>
        </w:rPr>
        <w:t>4</w:t>
      </w:r>
      <w:r w:rsidRPr="00F7424A">
        <w:rPr>
          <w:rFonts w:ascii="Arial" w:hAnsi="Arial" w:cs="Arial"/>
        </w:rPr>
        <w:t xml:space="preserve"> zamawiający zamieści na </w:t>
      </w:r>
      <w:r w:rsidR="003E7CAF" w:rsidRPr="00F7424A">
        <w:rPr>
          <w:rFonts w:ascii="Arial" w:hAnsi="Arial" w:cs="Arial"/>
        </w:rPr>
        <w:t>Platformie</w:t>
      </w:r>
      <w:r w:rsidR="00A455E7" w:rsidRPr="00F7424A">
        <w:rPr>
          <w:rFonts w:ascii="Arial" w:hAnsi="Arial" w:cs="Arial"/>
        </w:rPr>
        <w:t xml:space="preserve"> </w:t>
      </w:r>
      <w:r w:rsidR="003E7CAF" w:rsidRPr="00F7424A">
        <w:rPr>
          <w:rFonts w:ascii="Arial" w:hAnsi="Arial" w:cs="Arial"/>
        </w:rPr>
        <w:t>/stronie internetowej prowadzonego postępowania</w:t>
      </w:r>
      <w:r w:rsidRPr="00F7424A">
        <w:rPr>
          <w:rFonts w:ascii="Arial" w:hAnsi="Arial" w:cs="Arial"/>
        </w:rPr>
        <w:t xml:space="preserve"> informację o zmianie terminu otwarcia ofert. </w:t>
      </w:r>
    </w:p>
    <w:p w14:paraId="54F385B2" w14:textId="77777777" w:rsidR="0060016F" w:rsidRPr="00F7424A" w:rsidRDefault="0060016F" w:rsidP="00F7424A">
      <w:pPr>
        <w:numPr>
          <w:ilvl w:val="0"/>
          <w:numId w:val="6"/>
        </w:numPr>
        <w:tabs>
          <w:tab w:val="num" w:pos="284"/>
          <w:tab w:val="left" w:pos="993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Zamawiający </w:t>
      </w:r>
      <w:r w:rsidR="007F10F7" w:rsidRPr="00F7424A">
        <w:rPr>
          <w:rFonts w:ascii="Arial" w:hAnsi="Arial" w:cs="Arial"/>
          <w:sz w:val="24"/>
          <w:szCs w:val="24"/>
        </w:rPr>
        <w:t xml:space="preserve">najpóźniej przed otwarciem ofert, udostępni na </w:t>
      </w:r>
      <w:r w:rsidR="003E7CAF" w:rsidRPr="00F7424A">
        <w:rPr>
          <w:rFonts w:ascii="Arial" w:hAnsi="Arial" w:cs="Arial"/>
          <w:sz w:val="24"/>
          <w:szCs w:val="24"/>
        </w:rPr>
        <w:t>Platformie</w:t>
      </w:r>
      <w:r w:rsidR="0055322A" w:rsidRPr="00F7424A">
        <w:rPr>
          <w:rFonts w:ascii="Arial" w:hAnsi="Arial" w:cs="Arial"/>
          <w:sz w:val="24"/>
          <w:szCs w:val="24"/>
        </w:rPr>
        <w:t xml:space="preserve"> </w:t>
      </w:r>
      <w:r w:rsidR="003E7CAF" w:rsidRPr="00F7424A">
        <w:rPr>
          <w:rFonts w:ascii="Arial" w:hAnsi="Arial" w:cs="Arial"/>
          <w:sz w:val="24"/>
          <w:szCs w:val="24"/>
        </w:rPr>
        <w:t>/stronie internetowej prowadzonego postępowania</w:t>
      </w:r>
      <w:r w:rsidR="007F10F7" w:rsidRPr="00F7424A">
        <w:rPr>
          <w:rFonts w:ascii="Arial" w:hAnsi="Arial" w:cs="Arial"/>
          <w:sz w:val="24"/>
          <w:szCs w:val="24"/>
        </w:rPr>
        <w:t xml:space="preserve"> informację o kwocie, jaką zamierza przeznaczyć na sfinansowanie zamówienia</w:t>
      </w:r>
      <w:r w:rsidRPr="00F7424A">
        <w:rPr>
          <w:rFonts w:ascii="Arial" w:hAnsi="Arial" w:cs="Arial"/>
          <w:sz w:val="24"/>
          <w:szCs w:val="24"/>
        </w:rPr>
        <w:t>.</w:t>
      </w:r>
    </w:p>
    <w:p w14:paraId="1D5CDDA6" w14:textId="77777777" w:rsidR="00EC3673" w:rsidRPr="00F7424A" w:rsidRDefault="007F10F7" w:rsidP="00F7424A">
      <w:pPr>
        <w:numPr>
          <w:ilvl w:val="0"/>
          <w:numId w:val="6"/>
        </w:numPr>
        <w:tabs>
          <w:tab w:val="num" w:pos="284"/>
          <w:tab w:val="left" w:pos="993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Zamawiający, niezwłocznie po otwarciu ofert, udostępni na </w:t>
      </w:r>
      <w:r w:rsidR="003E7CAF" w:rsidRPr="00F7424A">
        <w:rPr>
          <w:rFonts w:ascii="Arial" w:hAnsi="Arial" w:cs="Arial"/>
          <w:sz w:val="24"/>
          <w:szCs w:val="24"/>
        </w:rPr>
        <w:t>Platformie/stronie internetowej prowadzonego postępowania</w:t>
      </w:r>
      <w:r w:rsidR="00EC3673" w:rsidRPr="00F7424A">
        <w:rPr>
          <w:rFonts w:ascii="Arial" w:hAnsi="Arial" w:cs="Arial"/>
          <w:sz w:val="24"/>
          <w:szCs w:val="24"/>
        </w:rPr>
        <w:t xml:space="preserve"> informacje o:</w:t>
      </w:r>
    </w:p>
    <w:p w14:paraId="0EAFF6EF" w14:textId="0ABE5CFF" w:rsidR="00EC3673" w:rsidRPr="00F7424A" w:rsidRDefault="00EC3673" w:rsidP="00F7424A">
      <w:pPr>
        <w:pStyle w:val="Akapitzlist"/>
        <w:numPr>
          <w:ilvl w:val="1"/>
          <w:numId w:val="5"/>
        </w:numPr>
        <w:tabs>
          <w:tab w:val="clear" w:pos="1440"/>
        </w:tabs>
        <w:spacing w:after="0" w:line="24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lastRenderedPageBreak/>
        <w:t>nazwach albo imionach i nazwiskac</w:t>
      </w:r>
      <w:r w:rsidR="007D7C22" w:rsidRPr="00F7424A">
        <w:rPr>
          <w:rFonts w:ascii="Arial" w:hAnsi="Arial" w:cs="Arial"/>
          <w:sz w:val="24"/>
          <w:szCs w:val="24"/>
        </w:rPr>
        <w:t xml:space="preserve">h oraz siedzibach lub miejscach </w:t>
      </w:r>
      <w:r w:rsidRPr="00F7424A">
        <w:rPr>
          <w:rFonts w:ascii="Arial" w:hAnsi="Arial" w:cs="Arial"/>
          <w:sz w:val="24"/>
          <w:szCs w:val="24"/>
        </w:rPr>
        <w:t>prowadzonej działalności gospodarczej albo miejscach zamieszkania wykonawców, których oferty zostały otwarte;</w:t>
      </w:r>
    </w:p>
    <w:p w14:paraId="0FA0E932" w14:textId="77777777" w:rsidR="00EC3673" w:rsidRPr="00F7424A" w:rsidRDefault="00EC3673" w:rsidP="00F7424A">
      <w:pPr>
        <w:pStyle w:val="Akapitzlist"/>
        <w:numPr>
          <w:ilvl w:val="1"/>
          <w:numId w:val="5"/>
        </w:numPr>
        <w:tabs>
          <w:tab w:val="clear" w:pos="1440"/>
        </w:tabs>
        <w:spacing w:after="0" w:line="240" w:lineRule="auto"/>
        <w:ind w:left="567" w:hanging="283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cenach lub kosztach zawartych w ofertach.</w:t>
      </w:r>
    </w:p>
    <w:p w14:paraId="2B1EE9C0" w14:textId="77777777" w:rsidR="0055322A" w:rsidRPr="00F7424A" w:rsidRDefault="00EC3673" w:rsidP="00F7424A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W przypadku ofert, które podlegają negocjacjom, zamawiający udostępni informacje, o których mowa w pkt 7 ppkt 2, niezwłocznie po otwarciu ofert </w:t>
      </w:r>
      <w:r w:rsidR="00660BB2" w:rsidRPr="00F7424A">
        <w:rPr>
          <w:rFonts w:ascii="Arial" w:hAnsi="Arial" w:cs="Arial"/>
          <w:sz w:val="24"/>
          <w:szCs w:val="24"/>
        </w:rPr>
        <w:t>dodatkowych</w:t>
      </w:r>
      <w:r w:rsidRPr="00F7424A">
        <w:rPr>
          <w:rFonts w:ascii="Arial" w:hAnsi="Arial" w:cs="Arial"/>
          <w:sz w:val="24"/>
          <w:szCs w:val="24"/>
        </w:rPr>
        <w:t>.</w:t>
      </w:r>
    </w:p>
    <w:p w14:paraId="17F2041E" w14:textId="77777777" w:rsidR="004D3DDA" w:rsidRPr="00F7424A" w:rsidRDefault="004D3DDA" w:rsidP="00F7424A">
      <w:pPr>
        <w:jc w:val="both"/>
        <w:rPr>
          <w:rFonts w:ascii="Arial" w:hAnsi="Arial" w:cs="Arial"/>
          <w:sz w:val="24"/>
          <w:szCs w:val="24"/>
        </w:rPr>
      </w:pPr>
    </w:p>
    <w:p w14:paraId="27A77083" w14:textId="3C5854EA" w:rsidR="0060016F" w:rsidRPr="00F7424A" w:rsidRDefault="0060016F" w:rsidP="00F7424A">
      <w:pPr>
        <w:pStyle w:val="Nagwek4"/>
        <w:shd w:val="clear" w:color="auto" w:fill="00B0F0"/>
        <w:jc w:val="center"/>
        <w:rPr>
          <w:rFonts w:ascii="Arial" w:hAnsi="Arial" w:cs="Arial"/>
          <w:color w:val="auto"/>
        </w:rPr>
      </w:pPr>
      <w:bookmarkStart w:id="17" w:name="_Hlk62704038"/>
      <w:r w:rsidRPr="00F7424A">
        <w:rPr>
          <w:rFonts w:ascii="Arial" w:hAnsi="Arial" w:cs="Arial"/>
          <w:color w:val="auto"/>
        </w:rPr>
        <w:t>ROZDZIAŁ XIII</w:t>
      </w:r>
      <w:r w:rsidR="00E34489" w:rsidRPr="00F7424A">
        <w:rPr>
          <w:rFonts w:ascii="Arial" w:hAnsi="Arial" w:cs="Arial"/>
          <w:color w:val="auto"/>
        </w:rPr>
        <w:t xml:space="preserve"> </w:t>
      </w:r>
      <w:r w:rsidR="0017147F" w:rsidRPr="00F7424A">
        <w:rPr>
          <w:rFonts w:ascii="Arial" w:hAnsi="Arial" w:cs="Arial"/>
          <w:color w:val="auto"/>
        </w:rPr>
        <w:br/>
      </w:r>
      <w:r w:rsidR="00E34489" w:rsidRPr="00F7424A">
        <w:rPr>
          <w:rFonts w:ascii="Arial" w:hAnsi="Arial" w:cs="Arial"/>
          <w:color w:val="auto"/>
        </w:rPr>
        <w:t>Ocena ofert</w:t>
      </w:r>
      <w:bookmarkEnd w:id="17"/>
    </w:p>
    <w:p w14:paraId="5D940DAE" w14:textId="77777777" w:rsidR="0060016F" w:rsidRPr="00F7424A" w:rsidRDefault="0060016F" w:rsidP="00F7424A">
      <w:pPr>
        <w:jc w:val="both"/>
        <w:rPr>
          <w:rFonts w:ascii="Arial" w:hAnsi="Arial" w:cs="Arial"/>
          <w:b/>
          <w:sz w:val="24"/>
          <w:szCs w:val="24"/>
        </w:rPr>
      </w:pPr>
    </w:p>
    <w:p w14:paraId="13DDBFFA" w14:textId="5D4773B5" w:rsidR="00E34489" w:rsidRPr="00F7424A" w:rsidRDefault="00E34489" w:rsidP="00F7424A">
      <w:pPr>
        <w:pStyle w:val="Tekstpodstawowywcity21"/>
        <w:numPr>
          <w:ilvl w:val="0"/>
          <w:numId w:val="24"/>
        </w:numPr>
        <w:tabs>
          <w:tab w:val="clear" w:pos="360"/>
          <w:tab w:val="num" w:pos="567"/>
        </w:tabs>
        <w:ind w:left="567" w:hanging="567"/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W toku badania i oceny ofert zamawiający może żądać od wykonawców wyjaśnień dotyczących treści złożonych ofert oraz przedmiotowych środków dowodowych lub innych składanych dokumentów lub oświadczeń. Niedopuszczalne jest prowadzenie między zamawiającym a wykonawcą negocjacji dotyczących złożonej oferty.</w:t>
      </w:r>
    </w:p>
    <w:p w14:paraId="192EDC18" w14:textId="77777777" w:rsidR="00831D34" w:rsidRPr="00F7424A" w:rsidRDefault="00831D34" w:rsidP="00F7424A">
      <w:pPr>
        <w:pStyle w:val="Tekstpodstawowywcity21"/>
        <w:ind w:left="567"/>
        <w:rPr>
          <w:rFonts w:ascii="Arial" w:hAnsi="Arial" w:cs="Arial"/>
          <w:b w:val="0"/>
          <w:bCs w:val="0"/>
        </w:rPr>
      </w:pPr>
    </w:p>
    <w:p w14:paraId="3D1AA5A6" w14:textId="77777777" w:rsidR="00E34489" w:rsidRPr="00F7424A" w:rsidRDefault="00E34489" w:rsidP="00F7424A">
      <w:pPr>
        <w:pStyle w:val="Tekstpodstawowywcity21"/>
        <w:numPr>
          <w:ilvl w:val="0"/>
          <w:numId w:val="24"/>
        </w:numPr>
        <w:tabs>
          <w:tab w:val="clear" w:pos="360"/>
          <w:tab w:val="num" w:pos="567"/>
        </w:tabs>
        <w:ind w:left="567" w:hanging="567"/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</w:rPr>
        <w:t>Zamawiający poprawi w ofercie:</w:t>
      </w:r>
    </w:p>
    <w:p w14:paraId="4251A440" w14:textId="591ECBFB" w:rsidR="00E34489" w:rsidRPr="00F7424A" w:rsidRDefault="00E34489" w:rsidP="00AD1B7C">
      <w:pPr>
        <w:pStyle w:val="Akapitzlist"/>
        <w:numPr>
          <w:ilvl w:val="1"/>
          <w:numId w:val="38"/>
        </w:numPr>
        <w:spacing w:after="0" w:line="240" w:lineRule="auto"/>
        <w:ind w:left="993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oczywiste omyłki pisarskie</w:t>
      </w:r>
    </w:p>
    <w:p w14:paraId="51170803" w14:textId="0D8441B7" w:rsidR="00E34489" w:rsidRPr="00F7424A" w:rsidRDefault="00E34489" w:rsidP="00AD1B7C">
      <w:pPr>
        <w:pStyle w:val="Akapitzlist"/>
        <w:numPr>
          <w:ilvl w:val="1"/>
          <w:numId w:val="38"/>
        </w:numPr>
        <w:spacing w:after="0" w:line="240" w:lineRule="auto"/>
        <w:ind w:left="993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oczywiste omyłki rachunkowe, z uwzględnieniem konsekwencji rachunkowych dokonanych poprawek</w:t>
      </w:r>
    </w:p>
    <w:p w14:paraId="7B9B2FFB" w14:textId="25D9C1AE" w:rsidR="00E34489" w:rsidRPr="00F7424A" w:rsidRDefault="00E34489" w:rsidP="00AD1B7C">
      <w:pPr>
        <w:pStyle w:val="Akapitzlist"/>
        <w:numPr>
          <w:ilvl w:val="1"/>
          <w:numId w:val="38"/>
        </w:numPr>
        <w:spacing w:after="0" w:line="24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inne omyłki polegające na niezgodności oferty z dokumentami zamówienia</w:t>
      </w:r>
      <w:r w:rsidR="008F4D0F" w:rsidRPr="00F7424A">
        <w:rPr>
          <w:rFonts w:ascii="Arial" w:hAnsi="Arial" w:cs="Arial"/>
          <w:sz w:val="24"/>
          <w:szCs w:val="24"/>
        </w:rPr>
        <w:t>,</w:t>
      </w:r>
      <w:r w:rsidRPr="00F7424A">
        <w:rPr>
          <w:rFonts w:ascii="Arial" w:hAnsi="Arial" w:cs="Arial"/>
          <w:sz w:val="24"/>
          <w:szCs w:val="24"/>
        </w:rPr>
        <w:t xml:space="preserve"> niepowodujące istotnych zmian w treści oferty</w:t>
      </w:r>
    </w:p>
    <w:p w14:paraId="0B8CA8AC" w14:textId="1214D0B3" w:rsidR="00E34489" w:rsidRPr="00F7424A" w:rsidRDefault="00E34489" w:rsidP="00F7424A">
      <w:pPr>
        <w:pStyle w:val="Akapitzlist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-</w:t>
      </w:r>
      <w:r w:rsidR="007D7C22" w:rsidRPr="00F7424A">
        <w:rPr>
          <w:rFonts w:ascii="Arial" w:hAnsi="Arial" w:cs="Arial"/>
          <w:sz w:val="24"/>
          <w:szCs w:val="24"/>
        </w:rPr>
        <w:t xml:space="preserve"> niezwłocznie informując</w:t>
      </w:r>
      <w:r w:rsidRPr="00F7424A">
        <w:rPr>
          <w:rFonts w:ascii="Arial" w:hAnsi="Arial" w:cs="Arial"/>
          <w:sz w:val="24"/>
          <w:szCs w:val="24"/>
        </w:rPr>
        <w:t xml:space="preserve"> o tym wykonawcę, kt</w:t>
      </w:r>
      <w:r w:rsidR="007D7C22" w:rsidRPr="00F7424A">
        <w:rPr>
          <w:rFonts w:ascii="Arial" w:hAnsi="Arial" w:cs="Arial"/>
          <w:sz w:val="24"/>
          <w:szCs w:val="24"/>
        </w:rPr>
        <w:t>órego oferta została poprawiona</w:t>
      </w:r>
      <w:r w:rsidR="00AB1ECB" w:rsidRPr="00F7424A">
        <w:rPr>
          <w:rFonts w:ascii="Arial" w:hAnsi="Arial" w:cs="Arial"/>
          <w:sz w:val="24"/>
          <w:szCs w:val="24"/>
        </w:rPr>
        <w:t>.</w:t>
      </w:r>
    </w:p>
    <w:p w14:paraId="439716F4" w14:textId="77777777" w:rsidR="00831D34" w:rsidRPr="00F7424A" w:rsidRDefault="00831D34" w:rsidP="00F7424A">
      <w:pPr>
        <w:pStyle w:val="Akapitzlist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14:paraId="2E2F84F5" w14:textId="77777777" w:rsidR="008F4D0F" w:rsidRPr="00F7424A" w:rsidRDefault="008F4D0F" w:rsidP="00F7424A">
      <w:pPr>
        <w:pStyle w:val="Tekstpodstawowywcity21"/>
        <w:numPr>
          <w:ilvl w:val="0"/>
          <w:numId w:val="24"/>
        </w:numPr>
        <w:tabs>
          <w:tab w:val="clear" w:pos="360"/>
          <w:tab w:val="num" w:pos="567"/>
        </w:tabs>
        <w:ind w:left="567" w:hanging="567"/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 xml:space="preserve">Jeżeli zaoferowana cena lub jej istotne części składowe, wydają się rażąco niskie w stosunku do przedmiotu zamówienia lub budzą wątpliwości zamawiającego co do możliwości wykonania przedmiotu zamówienia zgodnie z wymogami określonymi w dokumentach zamówienia lub wynikającymi z odrębnych przepisów, zamawiający może żądać od wykonawcy wyjaśnień, w tym złożenia dowodów w zakresie wyliczenia ceny lub ich istotnych części składowych. </w:t>
      </w:r>
    </w:p>
    <w:p w14:paraId="700C86DD" w14:textId="77777777" w:rsidR="00DD1F4C" w:rsidRPr="00F7424A" w:rsidRDefault="00DD1F4C" w:rsidP="00F7424A">
      <w:pPr>
        <w:pStyle w:val="Tekstpodstawowywcity21"/>
        <w:ind w:left="567"/>
        <w:rPr>
          <w:rFonts w:ascii="Arial" w:hAnsi="Arial" w:cs="Arial"/>
          <w:b w:val="0"/>
          <w:bCs w:val="0"/>
        </w:rPr>
      </w:pPr>
    </w:p>
    <w:p w14:paraId="04517D98" w14:textId="3E243EF1" w:rsidR="00DD1F4C" w:rsidRPr="00F7424A" w:rsidRDefault="00DD1F4C" w:rsidP="00F7424A">
      <w:pPr>
        <w:pStyle w:val="Nagwek4"/>
        <w:shd w:val="clear" w:color="auto" w:fill="00B0F0"/>
        <w:jc w:val="center"/>
        <w:rPr>
          <w:rFonts w:ascii="Arial" w:hAnsi="Arial" w:cs="Arial"/>
          <w:color w:val="auto"/>
        </w:rPr>
      </w:pPr>
      <w:r w:rsidRPr="00F7424A">
        <w:rPr>
          <w:rFonts w:ascii="Arial" w:hAnsi="Arial" w:cs="Arial"/>
          <w:color w:val="auto"/>
        </w:rPr>
        <w:t xml:space="preserve">ROZDZIAŁ XIV </w:t>
      </w:r>
      <w:r w:rsidR="00171AE1" w:rsidRPr="00F7424A">
        <w:rPr>
          <w:rFonts w:ascii="Arial" w:hAnsi="Arial" w:cs="Arial"/>
          <w:color w:val="auto"/>
        </w:rPr>
        <w:br/>
      </w:r>
      <w:r w:rsidRPr="00F7424A">
        <w:rPr>
          <w:rFonts w:ascii="Arial" w:hAnsi="Arial" w:cs="Arial"/>
          <w:color w:val="auto"/>
        </w:rPr>
        <w:t>Przesłanki odrzucenia ofert</w:t>
      </w:r>
    </w:p>
    <w:p w14:paraId="454BE92A" w14:textId="77777777" w:rsidR="00DD1F4C" w:rsidRPr="00F7424A" w:rsidRDefault="00DD1F4C" w:rsidP="00F7424A">
      <w:pPr>
        <w:pStyle w:val="Tekstpodstawowywcity21"/>
        <w:ind w:left="0"/>
        <w:rPr>
          <w:rFonts w:ascii="Arial" w:hAnsi="Arial" w:cs="Arial"/>
          <w:b w:val="0"/>
          <w:bCs w:val="0"/>
        </w:rPr>
      </w:pPr>
    </w:p>
    <w:p w14:paraId="0C3CCBE6" w14:textId="77777777" w:rsidR="008F4D0F" w:rsidRPr="00F7424A" w:rsidRDefault="008F4D0F" w:rsidP="00F7424A">
      <w:pPr>
        <w:pStyle w:val="Tekstpodstawowywcity21"/>
        <w:numPr>
          <w:ilvl w:val="0"/>
          <w:numId w:val="28"/>
        </w:numPr>
        <w:rPr>
          <w:rFonts w:ascii="Arial" w:hAnsi="Arial" w:cs="Arial"/>
        </w:rPr>
      </w:pPr>
      <w:r w:rsidRPr="00F7424A">
        <w:rPr>
          <w:rFonts w:ascii="Arial" w:hAnsi="Arial" w:cs="Arial"/>
        </w:rPr>
        <w:t>Zamawiający odrzuci ofertę, jeżeli:</w:t>
      </w:r>
    </w:p>
    <w:p w14:paraId="1366EFA7" w14:textId="77777777" w:rsidR="008F4D0F" w:rsidRPr="00F7424A" w:rsidRDefault="008F4D0F" w:rsidP="00F7424A">
      <w:pPr>
        <w:pStyle w:val="Tekstpodstawowywcity21"/>
        <w:numPr>
          <w:ilvl w:val="0"/>
          <w:numId w:val="25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została złożona po terminie składania ofert</w:t>
      </w:r>
    </w:p>
    <w:p w14:paraId="6F049CE0" w14:textId="7441A3F4" w:rsidR="008F4D0F" w:rsidRPr="00F7424A" w:rsidRDefault="00DE7BE0" w:rsidP="00F7424A">
      <w:pPr>
        <w:pStyle w:val="Tekstpodstawowywcity21"/>
        <w:numPr>
          <w:ilvl w:val="0"/>
          <w:numId w:val="25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 xml:space="preserve">została złożona przez wykonawcę, podlegającego wykluczeniu z postępowania lub niespełniającego warunków udziału w postępowaniu lub który nie złożył </w:t>
      </w:r>
      <w:r w:rsidR="00DE425A">
        <w:rPr>
          <w:rFonts w:ascii="Arial" w:hAnsi="Arial" w:cs="Arial"/>
          <w:b w:val="0"/>
          <w:bCs w:val="0"/>
        </w:rPr>
        <w:t xml:space="preserve">                    </w:t>
      </w:r>
      <w:r w:rsidRPr="00F7424A">
        <w:rPr>
          <w:rFonts w:ascii="Arial" w:hAnsi="Arial" w:cs="Arial"/>
          <w:b w:val="0"/>
          <w:bCs w:val="0"/>
        </w:rPr>
        <w:t xml:space="preserve">w przewidzianym terminie oświadczenia, o braku podstaw wykluczenia lub </w:t>
      </w:r>
      <w:r w:rsidR="00DE425A">
        <w:rPr>
          <w:rFonts w:ascii="Arial" w:hAnsi="Arial" w:cs="Arial"/>
          <w:b w:val="0"/>
          <w:bCs w:val="0"/>
        </w:rPr>
        <w:t xml:space="preserve">                  </w:t>
      </w:r>
      <w:r w:rsidRPr="00F7424A">
        <w:rPr>
          <w:rFonts w:ascii="Arial" w:hAnsi="Arial" w:cs="Arial"/>
          <w:b w:val="0"/>
          <w:bCs w:val="0"/>
        </w:rPr>
        <w:t>o spełnianiu warunków udziału w postępowaniu, potwierdzających brak podstaw wykluczenia lub spełnianie warunków udziału w postępowaniu, przedmiotowego środka dowodowego lub innych dokumentów lub oświadczeń</w:t>
      </w:r>
    </w:p>
    <w:p w14:paraId="1F033AF5" w14:textId="77777777" w:rsidR="00DE7BE0" w:rsidRPr="00F7424A" w:rsidRDefault="00DE7BE0" w:rsidP="00F7424A">
      <w:pPr>
        <w:pStyle w:val="Tekstpodstawowywcity21"/>
        <w:numPr>
          <w:ilvl w:val="0"/>
          <w:numId w:val="25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jest nieważna na podstawie odrębnych przepisów</w:t>
      </w:r>
    </w:p>
    <w:p w14:paraId="59F98CF6" w14:textId="77777777" w:rsidR="00DE7BE0" w:rsidRPr="00F7424A" w:rsidRDefault="00DE7BE0" w:rsidP="00F7424A">
      <w:pPr>
        <w:pStyle w:val="Tekstpodstawowywcity21"/>
        <w:numPr>
          <w:ilvl w:val="0"/>
          <w:numId w:val="25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jej treść jest niezgodna z warunkami zamówienia</w:t>
      </w:r>
    </w:p>
    <w:p w14:paraId="55A1AFE7" w14:textId="77777777" w:rsidR="00DE7BE0" w:rsidRPr="00F7424A" w:rsidRDefault="00DE7BE0" w:rsidP="00F7424A">
      <w:pPr>
        <w:pStyle w:val="Tekstpodstawowywcity21"/>
        <w:numPr>
          <w:ilvl w:val="0"/>
          <w:numId w:val="25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zawiera rażąco niską cenę</w:t>
      </w:r>
      <w:r w:rsidR="00696863" w:rsidRPr="00F7424A">
        <w:rPr>
          <w:rFonts w:ascii="Arial" w:hAnsi="Arial" w:cs="Arial"/>
          <w:b w:val="0"/>
          <w:bCs w:val="0"/>
        </w:rPr>
        <w:t xml:space="preserve"> w stosunku do przedmiotu zamówienia</w:t>
      </w:r>
      <w:r w:rsidR="005F1BBD" w:rsidRPr="00F7424A">
        <w:rPr>
          <w:rFonts w:ascii="Arial" w:hAnsi="Arial" w:cs="Arial"/>
          <w:b w:val="0"/>
          <w:bCs w:val="0"/>
        </w:rPr>
        <w:t xml:space="preserve"> lub Wykonawca nie złożył wyjaśnień w tym zakresie</w:t>
      </w:r>
    </w:p>
    <w:p w14:paraId="36E61865" w14:textId="77777777" w:rsidR="00DE7BE0" w:rsidRPr="00F7424A" w:rsidRDefault="00DE7BE0" w:rsidP="00F7424A">
      <w:pPr>
        <w:pStyle w:val="Tekstpodstawowywcity21"/>
        <w:numPr>
          <w:ilvl w:val="0"/>
          <w:numId w:val="25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zawiera błędy w obliczeniu ceny, których nie można poprawić</w:t>
      </w:r>
    </w:p>
    <w:p w14:paraId="3442AE9D" w14:textId="70F89643" w:rsidR="00DE7BE0" w:rsidRPr="00F7424A" w:rsidRDefault="00DE7BE0" w:rsidP="00F7424A">
      <w:pPr>
        <w:pStyle w:val="Tekstpodstawowywcity21"/>
        <w:numPr>
          <w:ilvl w:val="0"/>
          <w:numId w:val="25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wykonawca zakwestionował poprawienie omyłki, o której mowa w pkt 2 ppkt 3</w:t>
      </w:r>
      <w:r w:rsidR="00475ED1" w:rsidRPr="00F7424A">
        <w:rPr>
          <w:rFonts w:ascii="Arial" w:hAnsi="Arial" w:cs="Arial"/>
          <w:b w:val="0"/>
          <w:bCs w:val="0"/>
        </w:rPr>
        <w:t xml:space="preserve"> Rozdziału XIII</w:t>
      </w:r>
    </w:p>
    <w:p w14:paraId="7D31814B" w14:textId="20C2A8B2" w:rsidR="00DE7BE0" w:rsidRPr="00F7424A" w:rsidRDefault="00DE7BE0" w:rsidP="00F7424A">
      <w:pPr>
        <w:pStyle w:val="Tekstpodstawowywcity21"/>
        <w:numPr>
          <w:ilvl w:val="0"/>
          <w:numId w:val="25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lastRenderedPageBreak/>
        <w:t>wykonawca nie wyraził zgody na przedłużenie terminu związania ofertą</w:t>
      </w:r>
    </w:p>
    <w:p w14:paraId="183036BC" w14:textId="77777777" w:rsidR="00066BB7" w:rsidRPr="00F7424A" w:rsidRDefault="00066BB7" w:rsidP="00F7424A">
      <w:pPr>
        <w:pStyle w:val="Tekstpodstawowywcity21"/>
        <w:numPr>
          <w:ilvl w:val="0"/>
          <w:numId w:val="25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nie została sporządzona lub przekazana w sposób zgodny z wymaganiami technicznymi oraz organizacyjnymi sporządzania lub przekazywania ofert przy użyciu środków komunikacji elektronicznej określonymi przez zamawiającego</w:t>
      </w:r>
    </w:p>
    <w:p w14:paraId="6F3A064A" w14:textId="77777777" w:rsidR="00DE7BE0" w:rsidRPr="00F7424A" w:rsidRDefault="00DE7BE0" w:rsidP="00F7424A">
      <w:pPr>
        <w:pStyle w:val="Tekstpodstawowywcity21"/>
        <w:numPr>
          <w:ilvl w:val="0"/>
          <w:numId w:val="25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wykonawca nie wyraził zgody na wybór jego oferty po upływie terminu związania ofertą</w:t>
      </w:r>
    </w:p>
    <w:p w14:paraId="20104264" w14:textId="77777777" w:rsidR="00DE7BE0" w:rsidRPr="00F7424A" w:rsidRDefault="00DE7BE0" w:rsidP="00F7424A">
      <w:pPr>
        <w:pStyle w:val="Tekstpodstawowywcity21"/>
        <w:numPr>
          <w:ilvl w:val="0"/>
          <w:numId w:val="25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wykonawca nie wniósł wadium, lub wniósł w sposób nieprawidłowy lub nie utrzymał wadium nieprzerwanie do upływu terminu związania ofertą</w:t>
      </w:r>
    </w:p>
    <w:p w14:paraId="2ACFB365" w14:textId="77777777" w:rsidR="00DE7BE0" w:rsidRPr="00F7424A" w:rsidRDefault="00DE7BE0" w:rsidP="00F7424A">
      <w:pPr>
        <w:pStyle w:val="Tekstpodstawowywcity21"/>
        <w:numPr>
          <w:ilvl w:val="0"/>
          <w:numId w:val="25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jej przyjęcie naruszałoby bezpieczeństwo publiczne, a tego bezpieczeństwa nie można zagwarantować w inny sposób</w:t>
      </w:r>
    </w:p>
    <w:p w14:paraId="7D2204F3" w14:textId="1BA0A1B7" w:rsidR="00DE7BE0" w:rsidRPr="00F7424A" w:rsidRDefault="006D29AF" w:rsidP="00F7424A">
      <w:pPr>
        <w:pStyle w:val="Tekstpodstawowywcity21"/>
        <w:numPr>
          <w:ilvl w:val="0"/>
          <w:numId w:val="25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 xml:space="preserve">została złożona bez odbycia wizji lokalnej lub bez sprawdzenia dokumentów niezbędnych do realizacji zamówienia – jeżeli zamawiający tego wymagał </w:t>
      </w:r>
      <w:r w:rsidR="00DE425A">
        <w:rPr>
          <w:rFonts w:ascii="Arial" w:hAnsi="Arial" w:cs="Arial"/>
          <w:b w:val="0"/>
          <w:bCs w:val="0"/>
        </w:rPr>
        <w:t xml:space="preserve">                    </w:t>
      </w:r>
      <w:r w:rsidRPr="00F7424A">
        <w:rPr>
          <w:rFonts w:ascii="Arial" w:hAnsi="Arial" w:cs="Arial"/>
          <w:b w:val="0"/>
          <w:bCs w:val="0"/>
        </w:rPr>
        <w:t xml:space="preserve">w dokumentach zamówienia. </w:t>
      </w:r>
    </w:p>
    <w:p w14:paraId="6013CA17" w14:textId="77777777" w:rsidR="00831D34" w:rsidRPr="00F7424A" w:rsidRDefault="00831D34" w:rsidP="00144AB3">
      <w:pPr>
        <w:pStyle w:val="Tekstpodstawowywcity21"/>
        <w:ind w:left="0"/>
        <w:rPr>
          <w:rFonts w:ascii="Arial" w:hAnsi="Arial" w:cs="Arial"/>
          <w:b w:val="0"/>
          <w:bCs w:val="0"/>
        </w:rPr>
      </w:pPr>
    </w:p>
    <w:p w14:paraId="59BB4EA1" w14:textId="456B70CD" w:rsidR="00DD1F4C" w:rsidRPr="00F7424A" w:rsidRDefault="00DD1F4C" w:rsidP="00F7424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outlineLvl w:val="3"/>
        <w:rPr>
          <w:rFonts w:ascii="Arial" w:hAnsi="Arial" w:cs="Arial"/>
          <w:b/>
          <w:bCs/>
          <w:sz w:val="24"/>
          <w:szCs w:val="24"/>
        </w:rPr>
      </w:pPr>
      <w:r w:rsidRPr="00F7424A">
        <w:rPr>
          <w:rFonts w:ascii="Arial" w:hAnsi="Arial" w:cs="Arial"/>
          <w:b/>
          <w:bCs/>
          <w:sz w:val="24"/>
          <w:szCs w:val="24"/>
        </w:rPr>
        <w:t xml:space="preserve">ROZDZIAŁ XV </w:t>
      </w:r>
      <w:r w:rsidR="002A1A2C" w:rsidRPr="00F7424A">
        <w:rPr>
          <w:rFonts w:ascii="Arial" w:hAnsi="Arial" w:cs="Arial"/>
          <w:b/>
          <w:bCs/>
          <w:sz w:val="24"/>
          <w:szCs w:val="24"/>
        </w:rPr>
        <w:br/>
      </w:r>
      <w:r w:rsidRPr="00F7424A">
        <w:rPr>
          <w:rFonts w:ascii="Arial" w:hAnsi="Arial" w:cs="Arial"/>
          <w:b/>
          <w:bCs/>
          <w:sz w:val="24"/>
          <w:szCs w:val="24"/>
        </w:rPr>
        <w:t>Kryteria oceny ofert</w:t>
      </w:r>
    </w:p>
    <w:p w14:paraId="0BFA8400" w14:textId="77777777" w:rsidR="00CE470C" w:rsidRPr="00F7424A" w:rsidRDefault="00CE470C" w:rsidP="00F7424A">
      <w:pPr>
        <w:pStyle w:val="Tekstpodstawowywcity21"/>
        <w:ind w:left="360"/>
        <w:rPr>
          <w:rFonts w:ascii="Arial" w:hAnsi="Arial" w:cs="Arial"/>
          <w:bCs w:val="0"/>
        </w:rPr>
      </w:pPr>
    </w:p>
    <w:p w14:paraId="0B43D28A" w14:textId="77777777" w:rsidR="001517B3" w:rsidRPr="00F7424A" w:rsidRDefault="001517B3" w:rsidP="001517B3">
      <w:pPr>
        <w:pStyle w:val="Tekstpodstawowywcity21"/>
        <w:ind w:left="0"/>
        <w:rPr>
          <w:rFonts w:ascii="Arial" w:hAnsi="Arial" w:cs="Arial"/>
          <w:bCs w:val="0"/>
        </w:rPr>
      </w:pPr>
      <w:r>
        <w:rPr>
          <w:rFonts w:ascii="Arial" w:hAnsi="Arial" w:cs="Arial"/>
          <w:color w:val="000000"/>
        </w:rPr>
        <w:t xml:space="preserve">1. </w:t>
      </w:r>
      <w:r w:rsidRPr="00F7424A">
        <w:rPr>
          <w:rFonts w:ascii="Arial" w:hAnsi="Arial" w:cs="Arial"/>
          <w:bCs w:val="0"/>
        </w:rPr>
        <w:t>Kryteria oceny ofert:</w:t>
      </w:r>
    </w:p>
    <w:p w14:paraId="43F0BEA4" w14:textId="77777777" w:rsidR="001517B3" w:rsidRPr="00F7424A" w:rsidRDefault="001517B3" w:rsidP="001517B3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color w:val="000000"/>
          <w:sz w:val="24"/>
          <w:szCs w:val="24"/>
        </w:rPr>
        <w:t>Przy wyborze oferty Zamawiający będzie się kierował następującymi kryteriami: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4"/>
        <w:gridCol w:w="7213"/>
        <w:gridCol w:w="1563"/>
      </w:tblGrid>
      <w:tr w:rsidR="001517B3" w:rsidRPr="00F7424A" w14:paraId="616A11FA" w14:textId="77777777" w:rsidTr="00233742">
        <w:trPr>
          <w:trHeight w:val="24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E7EE0" w14:textId="77777777" w:rsidR="001517B3" w:rsidRPr="00F7424A" w:rsidRDefault="001517B3" w:rsidP="00233742">
            <w:pPr>
              <w:spacing w:before="240" w:after="60"/>
              <w:jc w:val="center"/>
              <w:outlineLvl w:val="6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F7424A">
              <w:rPr>
                <w:rFonts w:ascii="Arial" w:hAnsi="Arial" w:cs="Arial"/>
                <w:sz w:val="24"/>
                <w:szCs w:val="24"/>
                <w:lang w:eastAsia="en-US"/>
              </w:rPr>
              <w:t>NR</w:t>
            </w:r>
          </w:p>
        </w:tc>
        <w:tc>
          <w:tcPr>
            <w:tcW w:w="7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611BE" w14:textId="77777777" w:rsidR="001517B3" w:rsidRPr="00F7424A" w:rsidRDefault="001517B3" w:rsidP="00233742">
            <w:pPr>
              <w:spacing w:before="240" w:after="60"/>
              <w:jc w:val="center"/>
              <w:outlineLvl w:val="6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F7424A">
              <w:rPr>
                <w:rFonts w:ascii="Arial" w:hAnsi="Arial" w:cs="Arial"/>
                <w:sz w:val="24"/>
                <w:szCs w:val="24"/>
                <w:lang w:eastAsia="en-US"/>
              </w:rPr>
              <w:t>KRYTERIUM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392F8" w14:textId="77777777" w:rsidR="001517B3" w:rsidRPr="00F7424A" w:rsidRDefault="001517B3" w:rsidP="00233742">
            <w:pPr>
              <w:spacing w:before="240" w:after="60"/>
              <w:jc w:val="center"/>
              <w:outlineLvl w:val="6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F7424A">
              <w:rPr>
                <w:rFonts w:ascii="Arial" w:hAnsi="Arial" w:cs="Arial"/>
                <w:sz w:val="24"/>
                <w:szCs w:val="24"/>
                <w:lang w:eastAsia="en-US"/>
              </w:rPr>
              <w:t>WAGA w  %</w:t>
            </w:r>
          </w:p>
        </w:tc>
      </w:tr>
      <w:tr w:rsidR="001517B3" w:rsidRPr="00F7424A" w14:paraId="5BD03C07" w14:textId="77777777" w:rsidTr="00233742">
        <w:trPr>
          <w:trHeight w:val="128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09483" w14:textId="77777777" w:rsidR="001517B3" w:rsidRPr="00F7424A" w:rsidRDefault="001517B3" w:rsidP="002337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7424A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E469F" w14:textId="77777777" w:rsidR="001517B3" w:rsidRPr="00F7424A" w:rsidRDefault="001517B3" w:rsidP="00233742">
            <w:pPr>
              <w:spacing w:before="240" w:after="60"/>
              <w:jc w:val="center"/>
              <w:outlineLvl w:val="6"/>
              <w:rPr>
                <w:rFonts w:ascii="Arial" w:eastAsia="Arial Unicode MS" w:hAnsi="Arial" w:cs="Arial"/>
                <w:b/>
                <w:sz w:val="24"/>
                <w:szCs w:val="24"/>
                <w:lang w:eastAsia="en-US"/>
              </w:rPr>
            </w:pPr>
            <w:r w:rsidRPr="00F7424A">
              <w:rPr>
                <w:rFonts w:ascii="Arial" w:eastAsia="Arial Unicode MS" w:hAnsi="Arial" w:cs="Arial"/>
                <w:b/>
                <w:sz w:val="24"/>
                <w:szCs w:val="24"/>
                <w:lang w:eastAsia="en-US"/>
              </w:rPr>
              <w:t xml:space="preserve">CENA </w:t>
            </w:r>
            <w:r w:rsidRPr="00F7424A">
              <w:rPr>
                <w:rFonts w:ascii="Arial" w:eastAsia="Arial Unicode MS" w:hAnsi="Arial" w:cs="Arial"/>
                <w:b/>
                <w:iCs/>
                <w:sz w:val="24"/>
                <w:szCs w:val="24"/>
                <w:lang w:eastAsia="en-US"/>
              </w:rPr>
              <w:t>NETTO</w:t>
            </w:r>
          </w:p>
          <w:p w14:paraId="7A382437" w14:textId="77777777" w:rsidR="001517B3" w:rsidRPr="00F7424A" w:rsidRDefault="001517B3" w:rsidP="00233742">
            <w:pPr>
              <w:rPr>
                <w:rFonts w:ascii="Arial" w:eastAsia="Arial Unicode MS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245E5" w14:textId="77777777" w:rsidR="001517B3" w:rsidRPr="00F7424A" w:rsidRDefault="001517B3" w:rsidP="0023374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424A">
              <w:rPr>
                <w:rFonts w:ascii="Arial" w:hAnsi="Arial" w:cs="Arial"/>
                <w:b/>
                <w:bCs/>
                <w:sz w:val="24"/>
                <w:szCs w:val="24"/>
              </w:rPr>
              <w:t>100</w:t>
            </w:r>
          </w:p>
        </w:tc>
      </w:tr>
    </w:tbl>
    <w:p w14:paraId="5E9BD094" w14:textId="77777777" w:rsidR="001517B3" w:rsidRPr="00F7424A" w:rsidRDefault="001517B3" w:rsidP="001517B3">
      <w:pPr>
        <w:pStyle w:val="Tekstpodstawowywcity21"/>
        <w:ind w:left="0"/>
        <w:rPr>
          <w:rFonts w:ascii="Arial" w:hAnsi="Arial" w:cs="Arial"/>
          <w:bCs w:val="0"/>
        </w:rPr>
      </w:pPr>
    </w:p>
    <w:p w14:paraId="1A9D9728" w14:textId="77777777" w:rsidR="001517B3" w:rsidRPr="00F7424A" w:rsidRDefault="001517B3" w:rsidP="001517B3">
      <w:pPr>
        <w:pStyle w:val="Tekstpodstawowywcity21"/>
        <w:numPr>
          <w:ilvl w:val="0"/>
          <w:numId w:val="31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 xml:space="preserve">Jeżeli w postępowaniu o udzielenie zamówienia, w którym jedynym kryterium oceny ofert jest cena, nie można dokonać wyboru najkorzystniejszej oferty ze względu na to, że zostały złożone oferty o takiej samej cenie, zamawiający wezwie wykonawców, którzy złożyli te oferty, do złożenia w terminie określonym przez zamawiającego ofert dodatkowych zawierających nową cenę. </w:t>
      </w:r>
    </w:p>
    <w:p w14:paraId="2ABCA7C2" w14:textId="77777777" w:rsidR="001517B3" w:rsidRPr="006728F2" w:rsidRDefault="001517B3" w:rsidP="001517B3">
      <w:pPr>
        <w:pStyle w:val="Tekstpodstawowywcity21"/>
        <w:numPr>
          <w:ilvl w:val="0"/>
          <w:numId w:val="31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Wykonawcy, składając oferty dodatkowe, nie mogą oferować cen wyższych niż zaoferowane w uprzednio złożonych przez nich ofertach.</w:t>
      </w:r>
    </w:p>
    <w:p w14:paraId="713BA33C" w14:textId="77777777" w:rsidR="00DD1F4C" w:rsidRPr="00F7424A" w:rsidRDefault="00DD1F4C" w:rsidP="00F7424A">
      <w:pPr>
        <w:pStyle w:val="Tekstpodstawowywcity21"/>
        <w:rPr>
          <w:rFonts w:ascii="Arial" w:hAnsi="Arial" w:cs="Arial"/>
          <w:b w:val="0"/>
          <w:bCs w:val="0"/>
        </w:rPr>
      </w:pPr>
    </w:p>
    <w:p w14:paraId="3F97ED63" w14:textId="4EC1844C" w:rsidR="00DD1F4C" w:rsidRPr="00F7424A" w:rsidRDefault="00DD1F4C" w:rsidP="00F7424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outlineLvl w:val="3"/>
        <w:rPr>
          <w:rFonts w:ascii="Arial" w:hAnsi="Arial" w:cs="Arial"/>
          <w:b/>
          <w:bCs/>
          <w:sz w:val="24"/>
          <w:szCs w:val="24"/>
        </w:rPr>
      </w:pPr>
      <w:r w:rsidRPr="00F7424A">
        <w:rPr>
          <w:rFonts w:ascii="Arial" w:hAnsi="Arial" w:cs="Arial"/>
          <w:b/>
          <w:bCs/>
          <w:sz w:val="24"/>
          <w:szCs w:val="24"/>
        </w:rPr>
        <w:t xml:space="preserve">ROZDZIAŁ XVI </w:t>
      </w:r>
      <w:r w:rsidR="002A1A2C" w:rsidRPr="00F7424A">
        <w:rPr>
          <w:rFonts w:ascii="Arial" w:hAnsi="Arial" w:cs="Arial"/>
          <w:b/>
          <w:bCs/>
          <w:sz w:val="24"/>
          <w:szCs w:val="24"/>
        </w:rPr>
        <w:br/>
      </w:r>
      <w:r w:rsidRPr="00F7424A">
        <w:rPr>
          <w:rFonts w:ascii="Arial" w:hAnsi="Arial" w:cs="Arial"/>
          <w:b/>
          <w:bCs/>
          <w:sz w:val="24"/>
          <w:szCs w:val="24"/>
        </w:rPr>
        <w:t>Zawiadomienie o wyborze oferty najkorzystniejszej</w:t>
      </w:r>
    </w:p>
    <w:p w14:paraId="427AD445" w14:textId="77777777" w:rsidR="00DD1F4C" w:rsidRPr="00F7424A" w:rsidRDefault="00DD1F4C" w:rsidP="00F7424A">
      <w:pPr>
        <w:pStyle w:val="Tekstpodstawowywcity21"/>
        <w:ind w:left="0"/>
        <w:rPr>
          <w:rFonts w:ascii="Arial" w:hAnsi="Arial" w:cs="Arial"/>
          <w:b w:val="0"/>
          <w:bCs w:val="0"/>
        </w:rPr>
      </w:pPr>
    </w:p>
    <w:p w14:paraId="7D2E24B8" w14:textId="77777777" w:rsidR="00330734" w:rsidRPr="00F7424A" w:rsidRDefault="00ED65AE" w:rsidP="00AD1B7C">
      <w:pPr>
        <w:pStyle w:val="Tekstpodstawowywcity21"/>
        <w:numPr>
          <w:ilvl w:val="0"/>
          <w:numId w:val="29"/>
        </w:numPr>
        <w:rPr>
          <w:rFonts w:ascii="Arial" w:hAnsi="Arial" w:cs="Arial"/>
        </w:rPr>
      </w:pPr>
      <w:r w:rsidRPr="00F7424A">
        <w:rPr>
          <w:rFonts w:ascii="Arial" w:hAnsi="Arial" w:cs="Arial"/>
        </w:rPr>
        <w:t>Zawiadomienie o wyborze oferty najkorzystniejszej</w:t>
      </w:r>
      <w:r w:rsidR="00330734" w:rsidRPr="00F7424A">
        <w:rPr>
          <w:rFonts w:ascii="Arial" w:hAnsi="Arial" w:cs="Arial"/>
        </w:rPr>
        <w:t xml:space="preserve">. </w:t>
      </w:r>
    </w:p>
    <w:p w14:paraId="6E4395E3" w14:textId="77777777" w:rsidR="00ED65AE" w:rsidRPr="00F7424A" w:rsidRDefault="00E344DD" w:rsidP="00F7424A">
      <w:pPr>
        <w:pStyle w:val="Tekstpodstawowywcity21"/>
        <w:ind w:left="360"/>
        <w:rPr>
          <w:rFonts w:ascii="Arial" w:hAnsi="Arial" w:cs="Arial"/>
        </w:rPr>
      </w:pPr>
      <w:r w:rsidRPr="00F7424A">
        <w:rPr>
          <w:rFonts w:ascii="Arial" w:hAnsi="Arial" w:cs="Arial"/>
          <w:b w:val="0"/>
          <w:bCs w:val="0"/>
        </w:rPr>
        <w:t xml:space="preserve">Po wyborze oferty najkorzystniejszej zamawiający </w:t>
      </w:r>
      <w:r w:rsidR="00EF0D6B" w:rsidRPr="00F7424A">
        <w:rPr>
          <w:rFonts w:ascii="Arial" w:hAnsi="Arial" w:cs="Arial"/>
          <w:b w:val="0"/>
          <w:bCs w:val="0"/>
        </w:rPr>
        <w:t>poinformuje równocześnie wykonawców, którzy złożyli oferty</w:t>
      </w:r>
      <w:r w:rsidR="00ED65AE" w:rsidRPr="00F7424A">
        <w:rPr>
          <w:rFonts w:ascii="Arial" w:hAnsi="Arial" w:cs="Arial"/>
          <w:b w:val="0"/>
          <w:bCs w:val="0"/>
        </w:rPr>
        <w:t xml:space="preserve"> o:</w:t>
      </w:r>
    </w:p>
    <w:p w14:paraId="31DA06CC" w14:textId="2DDAE634" w:rsidR="00ED65AE" w:rsidRPr="00F7424A" w:rsidRDefault="00EF0D6B" w:rsidP="00F7424A">
      <w:pPr>
        <w:pStyle w:val="Tekstpodstawowywcity21"/>
        <w:numPr>
          <w:ilvl w:val="0"/>
          <w:numId w:val="26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wyborze najkorzystniejszej oferty</w:t>
      </w:r>
    </w:p>
    <w:p w14:paraId="14439827" w14:textId="77777777" w:rsidR="00F51A9F" w:rsidRPr="00F7424A" w:rsidRDefault="00EF0D6B" w:rsidP="00F7424A">
      <w:pPr>
        <w:pStyle w:val="Tekstpodstawowywcity21"/>
        <w:numPr>
          <w:ilvl w:val="0"/>
          <w:numId w:val="26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wykonawcach, których oferty zostały odrzucone</w:t>
      </w:r>
    </w:p>
    <w:p w14:paraId="0030D40F" w14:textId="77777777" w:rsidR="00A171DA" w:rsidRPr="00F7424A" w:rsidRDefault="00A171DA" w:rsidP="00F7424A">
      <w:pPr>
        <w:pStyle w:val="Tekstpodstawowywcity21"/>
        <w:ind w:left="360"/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- podając uzasadnienie faktyczne i prawne</w:t>
      </w:r>
      <w:r w:rsidR="00D15320" w:rsidRPr="00F7424A">
        <w:rPr>
          <w:rFonts w:ascii="Arial" w:hAnsi="Arial" w:cs="Arial"/>
          <w:b w:val="0"/>
          <w:bCs w:val="0"/>
        </w:rPr>
        <w:t xml:space="preserve">. </w:t>
      </w:r>
    </w:p>
    <w:p w14:paraId="03E6907C" w14:textId="607FD6A5" w:rsidR="00B0033A" w:rsidRPr="00F7424A" w:rsidRDefault="00ED65AE" w:rsidP="00AF005F">
      <w:pPr>
        <w:pStyle w:val="Tekstpodstawowywcity21"/>
        <w:ind w:left="360"/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 xml:space="preserve">Zamawiający udostępni na </w:t>
      </w:r>
      <w:r w:rsidR="00F80EDF" w:rsidRPr="00F7424A">
        <w:rPr>
          <w:rFonts w:ascii="Arial" w:hAnsi="Arial" w:cs="Arial"/>
          <w:b w:val="0"/>
          <w:bCs w:val="0"/>
        </w:rPr>
        <w:t>Platformie/</w:t>
      </w:r>
      <w:r w:rsidRPr="00F7424A">
        <w:rPr>
          <w:rFonts w:ascii="Arial" w:hAnsi="Arial" w:cs="Arial"/>
          <w:b w:val="0"/>
          <w:bCs w:val="0"/>
        </w:rPr>
        <w:t xml:space="preserve">stronie internetowej prowadzonego postępowania </w:t>
      </w:r>
      <w:r w:rsidR="00F66F4A" w:rsidRPr="00F7424A">
        <w:rPr>
          <w:rFonts w:ascii="Arial" w:hAnsi="Arial" w:cs="Arial"/>
          <w:b w:val="0"/>
          <w:bCs w:val="0"/>
        </w:rPr>
        <w:t xml:space="preserve">ww. </w:t>
      </w:r>
      <w:r w:rsidRPr="00F7424A">
        <w:rPr>
          <w:rFonts w:ascii="Arial" w:hAnsi="Arial" w:cs="Arial"/>
          <w:b w:val="0"/>
          <w:bCs w:val="0"/>
        </w:rPr>
        <w:t>informacj</w:t>
      </w:r>
      <w:r w:rsidR="00F66F4A" w:rsidRPr="00F7424A">
        <w:rPr>
          <w:rFonts w:ascii="Arial" w:hAnsi="Arial" w:cs="Arial"/>
          <w:b w:val="0"/>
          <w:bCs w:val="0"/>
        </w:rPr>
        <w:t>e</w:t>
      </w:r>
      <w:r w:rsidRPr="00F7424A">
        <w:rPr>
          <w:rFonts w:ascii="Arial" w:hAnsi="Arial" w:cs="Arial"/>
          <w:b w:val="0"/>
          <w:bCs w:val="0"/>
        </w:rPr>
        <w:t xml:space="preserve">. </w:t>
      </w:r>
    </w:p>
    <w:p w14:paraId="3F41A09E" w14:textId="77777777" w:rsidR="008B20DD" w:rsidRPr="00F7424A" w:rsidRDefault="00B0033A" w:rsidP="00F7424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outlineLvl w:val="3"/>
        <w:rPr>
          <w:rFonts w:ascii="Arial" w:hAnsi="Arial" w:cs="Arial"/>
          <w:b/>
          <w:bCs/>
          <w:sz w:val="24"/>
          <w:szCs w:val="24"/>
        </w:rPr>
      </w:pPr>
      <w:r w:rsidRPr="00F7424A">
        <w:rPr>
          <w:rFonts w:ascii="Arial" w:hAnsi="Arial" w:cs="Arial"/>
          <w:b/>
          <w:bCs/>
          <w:sz w:val="24"/>
          <w:szCs w:val="24"/>
        </w:rPr>
        <w:t xml:space="preserve">ROZDZIAŁ XVII </w:t>
      </w:r>
    </w:p>
    <w:p w14:paraId="53BB9062" w14:textId="77777777" w:rsidR="00B0033A" w:rsidRPr="00F7424A" w:rsidRDefault="00B0033A" w:rsidP="00F7424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outlineLvl w:val="3"/>
        <w:rPr>
          <w:rFonts w:ascii="Arial" w:hAnsi="Arial" w:cs="Arial"/>
          <w:b/>
          <w:bCs/>
          <w:sz w:val="24"/>
          <w:szCs w:val="24"/>
        </w:rPr>
      </w:pPr>
      <w:r w:rsidRPr="00F7424A">
        <w:rPr>
          <w:rFonts w:ascii="Arial" w:hAnsi="Arial" w:cs="Arial"/>
          <w:b/>
          <w:bCs/>
          <w:sz w:val="24"/>
          <w:szCs w:val="24"/>
        </w:rPr>
        <w:t>Przesłanki unieważnienia postępowania</w:t>
      </w:r>
    </w:p>
    <w:p w14:paraId="5D9EE846" w14:textId="77777777" w:rsidR="00B0033A" w:rsidRPr="00F7424A" w:rsidRDefault="00B0033A" w:rsidP="00F7424A">
      <w:pPr>
        <w:pStyle w:val="Tekstpodstawowywcity21"/>
        <w:ind w:left="0"/>
        <w:rPr>
          <w:rFonts w:ascii="Arial" w:hAnsi="Arial" w:cs="Arial"/>
          <w:b w:val="0"/>
          <w:bCs w:val="0"/>
        </w:rPr>
      </w:pPr>
    </w:p>
    <w:p w14:paraId="3441BC1E" w14:textId="77777777" w:rsidR="00180465" w:rsidRPr="00F7424A" w:rsidRDefault="00180465" w:rsidP="00AD1B7C">
      <w:pPr>
        <w:pStyle w:val="Tekstpodstawowywcity21"/>
        <w:numPr>
          <w:ilvl w:val="0"/>
          <w:numId w:val="30"/>
        </w:numPr>
        <w:rPr>
          <w:rFonts w:ascii="Arial" w:hAnsi="Arial" w:cs="Arial"/>
        </w:rPr>
      </w:pPr>
      <w:r w:rsidRPr="00F7424A">
        <w:rPr>
          <w:rFonts w:ascii="Arial" w:hAnsi="Arial" w:cs="Arial"/>
        </w:rPr>
        <w:t>Zamawiający unieważnia postępowanie o udzielenie zamówienia, jeżeli:</w:t>
      </w:r>
    </w:p>
    <w:p w14:paraId="58DA99F2" w14:textId="77777777" w:rsidR="00180465" w:rsidRPr="00F7424A" w:rsidRDefault="00180465" w:rsidP="00F7424A">
      <w:pPr>
        <w:pStyle w:val="Akapitzlist"/>
        <w:numPr>
          <w:ilvl w:val="0"/>
          <w:numId w:val="2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nie złożono żadnej oferty</w:t>
      </w:r>
    </w:p>
    <w:p w14:paraId="5550CAF4" w14:textId="77777777" w:rsidR="00180465" w:rsidRPr="00F7424A" w:rsidRDefault="00180465" w:rsidP="00F7424A">
      <w:pPr>
        <w:pStyle w:val="Akapitzlist"/>
        <w:numPr>
          <w:ilvl w:val="0"/>
          <w:numId w:val="2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lastRenderedPageBreak/>
        <w:t>wszystkie oferty podlegały odrzuceniu</w:t>
      </w:r>
    </w:p>
    <w:p w14:paraId="1786DE04" w14:textId="77777777" w:rsidR="00180465" w:rsidRPr="00F7424A" w:rsidRDefault="00180465" w:rsidP="00F7424A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cena najkorzystniejszej oferty lub oferta z najniższą ceną przewyższa kwotę, którą zamawiający zamierza przeznaczyć na sfinansowanie zamówienia, chyba że zamawiający może zwiększyć tę kwotę do ceny najkorzystniejszej oferty</w:t>
      </w:r>
    </w:p>
    <w:p w14:paraId="2BFFFE18" w14:textId="77777777" w:rsidR="00180465" w:rsidRPr="00F7424A" w:rsidRDefault="00180465" w:rsidP="00F7424A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zostały złożone oferty dodatkowe o takiej samej cenie</w:t>
      </w:r>
    </w:p>
    <w:p w14:paraId="16C3B2DE" w14:textId="77777777" w:rsidR="00180465" w:rsidRPr="00F7424A" w:rsidRDefault="00180465" w:rsidP="00F7424A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wystąpiła istotna zmiana okoliczności powodująca, że prowadzenie postępowania lub wykonanie zamówienia nie leży w interesie publicznym, czego nie można było wcześniej przewidzieć</w:t>
      </w:r>
    </w:p>
    <w:p w14:paraId="6CB1A173" w14:textId="77777777" w:rsidR="00180465" w:rsidRPr="00F7424A" w:rsidRDefault="00180465" w:rsidP="00F7424A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postępowanie obarczone jest niemożliwą do usunięcia wadą uniemożliwiającą zawarcie niepodlegającej unieważnieniu umowy w sprawie zamówienia publicznego</w:t>
      </w:r>
    </w:p>
    <w:p w14:paraId="758B9875" w14:textId="77777777" w:rsidR="00180465" w:rsidRPr="00F7424A" w:rsidRDefault="00180465" w:rsidP="00F7424A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wykonawca nie wniósł wymaganego zabezpieczenia należytego wykonania umowy lub uchylił się od zawarcia umowy w sprawie zamówienia publicznego, </w:t>
      </w:r>
    </w:p>
    <w:p w14:paraId="0764BF10" w14:textId="77777777" w:rsidR="00180465" w:rsidRPr="00F7424A" w:rsidRDefault="00180465" w:rsidP="00AD1B7C">
      <w:pPr>
        <w:pStyle w:val="Default"/>
        <w:numPr>
          <w:ilvl w:val="0"/>
          <w:numId w:val="30"/>
        </w:numPr>
        <w:jc w:val="both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O unieważnieniu postępowania o udzielenie zamówienia Zamawiający zawiadamia równocześnie wszystkich Wykonawców, którzy ubiegali się o udzielenie zamówienia, podając uzasadnienie faktyczne i prawne poprzez zamieszczenie informacji na </w:t>
      </w:r>
      <w:r w:rsidR="00FA7FCE" w:rsidRPr="00F7424A">
        <w:rPr>
          <w:rFonts w:ascii="Arial" w:hAnsi="Arial" w:cs="Arial"/>
        </w:rPr>
        <w:t>P</w:t>
      </w:r>
      <w:r w:rsidRPr="00F7424A">
        <w:rPr>
          <w:rFonts w:ascii="Arial" w:hAnsi="Arial" w:cs="Arial"/>
        </w:rPr>
        <w:t>latformie</w:t>
      </w:r>
      <w:r w:rsidR="003678B1" w:rsidRPr="00F7424A">
        <w:rPr>
          <w:rFonts w:ascii="Arial" w:hAnsi="Arial" w:cs="Arial"/>
        </w:rPr>
        <w:t>/stronie internetowej prowadzonego postępowania</w:t>
      </w:r>
      <w:r w:rsidR="00FA7FCE" w:rsidRPr="00F7424A">
        <w:rPr>
          <w:rFonts w:ascii="Arial" w:hAnsi="Arial" w:cs="Arial"/>
        </w:rPr>
        <w:t>.</w:t>
      </w:r>
    </w:p>
    <w:p w14:paraId="37D4EB4F" w14:textId="165863C3" w:rsidR="00581860" w:rsidRPr="00F7424A" w:rsidRDefault="00180465" w:rsidP="00AD1B7C">
      <w:pPr>
        <w:pStyle w:val="Default"/>
        <w:numPr>
          <w:ilvl w:val="0"/>
          <w:numId w:val="30"/>
        </w:numPr>
        <w:jc w:val="both"/>
        <w:rPr>
          <w:rFonts w:ascii="Arial" w:hAnsi="Arial" w:cs="Arial"/>
          <w:b/>
          <w:bCs/>
        </w:rPr>
      </w:pPr>
      <w:r w:rsidRPr="00F7424A">
        <w:rPr>
          <w:rFonts w:ascii="Arial" w:hAnsi="Arial" w:cs="Arial"/>
          <w:b/>
          <w:bCs/>
        </w:rPr>
        <w:t>Ponadto, Zamawiający zastrzega sobie możliwość unieważnienia postępowania bez podawania przyczyn.</w:t>
      </w:r>
    </w:p>
    <w:p w14:paraId="1EE45E5C" w14:textId="77777777" w:rsidR="004A4162" w:rsidRPr="00F7424A" w:rsidRDefault="004A4162" w:rsidP="00F7424A">
      <w:pPr>
        <w:pStyle w:val="Default"/>
        <w:tabs>
          <w:tab w:val="left" w:pos="360"/>
        </w:tabs>
        <w:ind w:left="360"/>
        <w:jc w:val="both"/>
        <w:rPr>
          <w:rFonts w:ascii="Arial" w:hAnsi="Arial" w:cs="Arial"/>
          <w:b/>
          <w:bCs/>
        </w:rPr>
      </w:pPr>
    </w:p>
    <w:p w14:paraId="34019BA1" w14:textId="54E7B274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ROZDZIAŁ X</w:t>
      </w:r>
      <w:r w:rsidR="00B0033A" w:rsidRPr="00F7424A">
        <w:rPr>
          <w:rFonts w:ascii="Arial" w:hAnsi="Arial" w:cs="Arial"/>
          <w:sz w:val="24"/>
          <w:szCs w:val="24"/>
        </w:rPr>
        <w:t>VIII</w:t>
      </w:r>
      <w:r w:rsidRPr="00F7424A">
        <w:rPr>
          <w:rFonts w:ascii="Arial" w:hAnsi="Arial" w:cs="Arial"/>
          <w:sz w:val="24"/>
          <w:szCs w:val="24"/>
        </w:rPr>
        <w:t xml:space="preserve"> </w:t>
      </w:r>
      <w:r w:rsidR="005B6932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Zawarcie umowy, zabezpieczenie należytego wykonania umowy</w:t>
      </w:r>
      <w:r w:rsidR="004635DD" w:rsidRPr="00F7424A">
        <w:rPr>
          <w:rFonts w:ascii="Arial" w:hAnsi="Arial" w:cs="Arial"/>
          <w:sz w:val="24"/>
          <w:szCs w:val="24"/>
        </w:rPr>
        <w:t>, ubezpieczenie OC</w:t>
      </w:r>
    </w:p>
    <w:p w14:paraId="2A52F268" w14:textId="77777777" w:rsidR="004A4162" w:rsidRPr="00F7424A" w:rsidRDefault="004A4162" w:rsidP="00F7424A">
      <w:pPr>
        <w:pStyle w:val="Tekstpodstawowy"/>
        <w:tabs>
          <w:tab w:val="clear" w:pos="567"/>
          <w:tab w:val="left" w:pos="-1843"/>
        </w:tabs>
        <w:ind w:left="284"/>
        <w:rPr>
          <w:rFonts w:ascii="Arial" w:hAnsi="Arial" w:cs="Arial"/>
          <w:bCs w:val="0"/>
          <w:sz w:val="24"/>
          <w:szCs w:val="24"/>
        </w:rPr>
      </w:pPr>
    </w:p>
    <w:p w14:paraId="3CBC388B" w14:textId="3C2BD33A" w:rsidR="004635DD" w:rsidRPr="00F7424A" w:rsidRDefault="004A4162" w:rsidP="00F7424A">
      <w:pPr>
        <w:pStyle w:val="Tekstpodstawowy"/>
        <w:numPr>
          <w:ilvl w:val="2"/>
          <w:numId w:val="9"/>
        </w:numPr>
        <w:tabs>
          <w:tab w:val="clear" w:pos="567"/>
          <w:tab w:val="clear" w:pos="2340"/>
          <w:tab w:val="left" w:pos="-1843"/>
          <w:tab w:val="num" w:pos="284"/>
        </w:tabs>
        <w:ind w:left="284" w:hanging="284"/>
        <w:rPr>
          <w:rFonts w:ascii="Arial" w:hAnsi="Arial" w:cs="Arial"/>
          <w:bCs w:val="0"/>
          <w:sz w:val="24"/>
          <w:szCs w:val="24"/>
        </w:rPr>
      </w:pPr>
      <w:r w:rsidRPr="00F7424A">
        <w:rPr>
          <w:rFonts w:ascii="Arial" w:hAnsi="Arial" w:cs="Arial"/>
          <w:bCs w:val="0"/>
          <w:sz w:val="24"/>
          <w:szCs w:val="24"/>
        </w:rPr>
        <w:t>Z</w:t>
      </w:r>
      <w:r w:rsidR="004635DD" w:rsidRPr="00F7424A">
        <w:rPr>
          <w:rFonts w:ascii="Arial" w:hAnsi="Arial" w:cs="Arial"/>
          <w:bCs w:val="0"/>
          <w:sz w:val="24"/>
          <w:szCs w:val="24"/>
        </w:rPr>
        <w:t>awarcie umowy:</w:t>
      </w:r>
    </w:p>
    <w:p w14:paraId="1BD20A29" w14:textId="7BA3C3FD" w:rsidR="00495486" w:rsidRPr="00936009" w:rsidRDefault="00495486" w:rsidP="00F7424A">
      <w:pPr>
        <w:pStyle w:val="Tekstpodstawowy"/>
        <w:tabs>
          <w:tab w:val="clear" w:pos="567"/>
          <w:tab w:val="left" w:pos="-1843"/>
        </w:tabs>
        <w:ind w:left="284"/>
        <w:rPr>
          <w:rFonts w:ascii="Arial" w:hAnsi="Arial" w:cs="Arial"/>
          <w:b w:val="0"/>
          <w:sz w:val="24"/>
          <w:szCs w:val="24"/>
          <w:u w:val="single"/>
        </w:rPr>
      </w:pPr>
      <w:r w:rsidRPr="00144AB3">
        <w:rPr>
          <w:rFonts w:ascii="Arial" w:hAnsi="Arial" w:cs="Arial"/>
          <w:b w:val="0"/>
          <w:sz w:val="24"/>
          <w:szCs w:val="24"/>
        </w:rPr>
        <w:t xml:space="preserve">Projektowane postanowienia umowy, które zostaną wprowadzone do treści  umowy zawarte są w projekcie umowy </w:t>
      </w:r>
      <w:r w:rsidR="0060016F" w:rsidRPr="00144AB3">
        <w:rPr>
          <w:rFonts w:ascii="Arial" w:hAnsi="Arial" w:cs="Arial"/>
          <w:b w:val="0"/>
          <w:sz w:val="24"/>
          <w:szCs w:val="24"/>
        </w:rPr>
        <w:t>stanowiąc</w:t>
      </w:r>
      <w:r w:rsidRPr="00144AB3">
        <w:rPr>
          <w:rFonts w:ascii="Arial" w:hAnsi="Arial" w:cs="Arial"/>
          <w:b w:val="0"/>
          <w:sz w:val="24"/>
          <w:szCs w:val="24"/>
        </w:rPr>
        <w:t xml:space="preserve">ym </w:t>
      </w:r>
      <w:r w:rsidR="0060016F" w:rsidRPr="00144AB3">
        <w:rPr>
          <w:rFonts w:ascii="Arial" w:hAnsi="Arial" w:cs="Arial"/>
          <w:bCs w:val="0"/>
          <w:sz w:val="24"/>
          <w:szCs w:val="24"/>
        </w:rPr>
        <w:t xml:space="preserve">załącznik nr </w:t>
      </w:r>
      <w:r w:rsidR="005C555F">
        <w:rPr>
          <w:rFonts w:ascii="Arial" w:hAnsi="Arial" w:cs="Arial"/>
          <w:bCs w:val="0"/>
          <w:sz w:val="24"/>
          <w:szCs w:val="24"/>
        </w:rPr>
        <w:t>5</w:t>
      </w:r>
      <w:r w:rsidR="00BE7CCD" w:rsidRPr="00144AB3">
        <w:rPr>
          <w:rFonts w:ascii="Arial" w:hAnsi="Arial" w:cs="Arial"/>
          <w:bCs w:val="0"/>
          <w:sz w:val="24"/>
          <w:szCs w:val="24"/>
        </w:rPr>
        <w:t xml:space="preserve"> </w:t>
      </w:r>
      <w:r w:rsidR="0060016F" w:rsidRPr="00144AB3">
        <w:rPr>
          <w:rFonts w:ascii="Arial" w:hAnsi="Arial" w:cs="Arial"/>
          <w:bCs w:val="0"/>
          <w:sz w:val="24"/>
          <w:szCs w:val="24"/>
        </w:rPr>
        <w:t xml:space="preserve">do </w:t>
      </w:r>
      <w:r w:rsidRPr="00144AB3">
        <w:rPr>
          <w:rFonts w:ascii="Arial" w:hAnsi="Arial" w:cs="Arial"/>
          <w:bCs w:val="0"/>
          <w:sz w:val="24"/>
          <w:szCs w:val="24"/>
        </w:rPr>
        <w:t>SWZ</w:t>
      </w:r>
      <w:r w:rsidRPr="00144AB3">
        <w:rPr>
          <w:rFonts w:ascii="Arial" w:hAnsi="Arial" w:cs="Arial"/>
          <w:b w:val="0"/>
          <w:sz w:val="24"/>
          <w:szCs w:val="24"/>
        </w:rPr>
        <w:t xml:space="preserve">. </w:t>
      </w:r>
      <w:r w:rsidR="0049597E">
        <w:rPr>
          <w:rFonts w:ascii="Arial" w:hAnsi="Arial" w:cs="Arial"/>
          <w:b w:val="0"/>
          <w:bCs w:val="0"/>
          <w:sz w:val="24"/>
          <w:szCs w:val="24"/>
        </w:rPr>
        <w:t xml:space="preserve">Wykonawca ma obowiązek zawrzeć umowę zgodnie z tym projektem umowy. </w:t>
      </w:r>
      <w:r w:rsidR="00936009" w:rsidRPr="00936009">
        <w:rPr>
          <w:rFonts w:ascii="Arial" w:hAnsi="Arial" w:cs="Arial"/>
          <w:b w:val="0"/>
          <w:bCs w:val="0"/>
          <w:sz w:val="24"/>
          <w:szCs w:val="24"/>
          <w:u w:val="single"/>
        </w:rPr>
        <w:t xml:space="preserve">Przed podpisaniem umowy, wykonawca którego oferta zostanie uznana za najkorzystniejszą, zobowiązany jest dostarczyć </w:t>
      </w:r>
      <w:r w:rsidR="00936009">
        <w:rPr>
          <w:rFonts w:ascii="Arial" w:hAnsi="Arial" w:cs="Arial"/>
          <w:b w:val="0"/>
          <w:bCs w:val="0"/>
          <w:sz w:val="24"/>
          <w:szCs w:val="24"/>
          <w:u w:val="single"/>
        </w:rPr>
        <w:t>Z</w:t>
      </w:r>
      <w:r w:rsidR="00936009" w:rsidRPr="00936009">
        <w:rPr>
          <w:rFonts w:ascii="Arial" w:hAnsi="Arial" w:cs="Arial"/>
          <w:b w:val="0"/>
          <w:bCs w:val="0"/>
          <w:sz w:val="24"/>
          <w:szCs w:val="24"/>
          <w:u w:val="single"/>
        </w:rPr>
        <w:t>amawiającemu</w:t>
      </w:r>
      <w:r w:rsidR="00936009">
        <w:rPr>
          <w:rFonts w:ascii="Arial" w:hAnsi="Arial" w:cs="Arial"/>
          <w:b w:val="0"/>
          <w:bCs w:val="0"/>
          <w:sz w:val="24"/>
          <w:szCs w:val="24"/>
          <w:u w:val="single"/>
        </w:rPr>
        <w:t xml:space="preserve"> </w:t>
      </w:r>
      <w:r w:rsidR="00AC7298" w:rsidRPr="00936009">
        <w:rPr>
          <w:rFonts w:ascii="Arial" w:hAnsi="Arial" w:cs="Arial"/>
          <w:b w:val="0"/>
          <w:bCs w:val="0"/>
          <w:sz w:val="24"/>
          <w:szCs w:val="24"/>
          <w:u w:val="single"/>
        </w:rPr>
        <w:t>zaświadcze</w:t>
      </w:r>
      <w:r w:rsidR="00936009" w:rsidRPr="00936009">
        <w:rPr>
          <w:rFonts w:ascii="Arial" w:hAnsi="Arial" w:cs="Arial"/>
          <w:b w:val="0"/>
          <w:bCs w:val="0"/>
          <w:sz w:val="24"/>
          <w:szCs w:val="24"/>
          <w:u w:val="single"/>
        </w:rPr>
        <w:t>ń</w:t>
      </w:r>
      <w:r w:rsidR="00AC7298" w:rsidRPr="00936009">
        <w:rPr>
          <w:rFonts w:ascii="Arial" w:hAnsi="Arial" w:cs="Arial"/>
          <w:b w:val="0"/>
          <w:bCs w:val="0"/>
          <w:sz w:val="24"/>
          <w:szCs w:val="24"/>
          <w:u w:val="single"/>
        </w:rPr>
        <w:t xml:space="preserve"> </w:t>
      </w:r>
      <w:r w:rsidR="00936009">
        <w:rPr>
          <w:rFonts w:ascii="Arial" w:hAnsi="Arial" w:cs="Arial"/>
          <w:b w:val="0"/>
          <w:bCs w:val="0"/>
          <w:sz w:val="24"/>
          <w:szCs w:val="24"/>
          <w:u w:val="single"/>
        </w:rPr>
        <w:t xml:space="preserve">                   </w:t>
      </w:r>
      <w:r w:rsidR="00AC7298" w:rsidRPr="00936009">
        <w:rPr>
          <w:rFonts w:ascii="Arial" w:hAnsi="Arial" w:cs="Arial"/>
          <w:b w:val="0"/>
          <w:bCs w:val="0"/>
          <w:sz w:val="24"/>
          <w:szCs w:val="24"/>
          <w:u w:val="single"/>
        </w:rPr>
        <w:t>o przynależności do izby samorządu zawodowego – zgodnie z przepisami prawa budowlanego i ustawą o samorządach zawodowych architektów, inżynierów budownictwa oraz urbanistów (art.6.1 ustawy z dnia 15.12.2000r. Dz.U. z 2001r. Nr 5, poz. 42 z póź. zm.),</w:t>
      </w:r>
    </w:p>
    <w:p w14:paraId="783C7F4A" w14:textId="77777777" w:rsidR="00F7424A" w:rsidRPr="00F7424A" w:rsidRDefault="00F7424A" w:rsidP="00144AB3">
      <w:pPr>
        <w:pStyle w:val="Tekstpodstawowy"/>
        <w:tabs>
          <w:tab w:val="clear" w:pos="567"/>
          <w:tab w:val="left" w:pos="-1843"/>
        </w:tabs>
        <w:rPr>
          <w:rFonts w:ascii="Arial" w:hAnsi="Arial" w:cs="Arial"/>
          <w:b w:val="0"/>
          <w:sz w:val="24"/>
          <w:szCs w:val="24"/>
        </w:rPr>
      </w:pPr>
    </w:p>
    <w:p w14:paraId="63DC7C51" w14:textId="77777777" w:rsidR="0060016F" w:rsidRPr="00F7424A" w:rsidRDefault="0060016F" w:rsidP="00F7424A">
      <w:pPr>
        <w:pStyle w:val="Tekstpodstawowy"/>
        <w:numPr>
          <w:ilvl w:val="2"/>
          <w:numId w:val="9"/>
        </w:numPr>
        <w:tabs>
          <w:tab w:val="clear" w:pos="567"/>
          <w:tab w:val="clear" w:pos="2340"/>
          <w:tab w:val="left" w:pos="-1843"/>
          <w:tab w:val="num" w:pos="284"/>
        </w:tabs>
        <w:ind w:left="284" w:hanging="284"/>
        <w:rPr>
          <w:rFonts w:ascii="Arial" w:hAnsi="Arial" w:cs="Arial"/>
          <w:bCs w:val="0"/>
          <w:sz w:val="24"/>
          <w:szCs w:val="24"/>
        </w:rPr>
      </w:pPr>
      <w:r w:rsidRPr="00F7424A">
        <w:rPr>
          <w:rFonts w:ascii="Arial" w:hAnsi="Arial" w:cs="Arial"/>
          <w:bCs w:val="0"/>
          <w:sz w:val="24"/>
          <w:szCs w:val="24"/>
        </w:rPr>
        <w:t>Zabezpieczenie należytego wykonania umowy.</w:t>
      </w:r>
    </w:p>
    <w:p w14:paraId="1C9A1CD3" w14:textId="0C4EF4E3" w:rsidR="0060016F" w:rsidRPr="00F7424A" w:rsidRDefault="0060016F" w:rsidP="00F7424A">
      <w:pPr>
        <w:pStyle w:val="pkt"/>
        <w:numPr>
          <w:ilvl w:val="0"/>
          <w:numId w:val="10"/>
        </w:numPr>
        <w:tabs>
          <w:tab w:val="clear" w:pos="360"/>
        </w:tabs>
        <w:spacing w:before="0" w:after="0"/>
        <w:ind w:left="284" w:hanging="283"/>
        <w:rPr>
          <w:rFonts w:ascii="Arial" w:hAnsi="Arial" w:cs="Arial"/>
          <w:i/>
          <w:iCs/>
        </w:rPr>
      </w:pPr>
      <w:r w:rsidRPr="00F7424A">
        <w:rPr>
          <w:rFonts w:ascii="Arial" w:hAnsi="Arial" w:cs="Arial"/>
        </w:rPr>
        <w:t xml:space="preserve">Wykonawca jest zobowiązany wnieść zabezpieczenie należytego wykonania umowy przed zawarciem umowy, w </w:t>
      </w:r>
      <w:r w:rsidRPr="00F7424A">
        <w:rPr>
          <w:rFonts w:ascii="Arial" w:hAnsi="Arial" w:cs="Arial"/>
          <w:color w:val="000000" w:themeColor="text1"/>
        </w:rPr>
        <w:t xml:space="preserve">wysokości </w:t>
      </w:r>
      <w:r w:rsidR="00224F19">
        <w:rPr>
          <w:rFonts w:ascii="Arial" w:hAnsi="Arial" w:cs="Arial"/>
          <w:color w:val="000000" w:themeColor="text1"/>
        </w:rPr>
        <w:t>5</w:t>
      </w:r>
      <w:r w:rsidR="0028228F" w:rsidRPr="00F7424A">
        <w:rPr>
          <w:rFonts w:ascii="Arial" w:hAnsi="Arial" w:cs="Arial"/>
          <w:color w:val="000000" w:themeColor="text1"/>
        </w:rPr>
        <w:t xml:space="preserve"> </w:t>
      </w:r>
      <w:r w:rsidRPr="00F7424A">
        <w:rPr>
          <w:rFonts w:ascii="Arial" w:hAnsi="Arial" w:cs="Arial"/>
          <w:b/>
          <w:color w:val="000000" w:themeColor="text1"/>
        </w:rPr>
        <w:t>%</w:t>
      </w:r>
      <w:r w:rsidRPr="00F7424A">
        <w:rPr>
          <w:rFonts w:ascii="Arial" w:hAnsi="Arial" w:cs="Arial"/>
          <w:color w:val="000000" w:themeColor="text1"/>
        </w:rPr>
        <w:t xml:space="preserve"> </w:t>
      </w:r>
      <w:r w:rsidRPr="00F7424A">
        <w:rPr>
          <w:rFonts w:ascii="Arial" w:hAnsi="Arial" w:cs="Arial"/>
        </w:rPr>
        <w:t xml:space="preserve">ceny całkowitej podanej </w:t>
      </w:r>
      <w:r w:rsidR="00581860" w:rsidRPr="00F7424A">
        <w:rPr>
          <w:rFonts w:ascii="Arial" w:hAnsi="Arial" w:cs="Arial"/>
        </w:rPr>
        <w:br/>
      </w:r>
      <w:r w:rsidRPr="00F7424A">
        <w:rPr>
          <w:rFonts w:ascii="Arial" w:hAnsi="Arial" w:cs="Arial"/>
        </w:rPr>
        <w:t>w ofercie.</w:t>
      </w:r>
    </w:p>
    <w:p w14:paraId="5F50859F" w14:textId="2A80731C" w:rsidR="002C29BA" w:rsidRPr="00F7424A" w:rsidRDefault="002C29BA" w:rsidP="00F7424A">
      <w:pPr>
        <w:pStyle w:val="pkt"/>
        <w:numPr>
          <w:ilvl w:val="0"/>
          <w:numId w:val="10"/>
        </w:numPr>
        <w:tabs>
          <w:tab w:val="clear" w:pos="360"/>
        </w:tabs>
        <w:spacing w:before="0" w:after="0"/>
        <w:ind w:left="284" w:hanging="283"/>
        <w:rPr>
          <w:rFonts w:ascii="Arial" w:hAnsi="Arial" w:cs="Arial"/>
          <w:i/>
          <w:iCs/>
        </w:rPr>
      </w:pPr>
      <w:r w:rsidRPr="00F7424A">
        <w:rPr>
          <w:rFonts w:ascii="Arial" w:hAnsi="Arial" w:cs="Arial"/>
        </w:rPr>
        <w:t xml:space="preserve">W przypadku zabezpieczenia wnoszonego w formie innej niż pieniężna, Wykonawca dostarczy wzór dokumentu (gwarancja/poręczenie) w terminie 7 dni od dnia otrzymania informacji o wyborze jego oferty. Wzór w/w dokumentu winien zostać zaakceptowany przez Zamawiającego, po czym Zamawiający określi termin podpisania umowy. Oryginał dokumentu (gwarancji/poręczenia) winien zostać przekazany Zamawiającemu najpóźniej 1 dzień przed podpisaniem umowy i winien obowiązywać od dnia zawarcia umowy pomiędzy Zamawiającym i Wykonawcą do 15 dnia liczonego od dnia upływu okresu gwarancji </w:t>
      </w:r>
      <w:r w:rsidR="00484DB7" w:rsidRPr="00F7424A">
        <w:rPr>
          <w:rFonts w:ascii="Arial" w:hAnsi="Arial" w:cs="Arial"/>
        </w:rPr>
        <w:t>i</w:t>
      </w:r>
      <w:r w:rsidRPr="00F7424A">
        <w:rPr>
          <w:rFonts w:ascii="Arial" w:hAnsi="Arial" w:cs="Arial"/>
        </w:rPr>
        <w:t xml:space="preserve"> rękojmi. Nie dostarczenie </w:t>
      </w:r>
      <w:r w:rsidR="00BC0F59" w:rsidRPr="00F7424A">
        <w:rPr>
          <w:rFonts w:ascii="Arial" w:hAnsi="Arial" w:cs="Arial"/>
        </w:rPr>
        <w:br/>
      </w:r>
      <w:r w:rsidRPr="00F7424A">
        <w:rPr>
          <w:rFonts w:ascii="Arial" w:hAnsi="Arial" w:cs="Arial"/>
        </w:rPr>
        <w:t>w tym terminie dokumentu jw. zostanie przez Zamawiającego uznane jako odmowa podpisania umowy przez Wykonawcę na warunkach określonych w ofercie.</w:t>
      </w:r>
    </w:p>
    <w:p w14:paraId="2F22FCBB" w14:textId="1E9DF3B1" w:rsidR="002C29BA" w:rsidRPr="00F7424A" w:rsidRDefault="002C29BA" w:rsidP="00F7424A">
      <w:pPr>
        <w:pStyle w:val="pkt"/>
        <w:numPr>
          <w:ilvl w:val="0"/>
          <w:numId w:val="10"/>
        </w:numPr>
        <w:tabs>
          <w:tab w:val="clear" w:pos="360"/>
        </w:tabs>
        <w:spacing w:before="0" w:after="0"/>
        <w:ind w:left="284" w:hanging="283"/>
        <w:rPr>
          <w:rFonts w:ascii="Arial" w:hAnsi="Arial" w:cs="Arial"/>
          <w:i/>
          <w:iCs/>
        </w:rPr>
      </w:pPr>
      <w:r w:rsidRPr="00F7424A">
        <w:rPr>
          <w:rFonts w:ascii="Arial" w:hAnsi="Arial" w:cs="Arial"/>
        </w:rPr>
        <w:lastRenderedPageBreak/>
        <w:t xml:space="preserve">Zabezpieczenie należytego wykonania umowy będzie służyć do pokrycia roszczeń przysługujących Zamawiającemu z tytułu niewykonania lub nienależytego wykonania umowy przez Wykonawcę oraz roszczeń z tytułu gwarancji i rękojmi. Dodatkowe uregulowania dotyczące zabezpieczenia należytego wykonania umowy zostały określone we wzorze </w:t>
      </w:r>
      <w:bookmarkStart w:id="18" w:name="_Hlk62623081"/>
      <w:r w:rsidRPr="00F7424A">
        <w:rPr>
          <w:rFonts w:ascii="Arial" w:hAnsi="Arial" w:cs="Arial"/>
        </w:rPr>
        <w:t>gwarancji na zabezpieczenie należytego wykonania umowy</w:t>
      </w:r>
      <w:bookmarkEnd w:id="18"/>
      <w:r w:rsidRPr="00F7424A">
        <w:rPr>
          <w:rFonts w:ascii="Arial" w:hAnsi="Arial" w:cs="Arial"/>
        </w:rPr>
        <w:t xml:space="preserve"> (</w:t>
      </w:r>
      <w:r w:rsidRPr="00F7424A">
        <w:rPr>
          <w:rFonts w:ascii="Arial" w:hAnsi="Arial" w:cs="Arial"/>
          <w:b/>
          <w:bCs/>
        </w:rPr>
        <w:t xml:space="preserve">Załącznik nr </w:t>
      </w:r>
      <w:r w:rsidR="009A200F">
        <w:rPr>
          <w:rFonts w:ascii="Arial" w:hAnsi="Arial" w:cs="Arial"/>
          <w:b/>
          <w:bCs/>
        </w:rPr>
        <w:t>4</w:t>
      </w:r>
      <w:r w:rsidR="00F37D60" w:rsidRPr="00F7424A">
        <w:rPr>
          <w:rFonts w:ascii="Arial" w:hAnsi="Arial" w:cs="Arial"/>
          <w:b/>
          <w:bCs/>
        </w:rPr>
        <w:t>do SWZ</w:t>
      </w:r>
      <w:r w:rsidRPr="00F7424A">
        <w:rPr>
          <w:rFonts w:ascii="Arial" w:hAnsi="Arial" w:cs="Arial"/>
        </w:rPr>
        <w:t xml:space="preserve">)  oraz w </w:t>
      </w:r>
      <w:r w:rsidR="00484DB7" w:rsidRPr="00F7424A">
        <w:rPr>
          <w:rFonts w:ascii="Arial" w:hAnsi="Arial" w:cs="Arial"/>
        </w:rPr>
        <w:t xml:space="preserve">projektowanych postanowieniach umowy </w:t>
      </w:r>
      <w:r w:rsidRPr="00F7424A">
        <w:rPr>
          <w:rFonts w:ascii="Arial" w:hAnsi="Arial" w:cs="Arial"/>
        </w:rPr>
        <w:t>(</w:t>
      </w:r>
      <w:r w:rsidRPr="00F7424A">
        <w:rPr>
          <w:rFonts w:ascii="Arial" w:hAnsi="Arial" w:cs="Arial"/>
          <w:b/>
          <w:bCs/>
        </w:rPr>
        <w:t xml:space="preserve">Załącznik Nr </w:t>
      </w:r>
      <w:r w:rsidR="009A200F">
        <w:rPr>
          <w:rFonts w:ascii="Arial" w:hAnsi="Arial" w:cs="Arial"/>
          <w:b/>
          <w:bCs/>
        </w:rPr>
        <w:t>5</w:t>
      </w:r>
      <w:r w:rsidR="00F37D60" w:rsidRPr="00F7424A">
        <w:rPr>
          <w:rFonts w:ascii="Arial" w:hAnsi="Arial" w:cs="Arial"/>
          <w:b/>
          <w:bCs/>
        </w:rPr>
        <w:t xml:space="preserve"> do SWZ</w:t>
      </w:r>
      <w:r w:rsidRPr="00F7424A">
        <w:rPr>
          <w:rFonts w:ascii="Arial" w:hAnsi="Arial" w:cs="Arial"/>
        </w:rPr>
        <w:t>).</w:t>
      </w:r>
    </w:p>
    <w:p w14:paraId="6C464ED9" w14:textId="77777777" w:rsidR="002C29BA" w:rsidRPr="00F7424A" w:rsidRDefault="002C29BA" w:rsidP="00F7424A">
      <w:pPr>
        <w:pStyle w:val="pkt"/>
        <w:numPr>
          <w:ilvl w:val="0"/>
          <w:numId w:val="10"/>
        </w:numPr>
        <w:tabs>
          <w:tab w:val="clear" w:pos="360"/>
        </w:tabs>
        <w:spacing w:before="0" w:after="0"/>
        <w:ind w:left="284" w:hanging="283"/>
        <w:rPr>
          <w:rFonts w:ascii="Arial" w:hAnsi="Arial" w:cs="Arial"/>
          <w:i/>
          <w:iCs/>
        </w:rPr>
      </w:pPr>
      <w:r w:rsidRPr="00F7424A">
        <w:rPr>
          <w:rFonts w:ascii="Arial" w:hAnsi="Arial" w:cs="Arial"/>
        </w:rPr>
        <w:t>Zabezpieczenie należytego wykonania umowy może być wnoszone według wyboru Wykonawcy w jednej lub w kilku następujących formach:</w:t>
      </w:r>
    </w:p>
    <w:p w14:paraId="604BCE85" w14:textId="64D422B1" w:rsidR="002C29BA" w:rsidRPr="00F7424A" w:rsidRDefault="002C29BA" w:rsidP="00AD1B7C">
      <w:pPr>
        <w:pStyle w:val="Akapitzlist"/>
        <w:numPr>
          <w:ilvl w:val="4"/>
          <w:numId w:val="37"/>
        </w:numPr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pieniądzu,</w:t>
      </w:r>
    </w:p>
    <w:p w14:paraId="573EAF8A" w14:textId="5448ACCC" w:rsidR="002C29BA" w:rsidRPr="00F7424A" w:rsidRDefault="002C29BA" w:rsidP="00AD1B7C">
      <w:pPr>
        <w:pStyle w:val="Akapitzlist"/>
        <w:numPr>
          <w:ilvl w:val="4"/>
          <w:numId w:val="37"/>
        </w:numPr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poręczeniach bankowych,</w:t>
      </w:r>
    </w:p>
    <w:p w14:paraId="1AE11834" w14:textId="477C2EB2" w:rsidR="002C29BA" w:rsidRPr="00F7424A" w:rsidRDefault="002C29BA" w:rsidP="00AD1B7C">
      <w:pPr>
        <w:pStyle w:val="Akapitzlist"/>
        <w:numPr>
          <w:ilvl w:val="4"/>
          <w:numId w:val="37"/>
        </w:numPr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gwarancjach bankowych,</w:t>
      </w:r>
    </w:p>
    <w:p w14:paraId="486A38EA" w14:textId="46220DDF" w:rsidR="002C29BA" w:rsidRPr="00F7424A" w:rsidRDefault="002C29BA" w:rsidP="00AD1B7C">
      <w:pPr>
        <w:pStyle w:val="Akapitzlist"/>
        <w:numPr>
          <w:ilvl w:val="4"/>
          <w:numId w:val="37"/>
        </w:numPr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gwarancjach ubezpieczeniowych.</w:t>
      </w:r>
    </w:p>
    <w:p w14:paraId="1B4A57B6" w14:textId="5FDF0B6E" w:rsidR="00831D34" w:rsidRPr="00F7424A" w:rsidRDefault="002C29BA" w:rsidP="00F7424A">
      <w:pPr>
        <w:pStyle w:val="Default"/>
        <w:numPr>
          <w:ilvl w:val="0"/>
          <w:numId w:val="11"/>
        </w:numPr>
        <w:tabs>
          <w:tab w:val="clear" w:pos="720"/>
        </w:tabs>
        <w:ind w:left="284"/>
        <w:jc w:val="both"/>
        <w:rPr>
          <w:rFonts w:ascii="Arial" w:hAnsi="Arial" w:cs="Arial"/>
        </w:rPr>
      </w:pPr>
      <w:r w:rsidRPr="00F7424A">
        <w:rPr>
          <w:rFonts w:ascii="Arial" w:hAnsi="Arial" w:cs="Arial"/>
        </w:rPr>
        <w:t>Zabezpieczenie wnoszone w pieniądzu Wykonawca obowiązany będzie wpłacić przelewem na rachunek bankowy wskazany przez zamawiającego: Bank PEKAO SA I/O Szczecin Nr 12 1240 3813 1111 0000 4375 6357.</w:t>
      </w:r>
    </w:p>
    <w:p w14:paraId="26D8B2F7" w14:textId="40C0A7A5" w:rsidR="002C29BA" w:rsidRPr="00F7424A" w:rsidRDefault="002C29BA" w:rsidP="00F7424A">
      <w:pPr>
        <w:pStyle w:val="Default"/>
        <w:numPr>
          <w:ilvl w:val="0"/>
          <w:numId w:val="11"/>
        </w:numPr>
        <w:tabs>
          <w:tab w:val="clear" w:pos="720"/>
        </w:tabs>
        <w:ind w:left="284"/>
        <w:jc w:val="both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Gwarancje bankowe i ubezpieczeniowe oraz poręczenia bankowe wniesione jako zabezpieczenie należytego wykonania umowy będą uznane przez Zamawiającego za satysfakcjonujące pod warunkiem, że będą zawierać zapisy zawarte we wzorze gwarancji należytego wykonania umowy stanowiącego </w:t>
      </w:r>
      <w:r w:rsidRPr="00F7424A">
        <w:rPr>
          <w:rFonts w:ascii="Arial" w:hAnsi="Arial" w:cs="Arial"/>
          <w:b/>
          <w:bCs/>
          <w:color w:val="auto"/>
        </w:rPr>
        <w:t xml:space="preserve">Załącznik nr </w:t>
      </w:r>
      <w:r w:rsidR="009A200F">
        <w:rPr>
          <w:rFonts w:ascii="Arial" w:hAnsi="Arial" w:cs="Arial"/>
          <w:b/>
          <w:bCs/>
          <w:color w:val="auto"/>
        </w:rPr>
        <w:t>4</w:t>
      </w:r>
      <w:r w:rsidRPr="00F7424A">
        <w:rPr>
          <w:rFonts w:ascii="Arial" w:hAnsi="Arial" w:cs="Arial"/>
          <w:b/>
          <w:bCs/>
          <w:color w:val="auto"/>
        </w:rPr>
        <w:t xml:space="preserve"> do S</w:t>
      </w:r>
      <w:r w:rsidR="00C655AC" w:rsidRPr="00F7424A">
        <w:rPr>
          <w:rFonts w:ascii="Arial" w:hAnsi="Arial" w:cs="Arial"/>
          <w:b/>
          <w:bCs/>
          <w:color w:val="auto"/>
        </w:rPr>
        <w:t>WZ</w:t>
      </w:r>
      <w:r w:rsidRPr="00F7424A">
        <w:rPr>
          <w:rFonts w:ascii="Arial" w:hAnsi="Arial" w:cs="Arial"/>
          <w:color w:val="auto"/>
        </w:rPr>
        <w:t xml:space="preserve"> </w:t>
      </w:r>
      <w:r w:rsidRPr="00F7424A">
        <w:rPr>
          <w:rFonts w:ascii="Arial" w:hAnsi="Arial" w:cs="Arial"/>
        </w:rPr>
        <w:t>oraz wskazywać Wykonawców, a w przypadku Wykonawców występujących wspólnie będą wymieniać wszystkich Wykonawców.</w:t>
      </w:r>
    </w:p>
    <w:p w14:paraId="62566254" w14:textId="77777777" w:rsidR="002C29BA" w:rsidRPr="00F7424A" w:rsidRDefault="002C29BA" w:rsidP="00F7424A">
      <w:pPr>
        <w:pStyle w:val="Default"/>
        <w:numPr>
          <w:ilvl w:val="0"/>
          <w:numId w:val="11"/>
        </w:numPr>
        <w:tabs>
          <w:tab w:val="clear" w:pos="720"/>
        </w:tabs>
        <w:ind w:left="284"/>
        <w:jc w:val="both"/>
        <w:rPr>
          <w:rFonts w:ascii="Arial" w:hAnsi="Arial" w:cs="Arial"/>
        </w:rPr>
      </w:pPr>
      <w:r w:rsidRPr="00F7424A">
        <w:rPr>
          <w:rFonts w:ascii="Arial" w:hAnsi="Arial" w:cs="Arial"/>
        </w:rPr>
        <w:t>Zwrot zabezpieczenia nastąpi w następujący sposób:</w:t>
      </w:r>
    </w:p>
    <w:p w14:paraId="27071DFD" w14:textId="69736D1C" w:rsidR="002C29BA" w:rsidRPr="00F7424A" w:rsidRDefault="002C29BA" w:rsidP="00F7424A">
      <w:pPr>
        <w:pStyle w:val="Default"/>
        <w:numPr>
          <w:ilvl w:val="0"/>
          <w:numId w:val="21"/>
        </w:numPr>
        <w:ind w:left="709"/>
        <w:jc w:val="both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70% kwoty zabezpieczenia w terminie 30 dni od daty </w:t>
      </w:r>
      <w:r w:rsidR="00906EE3" w:rsidRPr="00F7424A">
        <w:rPr>
          <w:rFonts w:ascii="Arial" w:hAnsi="Arial" w:cs="Arial"/>
          <w:bCs/>
          <w:color w:val="000000" w:themeColor="text1"/>
        </w:rPr>
        <w:t>podpisania protokołu odbioru końcowego robót.</w:t>
      </w:r>
    </w:p>
    <w:p w14:paraId="571634D9" w14:textId="77777777" w:rsidR="002C29BA" w:rsidRPr="00F7424A" w:rsidRDefault="002C29BA" w:rsidP="00F7424A">
      <w:pPr>
        <w:pStyle w:val="Default"/>
        <w:numPr>
          <w:ilvl w:val="0"/>
          <w:numId w:val="21"/>
        </w:numPr>
        <w:ind w:left="709"/>
        <w:jc w:val="both"/>
        <w:rPr>
          <w:rFonts w:ascii="Arial" w:hAnsi="Arial" w:cs="Arial"/>
        </w:rPr>
      </w:pPr>
      <w:r w:rsidRPr="00F7424A">
        <w:rPr>
          <w:rFonts w:ascii="Arial" w:hAnsi="Arial" w:cs="Arial"/>
        </w:rPr>
        <w:t>30% kwoty zabezpieczenia w terminie 15 dni od dnia zakończenia okresu</w:t>
      </w:r>
      <w:r w:rsidR="00484DB7" w:rsidRPr="00F7424A">
        <w:rPr>
          <w:rFonts w:ascii="Arial" w:hAnsi="Arial" w:cs="Arial"/>
        </w:rPr>
        <w:t xml:space="preserve"> </w:t>
      </w:r>
      <w:r w:rsidRPr="00F7424A">
        <w:rPr>
          <w:rFonts w:ascii="Arial" w:hAnsi="Arial" w:cs="Arial"/>
        </w:rPr>
        <w:t>gwarancji i rękojmi.</w:t>
      </w:r>
    </w:p>
    <w:p w14:paraId="09F63CAE" w14:textId="77777777" w:rsidR="0060016F" w:rsidRPr="00F7424A" w:rsidRDefault="002C29BA" w:rsidP="00F7424A">
      <w:pPr>
        <w:pStyle w:val="Akapitzlist"/>
        <w:numPr>
          <w:ilvl w:val="0"/>
          <w:numId w:val="22"/>
        </w:numPr>
        <w:spacing w:after="0" w:line="240" w:lineRule="auto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Gwarancja/poręczenie nie może wygasnąć wcześniej niż z upływem powyższych terminów.</w:t>
      </w:r>
    </w:p>
    <w:p w14:paraId="38233C19" w14:textId="430B6ECE" w:rsidR="00831D34" w:rsidRPr="000E0950" w:rsidRDefault="0060016F" w:rsidP="000E0950">
      <w:pPr>
        <w:pStyle w:val="Akapitzlist"/>
        <w:numPr>
          <w:ilvl w:val="0"/>
          <w:numId w:val="22"/>
        </w:numPr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W przypadku, gdy wykonawca wnosi zabezpieczenie w formie gwarancji</w:t>
      </w:r>
      <w:r w:rsidR="00283420" w:rsidRPr="00F7424A">
        <w:rPr>
          <w:rFonts w:ascii="Arial" w:hAnsi="Arial" w:cs="Arial"/>
          <w:sz w:val="24"/>
          <w:szCs w:val="24"/>
        </w:rPr>
        <w:t xml:space="preserve"> </w:t>
      </w:r>
      <w:r w:rsidRPr="00F7424A">
        <w:rPr>
          <w:rFonts w:ascii="Arial" w:hAnsi="Arial" w:cs="Arial"/>
          <w:sz w:val="24"/>
          <w:szCs w:val="24"/>
        </w:rPr>
        <w:t xml:space="preserve">lub poręczenia, gwarancje/poręczenia te podlegać muszą prawu polskiemu; wszystkie spory </w:t>
      </w:r>
      <w:r w:rsidR="00283420" w:rsidRPr="00F7424A">
        <w:rPr>
          <w:rFonts w:ascii="Arial" w:hAnsi="Arial" w:cs="Arial"/>
          <w:sz w:val="24"/>
          <w:szCs w:val="24"/>
        </w:rPr>
        <w:t xml:space="preserve">dotyczące </w:t>
      </w:r>
      <w:r w:rsidRPr="00F7424A">
        <w:rPr>
          <w:rFonts w:ascii="Arial" w:hAnsi="Arial" w:cs="Arial"/>
          <w:sz w:val="24"/>
          <w:szCs w:val="24"/>
        </w:rPr>
        <w:t xml:space="preserve">gwarancji/poręczeń będą rozstrzygane zgodnie z prawem polskim </w:t>
      </w:r>
      <w:r w:rsidRPr="000E0950">
        <w:rPr>
          <w:rFonts w:ascii="Arial" w:hAnsi="Arial" w:cs="Arial"/>
          <w:sz w:val="24"/>
          <w:szCs w:val="24"/>
        </w:rPr>
        <w:t>i poddane jurysdykcji sądów polskich.</w:t>
      </w:r>
    </w:p>
    <w:p w14:paraId="1BBACAAC" w14:textId="29AC5ED5" w:rsidR="00C6145E" w:rsidRPr="000E0950" w:rsidRDefault="004635DD" w:rsidP="000E0950">
      <w:pPr>
        <w:pStyle w:val="Akapitzlist"/>
        <w:numPr>
          <w:ilvl w:val="0"/>
          <w:numId w:val="32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4"/>
          <w:szCs w:val="24"/>
        </w:rPr>
      </w:pPr>
      <w:r w:rsidRPr="000E0950">
        <w:rPr>
          <w:rFonts w:ascii="Arial" w:hAnsi="Arial" w:cs="Arial"/>
          <w:b/>
          <w:bCs/>
          <w:sz w:val="24"/>
          <w:szCs w:val="24"/>
        </w:rPr>
        <w:t>Ubezpieczenie OC:</w:t>
      </w:r>
    </w:p>
    <w:p w14:paraId="5B374523" w14:textId="77777777" w:rsidR="0029616E" w:rsidRPr="0029616E" w:rsidRDefault="0029616E" w:rsidP="0029616E">
      <w:pPr>
        <w:numPr>
          <w:ilvl w:val="0"/>
          <w:numId w:val="42"/>
        </w:numPr>
        <w:jc w:val="both"/>
        <w:rPr>
          <w:rFonts w:ascii="Arial" w:hAnsi="Arial" w:cs="Arial"/>
          <w:sz w:val="24"/>
          <w:szCs w:val="24"/>
        </w:rPr>
      </w:pPr>
      <w:r w:rsidRPr="0029616E">
        <w:rPr>
          <w:rFonts w:ascii="Arial" w:hAnsi="Arial" w:cs="Arial"/>
          <w:sz w:val="24"/>
          <w:szCs w:val="24"/>
        </w:rPr>
        <w:t xml:space="preserve">Wykonawca zobowiązany jest przedłożyć, najpóźniej w dniu podpisania Umowy, polisę ubezpieczenia odpowiedzialności cywilnej </w:t>
      </w:r>
      <w:r w:rsidRPr="0029616E">
        <w:rPr>
          <w:rFonts w:ascii="Arial" w:hAnsi="Arial" w:cs="Arial"/>
          <w:iCs/>
          <w:color w:val="000000"/>
          <w:sz w:val="24"/>
          <w:szCs w:val="24"/>
        </w:rPr>
        <w:t>obejmującą szkody wyrządzone w związku z prowadzoną działalnością i posiadaniem mienia, w tym powstałe w związku realizacją zadania określonego w Umowie</w:t>
      </w:r>
      <w:r w:rsidRPr="0029616E">
        <w:rPr>
          <w:rFonts w:ascii="Arial" w:hAnsi="Arial" w:cs="Arial"/>
          <w:sz w:val="24"/>
          <w:szCs w:val="24"/>
        </w:rPr>
        <w:t xml:space="preserve">, przy sumie gwarancyjnej nie mniejszej niż 1.000.000,00 PLN na jeden i wszystkie wypadki w okresie ubezpieczenia, </w:t>
      </w:r>
      <w:r w:rsidRPr="0029616E">
        <w:rPr>
          <w:rFonts w:ascii="Arial" w:hAnsi="Arial" w:cs="Arial"/>
          <w:iCs/>
          <w:color w:val="000000"/>
          <w:sz w:val="24"/>
          <w:szCs w:val="24"/>
        </w:rPr>
        <w:t>z rozszerzeniem o</w:t>
      </w:r>
      <w:r w:rsidRPr="0029616E">
        <w:rPr>
          <w:rFonts w:ascii="Arial" w:hAnsi="Arial" w:cs="Arial"/>
          <w:sz w:val="24"/>
          <w:szCs w:val="24"/>
        </w:rPr>
        <w:t>:</w:t>
      </w:r>
    </w:p>
    <w:p w14:paraId="726444D3" w14:textId="77777777" w:rsidR="0029616E" w:rsidRPr="0029616E" w:rsidRDefault="0029616E" w:rsidP="0029616E">
      <w:pPr>
        <w:numPr>
          <w:ilvl w:val="0"/>
          <w:numId w:val="43"/>
        </w:numPr>
        <w:jc w:val="both"/>
        <w:rPr>
          <w:rFonts w:ascii="Arial" w:hAnsi="Arial" w:cs="Arial"/>
          <w:iCs/>
          <w:color w:val="000000"/>
          <w:sz w:val="24"/>
          <w:szCs w:val="24"/>
        </w:rPr>
      </w:pPr>
      <w:r w:rsidRPr="0029616E">
        <w:rPr>
          <w:rFonts w:ascii="Arial" w:hAnsi="Arial" w:cs="Arial"/>
          <w:iCs/>
          <w:color w:val="000000"/>
          <w:sz w:val="24"/>
          <w:szCs w:val="24"/>
        </w:rPr>
        <w:t>Obligatoryjne rozszerzenia zakresu ubezpieczenia wraz z minimalnymi limitami sumy gwarancyjnej na jeden i wszystkie wypadki w okresie ubezpieczenia:</w:t>
      </w:r>
    </w:p>
    <w:p w14:paraId="0BB14F30" w14:textId="77777777" w:rsidR="0029616E" w:rsidRPr="0029616E" w:rsidRDefault="0029616E" w:rsidP="0029616E">
      <w:pPr>
        <w:numPr>
          <w:ilvl w:val="0"/>
          <w:numId w:val="44"/>
        </w:numPr>
        <w:jc w:val="both"/>
        <w:rPr>
          <w:rFonts w:ascii="Arial" w:hAnsi="Arial" w:cs="Arial"/>
          <w:iCs/>
          <w:color w:val="000000"/>
          <w:sz w:val="24"/>
          <w:szCs w:val="24"/>
        </w:rPr>
      </w:pPr>
      <w:r w:rsidRPr="0029616E">
        <w:rPr>
          <w:rFonts w:ascii="Arial" w:hAnsi="Arial" w:cs="Arial"/>
          <w:iCs/>
          <w:color w:val="000000"/>
          <w:sz w:val="24"/>
          <w:szCs w:val="24"/>
        </w:rPr>
        <w:t>odpowiedzialność cywilna za szkody wyrządzone przez podwykonawców Ubezpieczonego – limit do wysokości sumy gwarancyjnej,</w:t>
      </w:r>
    </w:p>
    <w:p w14:paraId="2C3793B8" w14:textId="77777777" w:rsidR="0029616E" w:rsidRPr="0029616E" w:rsidRDefault="0029616E" w:rsidP="0029616E">
      <w:pPr>
        <w:numPr>
          <w:ilvl w:val="0"/>
          <w:numId w:val="44"/>
        </w:numPr>
        <w:jc w:val="both"/>
        <w:rPr>
          <w:rFonts w:ascii="Arial" w:hAnsi="Arial" w:cs="Arial"/>
          <w:sz w:val="24"/>
          <w:szCs w:val="24"/>
        </w:rPr>
      </w:pPr>
      <w:r w:rsidRPr="0029616E">
        <w:rPr>
          <w:rFonts w:ascii="Arial" w:hAnsi="Arial" w:cs="Arial"/>
          <w:color w:val="000000"/>
          <w:sz w:val="24"/>
          <w:szCs w:val="24"/>
        </w:rPr>
        <w:t xml:space="preserve">odpowiedzialność cywilna za </w:t>
      </w:r>
      <w:r w:rsidRPr="0029616E">
        <w:rPr>
          <w:rFonts w:ascii="Arial" w:hAnsi="Arial" w:cs="Arial"/>
          <w:sz w:val="24"/>
          <w:szCs w:val="24"/>
        </w:rPr>
        <w:t>szkody powstałe po wykonaniu pracy lub usługi wynikłe z nienależytego wykonania zobowiązania – limit do wysokości sumy gwarancyjnej,</w:t>
      </w:r>
    </w:p>
    <w:p w14:paraId="6B2AC4EB" w14:textId="77777777" w:rsidR="0029616E" w:rsidRPr="0029616E" w:rsidRDefault="0029616E" w:rsidP="0029616E">
      <w:pPr>
        <w:numPr>
          <w:ilvl w:val="0"/>
          <w:numId w:val="44"/>
        </w:numPr>
        <w:jc w:val="both"/>
        <w:rPr>
          <w:rFonts w:ascii="Arial" w:hAnsi="Arial" w:cs="Arial"/>
          <w:sz w:val="24"/>
          <w:szCs w:val="24"/>
        </w:rPr>
      </w:pPr>
      <w:r w:rsidRPr="0029616E">
        <w:rPr>
          <w:rFonts w:ascii="Arial" w:hAnsi="Arial" w:cs="Arial"/>
          <w:color w:val="000000"/>
          <w:sz w:val="24"/>
          <w:szCs w:val="24"/>
        </w:rPr>
        <w:t xml:space="preserve">odpowiedzialność cywilna za szkody wyrządzone w podziemnych instalacjach lub urządzeniach (również stanowiących część składową </w:t>
      </w:r>
      <w:r w:rsidRPr="0029616E">
        <w:rPr>
          <w:rFonts w:ascii="Arial" w:hAnsi="Arial" w:cs="Arial"/>
          <w:color w:val="000000"/>
          <w:sz w:val="24"/>
          <w:szCs w:val="24"/>
        </w:rPr>
        <w:lastRenderedPageBreak/>
        <w:t xml:space="preserve">nieruchomości), w czasie wykonywania zadania określonego w niniejszym kontrakcie przez Ubezpieczonego </w:t>
      </w:r>
      <w:r w:rsidRPr="0029616E">
        <w:rPr>
          <w:rFonts w:ascii="Arial" w:hAnsi="Arial" w:cs="Arial"/>
          <w:sz w:val="24"/>
          <w:szCs w:val="24"/>
        </w:rPr>
        <w:t>– limit do wysokości sumy gwarancyjnej,</w:t>
      </w:r>
    </w:p>
    <w:p w14:paraId="62D16BB9" w14:textId="77777777" w:rsidR="0029616E" w:rsidRPr="0029616E" w:rsidRDefault="0029616E" w:rsidP="0029616E">
      <w:pPr>
        <w:numPr>
          <w:ilvl w:val="0"/>
          <w:numId w:val="44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29616E">
        <w:rPr>
          <w:rFonts w:ascii="Arial" w:hAnsi="Arial" w:cs="Arial"/>
          <w:color w:val="000000"/>
          <w:sz w:val="24"/>
          <w:szCs w:val="24"/>
        </w:rPr>
        <w:t>odpowiedzialność cywilna za szkody w nieruchomościach stanowiących przedmiot obróbki, naprawy lub innych czynności w ramach usług wykonywanych przez Ubezpieczonego,</w:t>
      </w:r>
    </w:p>
    <w:p w14:paraId="171E77E5" w14:textId="77777777" w:rsidR="0029616E" w:rsidRPr="0029616E" w:rsidRDefault="0029616E" w:rsidP="0029616E">
      <w:pPr>
        <w:numPr>
          <w:ilvl w:val="0"/>
          <w:numId w:val="44"/>
        </w:numPr>
        <w:jc w:val="both"/>
        <w:rPr>
          <w:rFonts w:ascii="Arial" w:hAnsi="Arial" w:cs="Arial"/>
          <w:sz w:val="24"/>
          <w:szCs w:val="24"/>
        </w:rPr>
      </w:pPr>
      <w:r w:rsidRPr="0029616E">
        <w:rPr>
          <w:rFonts w:ascii="Arial" w:hAnsi="Arial" w:cs="Arial"/>
          <w:sz w:val="24"/>
          <w:szCs w:val="24"/>
        </w:rPr>
        <w:t>odpowiedzialność cywilna za szkody wyrządzone w związku z wprowadzeniem produktu do obrotu,</w:t>
      </w:r>
    </w:p>
    <w:p w14:paraId="06EA3DF3" w14:textId="77777777" w:rsidR="0029616E" w:rsidRPr="0029616E" w:rsidRDefault="0029616E" w:rsidP="0029616E">
      <w:pPr>
        <w:numPr>
          <w:ilvl w:val="0"/>
          <w:numId w:val="44"/>
        </w:numPr>
        <w:jc w:val="both"/>
        <w:rPr>
          <w:rFonts w:ascii="Arial" w:hAnsi="Arial" w:cs="Arial"/>
          <w:sz w:val="24"/>
          <w:szCs w:val="24"/>
        </w:rPr>
      </w:pPr>
      <w:r w:rsidRPr="0029616E">
        <w:rPr>
          <w:rFonts w:ascii="Arial" w:hAnsi="Arial" w:cs="Arial"/>
          <w:color w:val="000000"/>
          <w:sz w:val="24"/>
          <w:szCs w:val="24"/>
        </w:rPr>
        <w:t>odpowiedzialność cywilna za szkody będące następstwem wypadków przy pracy wyrządzone pracownikom ubezpieczonego,</w:t>
      </w:r>
    </w:p>
    <w:p w14:paraId="635737C4" w14:textId="77777777" w:rsidR="0029616E" w:rsidRPr="0029616E" w:rsidRDefault="0029616E" w:rsidP="0029616E">
      <w:pPr>
        <w:numPr>
          <w:ilvl w:val="0"/>
          <w:numId w:val="44"/>
        </w:numPr>
        <w:jc w:val="both"/>
        <w:rPr>
          <w:rFonts w:ascii="Arial" w:hAnsi="Arial" w:cs="Arial"/>
          <w:sz w:val="24"/>
          <w:szCs w:val="24"/>
        </w:rPr>
      </w:pPr>
      <w:r w:rsidRPr="0029616E">
        <w:rPr>
          <w:rFonts w:ascii="Arial" w:hAnsi="Arial" w:cs="Arial"/>
          <w:color w:val="000000"/>
          <w:sz w:val="24"/>
          <w:szCs w:val="24"/>
        </w:rPr>
        <w:t>odpowiedzialność cywilna za czyste straty finansowe, rozumiane jako szkody majątkowe, niewynikające ze szkody w mieniu lub szkody osobowej</w:t>
      </w:r>
      <w:r w:rsidRPr="0029616E">
        <w:rPr>
          <w:rFonts w:ascii="Arial" w:hAnsi="Arial" w:cs="Arial"/>
          <w:sz w:val="24"/>
          <w:szCs w:val="24"/>
        </w:rPr>
        <w:t>.</w:t>
      </w:r>
    </w:p>
    <w:p w14:paraId="240345A7" w14:textId="77777777" w:rsidR="0029616E" w:rsidRPr="0029616E" w:rsidRDefault="0029616E" w:rsidP="0029616E">
      <w:pPr>
        <w:numPr>
          <w:ilvl w:val="0"/>
          <w:numId w:val="42"/>
        </w:numPr>
        <w:jc w:val="both"/>
        <w:rPr>
          <w:rFonts w:ascii="Arial" w:hAnsi="Arial" w:cs="Arial"/>
          <w:sz w:val="24"/>
          <w:szCs w:val="24"/>
        </w:rPr>
      </w:pPr>
      <w:r w:rsidRPr="0029616E">
        <w:rPr>
          <w:rFonts w:ascii="Arial" w:hAnsi="Arial" w:cs="Arial"/>
          <w:sz w:val="24"/>
          <w:szCs w:val="24"/>
        </w:rPr>
        <w:t>Udziały własne, franszyzy i wyłączenia odpowiedzialności dopuszczalne są jedynie w zakresie zgodnym z aktualną dobrą praktyką rynkową, uwzględniającą należyte zabezpieczenie interesów Zamawiającego.</w:t>
      </w:r>
    </w:p>
    <w:p w14:paraId="2C93DD47" w14:textId="77777777" w:rsidR="0029616E" w:rsidRPr="0029616E" w:rsidRDefault="0029616E" w:rsidP="0029616E">
      <w:pPr>
        <w:numPr>
          <w:ilvl w:val="0"/>
          <w:numId w:val="42"/>
        </w:numPr>
        <w:jc w:val="both"/>
        <w:rPr>
          <w:rFonts w:ascii="Arial" w:hAnsi="Arial" w:cs="Arial"/>
          <w:sz w:val="24"/>
          <w:szCs w:val="24"/>
        </w:rPr>
      </w:pPr>
      <w:r w:rsidRPr="0029616E">
        <w:rPr>
          <w:rFonts w:ascii="Arial" w:hAnsi="Arial" w:cs="Arial"/>
          <w:sz w:val="24"/>
          <w:szCs w:val="24"/>
        </w:rPr>
        <w:t>Wykonawca zobowiązany jest do pokrycia udziałów własnych, franszyz, a także wyczerpanych limitów odpowiedzialności do pełnej kwoty roszczenia poszkodowanego lub likwidacji zaistniałej szkody.</w:t>
      </w:r>
    </w:p>
    <w:p w14:paraId="3F9CBCD1" w14:textId="77777777" w:rsidR="0029616E" w:rsidRPr="0029616E" w:rsidRDefault="0029616E" w:rsidP="0029616E">
      <w:pPr>
        <w:numPr>
          <w:ilvl w:val="0"/>
          <w:numId w:val="42"/>
        </w:numPr>
        <w:jc w:val="both"/>
        <w:rPr>
          <w:rFonts w:ascii="Arial" w:hAnsi="Arial" w:cs="Arial"/>
          <w:sz w:val="24"/>
          <w:szCs w:val="24"/>
        </w:rPr>
      </w:pPr>
      <w:r w:rsidRPr="0029616E">
        <w:rPr>
          <w:rFonts w:ascii="Arial" w:hAnsi="Arial" w:cs="Arial"/>
          <w:sz w:val="24"/>
          <w:szCs w:val="24"/>
        </w:rPr>
        <w:t>Wymóg zawarcia umowy ubezpieczenia będzie uważany za spełniony, jeśli Wykonawca, najpóźniej w dniu podpisania Umowy, przedłoży polisę ubezpieczenia odpowiedzialności cywilnej, zgodną z zakresem realizowanej Umowy, wraz z potwierdzeniem opłacenia wymagalnych rat składki ubezpieczeniowej.</w:t>
      </w:r>
    </w:p>
    <w:p w14:paraId="2482827E" w14:textId="7B047776" w:rsidR="00F7424A" w:rsidRPr="0029616E" w:rsidRDefault="0029616E" w:rsidP="0029616E">
      <w:pPr>
        <w:numPr>
          <w:ilvl w:val="0"/>
          <w:numId w:val="42"/>
        </w:numPr>
        <w:ind w:hanging="357"/>
        <w:jc w:val="both"/>
        <w:rPr>
          <w:rFonts w:ascii="Arial" w:hAnsi="Arial" w:cs="Arial"/>
          <w:sz w:val="24"/>
          <w:szCs w:val="24"/>
        </w:rPr>
      </w:pPr>
      <w:r w:rsidRPr="0029616E">
        <w:rPr>
          <w:rFonts w:ascii="Arial" w:hAnsi="Arial" w:cs="Arial"/>
          <w:sz w:val="24"/>
          <w:szCs w:val="24"/>
        </w:rPr>
        <w:t>Wykonawca zobowiązany jest do utrzymania ubezpieczenia odpowiedzialności cywilnej, spełniającego wyżej wymienione warunki, przez cały okres realizowanej inwestycji. Jednocześnie w przypadku wygaśnięcia umowy ubezpieczenia odpowiedzialności cywilnej w trakcie realizacji inwestycji, Wykonawca zobowiązany jest nie później niż 3 dni przed wygaśnięciem okresu ubezpieczenia przedłożyć Zamawiającemu, polisę ubezpieczenia odpowiedzialności cywilnej na kolejny okres. Na każde żądanie Zamawiającego Wykonawca przedłoży potwierdzenia opłacenia wszystkich wymagalnych składek ubezpieczeniowych</w:t>
      </w:r>
      <w:r w:rsidR="00F8399C" w:rsidRPr="0029616E">
        <w:rPr>
          <w:rFonts w:ascii="Arial" w:hAnsi="Arial" w:cs="Arial"/>
          <w:sz w:val="24"/>
          <w:szCs w:val="24"/>
        </w:rPr>
        <w:t xml:space="preserve">. </w:t>
      </w:r>
    </w:p>
    <w:p w14:paraId="3A727F14" w14:textId="77777777" w:rsidR="00144AB3" w:rsidRPr="00144AB3" w:rsidRDefault="00144AB3" w:rsidP="00144AB3">
      <w:pPr>
        <w:ind w:left="360"/>
        <w:jc w:val="both"/>
        <w:rPr>
          <w:rFonts w:ascii="Arial" w:hAnsi="Arial" w:cs="Arial"/>
          <w:color w:val="00B0F0"/>
          <w:sz w:val="24"/>
          <w:szCs w:val="24"/>
        </w:rPr>
      </w:pPr>
    </w:p>
    <w:p w14:paraId="77EB3EAF" w14:textId="178F45AB" w:rsidR="0060016F" w:rsidRPr="00F7424A" w:rsidRDefault="0060016F" w:rsidP="00F7424A">
      <w:pPr>
        <w:pStyle w:val="Nagwek4"/>
        <w:shd w:val="clear" w:color="auto" w:fill="00B0F0"/>
        <w:jc w:val="center"/>
        <w:rPr>
          <w:rFonts w:ascii="Arial" w:hAnsi="Arial" w:cs="Arial"/>
          <w:color w:val="auto"/>
        </w:rPr>
      </w:pPr>
      <w:r w:rsidRPr="00F7424A">
        <w:rPr>
          <w:rFonts w:ascii="Arial" w:hAnsi="Arial" w:cs="Arial"/>
          <w:color w:val="auto"/>
        </w:rPr>
        <w:t>ROZDZIAŁ X</w:t>
      </w:r>
      <w:r w:rsidR="00B0033A" w:rsidRPr="00F7424A">
        <w:rPr>
          <w:rFonts w:ascii="Arial" w:hAnsi="Arial" w:cs="Arial"/>
          <w:color w:val="auto"/>
        </w:rPr>
        <w:t>IX</w:t>
      </w:r>
      <w:r w:rsidRPr="00F7424A">
        <w:rPr>
          <w:rFonts w:ascii="Arial" w:hAnsi="Arial" w:cs="Arial"/>
          <w:color w:val="auto"/>
        </w:rPr>
        <w:t xml:space="preserve"> </w:t>
      </w:r>
      <w:r w:rsidR="008403B3" w:rsidRPr="00F7424A">
        <w:rPr>
          <w:rFonts w:ascii="Arial" w:hAnsi="Arial" w:cs="Arial"/>
          <w:color w:val="auto"/>
        </w:rPr>
        <w:br/>
      </w:r>
      <w:r w:rsidRPr="00F7424A">
        <w:rPr>
          <w:rFonts w:ascii="Arial" w:hAnsi="Arial" w:cs="Arial"/>
          <w:color w:val="auto"/>
        </w:rPr>
        <w:t>Pouczenie o środkach ochrony prawnej</w:t>
      </w:r>
    </w:p>
    <w:p w14:paraId="16D0AFAB" w14:textId="77777777" w:rsidR="0060016F" w:rsidRPr="00F7424A" w:rsidRDefault="0060016F" w:rsidP="00F7424A">
      <w:pPr>
        <w:ind w:left="426"/>
        <w:jc w:val="both"/>
        <w:rPr>
          <w:rFonts w:ascii="Arial" w:hAnsi="Arial" w:cs="Arial"/>
          <w:b/>
          <w:bCs/>
          <w:sz w:val="24"/>
          <w:szCs w:val="24"/>
        </w:rPr>
      </w:pPr>
    </w:p>
    <w:p w14:paraId="5BF74614" w14:textId="2548251A" w:rsidR="002C27E2" w:rsidRPr="00F7424A" w:rsidRDefault="00BF60B7" w:rsidP="00F7424A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W związku z tym, że postępowanie nie jest prowadzone w oparciu o przepisy ustawy Prawo zamówień publicznych, Wykonawcom nie przysługują środki ochrony prawnej wymienione we wspomnianej ustawie.</w:t>
      </w:r>
    </w:p>
    <w:p w14:paraId="41F0833E" w14:textId="77777777" w:rsidR="002C27E2" w:rsidRPr="00F7424A" w:rsidRDefault="002C27E2" w:rsidP="00F7424A">
      <w:pPr>
        <w:tabs>
          <w:tab w:val="num" w:pos="360"/>
        </w:tabs>
        <w:jc w:val="both"/>
        <w:rPr>
          <w:rFonts w:ascii="Arial" w:hAnsi="Arial" w:cs="Arial"/>
          <w:sz w:val="24"/>
          <w:szCs w:val="24"/>
        </w:rPr>
      </w:pPr>
    </w:p>
    <w:p w14:paraId="5BD37359" w14:textId="20BA751B" w:rsidR="0060016F" w:rsidRPr="00F7424A" w:rsidRDefault="0060016F" w:rsidP="00F7424A">
      <w:pPr>
        <w:pStyle w:val="Nagwek4"/>
        <w:shd w:val="clear" w:color="auto" w:fill="00B0F0"/>
        <w:jc w:val="center"/>
        <w:rPr>
          <w:rFonts w:ascii="Arial" w:hAnsi="Arial" w:cs="Arial"/>
          <w:color w:val="auto"/>
        </w:rPr>
      </w:pPr>
      <w:bookmarkStart w:id="19" w:name="_Hlk62704661"/>
      <w:r w:rsidRPr="00F7424A">
        <w:rPr>
          <w:rFonts w:ascii="Arial" w:hAnsi="Arial" w:cs="Arial"/>
          <w:color w:val="auto"/>
        </w:rPr>
        <w:t>ROZDZIAŁ X</w:t>
      </w:r>
      <w:r w:rsidR="00B0033A" w:rsidRPr="00F7424A">
        <w:rPr>
          <w:rFonts w:ascii="Arial" w:hAnsi="Arial" w:cs="Arial"/>
          <w:color w:val="auto"/>
        </w:rPr>
        <w:t>X</w:t>
      </w:r>
      <w:r w:rsidRPr="00F7424A">
        <w:rPr>
          <w:rFonts w:ascii="Arial" w:hAnsi="Arial" w:cs="Arial"/>
          <w:color w:val="auto"/>
        </w:rPr>
        <w:t xml:space="preserve"> </w:t>
      </w:r>
      <w:r w:rsidR="008403B3" w:rsidRPr="00F7424A">
        <w:rPr>
          <w:rFonts w:ascii="Arial" w:hAnsi="Arial" w:cs="Arial"/>
          <w:color w:val="auto"/>
        </w:rPr>
        <w:br/>
      </w:r>
      <w:r w:rsidRPr="00F7424A">
        <w:rPr>
          <w:rFonts w:ascii="Arial" w:hAnsi="Arial" w:cs="Arial"/>
          <w:color w:val="auto"/>
        </w:rPr>
        <w:t>Opis przedmiotu zamówienia</w:t>
      </w:r>
    </w:p>
    <w:bookmarkEnd w:id="19"/>
    <w:p w14:paraId="59FD1178" w14:textId="77777777" w:rsidR="0060016F" w:rsidRPr="00F7424A" w:rsidRDefault="0060016F" w:rsidP="00F7424A">
      <w:pPr>
        <w:ind w:left="426"/>
        <w:jc w:val="both"/>
        <w:rPr>
          <w:rFonts w:ascii="Arial" w:hAnsi="Arial" w:cs="Arial"/>
          <w:b/>
          <w:bCs/>
          <w:sz w:val="24"/>
          <w:szCs w:val="24"/>
        </w:rPr>
      </w:pPr>
    </w:p>
    <w:p w14:paraId="5C941743" w14:textId="77777777" w:rsidR="005976BC" w:rsidRPr="007251CD" w:rsidRDefault="0060016F" w:rsidP="00F7424A">
      <w:pPr>
        <w:pStyle w:val="Akapitzlist"/>
        <w:numPr>
          <w:ilvl w:val="0"/>
          <w:numId w:val="12"/>
        </w:numPr>
        <w:shd w:val="clear" w:color="auto" w:fill="FFFFFF"/>
        <w:spacing w:after="0" w:line="240" w:lineRule="auto"/>
        <w:ind w:left="284" w:right="2" w:hanging="284"/>
        <w:jc w:val="both"/>
        <w:rPr>
          <w:rFonts w:ascii="Arial" w:eastAsia="Times New Roman" w:hAnsi="Arial" w:cs="Arial"/>
          <w:sz w:val="24"/>
          <w:szCs w:val="24"/>
        </w:rPr>
      </w:pPr>
      <w:r w:rsidRPr="007251CD">
        <w:rPr>
          <w:rFonts w:ascii="Arial" w:hAnsi="Arial" w:cs="Arial"/>
          <w:b/>
          <w:bCs/>
          <w:sz w:val="24"/>
          <w:szCs w:val="24"/>
        </w:rPr>
        <w:t>Przedmiot zamówienia obejmuje</w:t>
      </w:r>
      <w:r w:rsidR="00D4150B" w:rsidRPr="007251CD">
        <w:rPr>
          <w:rFonts w:ascii="Arial" w:hAnsi="Arial" w:cs="Arial"/>
          <w:sz w:val="24"/>
          <w:szCs w:val="24"/>
        </w:rPr>
        <w:t>:</w:t>
      </w:r>
    </w:p>
    <w:p w14:paraId="2A1567C2" w14:textId="48E75D50" w:rsidR="0099618B" w:rsidRPr="007251CD" w:rsidRDefault="00C951B6" w:rsidP="0099618B">
      <w:pPr>
        <w:pStyle w:val="Akapitzlist"/>
        <w:shd w:val="clear" w:color="auto" w:fill="FFFFFF"/>
        <w:spacing w:after="0" w:line="240" w:lineRule="auto"/>
        <w:ind w:left="284"/>
        <w:jc w:val="both"/>
        <w:rPr>
          <w:rFonts w:ascii="Arial" w:hAnsi="Arial" w:cs="Arial"/>
          <w:spacing w:val="3"/>
          <w:sz w:val="24"/>
          <w:szCs w:val="24"/>
        </w:rPr>
      </w:pPr>
      <w:r w:rsidRPr="007251CD">
        <w:rPr>
          <w:rFonts w:ascii="Arial" w:hAnsi="Arial" w:cs="Arial"/>
          <w:spacing w:val="3"/>
          <w:sz w:val="24"/>
          <w:szCs w:val="24"/>
        </w:rPr>
        <w:t xml:space="preserve">Przedmiotem zamówienia </w:t>
      </w:r>
      <w:r w:rsidR="009C3869">
        <w:rPr>
          <w:rFonts w:ascii="Arial" w:hAnsi="Arial" w:cs="Arial"/>
          <w:spacing w:val="3"/>
          <w:sz w:val="24"/>
          <w:szCs w:val="24"/>
        </w:rPr>
        <w:t xml:space="preserve">jest </w:t>
      </w:r>
      <w:r w:rsidR="009A200F">
        <w:rPr>
          <w:rFonts w:ascii="Arial" w:hAnsi="Arial" w:cs="Arial"/>
          <w:spacing w:val="3"/>
          <w:sz w:val="24"/>
          <w:szCs w:val="24"/>
        </w:rPr>
        <w:t>m</w:t>
      </w:r>
      <w:r w:rsidR="009A200F" w:rsidRPr="009A200F">
        <w:rPr>
          <w:rFonts w:ascii="Arial" w:hAnsi="Arial" w:cs="Arial"/>
          <w:spacing w:val="3"/>
          <w:sz w:val="24"/>
          <w:szCs w:val="24"/>
        </w:rPr>
        <w:t>ontaż oświetlenia zewnętrznego na terenie ZPW Miedwie i PW Żelewo</w:t>
      </w:r>
      <w:r w:rsidR="00F24C64" w:rsidRPr="007251CD">
        <w:rPr>
          <w:rFonts w:ascii="Arial" w:hAnsi="Arial" w:cs="Arial"/>
          <w:spacing w:val="3"/>
          <w:sz w:val="24"/>
          <w:szCs w:val="24"/>
        </w:rPr>
        <w:t>.</w:t>
      </w:r>
    </w:p>
    <w:p w14:paraId="0E7313BA" w14:textId="77777777" w:rsidR="0099618B" w:rsidRPr="007251CD" w:rsidRDefault="0099618B" w:rsidP="0099618B">
      <w:pPr>
        <w:pStyle w:val="Akapitzlist"/>
        <w:shd w:val="clear" w:color="auto" w:fill="FFFFFF"/>
        <w:spacing w:after="0" w:line="240" w:lineRule="auto"/>
        <w:ind w:left="284"/>
        <w:jc w:val="both"/>
        <w:rPr>
          <w:rFonts w:ascii="Arial" w:hAnsi="Arial" w:cs="Arial"/>
          <w:spacing w:val="3"/>
          <w:sz w:val="24"/>
          <w:szCs w:val="24"/>
        </w:rPr>
      </w:pPr>
    </w:p>
    <w:p w14:paraId="7C4A6A73" w14:textId="050E7A82" w:rsidR="006071DE" w:rsidRPr="007251CD" w:rsidRDefault="009A200F" w:rsidP="001C4CBF">
      <w:pPr>
        <w:pStyle w:val="Akapitzlist"/>
        <w:numPr>
          <w:ilvl w:val="0"/>
          <w:numId w:val="12"/>
        </w:numPr>
        <w:shd w:val="clear" w:color="auto" w:fill="FFFFFF"/>
        <w:spacing w:after="0" w:line="240" w:lineRule="auto"/>
        <w:ind w:left="284" w:right="2" w:hanging="28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pacing w:val="-3"/>
          <w:sz w:val="24"/>
          <w:szCs w:val="24"/>
        </w:rPr>
        <w:t>Z</w:t>
      </w:r>
      <w:r w:rsidR="009C3869" w:rsidRPr="009C3869">
        <w:rPr>
          <w:rFonts w:ascii="Arial" w:hAnsi="Arial" w:cs="Arial"/>
          <w:spacing w:val="-3"/>
          <w:sz w:val="24"/>
          <w:szCs w:val="24"/>
        </w:rPr>
        <w:t xml:space="preserve">akres zamówienia został określony w opisie przedmiotu zamówienia stanowiącym </w:t>
      </w:r>
      <w:r w:rsidR="009C3869" w:rsidRPr="009C3869">
        <w:rPr>
          <w:rFonts w:ascii="Arial" w:hAnsi="Arial" w:cs="Arial"/>
          <w:b/>
          <w:bCs/>
          <w:spacing w:val="-3"/>
          <w:sz w:val="24"/>
          <w:szCs w:val="24"/>
        </w:rPr>
        <w:t xml:space="preserve">załącznik nr </w:t>
      </w:r>
      <w:r>
        <w:rPr>
          <w:rFonts w:ascii="Arial" w:hAnsi="Arial" w:cs="Arial"/>
          <w:b/>
          <w:bCs/>
          <w:spacing w:val="-3"/>
          <w:sz w:val="24"/>
          <w:szCs w:val="24"/>
        </w:rPr>
        <w:t>6</w:t>
      </w:r>
      <w:r w:rsidR="009C3869" w:rsidRPr="009C3869">
        <w:rPr>
          <w:rFonts w:ascii="Arial" w:hAnsi="Arial" w:cs="Arial"/>
          <w:b/>
          <w:bCs/>
          <w:spacing w:val="-3"/>
          <w:sz w:val="24"/>
          <w:szCs w:val="24"/>
        </w:rPr>
        <w:t xml:space="preserve"> do SWZ</w:t>
      </w:r>
      <w:r w:rsidR="00AC2578">
        <w:rPr>
          <w:rFonts w:ascii="Arial" w:hAnsi="Arial" w:cs="Arial"/>
          <w:spacing w:val="-3"/>
          <w:sz w:val="24"/>
          <w:szCs w:val="24"/>
        </w:rPr>
        <w:t xml:space="preserve">, dokumentacji projektowej </w:t>
      </w:r>
      <w:r w:rsidR="00AC2578" w:rsidRPr="00AC2578">
        <w:rPr>
          <w:rFonts w:ascii="Arial" w:hAnsi="Arial" w:cs="Arial"/>
          <w:b/>
          <w:bCs/>
          <w:spacing w:val="-3"/>
          <w:sz w:val="24"/>
          <w:szCs w:val="24"/>
        </w:rPr>
        <w:t>załącznik nr 9 do SWZ</w:t>
      </w:r>
      <w:r w:rsidR="00AC2578" w:rsidRPr="00AC2578">
        <w:rPr>
          <w:rFonts w:ascii="Arial" w:hAnsi="Arial" w:cs="Arial"/>
          <w:spacing w:val="-3"/>
          <w:sz w:val="24"/>
          <w:szCs w:val="24"/>
        </w:rPr>
        <w:t xml:space="preserve"> </w:t>
      </w:r>
      <w:r w:rsidR="009C3869" w:rsidRPr="009C3869">
        <w:rPr>
          <w:rFonts w:ascii="Arial" w:hAnsi="Arial" w:cs="Arial"/>
          <w:spacing w:val="-3"/>
          <w:sz w:val="24"/>
          <w:szCs w:val="24"/>
        </w:rPr>
        <w:t xml:space="preserve">oraz w umowie </w:t>
      </w:r>
      <w:bookmarkStart w:id="20" w:name="_Hlk172625089"/>
      <w:r w:rsidR="009C3869" w:rsidRPr="009C3869">
        <w:rPr>
          <w:rFonts w:ascii="Arial" w:hAnsi="Arial" w:cs="Arial"/>
          <w:b/>
          <w:bCs/>
          <w:spacing w:val="-3"/>
          <w:sz w:val="24"/>
          <w:szCs w:val="24"/>
        </w:rPr>
        <w:t xml:space="preserve">załącznik nr </w:t>
      </w:r>
      <w:r>
        <w:rPr>
          <w:rFonts w:ascii="Arial" w:hAnsi="Arial" w:cs="Arial"/>
          <w:b/>
          <w:bCs/>
          <w:spacing w:val="-3"/>
          <w:sz w:val="24"/>
          <w:szCs w:val="24"/>
        </w:rPr>
        <w:t>5</w:t>
      </w:r>
      <w:r w:rsidR="009C3869" w:rsidRPr="009C3869">
        <w:rPr>
          <w:rFonts w:ascii="Arial" w:hAnsi="Arial" w:cs="Arial"/>
          <w:b/>
          <w:bCs/>
          <w:spacing w:val="-3"/>
          <w:sz w:val="24"/>
          <w:szCs w:val="24"/>
        </w:rPr>
        <w:t xml:space="preserve"> do SWZ</w:t>
      </w:r>
      <w:bookmarkEnd w:id="20"/>
      <w:r w:rsidR="007251CD" w:rsidRPr="007251CD">
        <w:rPr>
          <w:rFonts w:ascii="Arial" w:hAnsi="Arial" w:cs="Arial"/>
          <w:b/>
          <w:bCs/>
          <w:spacing w:val="-3"/>
          <w:sz w:val="24"/>
          <w:szCs w:val="24"/>
        </w:rPr>
        <w:t>.</w:t>
      </w:r>
    </w:p>
    <w:p w14:paraId="278E6E0E" w14:textId="77777777" w:rsidR="005F3069" w:rsidRPr="007251CD" w:rsidRDefault="005F3069" w:rsidP="005F3069">
      <w:pPr>
        <w:pStyle w:val="Akapitzlist"/>
        <w:shd w:val="clear" w:color="auto" w:fill="FFFFFF"/>
        <w:spacing w:after="0" w:line="240" w:lineRule="auto"/>
        <w:ind w:left="284" w:right="2"/>
        <w:jc w:val="both"/>
        <w:rPr>
          <w:rFonts w:ascii="Arial" w:eastAsia="Times New Roman" w:hAnsi="Arial" w:cs="Arial"/>
          <w:sz w:val="24"/>
          <w:szCs w:val="24"/>
        </w:rPr>
      </w:pPr>
    </w:p>
    <w:p w14:paraId="679B8927" w14:textId="1C85E564" w:rsidR="009309F5" w:rsidRPr="007251CD" w:rsidRDefault="00A970EF" w:rsidP="00AD1B7C">
      <w:pPr>
        <w:pStyle w:val="Akapitzlist"/>
        <w:numPr>
          <w:ilvl w:val="0"/>
          <w:numId w:val="32"/>
        </w:numPr>
        <w:shd w:val="clear" w:color="auto" w:fill="FFFFFF"/>
        <w:ind w:right="2"/>
        <w:jc w:val="both"/>
        <w:rPr>
          <w:rFonts w:ascii="Arial" w:hAnsi="Arial" w:cs="Arial"/>
          <w:b/>
          <w:bCs/>
          <w:sz w:val="24"/>
          <w:szCs w:val="24"/>
        </w:rPr>
      </w:pPr>
      <w:r w:rsidRPr="007251CD">
        <w:rPr>
          <w:rFonts w:ascii="Arial" w:hAnsi="Arial" w:cs="Arial"/>
          <w:b/>
          <w:bCs/>
          <w:sz w:val="24"/>
          <w:szCs w:val="24"/>
        </w:rPr>
        <w:t>Zatrudnienie na podstawie umowy o pracę:</w:t>
      </w:r>
    </w:p>
    <w:p w14:paraId="0AE05651" w14:textId="19CF979E" w:rsidR="005F3069" w:rsidRPr="00726D0A" w:rsidRDefault="00EA1D89" w:rsidP="00726D0A">
      <w:pPr>
        <w:pStyle w:val="Akapitzlist"/>
        <w:shd w:val="clear" w:color="auto" w:fill="FFFFFF"/>
        <w:spacing w:line="240" w:lineRule="auto"/>
        <w:ind w:left="284" w:right="2"/>
        <w:jc w:val="both"/>
        <w:rPr>
          <w:rFonts w:ascii="Arial" w:hAnsi="Arial" w:cs="Arial"/>
          <w:iCs/>
          <w:sz w:val="24"/>
          <w:szCs w:val="24"/>
        </w:rPr>
      </w:pPr>
      <w:r w:rsidRPr="007251CD">
        <w:rPr>
          <w:rFonts w:ascii="Arial" w:hAnsi="Arial" w:cs="Arial"/>
          <w:iCs/>
          <w:sz w:val="24"/>
          <w:szCs w:val="24"/>
        </w:rPr>
        <w:lastRenderedPageBreak/>
        <w:t>Zamawiający wymaga aby wszystkie osoby wykonujące czynności podczas realizacji przedmiotu zamówienia, w sytuacji gdy czynności te będą polegały na wykonywaniu pracy w rozumieniu art. 22 § 1 ustawy z dnia 26 czerwca 1974 r. - Kodeks pracy zatrudnione były na umowę o pracę</w:t>
      </w:r>
      <w:r w:rsidR="000A6E1C">
        <w:rPr>
          <w:rFonts w:ascii="Arial" w:hAnsi="Arial" w:cs="Arial"/>
          <w:iCs/>
          <w:sz w:val="24"/>
          <w:szCs w:val="24"/>
        </w:rPr>
        <w:t>, zgodnie z wzorem umowy</w:t>
      </w:r>
      <w:r w:rsidR="00E951D2">
        <w:rPr>
          <w:rFonts w:ascii="Arial" w:hAnsi="Arial" w:cs="Arial"/>
          <w:iCs/>
          <w:sz w:val="24"/>
          <w:szCs w:val="24"/>
        </w:rPr>
        <w:t xml:space="preserve"> </w:t>
      </w:r>
      <w:r w:rsidR="00726D0A">
        <w:rPr>
          <w:rFonts w:ascii="Arial" w:hAnsi="Arial" w:cs="Arial"/>
          <w:iCs/>
          <w:sz w:val="24"/>
          <w:szCs w:val="24"/>
        </w:rPr>
        <w:t xml:space="preserve">(zgodnie z wzorem umowy </w:t>
      </w:r>
      <w:r w:rsidR="00726D0A" w:rsidRPr="009E25AD">
        <w:rPr>
          <w:rFonts w:ascii="Arial" w:hAnsi="Arial" w:cs="Arial"/>
          <w:spacing w:val="-3"/>
          <w:sz w:val="24"/>
          <w:szCs w:val="24"/>
        </w:rPr>
        <w:t xml:space="preserve">stanowiący </w:t>
      </w:r>
      <w:r w:rsidR="00726D0A" w:rsidRPr="009E25AD">
        <w:rPr>
          <w:rFonts w:ascii="Arial" w:hAnsi="Arial" w:cs="Arial"/>
          <w:b/>
          <w:spacing w:val="-3"/>
          <w:sz w:val="24"/>
          <w:szCs w:val="24"/>
        </w:rPr>
        <w:t xml:space="preserve">załącznik nr </w:t>
      </w:r>
      <w:r w:rsidR="009A200F">
        <w:rPr>
          <w:rFonts w:ascii="Arial" w:hAnsi="Arial" w:cs="Arial"/>
          <w:b/>
          <w:spacing w:val="-3"/>
          <w:sz w:val="24"/>
          <w:szCs w:val="24"/>
        </w:rPr>
        <w:t>5</w:t>
      </w:r>
      <w:r w:rsidR="00726D0A" w:rsidRPr="009E25AD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="00726D0A" w:rsidRPr="009E25AD">
        <w:rPr>
          <w:rFonts w:ascii="Arial" w:hAnsi="Arial" w:cs="Arial"/>
          <w:b/>
          <w:bCs/>
          <w:spacing w:val="-3"/>
          <w:sz w:val="24"/>
          <w:szCs w:val="24"/>
        </w:rPr>
        <w:t>do SWZ</w:t>
      </w:r>
      <w:r w:rsidR="00726D0A">
        <w:rPr>
          <w:rFonts w:ascii="Arial" w:hAnsi="Arial" w:cs="Arial"/>
          <w:iCs/>
          <w:sz w:val="24"/>
          <w:szCs w:val="24"/>
        </w:rPr>
        <w:t>)</w:t>
      </w:r>
      <w:r w:rsidR="00726D0A" w:rsidRPr="0051058B">
        <w:rPr>
          <w:rFonts w:ascii="Arial" w:hAnsi="Arial" w:cs="Arial"/>
          <w:iCs/>
          <w:sz w:val="24"/>
          <w:szCs w:val="24"/>
        </w:rPr>
        <w:t>.</w:t>
      </w:r>
    </w:p>
    <w:p w14:paraId="25D23062" w14:textId="77777777" w:rsidR="005F3069" w:rsidRPr="007251CD" w:rsidRDefault="005F3069" w:rsidP="005F3069">
      <w:pPr>
        <w:pStyle w:val="Akapitzlist"/>
        <w:shd w:val="clear" w:color="auto" w:fill="FFFFFF"/>
        <w:spacing w:line="240" w:lineRule="auto"/>
        <w:ind w:left="284" w:right="2"/>
        <w:jc w:val="both"/>
        <w:rPr>
          <w:rFonts w:ascii="Arial" w:hAnsi="Arial" w:cs="Arial"/>
          <w:iCs/>
          <w:sz w:val="24"/>
          <w:szCs w:val="24"/>
        </w:rPr>
      </w:pPr>
    </w:p>
    <w:p w14:paraId="4AF88255" w14:textId="77777777" w:rsidR="00B0135C" w:rsidRPr="007251CD" w:rsidRDefault="00B0135C" w:rsidP="00AD1B7C">
      <w:pPr>
        <w:pStyle w:val="Akapitzlist"/>
        <w:numPr>
          <w:ilvl w:val="0"/>
          <w:numId w:val="32"/>
        </w:numPr>
        <w:shd w:val="clear" w:color="auto" w:fill="FFFFFF"/>
        <w:spacing w:after="0" w:line="240" w:lineRule="auto"/>
        <w:ind w:left="284" w:right="2" w:hanging="284"/>
        <w:jc w:val="both"/>
        <w:rPr>
          <w:rFonts w:ascii="Arial" w:eastAsia="Times New Roman" w:hAnsi="Arial" w:cs="Arial"/>
          <w:b/>
          <w:sz w:val="24"/>
          <w:szCs w:val="24"/>
        </w:rPr>
      </w:pPr>
      <w:r w:rsidRPr="007251CD">
        <w:rPr>
          <w:rFonts w:ascii="Arial" w:eastAsia="Times New Roman" w:hAnsi="Arial" w:cs="Arial"/>
          <w:b/>
          <w:sz w:val="24"/>
          <w:szCs w:val="24"/>
        </w:rPr>
        <w:t>Zastrzeżenie kluczowych zadań do osobistego wykonania przez wykonawcę:</w:t>
      </w:r>
    </w:p>
    <w:p w14:paraId="6C6AB363" w14:textId="76AF0CDD" w:rsidR="00EA1D89" w:rsidRPr="004A59E2" w:rsidRDefault="004A59E2" w:rsidP="004A59E2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  <w:r w:rsidRPr="004A59E2">
        <w:rPr>
          <w:rFonts w:ascii="Arial" w:hAnsi="Arial" w:cs="Arial"/>
          <w:sz w:val="24"/>
          <w:szCs w:val="24"/>
        </w:rPr>
        <w:t>Zamawiający nie zastrzega do osobistego wykonania przez wykonawcę kluczowych zadań.</w:t>
      </w:r>
    </w:p>
    <w:p w14:paraId="47A68007" w14:textId="77777777" w:rsidR="00F77A5B" w:rsidRPr="00F7424A" w:rsidRDefault="00F77A5B" w:rsidP="00F7424A">
      <w:pPr>
        <w:pStyle w:val="Nagwek4"/>
        <w:shd w:val="clear" w:color="auto" w:fill="00B0F0"/>
        <w:jc w:val="center"/>
        <w:rPr>
          <w:rFonts w:ascii="Arial" w:hAnsi="Arial" w:cs="Arial"/>
          <w:color w:val="auto"/>
        </w:rPr>
      </w:pPr>
      <w:r w:rsidRPr="00F7424A">
        <w:rPr>
          <w:rFonts w:ascii="Arial" w:hAnsi="Arial" w:cs="Arial"/>
          <w:color w:val="auto"/>
        </w:rPr>
        <w:t>ZAŁĄCZNIKI</w:t>
      </w:r>
    </w:p>
    <w:p w14:paraId="30524F13" w14:textId="77777777" w:rsidR="00F72282" w:rsidRPr="00F7424A" w:rsidRDefault="00F72282" w:rsidP="00F7424A">
      <w:pPr>
        <w:jc w:val="both"/>
        <w:rPr>
          <w:rFonts w:ascii="Arial" w:hAnsi="Arial" w:cs="Arial"/>
          <w:bCs/>
          <w:sz w:val="24"/>
          <w:szCs w:val="24"/>
          <w:u w:val="single"/>
        </w:rPr>
      </w:pPr>
    </w:p>
    <w:p w14:paraId="4B4A81FC" w14:textId="77777777" w:rsidR="006C4938" w:rsidRPr="00337D0D" w:rsidRDefault="006C4938" w:rsidP="006C4938">
      <w:pPr>
        <w:jc w:val="both"/>
        <w:rPr>
          <w:rFonts w:ascii="Arial" w:hAnsi="Arial" w:cs="Arial"/>
          <w:bCs/>
          <w:sz w:val="24"/>
          <w:szCs w:val="24"/>
          <w:u w:val="single"/>
        </w:rPr>
      </w:pPr>
      <w:r w:rsidRPr="00337D0D">
        <w:rPr>
          <w:rFonts w:ascii="Arial" w:hAnsi="Arial" w:cs="Arial"/>
          <w:bCs/>
          <w:sz w:val="24"/>
          <w:szCs w:val="24"/>
          <w:u w:val="single"/>
        </w:rPr>
        <w:t>ZAŁĄCZNIKI:</w:t>
      </w:r>
    </w:p>
    <w:p w14:paraId="42127F6B" w14:textId="77777777" w:rsidR="001656FC" w:rsidRPr="00337D0D" w:rsidRDefault="001656FC" w:rsidP="001656FC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337D0D">
        <w:rPr>
          <w:rFonts w:ascii="Arial" w:hAnsi="Arial" w:cs="Arial"/>
          <w:bCs/>
          <w:sz w:val="24"/>
          <w:szCs w:val="24"/>
        </w:rPr>
        <w:t>ZAŁĄCZNIK NR  1</w:t>
      </w:r>
      <w:r w:rsidRPr="00337D0D">
        <w:rPr>
          <w:rFonts w:ascii="Arial" w:hAnsi="Arial" w:cs="Arial"/>
          <w:bCs/>
          <w:sz w:val="24"/>
          <w:szCs w:val="24"/>
        </w:rPr>
        <w:tab/>
      </w:r>
      <w:r w:rsidRPr="00337D0D">
        <w:rPr>
          <w:rFonts w:ascii="Arial" w:hAnsi="Arial" w:cs="Arial"/>
          <w:bCs/>
          <w:sz w:val="24"/>
          <w:szCs w:val="24"/>
        </w:rPr>
        <w:tab/>
        <w:t>formularz oferty</w:t>
      </w:r>
    </w:p>
    <w:p w14:paraId="5AAEF380" w14:textId="77777777" w:rsidR="001656FC" w:rsidRPr="00337D0D" w:rsidRDefault="001656FC" w:rsidP="001656FC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337D0D">
        <w:rPr>
          <w:rFonts w:ascii="Arial" w:hAnsi="Arial" w:cs="Arial"/>
          <w:bCs/>
          <w:sz w:val="24"/>
          <w:szCs w:val="24"/>
        </w:rPr>
        <w:t>ZAŁĄCZNIK NR  2</w:t>
      </w:r>
      <w:r w:rsidRPr="00337D0D">
        <w:rPr>
          <w:rFonts w:ascii="Arial" w:hAnsi="Arial" w:cs="Arial"/>
          <w:bCs/>
          <w:sz w:val="24"/>
          <w:szCs w:val="24"/>
        </w:rPr>
        <w:tab/>
      </w:r>
      <w:r w:rsidRPr="00337D0D">
        <w:rPr>
          <w:rFonts w:ascii="Arial" w:hAnsi="Arial" w:cs="Arial"/>
          <w:bCs/>
          <w:sz w:val="24"/>
          <w:szCs w:val="24"/>
        </w:rPr>
        <w:tab/>
        <w:t>oświadczenie o braku podstaw wykluczenia wykonawcy</w:t>
      </w:r>
    </w:p>
    <w:p w14:paraId="04C06838" w14:textId="77777777" w:rsidR="001656FC" w:rsidRPr="00337D0D" w:rsidRDefault="001656FC" w:rsidP="001656FC">
      <w:pPr>
        <w:tabs>
          <w:tab w:val="left" w:pos="0"/>
          <w:tab w:val="left" w:pos="1843"/>
        </w:tabs>
        <w:ind w:left="2832" w:hanging="2832"/>
        <w:rPr>
          <w:rFonts w:ascii="Arial" w:hAnsi="Arial" w:cs="Arial"/>
          <w:bCs/>
          <w:sz w:val="24"/>
          <w:szCs w:val="24"/>
        </w:rPr>
      </w:pPr>
      <w:r w:rsidRPr="00337D0D">
        <w:rPr>
          <w:rFonts w:ascii="Arial" w:hAnsi="Arial" w:cs="Arial"/>
          <w:bCs/>
          <w:sz w:val="24"/>
          <w:szCs w:val="24"/>
        </w:rPr>
        <w:t>ZAŁĄCZNIK NR  3</w:t>
      </w:r>
      <w:r w:rsidRPr="00337D0D">
        <w:rPr>
          <w:rFonts w:ascii="Arial" w:hAnsi="Arial" w:cs="Arial"/>
          <w:bCs/>
          <w:sz w:val="24"/>
          <w:szCs w:val="24"/>
        </w:rPr>
        <w:tab/>
        <w:t xml:space="preserve">oświadczenie o spełnianiu warunków udziału </w:t>
      </w:r>
    </w:p>
    <w:p w14:paraId="646AE357" w14:textId="77777777" w:rsidR="001656FC" w:rsidRPr="00337D0D" w:rsidRDefault="001656FC" w:rsidP="001656FC">
      <w:pPr>
        <w:tabs>
          <w:tab w:val="left" w:pos="0"/>
          <w:tab w:val="left" w:pos="1843"/>
        </w:tabs>
        <w:ind w:left="2832" w:hanging="2832"/>
        <w:rPr>
          <w:rFonts w:ascii="Arial" w:hAnsi="Arial" w:cs="Arial"/>
          <w:bCs/>
          <w:sz w:val="24"/>
          <w:szCs w:val="24"/>
        </w:rPr>
      </w:pPr>
      <w:r w:rsidRPr="00337D0D">
        <w:rPr>
          <w:rFonts w:ascii="Arial" w:hAnsi="Arial" w:cs="Arial"/>
          <w:bCs/>
          <w:sz w:val="24"/>
          <w:szCs w:val="24"/>
        </w:rPr>
        <w:t xml:space="preserve">ZAŁĄCZNIK NR  </w:t>
      </w:r>
      <w:r>
        <w:rPr>
          <w:rFonts w:ascii="Arial" w:hAnsi="Arial" w:cs="Arial"/>
          <w:bCs/>
          <w:sz w:val="24"/>
          <w:szCs w:val="24"/>
        </w:rPr>
        <w:t>4</w:t>
      </w:r>
      <w:r w:rsidRPr="00337D0D">
        <w:rPr>
          <w:rFonts w:ascii="Arial" w:hAnsi="Arial" w:cs="Arial"/>
          <w:bCs/>
          <w:sz w:val="24"/>
          <w:szCs w:val="24"/>
        </w:rPr>
        <w:tab/>
        <w:t>wzór gwarancji na zabezpieczenie należytego wykonania umowy</w:t>
      </w:r>
    </w:p>
    <w:p w14:paraId="73A066E1" w14:textId="77777777" w:rsidR="001656FC" w:rsidRPr="00337D0D" w:rsidRDefault="001656FC" w:rsidP="001656FC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337D0D">
        <w:rPr>
          <w:rFonts w:ascii="Arial" w:hAnsi="Arial" w:cs="Arial"/>
          <w:bCs/>
          <w:sz w:val="24"/>
          <w:szCs w:val="24"/>
        </w:rPr>
        <w:t xml:space="preserve">ZAŁĄCZNIK NR </w:t>
      </w:r>
      <w:r>
        <w:rPr>
          <w:rFonts w:ascii="Arial" w:hAnsi="Arial" w:cs="Arial"/>
          <w:bCs/>
          <w:sz w:val="24"/>
          <w:szCs w:val="24"/>
        </w:rPr>
        <w:t xml:space="preserve"> 5</w:t>
      </w:r>
      <w:r w:rsidRPr="00337D0D">
        <w:rPr>
          <w:rFonts w:ascii="Arial" w:hAnsi="Arial" w:cs="Arial"/>
          <w:bCs/>
          <w:sz w:val="24"/>
          <w:szCs w:val="24"/>
        </w:rPr>
        <w:tab/>
      </w:r>
      <w:r w:rsidRPr="00337D0D">
        <w:rPr>
          <w:rFonts w:ascii="Arial" w:hAnsi="Arial" w:cs="Arial"/>
          <w:bCs/>
          <w:sz w:val="24"/>
          <w:szCs w:val="24"/>
        </w:rPr>
        <w:tab/>
        <w:t>projektowane postanowienia umowy</w:t>
      </w:r>
    </w:p>
    <w:p w14:paraId="6B97C39E" w14:textId="77777777" w:rsidR="001656FC" w:rsidRPr="00337D0D" w:rsidRDefault="001656FC" w:rsidP="001656FC">
      <w:pPr>
        <w:rPr>
          <w:rFonts w:ascii="Arial" w:hAnsi="Arial" w:cs="Arial"/>
          <w:bCs/>
          <w:sz w:val="24"/>
          <w:szCs w:val="24"/>
        </w:rPr>
      </w:pPr>
      <w:r w:rsidRPr="00337D0D">
        <w:rPr>
          <w:rFonts w:ascii="Arial" w:hAnsi="Arial" w:cs="Arial"/>
          <w:bCs/>
          <w:sz w:val="24"/>
          <w:szCs w:val="24"/>
        </w:rPr>
        <w:t xml:space="preserve">ZAŁĄCZNIK NR </w:t>
      </w:r>
      <w:r>
        <w:rPr>
          <w:rFonts w:ascii="Arial" w:hAnsi="Arial" w:cs="Arial"/>
          <w:bCs/>
          <w:sz w:val="24"/>
          <w:szCs w:val="24"/>
        </w:rPr>
        <w:t xml:space="preserve"> 6</w:t>
      </w:r>
      <w:r w:rsidRPr="00337D0D">
        <w:rPr>
          <w:rFonts w:ascii="Arial" w:hAnsi="Arial" w:cs="Arial"/>
          <w:bCs/>
          <w:sz w:val="24"/>
          <w:szCs w:val="24"/>
        </w:rPr>
        <w:tab/>
      </w:r>
      <w:r w:rsidRPr="00337D0D">
        <w:rPr>
          <w:rFonts w:ascii="Arial" w:hAnsi="Arial" w:cs="Arial"/>
          <w:bCs/>
          <w:sz w:val="24"/>
          <w:szCs w:val="24"/>
        </w:rPr>
        <w:tab/>
        <w:t>opis przedmiotu zamówienia</w:t>
      </w:r>
    </w:p>
    <w:p w14:paraId="3838643C" w14:textId="77777777" w:rsidR="001656FC" w:rsidRPr="00A33630" w:rsidRDefault="001656FC" w:rsidP="001656FC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A33630">
        <w:rPr>
          <w:rFonts w:ascii="Arial" w:hAnsi="Arial" w:cs="Arial"/>
          <w:bCs/>
          <w:sz w:val="24"/>
          <w:szCs w:val="24"/>
        </w:rPr>
        <w:t xml:space="preserve">ZAŁĄCZNIK NR  </w:t>
      </w:r>
      <w:r>
        <w:rPr>
          <w:rFonts w:ascii="Arial" w:hAnsi="Arial" w:cs="Arial"/>
          <w:bCs/>
          <w:sz w:val="24"/>
          <w:szCs w:val="24"/>
        </w:rPr>
        <w:t xml:space="preserve">7   </w:t>
      </w:r>
      <w:r w:rsidRPr="00A33630"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>wykaz robót budowlanych</w:t>
      </w:r>
    </w:p>
    <w:p w14:paraId="666A118F" w14:textId="77777777" w:rsidR="001656FC" w:rsidRPr="00A33630" w:rsidRDefault="001656FC" w:rsidP="001656FC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A33630">
        <w:rPr>
          <w:rFonts w:ascii="Arial" w:hAnsi="Arial" w:cs="Arial"/>
          <w:bCs/>
          <w:sz w:val="24"/>
          <w:szCs w:val="24"/>
        </w:rPr>
        <w:t xml:space="preserve">ZAŁĄCZNIK NR  </w:t>
      </w:r>
      <w:r>
        <w:rPr>
          <w:rFonts w:ascii="Arial" w:hAnsi="Arial" w:cs="Arial"/>
          <w:bCs/>
          <w:sz w:val="24"/>
          <w:szCs w:val="24"/>
        </w:rPr>
        <w:t xml:space="preserve">8  </w:t>
      </w:r>
      <w:r w:rsidRPr="00A33630"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>wykaz osób</w:t>
      </w:r>
    </w:p>
    <w:p w14:paraId="0E308AE5" w14:textId="77777777" w:rsidR="001656FC" w:rsidRPr="00A33630" w:rsidRDefault="001656FC" w:rsidP="001656FC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A33630">
        <w:rPr>
          <w:rFonts w:ascii="Arial" w:hAnsi="Arial" w:cs="Arial"/>
          <w:bCs/>
          <w:sz w:val="24"/>
          <w:szCs w:val="24"/>
        </w:rPr>
        <w:t xml:space="preserve">ZAŁĄCZNIK NR  </w:t>
      </w:r>
      <w:r>
        <w:rPr>
          <w:rFonts w:ascii="Arial" w:hAnsi="Arial" w:cs="Arial"/>
          <w:bCs/>
          <w:sz w:val="24"/>
          <w:szCs w:val="24"/>
        </w:rPr>
        <w:t xml:space="preserve">9  </w:t>
      </w:r>
      <w:r w:rsidRPr="00A33630"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>dokumentacja projektowa</w:t>
      </w:r>
    </w:p>
    <w:p w14:paraId="774D34E7" w14:textId="77777777" w:rsidR="001656FC" w:rsidRPr="00A33630" w:rsidRDefault="001656FC" w:rsidP="001656FC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A33630">
        <w:rPr>
          <w:rFonts w:ascii="Arial" w:hAnsi="Arial" w:cs="Arial"/>
          <w:bCs/>
          <w:sz w:val="24"/>
          <w:szCs w:val="24"/>
        </w:rPr>
        <w:t xml:space="preserve">ZAŁĄCZNIK NR  </w:t>
      </w:r>
      <w:r>
        <w:rPr>
          <w:rFonts w:ascii="Arial" w:hAnsi="Arial" w:cs="Arial"/>
          <w:bCs/>
          <w:sz w:val="24"/>
          <w:szCs w:val="24"/>
        </w:rPr>
        <w:t xml:space="preserve">10  </w:t>
      </w:r>
      <w:r w:rsidRPr="00A33630"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>przedmiar robót</w:t>
      </w:r>
    </w:p>
    <w:p w14:paraId="056576A4" w14:textId="77777777" w:rsidR="00EC78CB" w:rsidRPr="00337D0D" w:rsidRDefault="00EC78CB" w:rsidP="00EC78CB">
      <w:pPr>
        <w:tabs>
          <w:tab w:val="left" w:pos="0"/>
        </w:tabs>
        <w:rPr>
          <w:rFonts w:ascii="Arial" w:hAnsi="Arial" w:cs="Arial"/>
          <w:bCs/>
          <w:sz w:val="24"/>
          <w:szCs w:val="24"/>
        </w:rPr>
      </w:pPr>
      <w:r w:rsidRPr="00337D0D">
        <w:rPr>
          <w:rFonts w:ascii="Arial" w:hAnsi="Arial" w:cs="Arial"/>
          <w:bCs/>
          <w:sz w:val="24"/>
          <w:szCs w:val="24"/>
        </w:rPr>
        <w:t xml:space="preserve">ZAŁĄCZNIK NR  </w:t>
      </w:r>
      <w:r>
        <w:rPr>
          <w:rFonts w:ascii="Arial" w:hAnsi="Arial" w:cs="Arial"/>
          <w:bCs/>
          <w:sz w:val="24"/>
          <w:szCs w:val="24"/>
        </w:rPr>
        <w:t>11</w:t>
      </w:r>
      <w:r w:rsidRPr="00337D0D">
        <w:rPr>
          <w:rFonts w:ascii="Arial" w:hAnsi="Arial" w:cs="Arial"/>
          <w:bCs/>
          <w:sz w:val="24"/>
          <w:szCs w:val="24"/>
        </w:rPr>
        <w:t xml:space="preserve">   </w:t>
      </w:r>
      <w:r w:rsidRPr="00337D0D">
        <w:rPr>
          <w:rFonts w:ascii="Arial" w:hAnsi="Arial" w:cs="Arial"/>
          <w:bCs/>
          <w:sz w:val="24"/>
          <w:szCs w:val="24"/>
        </w:rPr>
        <w:tab/>
        <w:t>wzór zobowiązania podmiotu udostępniającego zasoby</w:t>
      </w:r>
    </w:p>
    <w:p w14:paraId="6E236362" w14:textId="000D5AE3" w:rsidR="00FD4065" w:rsidRPr="00A33630" w:rsidRDefault="00FD4065" w:rsidP="00FD4065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</w:p>
    <w:p w14:paraId="6CF88710" w14:textId="77777777" w:rsidR="00F7424A" w:rsidRDefault="00F7424A" w:rsidP="00833519">
      <w:pPr>
        <w:rPr>
          <w:rFonts w:ascii="Arial" w:hAnsi="Arial" w:cs="Arial"/>
          <w:bCs/>
          <w:sz w:val="24"/>
          <w:szCs w:val="24"/>
        </w:rPr>
      </w:pPr>
    </w:p>
    <w:p w14:paraId="51FA6EBF" w14:textId="77777777" w:rsidR="004D3DDA" w:rsidRPr="00831D34" w:rsidRDefault="004D3DDA" w:rsidP="00486F05">
      <w:pPr>
        <w:rPr>
          <w:rFonts w:ascii="Arial" w:hAnsi="Arial" w:cs="Arial"/>
          <w:bCs/>
          <w:sz w:val="24"/>
          <w:szCs w:val="24"/>
        </w:rPr>
      </w:pPr>
    </w:p>
    <w:sectPr w:rsidR="004D3DDA" w:rsidRPr="00831D34" w:rsidSect="00836F7D">
      <w:headerReference w:type="default" r:id="rId33"/>
      <w:footerReference w:type="default" r:id="rId3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6AF159" w14:textId="77777777" w:rsidR="0051109A" w:rsidRDefault="0051109A" w:rsidP="00EF0384">
      <w:r>
        <w:separator/>
      </w:r>
    </w:p>
  </w:endnote>
  <w:endnote w:type="continuationSeparator" w:id="0">
    <w:p w14:paraId="7464A09F" w14:textId="77777777" w:rsidR="0051109A" w:rsidRDefault="0051109A" w:rsidP="00EF03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487591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64ED7FD8" w14:textId="5B2A7F02" w:rsidR="003C0D9D" w:rsidRDefault="003C0D9D">
        <w:pPr>
          <w:pStyle w:val="Stopka"/>
          <w:jc w:val="center"/>
        </w:pPr>
        <w:r w:rsidRPr="00A23EDC">
          <w:rPr>
            <w:rFonts w:ascii="Arial" w:hAnsi="Arial" w:cs="Arial"/>
          </w:rPr>
          <w:fldChar w:fldCharType="begin"/>
        </w:r>
        <w:r w:rsidRPr="00A23EDC">
          <w:rPr>
            <w:rFonts w:ascii="Arial" w:hAnsi="Arial" w:cs="Arial"/>
          </w:rPr>
          <w:instrText xml:space="preserve"> PAGE   \* MERGEFORMAT </w:instrText>
        </w:r>
        <w:r w:rsidRPr="00A23EDC">
          <w:rPr>
            <w:rFonts w:ascii="Arial" w:hAnsi="Arial" w:cs="Arial"/>
          </w:rPr>
          <w:fldChar w:fldCharType="separate"/>
        </w:r>
        <w:r w:rsidR="00A727F2">
          <w:rPr>
            <w:rFonts w:ascii="Arial" w:hAnsi="Arial" w:cs="Arial"/>
            <w:noProof/>
          </w:rPr>
          <w:t>4</w:t>
        </w:r>
        <w:r w:rsidRPr="00A23EDC">
          <w:rPr>
            <w:rFonts w:ascii="Arial" w:hAnsi="Arial" w:cs="Arial"/>
          </w:rPr>
          <w:fldChar w:fldCharType="end"/>
        </w:r>
      </w:p>
    </w:sdtContent>
  </w:sdt>
  <w:p w14:paraId="064E7E27" w14:textId="77777777" w:rsidR="003C0D9D" w:rsidRDefault="003C0D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64A77D" w14:textId="77777777" w:rsidR="0051109A" w:rsidRDefault="0051109A" w:rsidP="00EF0384">
      <w:r>
        <w:separator/>
      </w:r>
    </w:p>
  </w:footnote>
  <w:footnote w:type="continuationSeparator" w:id="0">
    <w:p w14:paraId="0B4601E7" w14:textId="77777777" w:rsidR="0051109A" w:rsidRDefault="0051109A" w:rsidP="00EF03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DFF25" w14:textId="3A5E6935" w:rsidR="003C0D9D" w:rsidRPr="00FC4987" w:rsidRDefault="003C0D9D" w:rsidP="00EF0384">
    <w:pPr>
      <w:pStyle w:val="Nagwek"/>
      <w:rPr>
        <w:rFonts w:ascii="Arial" w:hAnsi="Arial" w:cs="Arial"/>
        <w:b/>
      </w:rPr>
    </w:pPr>
    <w:bookmarkStart w:id="21" w:name="_Hlk163562486"/>
    <w:r w:rsidRPr="00FC4987">
      <w:rPr>
        <w:rFonts w:ascii="Arial" w:hAnsi="Arial" w:cs="Arial"/>
        <w:b/>
      </w:rPr>
      <w:t>Nr sprawy</w:t>
    </w:r>
    <w:r w:rsidR="00722164" w:rsidRPr="00FC4987">
      <w:rPr>
        <w:rFonts w:ascii="Arial" w:hAnsi="Arial" w:cs="Arial"/>
        <w:b/>
      </w:rPr>
      <w:t xml:space="preserve"> </w:t>
    </w:r>
    <w:r w:rsidR="00EA276D" w:rsidRPr="00FC4987">
      <w:rPr>
        <w:rFonts w:ascii="Arial" w:hAnsi="Arial" w:cs="Arial"/>
        <w:b/>
      </w:rPr>
      <w:t>6</w:t>
    </w:r>
    <w:r w:rsidR="002D2485">
      <w:rPr>
        <w:rFonts w:ascii="Arial" w:hAnsi="Arial" w:cs="Arial"/>
        <w:b/>
      </w:rPr>
      <w:t>2</w:t>
    </w:r>
    <w:r w:rsidRPr="00FC4987">
      <w:rPr>
        <w:rFonts w:ascii="Arial" w:hAnsi="Arial" w:cs="Arial"/>
        <w:b/>
      </w:rPr>
      <w:t>/202</w:t>
    </w:r>
    <w:r w:rsidR="005F069E" w:rsidRPr="00FC4987">
      <w:rPr>
        <w:rFonts w:ascii="Arial" w:hAnsi="Arial" w:cs="Arial"/>
        <w:b/>
      </w:rPr>
      <w:t>4</w:t>
    </w:r>
  </w:p>
  <w:bookmarkEnd w:id="21"/>
  <w:p w14:paraId="29121193" w14:textId="77777777" w:rsidR="003C0D9D" w:rsidRDefault="003C0D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singleLevel"/>
    <w:tmpl w:val="00000008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C"/>
    <w:multiLevelType w:val="singleLevel"/>
    <w:tmpl w:val="03B21026"/>
    <w:name w:val="WW8Num15"/>
    <w:lvl w:ilvl="0">
      <w:start w:val="1"/>
      <w:numFmt w:val="lowerLetter"/>
      <w:lvlText w:val="%1)"/>
      <w:lvlJc w:val="left"/>
      <w:pPr>
        <w:tabs>
          <w:tab w:val="num" w:pos="1724"/>
        </w:tabs>
        <w:ind w:left="1724" w:hanging="360"/>
      </w:pPr>
      <w:rPr>
        <w:rFonts w:hint="default"/>
        <w:sz w:val="24"/>
        <w:szCs w:val="24"/>
      </w:rPr>
    </w:lvl>
  </w:abstractNum>
  <w:abstractNum w:abstractNumId="2" w15:restartNumberingAfterBreak="0">
    <w:nsid w:val="0000000F"/>
    <w:multiLevelType w:val="singleLevel"/>
    <w:tmpl w:val="4D981B1A"/>
    <w:name w:val="WW8Num22"/>
    <w:lvl w:ilvl="0">
      <w:start w:val="1"/>
      <w:numFmt w:val="lowerLetter"/>
      <w:lvlText w:val="%1)"/>
      <w:lvlJc w:val="left"/>
      <w:pPr>
        <w:tabs>
          <w:tab w:val="num" w:pos="1724"/>
        </w:tabs>
        <w:ind w:left="1724" w:hanging="360"/>
      </w:pPr>
      <w:rPr>
        <w:rFonts w:hint="default"/>
        <w:sz w:val="24"/>
        <w:szCs w:val="24"/>
      </w:rPr>
    </w:lvl>
  </w:abstractNum>
  <w:abstractNum w:abstractNumId="3" w15:restartNumberingAfterBreak="0">
    <w:nsid w:val="00000013"/>
    <w:multiLevelType w:val="multilevel"/>
    <w:tmpl w:val="F228937E"/>
    <w:name w:val="WW8Num29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4" w15:restartNumberingAfterBreak="0">
    <w:nsid w:val="00000019"/>
    <w:multiLevelType w:val="multilevel"/>
    <w:tmpl w:val="00000019"/>
    <w:name w:val="WW8Num3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0081752A"/>
    <w:multiLevelType w:val="singleLevel"/>
    <w:tmpl w:val="11E27C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6" w15:restartNumberingAfterBreak="0">
    <w:nsid w:val="04902606"/>
    <w:multiLevelType w:val="hybridMultilevel"/>
    <w:tmpl w:val="D14A9EF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8001241"/>
    <w:multiLevelType w:val="hybridMultilevel"/>
    <w:tmpl w:val="DC6A8792"/>
    <w:name w:val="WW8Num33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C4311F"/>
    <w:multiLevelType w:val="hybridMultilevel"/>
    <w:tmpl w:val="CD2A4178"/>
    <w:lvl w:ilvl="0" w:tplc="04150001">
      <w:start w:val="1"/>
      <w:numFmt w:val="bullet"/>
      <w:lvlText w:val=""/>
      <w:lvlJc w:val="left"/>
      <w:pPr>
        <w:ind w:left="19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7" w:hanging="360"/>
      </w:pPr>
      <w:rPr>
        <w:rFonts w:ascii="Wingdings" w:hAnsi="Wingdings" w:hint="default"/>
      </w:rPr>
    </w:lvl>
  </w:abstractNum>
  <w:abstractNum w:abstractNumId="9" w15:restartNumberingAfterBreak="0">
    <w:nsid w:val="11674F1B"/>
    <w:multiLevelType w:val="multilevel"/>
    <w:tmpl w:val="78223F5C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ascii="Arial" w:eastAsia="Times New Roman" w:hAnsi="Arial" w:cs="Arial" w:hint="default"/>
        <w:strike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278" w:hanging="720"/>
      </w:pPr>
      <w:rPr>
        <w:strike w:val="0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0" w15:restartNumberingAfterBreak="0">
    <w:nsid w:val="12946C2C"/>
    <w:multiLevelType w:val="singleLevel"/>
    <w:tmpl w:val="F4B8B67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14E373D7"/>
    <w:multiLevelType w:val="multilevel"/>
    <w:tmpl w:val="A37C52E4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ascii="Arial" w:eastAsia="Times New Roman" w:hAnsi="Arial" w:cs="Arial" w:hint="default"/>
        <w:strike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278" w:hanging="720"/>
      </w:pPr>
      <w:rPr>
        <w:strike w:val="0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2" w15:restartNumberingAfterBreak="0">
    <w:nsid w:val="150A462F"/>
    <w:multiLevelType w:val="hybridMultilevel"/>
    <w:tmpl w:val="867E13EC"/>
    <w:lvl w:ilvl="0" w:tplc="AB821724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116FB4"/>
    <w:multiLevelType w:val="hybridMultilevel"/>
    <w:tmpl w:val="933CDC8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8EE179A"/>
    <w:multiLevelType w:val="hybridMultilevel"/>
    <w:tmpl w:val="9CC8137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9DB1AF7"/>
    <w:multiLevelType w:val="hybridMultilevel"/>
    <w:tmpl w:val="3526461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E3D64B7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DC716A"/>
    <w:multiLevelType w:val="hybridMultilevel"/>
    <w:tmpl w:val="7D12BE2C"/>
    <w:lvl w:ilvl="0" w:tplc="0415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7" w15:restartNumberingAfterBreak="0">
    <w:nsid w:val="200E7D7C"/>
    <w:multiLevelType w:val="hybridMultilevel"/>
    <w:tmpl w:val="0FBE72A8"/>
    <w:lvl w:ilvl="0" w:tplc="FC56039E">
      <w:start w:val="1"/>
      <w:numFmt w:val="lowerLetter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E226D6"/>
    <w:multiLevelType w:val="hybridMultilevel"/>
    <w:tmpl w:val="014629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567CF4"/>
    <w:multiLevelType w:val="hybridMultilevel"/>
    <w:tmpl w:val="8A00C98E"/>
    <w:lvl w:ilvl="0" w:tplc="CE982022">
      <w:start w:val="1"/>
      <w:numFmt w:val="decimal"/>
      <w:lvlText w:val="%1."/>
      <w:lvlJc w:val="left"/>
      <w:pPr>
        <w:ind w:left="750" w:hanging="390"/>
      </w:pPr>
      <w:rPr>
        <w:b w:val="0"/>
        <w:i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67333F8"/>
    <w:multiLevelType w:val="hybridMultilevel"/>
    <w:tmpl w:val="E66C5E8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2808660E"/>
    <w:multiLevelType w:val="hybridMultilevel"/>
    <w:tmpl w:val="5F967A9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F4B8B676">
      <w:start w:val="1"/>
      <w:numFmt w:val="decimal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11">
      <w:start w:val="1"/>
      <w:numFmt w:val="decimal"/>
      <w:lvlText w:val="%4)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296132F2"/>
    <w:multiLevelType w:val="hybridMultilevel"/>
    <w:tmpl w:val="6B4A891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9B8418F"/>
    <w:multiLevelType w:val="hybridMultilevel"/>
    <w:tmpl w:val="014629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A6A5C8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2E227A8A"/>
    <w:multiLevelType w:val="hybridMultilevel"/>
    <w:tmpl w:val="BFA835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F3B35A0"/>
    <w:multiLevelType w:val="multilevel"/>
    <w:tmpl w:val="B4AEE596"/>
    <w:lvl w:ilvl="0">
      <w:start w:val="40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30223B03"/>
    <w:multiLevelType w:val="hybridMultilevel"/>
    <w:tmpl w:val="5928E4C0"/>
    <w:lvl w:ilvl="0" w:tplc="EA3CC3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25E00A0"/>
    <w:multiLevelType w:val="hybridMultilevel"/>
    <w:tmpl w:val="B70E42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2CF6A76"/>
    <w:multiLevelType w:val="multilevel"/>
    <w:tmpl w:val="08E236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0" w15:restartNumberingAfterBreak="0">
    <w:nsid w:val="38E73B5F"/>
    <w:multiLevelType w:val="hybridMultilevel"/>
    <w:tmpl w:val="E8EA0B4C"/>
    <w:lvl w:ilvl="0" w:tplc="2BEA1A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93C656B"/>
    <w:multiLevelType w:val="hybridMultilevel"/>
    <w:tmpl w:val="D556E1E6"/>
    <w:lvl w:ilvl="0" w:tplc="D260531C">
      <w:start w:val="1"/>
      <w:numFmt w:val="lowerLetter"/>
      <w:lvlText w:val="%1)"/>
      <w:lvlJc w:val="left"/>
      <w:pPr>
        <w:ind w:left="185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3E67277E"/>
    <w:multiLevelType w:val="multilevel"/>
    <w:tmpl w:val="0AD294E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 w:hint="default"/>
        <w:b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hint="default"/>
      </w:rPr>
    </w:lvl>
  </w:abstractNum>
  <w:abstractNum w:abstractNumId="33" w15:restartNumberingAfterBreak="0">
    <w:nsid w:val="401B0EBC"/>
    <w:multiLevelType w:val="singleLevel"/>
    <w:tmpl w:val="C6F65D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</w:abstractNum>
  <w:abstractNum w:abstractNumId="34" w15:restartNumberingAfterBreak="0">
    <w:nsid w:val="406B197B"/>
    <w:multiLevelType w:val="hybridMultilevel"/>
    <w:tmpl w:val="8A00C98E"/>
    <w:lvl w:ilvl="0" w:tplc="CE982022">
      <w:start w:val="1"/>
      <w:numFmt w:val="decimal"/>
      <w:lvlText w:val="%1."/>
      <w:lvlJc w:val="left"/>
      <w:pPr>
        <w:ind w:left="750" w:hanging="390"/>
      </w:pPr>
      <w:rPr>
        <w:b w:val="0"/>
        <w:i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41E82E9A"/>
    <w:multiLevelType w:val="hybridMultilevel"/>
    <w:tmpl w:val="2C9A5C2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E3D64B7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2086DF4"/>
    <w:multiLevelType w:val="hybridMultilevel"/>
    <w:tmpl w:val="D99CF5FA"/>
    <w:lvl w:ilvl="0" w:tplc="9B742A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75005C7"/>
    <w:multiLevelType w:val="hybridMultilevel"/>
    <w:tmpl w:val="A6D027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E3D64B7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83C738C"/>
    <w:multiLevelType w:val="hybridMultilevel"/>
    <w:tmpl w:val="43162C1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7">
      <w:start w:val="1"/>
      <w:numFmt w:val="lowerLetter"/>
      <w:lvlText w:val="%5)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48F3647D"/>
    <w:multiLevelType w:val="hybridMultilevel"/>
    <w:tmpl w:val="2C9A5C2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E3D64B7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9FE6934"/>
    <w:multiLevelType w:val="multilevel"/>
    <w:tmpl w:val="EC204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240" w:hanging="360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41" w15:restartNumberingAfterBreak="0">
    <w:nsid w:val="4F4C69E7"/>
    <w:multiLevelType w:val="multilevel"/>
    <w:tmpl w:val="16B0BEBE"/>
    <w:lvl w:ilvl="0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b w:val="0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2" w15:restartNumberingAfterBreak="0">
    <w:nsid w:val="4F6A5D43"/>
    <w:multiLevelType w:val="hybridMultilevel"/>
    <w:tmpl w:val="7424E89A"/>
    <w:name w:val="WW8Num402"/>
    <w:lvl w:ilvl="0" w:tplc="06067C46">
      <w:start w:val="2"/>
      <w:numFmt w:val="lowerLetter"/>
      <w:lvlText w:val="%1)"/>
      <w:lvlJc w:val="left"/>
      <w:pPr>
        <w:ind w:left="1211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22E7E3F"/>
    <w:multiLevelType w:val="hybridMultilevel"/>
    <w:tmpl w:val="3142F95C"/>
    <w:lvl w:ilvl="0" w:tplc="06F64A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591841E1"/>
    <w:multiLevelType w:val="hybridMultilevel"/>
    <w:tmpl w:val="9CC8137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592F3515"/>
    <w:multiLevelType w:val="hybridMultilevel"/>
    <w:tmpl w:val="19D2DCF2"/>
    <w:lvl w:ilvl="0" w:tplc="05ECAF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96C4785"/>
    <w:multiLevelType w:val="hybridMultilevel"/>
    <w:tmpl w:val="E2EAB544"/>
    <w:lvl w:ilvl="0" w:tplc="5442029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DD04545"/>
    <w:multiLevelType w:val="hybridMultilevel"/>
    <w:tmpl w:val="7F6A9DBE"/>
    <w:lvl w:ilvl="0" w:tplc="147A0A0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E8F4E4D"/>
    <w:multiLevelType w:val="hybridMultilevel"/>
    <w:tmpl w:val="2E6ADD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5C449FE"/>
    <w:multiLevelType w:val="hybridMultilevel"/>
    <w:tmpl w:val="8F401362"/>
    <w:lvl w:ilvl="0" w:tplc="D8DC0D0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A5A533F"/>
    <w:multiLevelType w:val="multilevel"/>
    <w:tmpl w:val="A53A4E0E"/>
    <w:styleLink w:val="WWNum45"/>
    <w:lvl w:ilvl="0">
      <w:start w:val="1"/>
      <w:numFmt w:val="lowerLetter"/>
      <w:lvlText w:val="%1)"/>
      <w:lvlJc w:val="left"/>
      <w:pPr>
        <w:ind w:left="0" w:firstLine="0"/>
      </w:p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abstractNum w:abstractNumId="51" w15:restartNumberingAfterBreak="0">
    <w:nsid w:val="6D603E85"/>
    <w:multiLevelType w:val="singleLevel"/>
    <w:tmpl w:val="5346210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</w:abstractNum>
  <w:abstractNum w:abstractNumId="52" w15:restartNumberingAfterBreak="0">
    <w:nsid w:val="6E197FB0"/>
    <w:multiLevelType w:val="hybridMultilevel"/>
    <w:tmpl w:val="D040C7A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71896CD1"/>
    <w:multiLevelType w:val="hybridMultilevel"/>
    <w:tmpl w:val="306CF35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E3D64B7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2C718EE"/>
    <w:multiLevelType w:val="hybridMultilevel"/>
    <w:tmpl w:val="B1DE0258"/>
    <w:lvl w:ilvl="0" w:tplc="5680E972">
      <w:start w:val="1"/>
      <w:numFmt w:val="lowerLetter"/>
      <w:lvlText w:val="%1)"/>
      <w:lvlJc w:val="left"/>
      <w:pPr>
        <w:ind w:left="1996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55" w15:restartNumberingAfterBreak="0">
    <w:nsid w:val="75620A3E"/>
    <w:multiLevelType w:val="hybridMultilevel"/>
    <w:tmpl w:val="5E5C7556"/>
    <w:lvl w:ilvl="0" w:tplc="68AAB4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6" w15:restartNumberingAfterBreak="0">
    <w:nsid w:val="761C68A2"/>
    <w:multiLevelType w:val="multilevel"/>
    <w:tmpl w:val="46EAFD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  <w:b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7" w15:restartNumberingAfterBreak="0">
    <w:nsid w:val="7A270280"/>
    <w:multiLevelType w:val="hybridMultilevel"/>
    <w:tmpl w:val="A6B06056"/>
    <w:lvl w:ilvl="0" w:tplc="3A16BFE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D8524FB"/>
    <w:multiLevelType w:val="singleLevel"/>
    <w:tmpl w:val="A9C0B71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</w:abstractNum>
  <w:abstractNum w:abstractNumId="59" w15:restartNumberingAfterBreak="0">
    <w:nsid w:val="7DD23675"/>
    <w:multiLevelType w:val="hybridMultilevel"/>
    <w:tmpl w:val="6F6E3318"/>
    <w:lvl w:ilvl="0" w:tplc="FBFED55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E5F464E"/>
    <w:multiLevelType w:val="multilevel"/>
    <w:tmpl w:val="7198454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240" w:hanging="360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61" w15:restartNumberingAfterBreak="0">
    <w:nsid w:val="7EAC5B09"/>
    <w:multiLevelType w:val="hybridMultilevel"/>
    <w:tmpl w:val="769E1D58"/>
    <w:lvl w:ilvl="0" w:tplc="04BC248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4"/>
  </w:num>
  <w:num w:numId="3">
    <w:abstractNumId w:val="60"/>
  </w:num>
  <w:num w:numId="4">
    <w:abstractNumId w:val="10"/>
  </w:num>
  <w:num w:numId="5">
    <w:abstractNumId w:val="43"/>
  </w:num>
  <w:num w:numId="6">
    <w:abstractNumId w:val="33"/>
  </w:num>
  <w:num w:numId="7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8"/>
    <w:lvlOverride w:ilvl="0">
      <w:startOverride w:val="1"/>
    </w:lvlOverride>
  </w:num>
  <w:num w:numId="9">
    <w:abstractNumId w:val="26"/>
  </w:num>
  <w:num w:numId="10">
    <w:abstractNumId w:val="51"/>
    <w:lvlOverride w:ilvl="0">
      <w:startOverride w:val="1"/>
    </w:lvlOverride>
  </w:num>
  <w:num w:numId="11">
    <w:abstractNumId w:val="41"/>
  </w:num>
  <w:num w:numId="12">
    <w:abstractNumId w:val="9"/>
  </w:num>
  <w:num w:numId="13">
    <w:abstractNumId w:val="42"/>
  </w:num>
  <w:num w:numId="14">
    <w:abstractNumId w:val="57"/>
  </w:num>
  <w:num w:numId="15">
    <w:abstractNumId w:val="56"/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8"/>
  </w:num>
  <w:num w:numId="18">
    <w:abstractNumId w:val="25"/>
  </w:num>
  <w:num w:numId="19">
    <w:abstractNumId w:val="17"/>
  </w:num>
  <w:num w:numId="20">
    <w:abstractNumId w:val="47"/>
  </w:num>
  <w:num w:numId="21">
    <w:abstractNumId w:val="52"/>
  </w:num>
  <w:num w:numId="22">
    <w:abstractNumId w:val="46"/>
  </w:num>
  <w:num w:numId="23">
    <w:abstractNumId w:val="12"/>
  </w:num>
  <w:num w:numId="24">
    <w:abstractNumId w:val="53"/>
  </w:num>
  <w:num w:numId="25">
    <w:abstractNumId w:val="61"/>
  </w:num>
  <w:num w:numId="26">
    <w:abstractNumId w:val="59"/>
  </w:num>
  <w:num w:numId="27">
    <w:abstractNumId w:val="27"/>
  </w:num>
  <w:num w:numId="28">
    <w:abstractNumId w:val="15"/>
  </w:num>
  <w:num w:numId="29">
    <w:abstractNumId w:val="39"/>
  </w:num>
  <w:num w:numId="30">
    <w:abstractNumId w:val="35"/>
  </w:num>
  <w:num w:numId="31">
    <w:abstractNumId w:val="45"/>
  </w:num>
  <w:num w:numId="32">
    <w:abstractNumId w:val="49"/>
  </w:num>
  <w:num w:numId="33">
    <w:abstractNumId w:val="22"/>
  </w:num>
  <w:num w:numId="34">
    <w:abstractNumId w:val="31"/>
  </w:num>
  <w:num w:numId="35">
    <w:abstractNumId w:val="54"/>
  </w:num>
  <w:num w:numId="36">
    <w:abstractNumId w:val="50"/>
  </w:num>
  <w:num w:numId="37">
    <w:abstractNumId w:val="38"/>
  </w:num>
  <w:num w:numId="38">
    <w:abstractNumId w:val="6"/>
  </w:num>
  <w:num w:numId="39">
    <w:abstractNumId w:val="21"/>
  </w:num>
  <w:num w:numId="40">
    <w:abstractNumId w:val="55"/>
  </w:num>
  <w:num w:numId="41">
    <w:abstractNumId w:val="8"/>
  </w:num>
  <w:num w:numId="42">
    <w:abstractNumId w:val="13"/>
  </w:num>
  <w:num w:numId="43">
    <w:abstractNumId w:val="23"/>
  </w:num>
  <w:num w:numId="44">
    <w:abstractNumId w:val="14"/>
  </w:num>
  <w:num w:numId="45">
    <w:abstractNumId w:val="20"/>
  </w:num>
  <w:num w:numId="46">
    <w:abstractNumId w:val="34"/>
  </w:num>
  <w:num w:numId="47">
    <w:abstractNumId w:val="16"/>
  </w:num>
  <w:num w:numId="48">
    <w:abstractNumId w:val="48"/>
  </w:num>
  <w:num w:numId="4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0"/>
  </w:num>
  <w:num w:numId="51">
    <w:abstractNumId w:val="11"/>
  </w:num>
  <w:num w:numId="52">
    <w:abstractNumId w:val="18"/>
  </w:num>
  <w:num w:numId="53">
    <w:abstractNumId w:val="44"/>
  </w:num>
  <w:num w:numId="54">
    <w:abstractNumId w:val="58"/>
  </w:num>
  <w:num w:numId="55">
    <w:abstractNumId w:val="36"/>
  </w:num>
  <w:num w:numId="56">
    <w:abstractNumId w:val="32"/>
  </w:num>
  <w:num w:numId="57">
    <w:abstractNumId w:val="40"/>
  </w:num>
  <w:num w:numId="58">
    <w:abstractNumId w:val="29"/>
  </w:num>
  <w:numIdMacAtCleanup w:val="4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ngelika Sotek">
    <w15:presenceInfo w15:providerId="AD" w15:userId="S-1-5-21-1228165056-196694612-2359868769-701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016F"/>
    <w:rsid w:val="00006876"/>
    <w:rsid w:val="000071BD"/>
    <w:rsid w:val="000137EC"/>
    <w:rsid w:val="00015305"/>
    <w:rsid w:val="0001546D"/>
    <w:rsid w:val="0001585B"/>
    <w:rsid w:val="00015F71"/>
    <w:rsid w:val="00017DAC"/>
    <w:rsid w:val="0002168F"/>
    <w:rsid w:val="00022332"/>
    <w:rsid w:val="000242E5"/>
    <w:rsid w:val="00025AB2"/>
    <w:rsid w:val="000263BA"/>
    <w:rsid w:val="0002649A"/>
    <w:rsid w:val="00026A11"/>
    <w:rsid w:val="00026B5B"/>
    <w:rsid w:val="00027A60"/>
    <w:rsid w:val="00027F5F"/>
    <w:rsid w:val="0003006B"/>
    <w:rsid w:val="00030B12"/>
    <w:rsid w:val="00032045"/>
    <w:rsid w:val="0003299E"/>
    <w:rsid w:val="00035F13"/>
    <w:rsid w:val="00036A6C"/>
    <w:rsid w:val="000409E6"/>
    <w:rsid w:val="000413E4"/>
    <w:rsid w:val="00043BDA"/>
    <w:rsid w:val="00050875"/>
    <w:rsid w:val="00053F1B"/>
    <w:rsid w:val="0005447E"/>
    <w:rsid w:val="00054B76"/>
    <w:rsid w:val="0005505A"/>
    <w:rsid w:val="000550B5"/>
    <w:rsid w:val="0005697E"/>
    <w:rsid w:val="00065D00"/>
    <w:rsid w:val="00066AAE"/>
    <w:rsid w:val="00066BB7"/>
    <w:rsid w:val="00066E11"/>
    <w:rsid w:val="000676A3"/>
    <w:rsid w:val="00067CB6"/>
    <w:rsid w:val="00070D4B"/>
    <w:rsid w:val="00072B06"/>
    <w:rsid w:val="00074627"/>
    <w:rsid w:val="00075BDB"/>
    <w:rsid w:val="00076807"/>
    <w:rsid w:val="0007740B"/>
    <w:rsid w:val="0008081B"/>
    <w:rsid w:val="00080BDE"/>
    <w:rsid w:val="000819AC"/>
    <w:rsid w:val="000864F2"/>
    <w:rsid w:val="000875A9"/>
    <w:rsid w:val="00087AF1"/>
    <w:rsid w:val="00096DF5"/>
    <w:rsid w:val="00097A3B"/>
    <w:rsid w:val="000A3E35"/>
    <w:rsid w:val="000A6E1C"/>
    <w:rsid w:val="000A750A"/>
    <w:rsid w:val="000A78E4"/>
    <w:rsid w:val="000B0DDB"/>
    <w:rsid w:val="000B18D9"/>
    <w:rsid w:val="000B2531"/>
    <w:rsid w:val="000B3416"/>
    <w:rsid w:val="000B3822"/>
    <w:rsid w:val="000B4882"/>
    <w:rsid w:val="000C0C48"/>
    <w:rsid w:val="000C1AA2"/>
    <w:rsid w:val="000C51F1"/>
    <w:rsid w:val="000C7958"/>
    <w:rsid w:val="000C7F3D"/>
    <w:rsid w:val="000D0E91"/>
    <w:rsid w:val="000D2D9D"/>
    <w:rsid w:val="000E0950"/>
    <w:rsid w:val="000E3C3A"/>
    <w:rsid w:val="000E5CB9"/>
    <w:rsid w:val="000E6008"/>
    <w:rsid w:val="000F1679"/>
    <w:rsid w:val="000F215E"/>
    <w:rsid w:val="000F762B"/>
    <w:rsid w:val="00102A51"/>
    <w:rsid w:val="00102F9C"/>
    <w:rsid w:val="00105154"/>
    <w:rsid w:val="0011079F"/>
    <w:rsid w:val="001113CB"/>
    <w:rsid w:val="00113AFE"/>
    <w:rsid w:val="00117B65"/>
    <w:rsid w:val="001200F2"/>
    <w:rsid w:val="001216FD"/>
    <w:rsid w:val="00121B2E"/>
    <w:rsid w:val="001244CD"/>
    <w:rsid w:val="001276E2"/>
    <w:rsid w:val="00133F3A"/>
    <w:rsid w:val="001412F4"/>
    <w:rsid w:val="00142CBE"/>
    <w:rsid w:val="00144AB3"/>
    <w:rsid w:val="0014584C"/>
    <w:rsid w:val="001475B5"/>
    <w:rsid w:val="001517B3"/>
    <w:rsid w:val="001563BC"/>
    <w:rsid w:val="00161991"/>
    <w:rsid w:val="001622D4"/>
    <w:rsid w:val="00164FF7"/>
    <w:rsid w:val="001656FC"/>
    <w:rsid w:val="0016794F"/>
    <w:rsid w:val="0017147F"/>
    <w:rsid w:val="00171AE1"/>
    <w:rsid w:val="0017656F"/>
    <w:rsid w:val="00176DF5"/>
    <w:rsid w:val="0018033B"/>
    <w:rsid w:val="00180465"/>
    <w:rsid w:val="0018381C"/>
    <w:rsid w:val="0018405A"/>
    <w:rsid w:val="001855F4"/>
    <w:rsid w:val="001859C8"/>
    <w:rsid w:val="00185DF9"/>
    <w:rsid w:val="0018655F"/>
    <w:rsid w:val="0018712C"/>
    <w:rsid w:val="00191151"/>
    <w:rsid w:val="001926E5"/>
    <w:rsid w:val="00192E2A"/>
    <w:rsid w:val="00194EDC"/>
    <w:rsid w:val="001965C7"/>
    <w:rsid w:val="001970A6"/>
    <w:rsid w:val="0019730E"/>
    <w:rsid w:val="00197B95"/>
    <w:rsid w:val="001A69E2"/>
    <w:rsid w:val="001B208E"/>
    <w:rsid w:val="001B383E"/>
    <w:rsid w:val="001B4A60"/>
    <w:rsid w:val="001B532D"/>
    <w:rsid w:val="001B657E"/>
    <w:rsid w:val="001C305A"/>
    <w:rsid w:val="001C4001"/>
    <w:rsid w:val="001C4CBF"/>
    <w:rsid w:val="001C6D3F"/>
    <w:rsid w:val="001C7D84"/>
    <w:rsid w:val="001D2251"/>
    <w:rsid w:val="001D552C"/>
    <w:rsid w:val="001D5B84"/>
    <w:rsid w:val="001D62EF"/>
    <w:rsid w:val="001D6526"/>
    <w:rsid w:val="001E049D"/>
    <w:rsid w:val="001E08BA"/>
    <w:rsid w:val="001E14F7"/>
    <w:rsid w:val="001E3DFC"/>
    <w:rsid w:val="001E496D"/>
    <w:rsid w:val="001F0772"/>
    <w:rsid w:val="001F1547"/>
    <w:rsid w:val="001F307E"/>
    <w:rsid w:val="001F3C0E"/>
    <w:rsid w:val="001F51E9"/>
    <w:rsid w:val="001F5757"/>
    <w:rsid w:val="001F5951"/>
    <w:rsid w:val="001F5DAE"/>
    <w:rsid w:val="001F705D"/>
    <w:rsid w:val="00200D74"/>
    <w:rsid w:val="002017EC"/>
    <w:rsid w:val="00202088"/>
    <w:rsid w:val="00203CD4"/>
    <w:rsid w:val="002044BE"/>
    <w:rsid w:val="00206089"/>
    <w:rsid w:val="002070B6"/>
    <w:rsid w:val="00210398"/>
    <w:rsid w:val="002109FF"/>
    <w:rsid w:val="002112BC"/>
    <w:rsid w:val="002117D6"/>
    <w:rsid w:val="0021232F"/>
    <w:rsid w:val="00213077"/>
    <w:rsid w:val="00213BC3"/>
    <w:rsid w:val="00216732"/>
    <w:rsid w:val="0022192D"/>
    <w:rsid w:val="00222315"/>
    <w:rsid w:val="00224514"/>
    <w:rsid w:val="00224863"/>
    <w:rsid w:val="00224F19"/>
    <w:rsid w:val="00227BD6"/>
    <w:rsid w:val="00230DCB"/>
    <w:rsid w:val="0023141F"/>
    <w:rsid w:val="00233EEF"/>
    <w:rsid w:val="00234DE0"/>
    <w:rsid w:val="002408E0"/>
    <w:rsid w:val="00240BB5"/>
    <w:rsid w:val="00241C23"/>
    <w:rsid w:val="00243D30"/>
    <w:rsid w:val="0024446B"/>
    <w:rsid w:val="002449A1"/>
    <w:rsid w:val="00245185"/>
    <w:rsid w:val="00247D69"/>
    <w:rsid w:val="00253CC2"/>
    <w:rsid w:val="00260BB8"/>
    <w:rsid w:val="002635D7"/>
    <w:rsid w:val="00263FEF"/>
    <w:rsid w:val="00265F26"/>
    <w:rsid w:val="00267265"/>
    <w:rsid w:val="002672C4"/>
    <w:rsid w:val="002716E8"/>
    <w:rsid w:val="0027194A"/>
    <w:rsid w:val="002726EC"/>
    <w:rsid w:val="00272964"/>
    <w:rsid w:val="00273A6B"/>
    <w:rsid w:val="00273AD8"/>
    <w:rsid w:val="002741E6"/>
    <w:rsid w:val="002767A3"/>
    <w:rsid w:val="002808C5"/>
    <w:rsid w:val="00280A5F"/>
    <w:rsid w:val="0028228F"/>
    <w:rsid w:val="00283420"/>
    <w:rsid w:val="002857D5"/>
    <w:rsid w:val="0028638C"/>
    <w:rsid w:val="00290F95"/>
    <w:rsid w:val="002914D9"/>
    <w:rsid w:val="00295090"/>
    <w:rsid w:val="0029616E"/>
    <w:rsid w:val="00297C3B"/>
    <w:rsid w:val="002A0CAF"/>
    <w:rsid w:val="002A0FF1"/>
    <w:rsid w:val="002A112D"/>
    <w:rsid w:val="002A1A2C"/>
    <w:rsid w:val="002A3F96"/>
    <w:rsid w:val="002A4A1F"/>
    <w:rsid w:val="002A60F7"/>
    <w:rsid w:val="002A7881"/>
    <w:rsid w:val="002B1566"/>
    <w:rsid w:val="002B2674"/>
    <w:rsid w:val="002B3AA5"/>
    <w:rsid w:val="002B5E34"/>
    <w:rsid w:val="002B75A3"/>
    <w:rsid w:val="002C0273"/>
    <w:rsid w:val="002C073D"/>
    <w:rsid w:val="002C27E2"/>
    <w:rsid w:val="002C2979"/>
    <w:rsid w:val="002C29BA"/>
    <w:rsid w:val="002C3BB9"/>
    <w:rsid w:val="002C5001"/>
    <w:rsid w:val="002C7AB2"/>
    <w:rsid w:val="002D2485"/>
    <w:rsid w:val="002D463B"/>
    <w:rsid w:val="002D7F75"/>
    <w:rsid w:val="002E2C97"/>
    <w:rsid w:val="002E35E3"/>
    <w:rsid w:val="002E3A3D"/>
    <w:rsid w:val="002E5C6B"/>
    <w:rsid w:val="002E6264"/>
    <w:rsid w:val="002F1427"/>
    <w:rsid w:val="002F6251"/>
    <w:rsid w:val="002F7A73"/>
    <w:rsid w:val="0030028C"/>
    <w:rsid w:val="00301A36"/>
    <w:rsid w:val="00304CE3"/>
    <w:rsid w:val="003068AE"/>
    <w:rsid w:val="0030785B"/>
    <w:rsid w:val="00311535"/>
    <w:rsid w:val="00312605"/>
    <w:rsid w:val="00312CF7"/>
    <w:rsid w:val="003140A2"/>
    <w:rsid w:val="0031611D"/>
    <w:rsid w:val="00317FDD"/>
    <w:rsid w:val="00321283"/>
    <w:rsid w:val="00322169"/>
    <w:rsid w:val="00324766"/>
    <w:rsid w:val="00325E3C"/>
    <w:rsid w:val="003265A6"/>
    <w:rsid w:val="00330734"/>
    <w:rsid w:val="00330E3B"/>
    <w:rsid w:val="00333E0D"/>
    <w:rsid w:val="00335658"/>
    <w:rsid w:val="00335AEA"/>
    <w:rsid w:val="00337D0D"/>
    <w:rsid w:val="00347793"/>
    <w:rsid w:val="00350CBA"/>
    <w:rsid w:val="00352B1C"/>
    <w:rsid w:val="00356B1D"/>
    <w:rsid w:val="00360849"/>
    <w:rsid w:val="00361FC6"/>
    <w:rsid w:val="003632B2"/>
    <w:rsid w:val="0036411C"/>
    <w:rsid w:val="00364D27"/>
    <w:rsid w:val="00366401"/>
    <w:rsid w:val="00366D5B"/>
    <w:rsid w:val="00367185"/>
    <w:rsid w:val="003678B1"/>
    <w:rsid w:val="00370FC6"/>
    <w:rsid w:val="0037506F"/>
    <w:rsid w:val="00377293"/>
    <w:rsid w:val="00383E1E"/>
    <w:rsid w:val="00384C48"/>
    <w:rsid w:val="003850D4"/>
    <w:rsid w:val="00390014"/>
    <w:rsid w:val="0039173A"/>
    <w:rsid w:val="00391D9F"/>
    <w:rsid w:val="0039557E"/>
    <w:rsid w:val="003969F3"/>
    <w:rsid w:val="003A20A0"/>
    <w:rsid w:val="003A43CA"/>
    <w:rsid w:val="003A5BB7"/>
    <w:rsid w:val="003A6676"/>
    <w:rsid w:val="003A6784"/>
    <w:rsid w:val="003A6D95"/>
    <w:rsid w:val="003A7423"/>
    <w:rsid w:val="003B2DEB"/>
    <w:rsid w:val="003B4816"/>
    <w:rsid w:val="003B4D57"/>
    <w:rsid w:val="003B5595"/>
    <w:rsid w:val="003B7BCD"/>
    <w:rsid w:val="003C04CE"/>
    <w:rsid w:val="003C0D9D"/>
    <w:rsid w:val="003C11F3"/>
    <w:rsid w:val="003C12D3"/>
    <w:rsid w:val="003C2407"/>
    <w:rsid w:val="003C734F"/>
    <w:rsid w:val="003C76AB"/>
    <w:rsid w:val="003D0076"/>
    <w:rsid w:val="003D0B77"/>
    <w:rsid w:val="003D5642"/>
    <w:rsid w:val="003D5853"/>
    <w:rsid w:val="003D745D"/>
    <w:rsid w:val="003E13C9"/>
    <w:rsid w:val="003E390B"/>
    <w:rsid w:val="003E5310"/>
    <w:rsid w:val="003E595A"/>
    <w:rsid w:val="003E673E"/>
    <w:rsid w:val="003E6C9E"/>
    <w:rsid w:val="003E7117"/>
    <w:rsid w:val="003E7CAF"/>
    <w:rsid w:val="003F1AE5"/>
    <w:rsid w:val="003F3A62"/>
    <w:rsid w:val="003F6F58"/>
    <w:rsid w:val="00400830"/>
    <w:rsid w:val="00401D56"/>
    <w:rsid w:val="004027AB"/>
    <w:rsid w:val="00405DCC"/>
    <w:rsid w:val="00406FAE"/>
    <w:rsid w:val="00411632"/>
    <w:rsid w:val="00413456"/>
    <w:rsid w:val="00417FE5"/>
    <w:rsid w:val="00424711"/>
    <w:rsid w:val="004334EE"/>
    <w:rsid w:val="004343AD"/>
    <w:rsid w:val="00436EBE"/>
    <w:rsid w:val="00437678"/>
    <w:rsid w:val="00444E2C"/>
    <w:rsid w:val="00444F6E"/>
    <w:rsid w:val="00450255"/>
    <w:rsid w:val="004513CB"/>
    <w:rsid w:val="00452E7A"/>
    <w:rsid w:val="00453D2F"/>
    <w:rsid w:val="004635DD"/>
    <w:rsid w:val="00464B0F"/>
    <w:rsid w:val="004654DD"/>
    <w:rsid w:val="00465559"/>
    <w:rsid w:val="00466F06"/>
    <w:rsid w:val="004710E1"/>
    <w:rsid w:val="00471424"/>
    <w:rsid w:val="00474532"/>
    <w:rsid w:val="004748C8"/>
    <w:rsid w:val="00475ED1"/>
    <w:rsid w:val="004763C8"/>
    <w:rsid w:val="0047649F"/>
    <w:rsid w:val="004800F1"/>
    <w:rsid w:val="00480B33"/>
    <w:rsid w:val="00481AA6"/>
    <w:rsid w:val="00483CF9"/>
    <w:rsid w:val="00484DB7"/>
    <w:rsid w:val="00486F05"/>
    <w:rsid w:val="004929A9"/>
    <w:rsid w:val="0049359C"/>
    <w:rsid w:val="00494438"/>
    <w:rsid w:val="0049484C"/>
    <w:rsid w:val="00494B51"/>
    <w:rsid w:val="00495486"/>
    <w:rsid w:val="0049597E"/>
    <w:rsid w:val="00495BDD"/>
    <w:rsid w:val="00497210"/>
    <w:rsid w:val="004A1B58"/>
    <w:rsid w:val="004A1C1A"/>
    <w:rsid w:val="004A2E1D"/>
    <w:rsid w:val="004A4162"/>
    <w:rsid w:val="004A59E2"/>
    <w:rsid w:val="004B15FA"/>
    <w:rsid w:val="004B18A3"/>
    <w:rsid w:val="004B1F9A"/>
    <w:rsid w:val="004B3D96"/>
    <w:rsid w:val="004B4FB6"/>
    <w:rsid w:val="004B5AC3"/>
    <w:rsid w:val="004B7405"/>
    <w:rsid w:val="004C018F"/>
    <w:rsid w:val="004C13B3"/>
    <w:rsid w:val="004C2D74"/>
    <w:rsid w:val="004C4E9C"/>
    <w:rsid w:val="004C5947"/>
    <w:rsid w:val="004C5F63"/>
    <w:rsid w:val="004D3DDA"/>
    <w:rsid w:val="004D4EDD"/>
    <w:rsid w:val="004D66B8"/>
    <w:rsid w:val="004D6AB8"/>
    <w:rsid w:val="004E2258"/>
    <w:rsid w:val="004E5327"/>
    <w:rsid w:val="004E5CBE"/>
    <w:rsid w:val="004F1428"/>
    <w:rsid w:val="004F7D2D"/>
    <w:rsid w:val="00500638"/>
    <w:rsid w:val="005007BB"/>
    <w:rsid w:val="005079F7"/>
    <w:rsid w:val="0051109A"/>
    <w:rsid w:val="00511AB3"/>
    <w:rsid w:val="005126BD"/>
    <w:rsid w:val="00512D6D"/>
    <w:rsid w:val="00526850"/>
    <w:rsid w:val="005270C5"/>
    <w:rsid w:val="00527343"/>
    <w:rsid w:val="005276E1"/>
    <w:rsid w:val="0052784F"/>
    <w:rsid w:val="005308A4"/>
    <w:rsid w:val="00531092"/>
    <w:rsid w:val="0053246A"/>
    <w:rsid w:val="005360CD"/>
    <w:rsid w:val="00537839"/>
    <w:rsid w:val="00537D04"/>
    <w:rsid w:val="00545465"/>
    <w:rsid w:val="00545EBA"/>
    <w:rsid w:val="00546914"/>
    <w:rsid w:val="005475A4"/>
    <w:rsid w:val="0055094F"/>
    <w:rsid w:val="005512DB"/>
    <w:rsid w:val="005522E9"/>
    <w:rsid w:val="0055322A"/>
    <w:rsid w:val="00556B29"/>
    <w:rsid w:val="005651BA"/>
    <w:rsid w:val="005656B9"/>
    <w:rsid w:val="0056684A"/>
    <w:rsid w:val="00570320"/>
    <w:rsid w:val="00570520"/>
    <w:rsid w:val="005738B1"/>
    <w:rsid w:val="00573FE1"/>
    <w:rsid w:val="00576854"/>
    <w:rsid w:val="00581860"/>
    <w:rsid w:val="00582F0B"/>
    <w:rsid w:val="00583BB3"/>
    <w:rsid w:val="00585CF1"/>
    <w:rsid w:val="00592548"/>
    <w:rsid w:val="00593DE9"/>
    <w:rsid w:val="005943C7"/>
    <w:rsid w:val="005950DF"/>
    <w:rsid w:val="005954D5"/>
    <w:rsid w:val="005976BC"/>
    <w:rsid w:val="005A22CB"/>
    <w:rsid w:val="005A36A4"/>
    <w:rsid w:val="005A45C4"/>
    <w:rsid w:val="005A464D"/>
    <w:rsid w:val="005A4730"/>
    <w:rsid w:val="005A68DF"/>
    <w:rsid w:val="005B2213"/>
    <w:rsid w:val="005B3E73"/>
    <w:rsid w:val="005B6932"/>
    <w:rsid w:val="005C1702"/>
    <w:rsid w:val="005C2413"/>
    <w:rsid w:val="005C3867"/>
    <w:rsid w:val="005C555F"/>
    <w:rsid w:val="005C7829"/>
    <w:rsid w:val="005D550F"/>
    <w:rsid w:val="005E40B0"/>
    <w:rsid w:val="005E54C3"/>
    <w:rsid w:val="005E57FE"/>
    <w:rsid w:val="005E7B4F"/>
    <w:rsid w:val="005F069E"/>
    <w:rsid w:val="005F1BBD"/>
    <w:rsid w:val="005F2ABA"/>
    <w:rsid w:val="005F3069"/>
    <w:rsid w:val="005F36A5"/>
    <w:rsid w:val="005F64B8"/>
    <w:rsid w:val="0060016F"/>
    <w:rsid w:val="0060051C"/>
    <w:rsid w:val="0060161E"/>
    <w:rsid w:val="006023AE"/>
    <w:rsid w:val="00603C0B"/>
    <w:rsid w:val="00605FDC"/>
    <w:rsid w:val="0060634A"/>
    <w:rsid w:val="00606888"/>
    <w:rsid w:val="006071DE"/>
    <w:rsid w:val="006105E5"/>
    <w:rsid w:val="00611390"/>
    <w:rsid w:val="0061169A"/>
    <w:rsid w:val="00611953"/>
    <w:rsid w:val="00612563"/>
    <w:rsid w:val="0061318C"/>
    <w:rsid w:val="00616DA1"/>
    <w:rsid w:val="00620F21"/>
    <w:rsid w:val="006214CF"/>
    <w:rsid w:val="00622505"/>
    <w:rsid w:val="00622B60"/>
    <w:rsid w:val="006244AF"/>
    <w:rsid w:val="00625DE2"/>
    <w:rsid w:val="00626AE6"/>
    <w:rsid w:val="0063021F"/>
    <w:rsid w:val="00630A5B"/>
    <w:rsid w:val="0063297A"/>
    <w:rsid w:val="00632A94"/>
    <w:rsid w:val="00633F9E"/>
    <w:rsid w:val="0063470C"/>
    <w:rsid w:val="00634733"/>
    <w:rsid w:val="00640128"/>
    <w:rsid w:val="00641CB4"/>
    <w:rsid w:val="006431F2"/>
    <w:rsid w:val="00643AF6"/>
    <w:rsid w:val="00644B60"/>
    <w:rsid w:val="00645AE7"/>
    <w:rsid w:val="006515F3"/>
    <w:rsid w:val="00653315"/>
    <w:rsid w:val="006535C8"/>
    <w:rsid w:val="006536C0"/>
    <w:rsid w:val="006554C0"/>
    <w:rsid w:val="006556CD"/>
    <w:rsid w:val="00660538"/>
    <w:rsid w:val="00660BB2"/>
    <w:rsid w:val="006632D0"/>
    <w:rsid w:val="00665752"/>
    <w:rsid w:val="0067096A"/>
    <w:rsid w:val="00671463"/>
    <w:rsid w:val="0067198F"/>
    <w:rsid w:val="00671D10"/>
    <w:rsid w:val="00675C02"/>
    <w:rsid w:val="006820A5"/>
    <w:rsid w:val="00683171"/>
    <w:rsid w:val="00684D48"/>
    <w:rsid w:val="006858AC"/>
    <w:rsid w:val="00685E21"/>
    <w:rsid w:val="006863A4"/>
    <w:rsid w:val="00687E65"/>
    <w:rsid w:val="00687FC6"/>
    <w:rsid w:val="00692A88"/>
    <w:rsid w:val="00693850"/>
    <w:rsid w:val="00696702"/>
    <w:rsid w:val="00696863"/>
    <w:rsid w:val="006A0734"/>
    <w:rsid w:val="006A22F0"/>
    <w:rsid w:val="006A70C7"/>
    <w:rsid w:val="006B08CC"/>
    <w:rsid w:val="006B1CC7"/>
    <w:rsid w:val="006B207A"/>
    <w:rsid w:val="006B6E61"/>
    <w:rsid w:val="006C1FCF"/>
    <w:rsid w:val="006C21A5"/>
    <w:rsid w:val="006C2E85"/>
    <w:rsid w:val="006C46B6"/>
    <w:rsid w:val="006C4938"/>
    <w:rsid w:val="006C4ADE"/>
    <w:rsid w:val="006C643E"/>
    <w:rsid w:val="006D11F4"/>
    <w:rsid w:val="006D29AF"/>
    <w:rsid w:val="006D3ECD"/>
    <w:rsid w:val="006D5778"/>
    <w:rsid w:val="006D57BD"/>
    <w:rsid w:val="006D703D"/>
    <w:rsid w:val="006D7244"/>
    <w:rsid w:val="006E1385"/>
    <w:rsid w:val="006E19D9"/>
    <w:rsid w:val="006E2D26"/>
    <w:rsid w:val="006F0F52"/>
    <w:rsid w:val="006F7B58"/>
    <w:rsid w:val="00700439"/>
    <w:rsid w:val="00700F2C"/>
    <w:rsid w:val="00700F9E"/>
    <w:rsid w:val="00701921"/>
    <w:rsid w:val="00702A59"/>
    <w:rsid w:val="00710085"/>
    <w:rsid w:val="00710A34"/>
    <w:rsid w:val="00715A0A"/>
    <w:rsid w:val="00715C39"/>
    <w:rsid w:val="00717734"/>
    <w:rsid w:val="00722164"/>
    <w:rsid w:val="0072240B"/>
    <w:rsid w:val="007251CD"/>
    <w:rsid w:val="00726D0A"/>
    <w:rsid w:val="00730291"/>
    <w:rsid w:val="007326E1"/>
    <w:rsid w:val="00734226"/>
    <w:rsid w:val="00736472"/>
    <w:rsid w:val="0073652C"/>
    <w:rsid w:val="00741D5B"/>
    <w:rsid w:val="007438FD"/>
    <w:rsid w:val="007439A5"/>
    <w:rsid w:val="00744C0E"/>
    <w:rsid w:val="007451F7"/>
    <w:rsid w:val="00751957"/>
    <w:rsid w:val="00753E90"/>
    <w:rsid w:val="007660D0"/>
    <w:rsid w:val="00771D47"/>
    <w:rsid w:val="0077667D"/>
    <w:rsid w:val="00776BBA"/>
    <w:rsid w:val="00782C10"/>
    <w:rsid w:val="00783614"/>
    <w:rsid w:val="00783F2A"/>
    <w:rsid w:val="00784635"/>
    <w:rsid w:val="007905B9"/>
    <w:rsid w:val="00796489"/>
    <w:rsid w:val="007974A3"/>
    <w:rsid w:val="007A1451"/>
    <w:rsid w:val="007A1C06"/>
    <w:rsid w:val="007A3C47"/>
    <w:rsid w:val="007B147A"/>
    <w:rsid w:val="007B312A"/>
    <w:rsid w:val="007B3C17"/>
    <w:rsid w:val="007B539C"/>
    <w:rsid w:val="007B5583"/>
    <w:rsid w:val="007C0A0B"/>
    <w:rsid w:val="007C0DA6"/>
    <w:rsid w:val="007C1315"/>
    <w:rsid w:val="007C369A"/>
    <w:rsid w:val="007C3EFD"/>
    <w:rsid w:val="007D068B"/>
    <w:rsid w:val="007D3484"/>
    <w:rsid w:val="007D5AE6"/>
    <w:rsid w:val="007D7BDE"/>
    <w:rsid w:val="007D7C22"/>
    <w:rsid w:val="007E1A89"/>
    <w:rsid w:val="007E3820"/>
    <w:rsid w:val="007E47C2"/>
    <w:rsid w:val="007E47D5"/>
    <w:rsid w:val="007E5B57"/>
    <w:rsid w:val="007E7B46"/>
    <w:rsid w:val="007F10F7"/>
    <w:rsid w:val="007F17FC"/>
    <w:rsid w:val="007F49C2"/>
    <w:rsid w:val="00801D93"/>
    <w:rsid w:val="00802787"/>
    <w:rsid w:val="008073D1"/>
    <w:rsid w:val="00814FCF"/>
    <w:rsid w:val="00816A7A"/>
    <w:rsid w:val="00820D42"/>
    <w:rsid w:val="0082317A"/>
    <w:rsid w:val="008239B4"/>
    <w:rsid w:val="00823BC0"/>
    <w:rsid w:val="0082610A"/>
    <w:rsid w:val="00826F41"/>
    <w:rsid w:val="00827166"/>
    <w:rsid w:val="00830FAD"/>
    <w:rsid w:val="00831D34"/>
    <w:rsid w:val="00832C56"/>
    <w:rsid w:val="00833519"/>
    <w:rsid w:val="00836F7D"/>
    <w:rsid w:val="008372C0"/>
    <w:rsid w:val="008403B3"/>
    <w:rsid w:val="00840834"/>
    <w:rsid w:val="00842BF6"/>
    <w:rsid w:val="008456CA"/>
    <w:rsid w:val="00845D86"/>
    <w:rsid w:val="00846842"/>
    <w:rsid w:val="008500AB"/>
    <w:rsid w:val="00851954"/>
    <w:rsid w:val="00853B46"/>
    <w:rsid w:val="00854DA6"/>
    <w:rsid w:val="00860781"/>
    <w:rsid w:val="00864A91"/>
    <w:rsid w:val="00864CC2"/>
    <w:rsid w:val="00866C55"/>
    <w:rsid w:val="00867CFA"/>
    <w:rsid w:val="00872681"/>
    <w:rsid w:val="008755CF"/>
    <w:rsid w:val="00882346"/>
    <w:rsid w:val="008828D1"/>
    <w:rsid w:val="00883D90"/>
    <w:rsid w:val="008861C7"/>
    <w:rsid w:val="0089013A"/>
    <w:rsid w:val="00891E11"/>
    <w:rsid w:val="008921E5"/>
    <w:rsid w:val="00892A58"/>
    <w:rsid w:val="00896EA1"/>
    <w:rsid w:val="008975BE"/>
    <w:rsid w:val="00897C24"/>
    <w:rsid w:val="00897D32"/>
    <w:rsid w:val="008A0FE6"/>
    <w:rsid w:val="008A2EF4"/>
    <w:rsid w:val="008A5958"/>
    <w:rsid w:val="008A6C29"/>
    <w:rsid w:val="008A6F72"/>
    <w:rsid w:val="008B0D68"/>
    <w:rsid w:val="008B20DD"/>
    <w:rsid w:val="008B226A"/>
    <w:rsid w:val="008B2DBE"/>
    <w:rsid w:val="008B39D7"/>
    <w:rsid w:val="008B42F3"/>
    <w:rsid w:val="008B4425"/>
    <w:rsid w:val="008B4FA8"/>
    <w:rsid w:val="008B53D3"/>
    <w:rsid w:val="008B595C"/>
    <w:rsid w:val="008B7869"/>
    <w:rsid w:val="008B78B1"/>
    <w:rsid w:val="008C1119"/>
    <w:rsid w:val="008C1440"/>
    <w:rsid w:val="008C217A"/>
    <w:rsid w:val="008C2710"/>
    <w:rsid w:val="008C4E00"/>
    <w:rsid w:val="008C6933"/>
    <w:rsid w:val="008C6BF5"/>
    <w:rsid w:val="008C72A0"/>
    <w:rsid w:val="008C7836"/>
    <w:rsid w:val="008C7A59"/>
    <w:rsid w:val="008D0FCE"/>
    <w:rsid w:val="008D12F5"/>
    <w:rsid w:val="008D1ACB"/>
    <w:rsid w:val="008D1B44"/>
    <w:rsid w:val="008D3AC4"/>
    <w:rsid w:val="008D6886"/>
    <w:rsid w:val="008D6B12"/>
    <w:rsid w:val="008E14EB"/>
    <w:rsid w:val="008E2D98"/>
    <w:rsid w:val="008F0A4A"/>
    <w:rsid w:val="008F42E8"/>
    <w:rsid w:val="008F4869"/>
    <w:rsid w:val="008F4A31"/>
    <w:rsid w:val="008F4D0F"/>
    <w:rsid w:val="008F5FE6"/>
    <w:rsid w:val="008F7F39"/>
    <w:rsid w:val="00901C64"/>
    <w:rsid w:val="00902783"/>
    <w:rsid w:val="00905805"/>
    <w:rsid w:val="00906EE3"/>
    <w:rsid w:val="0090747F"/>
    <w:rsid w:val="00910489"/>
    <w:rsid w:val="00911CCA"/>
    <w:rsid w:val="009127AA"/>
    <w:rsid w:val="00912AA9"/>
    <w:rsid w:val="00912BED"/>
    <w:rsid w:val="00913E0F"/>
    <w:rsid w:val="00914A2A"/>
    <w:rsid w:val="009219A0"/>
    <w:rsid w:val="00921CD0"/>
    <w:rsid w:val="00923222"/>
    <w:rsid w:val="00926D05"/>
    <w:rsid w:val="00927E47"/>
    <w:rsid w:val="009309F5"/>
    <w:rsid w:val="00930AE7"/>
    <w:rsid w:val="0093516C"/>
    <w:rsid w:val="00936009"/>
    <w:rsid w:val="0095079D"/>
    <w:rsid w:val="00951D84"/>
    <w:rsid w:val="00952C65"/>
    <w:rsid w:val="00954339"/>
    <w:rsid w:val="009636DA"/>
    <w:rsid w:val="00965FF8"/>
    <w:rsid w:val="00967662"/>
    <w:rsid w:val="00973313"/>
    <w:rsid w:val="009766A9"/>
    <w:rsid w:val="00976BCE"/>
    <w:rsid w:val="00976FB6"/>
    <w:rsid w:val="00981732"/>
    <w:rsid w:val="00984EA1"/>
    <w:rsid w:val="00986DB0"/>
    <w:rsid w:val="009875CF"/>
    <w:rsid w:val="00991AE1"/>
    <w:rsid w:val="00991D45"/>
    <w:rsid w:val="009932F1"/>
    <w:rsid w:val="0099433D"/>
    <w:rsid w:val="00995165"/>
    <w:rsid w:val="0099542D"/>
    <w:rsid w:val="009958A0"/>
    <w:rsid w:val="0099618B"/>
    <w:rsid w:val="009A200F"/>
    <w:rsid w:val="009A43D6"/>
    <w:rsid w:val="009A5F03"/>
    <w:rsid w:val="009A6D08"/>
    <w:rsid w:val="009B01B4"/>
    <w:rsid w:val="009B06E1"/>
    <w:rsid w:val="009B2ECE"/>
    <w:rsid w:val="009B36DD"/>
    <w:rsid w:val="009B4DBA"/>
    <w:rsid w:val="009B619A"/>
    <w:rsid w:val="009B6A38"/>
    <w:rsid w:val="009B7002"/>
    <w:rsid w:val="009C1B3A"/>
    <w:rsid w:val="009C3869"/>
    <w:rsid w:val="009C61A2"/>
    <w:rsid w:val="009D3096"/>
    <w:rsid w:val="009D592F"/>
    <w:rsid w:val="009D6CC0"/>
    <w:rsid w:val="009E1D19"/>
    <w:rsid w:val="009E25AD"/>
    <w:rsid w:val="009E2BF5"/>
    <w:rsid w:val="009E2F27"/>
    <w:rsid w:val="009E373B"/>
    <w:rsid w:val="009E55FC"/>
    <w:rsid w:val="009E57CA"/>
    <w:rsid w:val="009E7292"/>
    <w:rsid w:val="009F0921"/>
    <w:rsid w:val="009F1159"/>
    <w:rsid w:val="009F24CC"/>
    <w:rsid w:val="009F3F56"/>
    <w:rsid w:val="009F45ED"/>
    <w:rsid w:val="009F47BF"/>
    <w:rsid w:val="009F49F9"/>
    <w:rsid w:val="009F4B42"/>
    <w:rsid w:val="00A03080"/>
    <w:rsid w:val="00A04798"/>
    <w:rsid w:val="00A04F1A"/>
    <w:rsid w:val="00A04F3A"/>
    <w:rsid w:val="00A051D3"/>
    <w:rsid w:val="00A06545"/>
    <w:rsid w:val="00A0687C"/>
    <w:rsid w:val="00A06A4A"/>
    <w:rsid w:val="00A166B2"/>
    <w:rsid w:val="00A171DA"/>
    <w:rsid w:val="00A20282"/>
    <w:rsid w:val="00A21BB7"/>
    <w:rsid w:val="00A226D7"/>
    <w:rsid w:val="00A2291E"/>
    <w:rsid w:val="00A22F18"/>
    <w:rsid w:val="00A23EDC"/>
    <w:rsid w:val="00A335C9"/>
    <w:rsid w:val="00A3407B"/>
    <w:rsid w:val="00A34D63"/>
    <w:rsid w:val="00A434C2"/>
    <w:rsid w:val="00A440CD"/>
    <w:rsid w:val="00A446AA"/>
    <w:rsid w:val="00A44E66"/>
    <w:rsid w:val="00A455E7"/>
    <w:rsid w:val="00A4689C"/>
    <w:rsid w:val="00A50176"/>
    <w:rsid w:val="00A55F63"/>
    <w:rsid w:val="00A575C1"/>
    <w:rsid w:val="00A57A9C"/>
    <w:rsid w:val="00A62498"/>
    <w:rsid w:val="00A64AAE"/>
    <w:rsid w:val="00A67216"/>
    <w:rsid w:val="00A679F9"/>
    <w:rsid w:val="00A727F2"/>
    <w:rsid w:val="00A73051"/>
    <w:rsid w:val="00A743FB"/>
    <w:rsid w:val="00A746CA"/>
    <w:rsid w:val="00A746D5"/>
    <w:rsid w:val="00A74919"/>
    <w:rsid w:val="00A75A46"/>
    <w:rsid w:val="00A75DBE"/>
    <w:rsid w:val="00A84998"/>
    <w:rsid w:val="00A85D0F"/>
    <w:rsid w:val="00A86129"/>
    <w:rsid w:val="00A86B87"/>
    <w:rsid w:val="00A90AE9"/>
    <w:rsid w:val="00A92381"/>
    <w:rsid w:val="00A943CC"/>
    <w:rsid w:val="00A96622"/>
    <w:rsid w:val="00A970EF"/>
    <w:rsid w:val="00A97341"/>
    <w:rsid w:val="00AA1F7C"/>
    <w:rsid w:val="00AA2DB4"/>
    <w:rsid w:val="00AA435A"/>
    <w:rsid w:val="00AA5500"/>
    <w:rsid w:val="00AA6C7C"/>
    <w:rsid w:val="00AA6D0E"/>
    <w:rsid w:val="00AB1475"/>
    <w:rsid w:val="00AB1ECB"/>
    <w:rsid w:val="00AB4B04"/>
    <w:rsid w:val="00AB4D43"/>
    <w:rsid w:val="00AB6DB3"/>
    <w:rsid w:val="00AB7427"/>
    <w:rsid w:val="00AC0FA7"/>
    <w:rsid w:val="00AC2578"/>
    <w:rsid w:val="00AC276E"/>
    <w:rsid w:val="00AC2D23"/>
    <w:rsid w:val="00AC7298"/>
    <w:rsid w:val="00AC730F"/>
    <w:rsid w:val="00AC7766"/>
    <w:rsid w:val="00AC7A0F"/>
    <w:rsid w:val="00AD0909"/>
    <w:rsid w:val="00AD0E1C"/>
    <w:rsid w:val="00AD1B7C"/>
    <w:rsid w:val="00AD1F47"/>
    <w:rsid w:val="00AD3B8D"/>
    <w:rsid w:val="00AD3C27"/>
    <w:rsid w:val="00AD5DE0"/>
    <w:rsid w:val="00AD7284"/>
    <w:rsid w:val="00AE324D"/>
    <w:rsid w:val="00AE5056"/>
    <w:rsid w:val="00AF005F"/>
    <w:rsid w:val="00AF10AE"/>
    <w:rsid w:val="00AF2C64"/>
    <w:rsid w:val="00AF4AB2"/>
    <w:rsid w:val="00AF7689"/>
    <w:rsid w:val="00AF7C95"/>
    <w:rsid w:val="00B0033A"/>
    <w:rsid w:val="00B0135C"/>
    <w:rsid w:val="00B05456"/>
    <w:rsid w:val="00B104C0"/>
    <w:rsid w:val="00B1111A"/>
    <w:rsid w:val="00B12559"/>
    <w:rsid w:val="00B125C6"/>
    <w:rsid w:val="00B12784"/>
    <w:rsid w:val="00B14EDA"/>
    <w:rsid w:val="00B226FD"/>
    <w:rsid w:val="00B25A5F"/>
    <w:rsid w:val="00B26560"/>
    <w:rsid w:val="00B303CB"/>
    <w:rsid w:val="00B306A7"/>
    <w:rsid w:val="00B31D32"/>
    <w:rsid w:val="00B34F48"/>
    <w:rsid w:val="00B360A6"/>
    <w:rsid w:val="00B368EC"/>
    <w:rsid w:val="00B36919"/>
    <w:rsid w:val="00B45C34"/>
    <w:rsid w:val="00B46D9B"/>
    <w:rsid w:val="00B52F5E"/>
    <w:rsid w:val="00B53DC3"/>
    <w:rsid w:val="00B545B9"/>
    <w:rsid w:val="00B55A78"/>
    <w:rsid w:val="00B6259C"/>
    <w:rsid w:val="00B64472"/>
    <w:rsid w:val="00B65FF5"/>
    <w:rsid w:val="00B70467"/>
    <w:rsid w:val="00B70C11"/>
    <w:rsid w:val="00B75170"/>
    <w:rsid w:val="00B767AF"/>
    <w:rsid w:val="00B768C3"/>
    <w:rsid w:val="00B76DD6"/>
    <w:rsid w:val="00B83463"/>
    <w:rsid w:val="00B840CE"/>
    <w:rsid w:val="00B85DA8"/>
    <w:rsid w:val="00B85EF4"/>
    <w:rsid w:val="00B90009"/>
    <w:rsid w:val="00B92331"/>
    <w:rsid w:val="00B94758"/>
    <w:rsid w:val="00B94DE9"/>
    <w:rsid w:val="00B951B7"/>
    <w:rsid w:val="00BA008C"/>
    <w:rsid w:val="00BA214F"/>
    <w:rsid w:val="00BA4485"/>
    <w:rsid w:val="00BA6A9E"/>
    <w:rsid w:val="00BB00E2"/>
    <w:rsid w:val="00BB09B2"/>
    <w:rsid w:val="00BB4024"/>
    <w:rsid w:val="00BB52D5"/>
    <w:rsid w:val="00BB55C8"/>
    <w:rsid w:val="00BB5E9E"/>
    <w:rsid w:val="00BB7151"/>
    <w:rsid w:val="00BC0F59"/>
    <w:rsid w:val="00BC3215"/>
    <w:rsid w:val="00BC3647"/>
    <w:rsid w:val="00BC432D"/>
    <w:rsid w:val="00BC5E19"/>
    <w:rsid w:val="00BC6145"/>
    <w:rsid w:val="00BC677E"/>
    <w:rsid w:val="00BC78FF"/>
    <w:rsid w:val="00BC7B72"/>
    <w:rsid w:val="00BD2224"/>
    <w:rsid w:val="00BD3D69"/>
    <w:rsid w:val="00BE0CE2"/>
    <w:rsid w:val="00BE2C47"/>
    <w:rsid w:val="00BE355A"/>
    <w:rsid w:val="00BE7CCD"/>
    <w:rsid w:val="00BF3924"/>
    <w:rsid w:val="00BF60B7"/>
    <w:rsid w:val="00BF7CE1"/>
    <w:rsid w:val="00BF7D3E"/>
    <w:rsid w:val="00C03669"/>
    <w:rsid w:val="00C0469E"/>
    <w:rsid w:val="00C05149"/>
    <w:rsid w:val="00C06348"/>
    <w:rsid w:val="00C066AB"/>
    <w:rsid w:val="00C06701"/>
    <w:rsid w:val="00C14B87"/>
    <w:rsid w:val="00C15CCC"/>
    <w:rsid w:val="00C20326"/>
    <w:rsid w:val="00C21D66"/>
    <w:rsid w:val="00C2305E"/>
    <w:rsid w:val="00C24796"/>
    <w:rsid w:val="00C247F1"/>
    <w:rsid w:val="00C25F49"/>
    <w:rsid w:val="00C37D52"/>
    <w:rsid w:val="00C41C46"/>
    <w:rsid w:val="00C431FA"/>
    <w:rsid w:val="00C437FB"/>
    <w:rsid w:val="00C45F1E"/>
    <w:rsid w:val="00C515DA"/>
    <w:rsid w:val="00C51EFA"/>
    <w:rsid w:val="00C54639"/>
    <w:rsid w:val="00C549A3"/>
    <w:rsid w:val="00C557B9"/>
    <w:rsid w:val="00C6145E"/>
    <w:rsid w:val="00C63A86"/>
    <w:rsid w:val="00C655AC"/>
    <w:rsid w:val="00C67397"/>
    <w:rsid w:val="00C6779D"/>
    <w:rsid w:val="00C67F38"/>
    <w:rsid w:val="00C70E6C"/>
    <w:rsid w:val="00C71385"/>
    <w:rsid w:val="00C7205A"/>
    <w:rsid w:val="00C73508"/>
    <w:rsid w:val="00C8156A"/>
    <w:rsid w:val="00C82EDF"/>
    <w:rsid w:val="00C84339"/>
    <w:rsid w:val="00C846BC"/>
    <w:rsid w:val="00C85448"/>
    <w:rsid w:val="00C92182"/>
    <w:rsid w:val="00C934A2"/>
    <w:rsid w:val="00C94F27"/>
    <w:rsid w:val="00C951B6"/>
    <w:rsid w:val="00C95D40"/>
    <w:rsid w:val="00C96AA3"/>
    <w:rsid w:val="00C972FB"/>
    <w:rsid w:val="00CA3736"/>
    <w:rsid w:val="00CA3DB6"/>
    <w:rsid w:val="00CA6D16"/>
    <w:rsid w:val="00CB5E95"/>
    <w:rsid w:val="00CB6150"/>
    <w:rsid w:val="00CB7437"/>
    <w:rsid w:val="00CC0599"/>
    <w:rsid w:val="00CC0998"/>
    <w:rsid w:val="00CC10A3"/>
    <w:rsid w:val="00CC432D"/>
    <w:rsid w:val="00CC51C2"/>
    <w:rsid w:val="00CC6819"/>
    <w:rsid w:val="00CD2553"/>
    <w:rsid w:val="00CD3BCA"/>
    <w:rsid w:val="00CD3FC7"/>
    <w:rsid w:val="00CD5261"/>
    <w:rsid w:val="00CE24EE"/>
    <w:rsid w:val="00CE3305"/>
    <w:rsid w:val="00CE470C"/>
    <w:rsid w:val="00CE48B8"/>
    <w:rsid w:val="00CE5CD0"/>
    <w:rsid w:val="00CF030C"/>
    <w:rsid w:val="00CF29E4"/>
    <w:rsid w:val="00CF5013"/>
    <w:rsid w:val="00D07136"/>
    <w:rsid w:val="00D10242"/>
    <w:rsid w:val="00D129E4"/>
    <w:rsid w:val="00D12C81"/>
    <w:rsid w:val="00D15320"/>
    <w:rsid w:val="00D156C7"/>
    <w:rsid w:val="00D15C86"/>
    <w:rsid w:val="00D17122"/>
    <w:rsid w:val="00D211EC"/>
    <w:rsid w:val="00D219A1"/>
    <w:rsid w:val="00D21DFC"/>
    <w:rsid w:val="00D21E41"/>
    <w:rsid w:val="00D2337D"/>
    <w:rsid w:val="00D263B9"/>
    <w:rsid w:val="00D30502"/>
    <w:rsid w:val="00D3050B"/>
    <w:rsid w:val="00D33A06"/>
    <w:rsid w:val="00D35FE1"/>
    <w:rsid w:val="00D37594"/>
    <w:rsid w:val="00D40358"/>
    <w:rsid w:val="00D4150B"/>
    <w:rsid w:val="00D41D91"/>
    <w:rsid w:val="00D42362"/>
    <w:rsid w:val="00D43C71"/>
    <w:rsid w:val="00D506AF"/>
    <w:rsid w:val="00D5169C"/>
    <w:rsid w:val="00D53839"/>
    <w:rsid w:val="00D53A20"/>
    <w:rsid w:val="00D54584"/>
    <w:rsid w:val="00D56EAE"/>
    <w:rsid w:val="00D617D8"/>
    <w:rsid w:val="00D64EA9"/>
    <w:rsid w:val="00D738B7"/>
    <w:rsid w:val="00D74DE4"/>
    <w:rsid w:val="00D776DE"/>
    <w:rsid w:val="00D778DC"/>
    <w:rsid w:val="00D81146"/>
    <w:rsid w:val="00D815C1"/>
    <w:rsid w:val="00D91E92"/>
    <w:rsid w:val="00D9413D"/>
    <w:rsid w:val="00D967F1"/>
    <w:rsid w:val="00D96C51"/>
    <w:rsid w:val="00D973E9"/>
    <w:rsid w:val="00D97800"/>
    <w:rsid w:val="00DA101D"/>
    <w:rsid w:val="00DA787A"/>
    <w:rsid w:val="00DA797E"/>
    <w:rsid w:val="00DB0B12"/>
    <w:rsid w:val="00DB4736"/>
    <w:rsid w:val="00DC349A"/>
    <w:rsid w:val="00DC370D"/>
    <w:rsid w:val="00DC7FE3"/>
    <w:rsid w:val="00DD029F"/>
    <w:rsid w:val="00DD1F4C"/>
    <w:rsid w:val="00DE2F65"/>
    <w:rsid w:val="00DE4024"/>
    <w:rsid w:val="00DE425A"/>
    <w:rsid w:val="00DE4D1F"/>
    <w:rsid w:val="00DE62BE"/>
    <w:rsid w:val="00DE639C"/>
    <w:rsid w:val="00DE6549"/>
    <w:rsid w:val="00DE6EED"/>
    <w:rsid w:val="00DE7BE0"/>
    <w:rsid w:val="00DF14DE"/>
    <w:rsid w:val="00DF28ED"/>
    <w:rsid w:val="00DF2ABC"/>
    <w:rsid w:val="00E03BA2"/>
    <w:rsid w:val="00E03ED1"/>
    <w:rsid w:val="00E04BE8"/>
    <w:rsid w:val="00E0546C"/>
    <w:rsid w:val="00E06614"/>
    <w:rsid w:val="00E066E4"/>
    <w:rsid w:val="00E123F8"/>
    <w:rsid w:val="00E127BF"/>
    <w:rsid w:val="00E16599"/>
    <w:rsid w:val="00E17E3A"/>
    <w:rsid w:val="00E2157F"/>
    <w:rsid w:val="00E230DA"/>
    <w:rsid w:val="00E231AE"/>
    <w:rsid w:val="00E2596A"/>
    <w:rsid w:val="00E26364"/>
    <w:rsid w:val="00E302A0"/>
    <w:rsid w:val="00E30E27"/>
    <w:rsid w:val="00E34489"/>
    <w:rsid w:val="00E344DD"/>
    <w:rsid w:val="00E35908"/>
    <w:rsid w:val="00E37D46"/>
    <w:rsid w:val="00E37D78"/>
    <w:rsid w:val="00E444B9"/>
    <w:rsid w:val="00E445F8"/>
    <w:rsid w:val="00E44A49"/>
    <w:rsid w:val="00E44CAA"/>
    <w:rsid w:val="00E45DB9"/>
    <w:rsid w:val="00E465B2"/>
    <w:rsid w:val="00E50275"/>
    <w:rsid w:val="00E50690"/>
    <w:rsid w:val="00E50CB3"/>
    <w:rsid w:val="00E5100B"/>
    <w:rsid w:val="00E51D6B"/>
    <w:rsid w:val="00E55C9B"/>
    <w:rsid w:val="00E603F6"/>
    <w:rsid w:val="00E60B37"/>
    <w:rsid w:val="00E61B8F"/>
    <w:rsid w:val="00E644B9"/>
    <w:rsid w:val="00E64762"/>
    <w:rsid w:val="00E6495C"/>
    <w:rsid w:val="00E66EED"/>
    <w:rsid w:val="00E717C7"/>
    <w:rsid w:val="00E73E60"/>
    <w:rsid w:val="00E74B7D"/>
    <w:rsid w:val="00E77259"/>
    <w:rsid w:val="00E77C95"/>
    <w:rsid w:val="00E84C69"/>
    <w:rsid w:val="00E8659E"/>
    <w:rsid w:val="00E929CE"/>
    <w:rsid w:val="00E92A5A"/>
    <w:rsid w:val="00E94F94"/>
    <w:rsid w:val="00E951D2"/>
    <w:rsid w:val="00E97EAD"/>
    <w:rsid w:val="00EA1D89"/>
    <w:rsid w:val="00EA276D"/>
    <w:rsid w:val="00EA2C32"/>
    <w:rsid w:val="00EA344E"/>
    <w:rsid w:val="00EA43CD"/>
    <w:rsid w:val="00EA5D3D"/>
    <w:rsid w:val="00EB1982"/>
    <w:rsid w:val="00EB64DC"/>
    <w:rsid w:val="00EB67B8"/>
    <w:rsid w:val="00EC140E"/>
    <w:rsid w:val="00EC3673"/>
    <w:rsid w:val="00EC55AC"/>
    <w:rsid w:val="00EC6962"/>
    <w:rsid w:val="00EC78CB"/>
    <w:rsid w:val="00ED2653"/>
    <w:rsid w:val="00ED2DBA"/>
    <w:rsid w:val="00ED55F1"/>
    <w:rsid w:val="00ED65AE"/>
    <w:rsid w:val="00ED6CC4"/>
    <w:rsid w:val="00EE1EF5"/>
    <w:rsid w:val="00EE5B32"/>
    <w:rsid w:val="00EE601E"/>
    <w:rsid w:val="00EF0384"/>
    <w:rsid w:val="00EF0D6B"/>
    <w:rsid w:val="00EF2479"/>
    <w:rsid w:val="00EF6A6C"/>
    <w:rsid w:val="00EF7004"/>
    <w:rsid w:val="00F01525"/>
    <w:rsid w:val="00F02C2A"/>
    <w:rsid w:val="00F06AE9"/>
    <w:rsid w:val="00F06F60"/>
    <w:rsid w:val="00F07012"/>
    <w:rsid w:val="00F10394"/>
    <w:rsid w:val="00F11BD5"/>
    <w:rsid w:val="00F1384F"/>
    <w:rsid w:val="00F16847"/>
    <w:rsid w:val="00F1797A"/>
    <w:rsid w:val="00F204C6"/>
    <w:rsid w:val="00F21202"/>
    <w:rsid w:val="00F23189"/>
    <w:rsid w:val="00F2375D"/>
    <w:rsid w:val="00F241D2"/>
    <w:rsid w:val="00F24215"/>
    <w:rsid w:val="00F24C64"/>
    <w:rsid w:val="00F25FE5"/>
    <w:rsid w:val="00F30FF5"/>
    <w:rsid w:val="00F37D60"/>
    <w:rsid w:val="00F4345C"/>
    <w:rsid w:val="00F50A81"/>
    <w:rsid w:val="00F50ED9"/>
    <w:rsid w:val="00F51A9F"/>
    <w:rsid w:val="00F530BD"/>
    <w:rsid w:val="00F5310B"/>
    <w:rsid w:val="00F53E7A"/>
    <w:rsid w:val="00F5587B"/>
    <w:rsid w:val="00F55C3B"/>
    <w:rsid w:val="00F56FD3"/>
    <w:rsid w:val="00F57451"/>
    <w:rsid w:val="00F5746B"/>
    <w:rsid w:val="00F57882"/>
    <w:rsid w:val="00F61F70"/>
    <w:rsid w:val="00F6285E"/>
    <w:rsid w:val="00F62C3E"/>
    <w:rsid w:val="00F63720"/>
    <w:rsid w:val="00F64CBE"/>
    <w:rsid w:val="00F66F4A"/>
    <w:rsid w:val="00F72282"/>
    <w:rsid w:val="00F7424A"/>
    <w:rsid w:val="00F773B5"/>
    <w:rsid w:val="00F77A5B"/>
    <w:rsid w:val="00F80EDF"/>
    <w:rsid w:val="00F82F13"/>
    <w:rsid w:val="00F8399C"/>
    <w:rsid w:val="00F83D62"/>
    <w:rsid w:val="00F860E8"/>
    <w:rsid w:val="00F86603"/>
    <w:rsid w:val="00F86873"/>
    <w:rsid w:val="00F86B66"/>
    <w:rsid w:val="00F91651"/>
    <w:rsid w:val="00F940AB"/>
    <w:rsid w:val="00FA1DF6"/>
    <w:rsid w:val="00FA5163"/>
    <w:rsid w:val="00FA5BA9"/>
    <w:rsid w:val="00FA69FB"/>
    <w:rsid w:val="00FA7275"/>
    <w:rsid w:val="00FA7439"/>
    <w:rsid w:val="00FA7FCE"/>
    <w:rsid w:val="00FB1C45"/>
    <w:rsid w:val="00FB214B"/>
    <w:rsid w:val="00FB2261"/>
    <w:rsid w:val="00FB31CF"/>
    <w:rsid w:val="00FB35F7"/>
    <w:rsid w:val="00FB4152"/>
    <w:rsid w:val="00FC06C9"/>
    <w:rsid w:val="00FC2D83"/>
    <w:rsid w:val="00FC394A"/>
    <w:rsid w:val="00FC4987"/>
    <w:rsid w:val="00FC5082"/>
    <w:rsid w:val="00FC57B4"/>
    <w:rsid w:val="00FC65D6"/>
    <w:rsid w:val="00FD0DB1"/>
    <w:rsid w:val="00FD190D"/>
    <w:rsid w:val="00FD1F27"/>
    <w:rsid w:val="00FD2034"/>
    <w:rsid w:val="00FD2D2F"/>
    <w:rsid w:val="00FD3BBE"/>
    <w:rsid w:val="00FD4065"/>
    <w:rsid w:val="00FD5BB3"/>
    <w:rsid w:val="00FD6A53"/>
    <w:rsid w:val="00FE2E4B"/>
    <w:rsid w:val="00FE311F"/>
    <w:rsid w:val="00FE4B72"/>
    <w:rsid w:val="00FE6423"/>
    <w:rsid w:val="00FE7E24"/>
    <w:rsid w:val="00FF01B8"/>
    <w:rsid w:val="00FF39BA"/>
    <w:rsid w:val="00FF3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90D5C7"/>
  <w15:docId w15:val="{5FFFF83E-8E0D-4640-A97D-924CE53E7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3D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13B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60016F"/>
    <w:pPr>
      <w:keepNext/>
      <w:jc w:val="center"/>
      <w:outlineLvl w:val="2"/>
    </w:pPr>
    <w:rPr>
      <w:b/>
      <w:bCs/>
      <w:sz w:val="36"/>
      <w:szCs w:val="36"/>
    </w:rPr>
  </w:style>
  <w:style w:type="paragraph" w:styleId="Nagwek4">
    <w:name w:val="heading 4"/>
    <w:basedOn w:val="Normalny"/>
    <w:next w:val="Normalny"/>
    <w:link w:val="Nagwek4Znak"/>
    <w:qFormat/>
    <w:rsid w:val="0060016F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  <w:jc w:val="both"/>
      <w:outlineLvl w:val="3"/>
    </w:pPr>
    <w:rPr>
      <w:b/>
      <w:bCs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60016F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4Znak">
    <w:name w:val="Nagłówek 4 Znak"/>
    <w:basedOn w:val="Domylnaczcionkaakapitu"/>
    <w:link w:val="Nagwek4"/>
    <w:rsid w:val="0060016F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00"/>
      <w:lang w:eastAsia="pl-PL"/>
    </w:rPr>
  </w:style>
  <w:style w:type="paragraph" w:customStyle="1" w:styleId="BodyText21">
    <w:name w:val="Body Text 21"/>
    <w:basedOn w:val="Normalny"/>
    <w:rsid w:val="0060016F"/>
    <w:pPr>
      <w:tabs>
        <w:tab w:val="left" w:pos="0"/>
      </w:tabs>
      <w:jc w:val="both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60016F"/>
    <w:pPr>
      <w:tabs>
        <w:tab w:val="left" w:pos="567"/>
      </w:tabs>
      <w:jc w:val="both"/>
    </w:pPr>
    <w:rPr>
      <w:b/>
      <w:bCs/>
      <w:sz w:val="32"/>
      <w:szCs w:val="32"/>
    </w:rPr>
  </w:style>
  <w:style w:type="character" w:customStyle="1" w:styleId="TekstpodstawowyZnak">
    <w:name w:val="Tekst podstawowy Znak"/>
    <w:basedOn w:val="Domylnaczcionkaakapitu"/>
    <w:link w:val="Tekstpodstawowy"/>
    <w:rsid w:val="0060016F"/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paragraph" w:styleId="Tekstpodstawowywcity">
    <w:name w:val="Body Text Indent"/>
    <w:basedOn w:val="Normalny"/>
    <w:link w:val="TekstpodstawowywcityZnak"/>
    <w:rsid w:val="0060016F"/>
    <w:pPr>
      <w:tabs>
        <w:tab w:val="num" w:pos="709"/>
      </w:tabs>
      <w:jc w:val="both"/>
    </w:pPr>
    <w:rPr>
      <w:color w:val="000000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0016F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60016F"/>
    <w:pPr>
      <w:ind w:left="708"/>
      <w:jc w:val="both"/>
    </w:pPr>
    <w:rPr>
      <w:b/>
      <w:bCs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0016F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pkt">
    <w:name w:val="pkt"/>
    <w:basedOn w:val="Normalny"/>
    <w:rsid w:val="0060016F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Default">
    <w:name w:val="Default"/>
    <w:uiPriority w:val="99"/>
    <w:qFormat/>
    <w:rsid w:val="0060016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ust">
    <w:name w:val="ust"/>
    <w:rsid w:val="0060016F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Preambuła,L1,Numerowanie,List Paragraph,wypunktowanie,Nag 1,Wypunktowanie,CW_Lista,Akapit z listą5,normalny tekst"/>
    <w:basedOn w:val="Normalny"/>
    <w:link w:val="AkapitzlistZnak"/>
    <w:uiPriority w:val="34"/>
    <w:qFormat/>
    <w:rsid w:val="006001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60016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6001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60016F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6001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6001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60016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0016F"/>
    <w:rPr>
      <w:color w:val="0000FF"/>
      <w:u w:val="single"/>
    </w:rPr>
  </w:style>
  <w:style w:type="paragraph" w:customStyle="1" w:styleId="ZLITPKTzmpktliter">
    <w:name w:val="Z_LIT/PKT – zm. pkt literą"/>
    <w:basedOn w:val="Normalny"/>
    <w:uiPriority w:val="47"/>
    <w:qFormat/>
    <w:rsid w:val="0060016F"/>
    <w:pPr>
      <w:spacing w:line="360" w:lineRule="auto"/>
      <w:ind w:left="1497" w:hanging="510"/>
      <w:jc w:val="both"/>
    </w:pPr>
    <w:rPr>
      <w:rFonts w:ascii="Times" w:hAnsi="Times" w:cs="Arial"/>
      <w:bCs/>
      <w:sz w:val="24"/>
    </w:rPr>
  </w:style>
  <w:style w:type="paragraph" w:customStyle="1" w:styleId="ZLITUSTzmustliter">
    <w:name w:val="Z_LIT/UST(§) – zm. ust. (§) literą"/>
    <w:basedOn w:val="Normalny"/>
    <w:qFormat/>
    <w:rsid w:val="0060016F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hAnsi="Times" w:cs="Arial"/>
      <w:bCs/>
      <w:sz w:val="24"/>
    </w:rPr>
  </w:style>
  <w:style w:type="character" w:customStyle="1" w:styleId="AkapitzlistZnak">
    <w:name w:val="Akapit z listą Znak"/>
    <w:aliases w:val="Preambuła Znak,L1 Znak,Numerowanie Znak,List Paragraph Znak,wypunktowanie Znak,Nag 1 Znak,Wypunktowanie Znak,CW_Lista Znak,Akapit z listą5 Znak,normalny tekst Znak"/>
    <w:link w:val="Akapitzlist"/>
    <w:uiPriority w:val="34"/>
    <w:qFormat/>
    <w:locked/>
    <w:rsid w:val="0060016F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60016F"/>
    <w:pPr>
      <w:spacing w:before="100" w:beforeAutospacing="1" w:after="100" w:afterAutospacing="1"/>
    </w:pPr>
    <w:rPr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60016F"/>
    <w:rPr>
      <w:i/>
      <w:iCs/>
    </w:rPr>
  </w:style>
  <w:style w:type="paragraph" w:customStyle="1" w:styleId="Tekstkomentarza1">
    <w:name w:val="Tekst komentarza1"/>
    <w:basedOn w:val="Normalny"/>
    <w:rsid w:val="0060016F"/>
    <w:pPr>
      <w:widowControl w:val="0"/>
      <w:suppressAutoHyphens/>
      <w:autoSpaceDE w:val="0"/>
    </w:pPr>
    <w:rPr>
      <w:lang w:eastAsia="ar-SA"/>
    </w:rPr>
  </w:style>
  <w:style w:type="paragraph" w:styleId="Nagwek">
    <w:name w:val="header"/>
    <w:basedOn w:val="Normalny"/>
    <w:link w:val="NagwekZnak"/>
    <w:unhideWhenUsed/>
    <w:rsid w:val="00EF03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F03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F03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03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31611D"/>
    <w:pPr>
      <w:suppressAutoHyphens/>
      <w:ind w:left="708"/>
      <w:jc w:val="both"/>
    </w:pPr>
    <w:rPr>
      <w:b/>
      <w:bCs/>
      <w:sz w:val="24"/>
      <w:szCs w:val="24"/>
      <w:lang w:eastAsia="zh-CN"/>
    </w:rPr>
  </w:style>
  <w:style w:type="paragraph" w:customStyle="1" w:styleId="Tekstpodstawowy21">
    <w:name w:val="Tekst podstawowy 21"/>
    <w:basedOn w:val="Normalny"/>
    <w:rsid w:val="0031611D"/>
    <w:pPr>
      <w:suppressAutoHyphens/>
      <w:spacing w:after="120" w:line="480" w:lineRule="auto"/>
    </w:pPr>
    <w:rPr>
      <w:lang w:eastAsia="zh-CN"/>
    </w:rPr>
  </w:style>
  <w:style w:type="character" w:customStyle="1" w:styleId="Teksttreci2">
    <w:name w:val="Tekst treści (2)_"/>
    <w:basedOn w:val="Domylnaczcionkaakapitu"/>
    <w:link w:val="Teksttreci20"/>
    <w:rsid w:val="006632D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632D0"/>
    <w:pPr>
      <w:widowControl w:val="0"/>
      <w:shd w:val="clear" w:color="auto" w:fill="FFFFFF"/>
      <w:spacing w:after="660" w:line="0" w:lineRule="atLeast"/>
      <w:ind w:hanging="620"/>
      <w:jc w:val="right"/>
    </w:pPr>
    <w:rPr>
      <w:sz w:val="22"/>
      <w:szCs w:val="22"/>
      <w:lang w:eastAsia="en-US"/>
    </w:rPr>
  </w:style>
  <w:style w:type="character" w:styleId="Odwoanieprzypisudolnego">
    <w:name w:val="footnote reference"/>
    <w:rsid w:val="0043767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545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5456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wcity3">
    <w:name w:val="Body Text Indent 3"/>
    <w:basedOn w:val="Normalny"/>
    <w:link w:val="Tekstpodstawowywcity3Znak"/>
    <w:rsid w:val="00B0545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545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8D0FCE"/>
    <w:pPr>
      <w:tabs>
        <w:tab w:val="left" w:pos="851"/>
        <w:tab w:val="right" w:leader="dot" w:pos="9062"/>
      </w:tabs>
      <w:ind w:left="851" w:hanging="851"/>
    </w:pPr>
    <w:rPr>
      <w:b/>
      <w:bCs/>
      <w:noProof/>
      <w:color w:val="FF0000"/>
      <w:sz w:val="24"/>
      <w:szCs w:val="24"/>
    </w:rPr>
  </w:style>
  <w:style w:type="character" w:customStyle="1" w:styleId="alb">
    <w:name w:val="a_lb"/>
    <w:basedOn w:val="Domylnaczcionkaakapitu"/>
    <w:rsid w:val="00E34489"/>
  </w:style>
  <w:style w:type="paragraph" w:customStyle="1" w:styleId="text-justify">
    <w:name w:val="text-justify"/>
    <w:basedOn w:val="Normalny"/>
    <w:rsid w:val="00E34489"/>
    <w:pPr>
      <w:spacing w:before="100" w:beforeAutospacing="1" w:after="100" w:afterAutospacing="1"/>
    </w:pPr>
    <w:rPr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4C13B3"/>
    <w:pPr>
      <w:spacing w:after="100"/>
    </w:pPr>
  </w:style>
  <w:style w:type="character" w:customStyle="1" w:styleId="Nagwek1Znak">
    <w:name w:val="Nagłówek 1 Znak"/>
    <w:basedOn w:val="Domylnaczcionkaakapitu"/>
    <w:link w:val="Nagwek1"/>
    <w:uiPriority w:val="9"/>
    <w:rsid w:val="004C13B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4C13B3"/>
    <w:pPr>
      <w:outlineLvl w:val="9"/>
    </w:pPr>
  </w:style>
  <w:style w:type="paragraph" w:customStyle="1" w:styleId="Standard">
    <w:name w:val="Standard"/>
    <w:rsid w:val="003C0D9D"/>
    <w:pPr>
      <w:widowControl w:val="0"/>
      <w:suppressAutoHyphens/>
      <w:autoSpaceDN w:val="0"/>
      <w:spacing w:after="0" w:line="240" w:lineRule="auto"/>
      <w:ind w:left="833" w:hanging="720"/>
      <w:jc w:val="both"/>
    </w:pPr>
    <w:rPr>
      <w:rFonts w:ascii="Times New Roman" w:eastAsia="Times New Roman" w:hAnsi="Times New Roman" w:cs="Times New Roman"/>
      <w:kern w:val="3"/>
      <w:sz w:val="24"/>
      <w:szCs w:val="20"/>
      <w:lang w:eastAsia="pl-PL"/>
    </w:rPr>
  </w:style>
  <w:style w:type="numbering" w:customStyle="1" w:styleId="WWNum45">
    <w:name w:val="WWNum45"/>
    <w:rsid w:val="003C0D9D"/>
    <w:pPr>
      <w:numPr>
        <w:numId w:val="36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216FD"/>
    <w:rPr>
      <w:sz w:val="16"/>
      <w:szCs w:val="16"/>
    </w:rPr>
  </w:style>
  <w:style w:type="paragraph" w:styleId="Poprawka">
    <w:name w:val="Revision"/>
    <w:hidden/>
    <w:uiPriority w:val="99"/>
    <w:semiHidden/>
    <w:rsid w:val="00AA6D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7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9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885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7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573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2047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8657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8517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835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4494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92633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64516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44136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5406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78250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3951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7407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84819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60125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04887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3248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771441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790446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3914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78747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56069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562097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3837992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59025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995110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12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24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73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98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314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94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035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1817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7363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16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17512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27428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2296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49160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44650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99068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6224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3426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4977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03992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546211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784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03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67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849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950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533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677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0956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1364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0461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957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3985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77147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59890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32729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59893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394029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40601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95190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2856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2707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01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17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750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700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885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91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726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921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1182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8378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13032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3082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7541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40356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84425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56427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17458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97885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4504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05427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203549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61170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3804691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811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7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2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75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859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573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09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2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9480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555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24279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0297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31042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52118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91580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513841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0774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373903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48300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7518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973915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96920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530626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901145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854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3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82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11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557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2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342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5006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340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53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063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3889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64004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83712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14150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29987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05188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494438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38336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0455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33643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2905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24116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46397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71410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39968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7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1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55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618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85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484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496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000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1720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923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7115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0839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9939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6097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99830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75007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63718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08421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81815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762263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374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nccert.pl/kontakt.htm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hyperlink" Target="https://sip.lex.pl/" TargetMode="External"/><Relationship Id="rId21" Type="http://schemas.openxmlformats.org/officeDocument/2006/relationships/hyperlink" Target="https://sip.lex.pl/" TargetMode="External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strona/1-regulamin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yperlink" Target="https://sip.lex.pl/" TargetMode="External"/><Relationship Id="rId33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29" Type="http://schemas.openxmlformats.org/officeDocument/2006/relationships/hyperlink" Target="https://sip.lex.pl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" TargetMode="External"/><Relationship Id="rId24" Type="http://schemas.openxmlformats.org/officeDocument/2006/relationships/hyperlink" Target="https://sip.lex.pl/" TargetMode="External"/><Relationship Id="rId32" Type="http://schemas.openxmlformats.org/officeDocument/2006/relationships/hyperlink" Target="https://sip.lex.pl/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iod@zwik.szczecin.pl" TargetMode="External"/><Relationship Id="rId23" Type="http://schemas.openxmlformats.org/officeDocument/2006/relationships/hyperlink" Target="https://sip.lex.pl/" TargetMode="External"/><Relationship Id="rId28" Type="http://schemas.openxmlformats.org/officeDocument/2006/relationships/hyperlink" Target="https://sip.lex.pl/" TargetMode="External"/><Relationship Id="rId36" Type="http://schemas.microsoft.com/office/2011/relationships/people" Target="people.xml"/><Relationship Id="rId10" Type="http://schemas.openxmlformats.org/officeDocument/2006/relationships/hyperlink" Target="http://bip.zwik.szczecin.pl/zamowienia" TargetMode="External"/><Relationship Id="rId19" Type="http://schemas.openxmlformats.org/officeDocument/2006/relationships/hyperlink" Target="https://sip.lex.pl/" TargetMode="External"/><Relationship Id="rId31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wik@zwik.szczecin.pl" TargetMode="External"/><Relationship Id="rId14" Type="http://schemas.openxmlformats.org/officeDocument/2006/relationships/hyperlink" Target="https://platformazakupowa.pl/pn/zwik_szczecin" TargetMode="External"/><Relationship Id="rId22" Type="http://schemas.openxmlformats.org/officeDocument/2006/relationships/hyperlink" Target="https://sip.lex.pl/" TargetMode="External"/><Relationship Id="rId27" Type="http://schemas.openxmlformats.org/officeDocument/2006/relationships/hyperlink" Target="https://sip.lex.pl/" TargetMode="External"/><Relationship Id="rId30" Type="http://schemas.openxmlformats.org/officeDocument/2006/relationships/hyperlink" Target="https://sip.lex.pl/" TargetMode="External"/><Relationship Id="rId35" Type="http://schemas.openxmlformats.org/officeDocument/2006/relationships/fontTable" Target="fontTable.xml"/><Relationship Id="rId8" Type="http://schemas.openxmlformats.org/officeDocument/2006/relationships/image" Target="media/image1.jpeg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54CB34-754E-4247-9462-7B0B5A201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21</Pages>
  <Words>7822</Words>
  <Characters>46936</Characters>
  <Application>Microsoft Office Word</Application>
  <DocSecurity>0</DocSecurity>
  <Lines>391</Lines>
  <Paragraphs>109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imiller</dc:creator>
  <cp:lastModifiedBy>Angelika Sotek</cp:lastModifiedBy>
  <cp:revision>17</cp:revision>
  <cp:lastPrinted>2024-08-06T12:29:00Z</cp:lastPrinted>
  <dcterms:created xsi:type="dcterms:W3CDTF">2024-08-02T10:19:00Z</dcterms:created>
  <dcterms:modified xsi:type="dcterms:W3CDTF">2024-08-09T10:44:00Z</dcterms:modified>
</cp:coreProperties>
</file>