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F45A5D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ins w:id="0" w:author="Admin4" w:date="2023-10-16T11:41:00Z">
        <w:r w:rsidR="0003275B">
          <w:rPr>
            <w:rFonts w:ascii="Cambria" w:hAnsi="Cambria" w:cs="Arial"/>
            <w:b/>
            <w:bCs/>
          </w:rPr>
          <w:t>Krasnystaw</w:t>
        </w:r>
      </w:ins>
      <w:del w:id="1" w:author="Admin4" w:date="2023-10-16T11:41:00Z">
        <w:r w:rsidRPr="0057603E" w:rsidDel="0003275B">
          <w:rPr>
            <w:rFonts w:ascii="Cambria" w:hAnsi="Cambria" w:cs="Arial"/>
            <w:b/>
            <w:bCs/>
          </w:rPr>
          <w:delText xml:space="preserve">___________ </w:delText>
        </w:r>
      </w:del>
      <w:r w:rsidRPr="0057603E">
        <w:rPr>
          <w:rFonts w:ascii="Cambria" w:hAnsi="Cambria" w:cs="Arial"/>
          <w:b/>
          <w:bCs/>
        </w:rPr>
        <w:tab/>
      </w:r>
    </w:p>
    <w:p w14:paraId="38442A7F" w14:textId="34F10F41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ins w:id="2" w:author="Admin4" w:date="2023-10-16T11:41:00Z">
        <w:r w:rsidR="0003275B">
          <w:rPr>
            <w:rFonts w:ascii="Cambria" w:hAnsi="Cambria" w:cs="Arial"/>
            <w:b/>
            <w:bCs/>
          </w:rPr>
          <w:t>Leśna 1, 22-300 Krasnystaw</w:t>
        </w:r>
      </w:ins>
      <w:del w:id="3" w:author="Admin4" w:date="2023-10-16T11:41:00Z">
        <w:r w:rsidRPr="0057603E" w:rsidDel="0003275B">
          <w:rPr>
            <w:rFonts w:ascii="Cambria" w:hAnsi="Cambria" w:cs="Arial"/>
            <w:b/>
            <w:bCs/>
          </w:rPr>
          <w:delText xml:space="preserve">_____________, __-__  __________ </w:delText>
        </w:r>
      </w:del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46FFF2B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del w:id="4" w:author="Admin4" w:date="2023-10-16T11:42:00Z">
        <w:r w:rsidRPr="00D16198" w:rsidDel="0003275B">
          <w:rPr>
            <w:rFonts w:ascii="Cambria" w:hAnsi="Cambria" w:cs="Arial"/>
            <w:bCs/>
            <w:sz w:val="22"/>
            <w:szCs w:val="22"/>
          </w:rPr>
          <w:delText>_____________</w:delText>
        </w:r>
      </w:del>
      <w:ins w:id="5" w:author="Admin4" w:date="2023-10-16T11:42:00Z">
        <w:r w:rsidR="0003275B">
          <w:rPr>
            <w:rFonts w:ascii="Cambria" w:hAnsi="Cambria" w:cs="Arial"/>
            <w:bCs/>
            <w:sz w:val="22"/>
            <w:szCs w:val="22"/>
          </w:rPr>
          <w:t xml:space="preserve">Krasnystaw </w:t>
        </w:r>
      </w:ins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ins w:id="6" w:author="Admin4" w:date="2023-10-16T11:42:00Z">
        <w:r w:rsidR="0003275B">
          <w:rPr>
            <w:rFonts w:ascii="Cambria" w:hAnsi="Cambria" w:cs="Arial"/>
            <w:bCs/>
            <w:sz w:val="22"/>
            <w:szCs w:val="22"/>
          </w:rPr>
          <w:t>202</w:t>
        </w:r>
      </w:ins>
      <w:ins w:id="7" w:author="Admin4" w:date="2023-10-16T13:29:00Z">
        <w:r w:rsidR="00112A19">
          <w:rPr>
            <w:rFonts w:ascii="Cambria" w:hAnsi="Cambria" w:cs="Arial"/>
            <w:bCs/>
            <w:sz w:val="22"/>
            <w:szCs w:val="22"/>
          </w:rPr>
          <w:t>4</w:t>
        </w:r>
      </w:ins>
      <w:del w:id="8" w:author="Admin4" w:date="2023-10-16T11:42:00Z">
        <w:r w:rsidRPr="00D16198" w:rsidDel="0003275B">
          <w:rPr>
            <w:rFonts w:ascii="Cambria" w:hAnsi="Cambria" w:cs="Arial"/>
            <w:bCs/>
            <w:sz w:val="22"/>
            <w:szCs w:val="22"/>
          </w:rPr>
          <w:delText>________</w:delText>
        </w:r>
      </w:del>
      <w:r w:rsidRPr="00D16198"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9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9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D6626A" w:rsidRPr="00F57CE8" w14:paraId="3A13DDEC" w14:textId="77777777" w:rsidTr="00F57CE8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D6626A" w:rsidRPr="00F57CE8" w14:paraId="77761E05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48EAF013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7808F6B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0AEEE22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09674AF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5AB29F52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1196E73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63CCA" w14:textId="65317F2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4F63065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3FF51E2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B4FF5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B376D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E289E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0D8B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173CC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84472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AABCB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15D97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4C48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3388F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1B42F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42115DE8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C4B3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E42B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32AB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19C6E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F1714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2877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359D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7B3C4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3D36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1A9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243F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8C0E19A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50DA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EAAD9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365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234D0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4F46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4A129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7A09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89F1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D08D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E993E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CA0D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F57CE8" w14:paraId="5772EE09" w14:textId="77777777" w:rsidTr="00F57CE8">
        <w:trPr>
          <w:trHeight w:val="576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843318" w:rsidRDefault="00843318" w:rsidP="00F57CE8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843318" w:rsidRDefault="0084331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3C835823" w:rsidR="001E6C0A" w:rsidDel="0003275B" w:rsidRDefault="001E6C0A" w:rsidP="001E6C0A">
      <w:pPr>
        <w:spacing w:before="120"/>
        <w:ind w:left="709" w:hanging="709"/>
        <w:jc w:val="both"/>
        <w:rPr>
          <w:del w:id="10" w:author="Admin4" w:date="2023-10-16T11:43:00Z"/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  <w:ins w:id="11" w:author="Admin4" w:date="2023-10-16T11:43:00Z">
        <w:r w:rsidR="0003275B">
          <w:rPr>
            <w:rFonts w:ascii="Cambria" w:hAnsi="Cambria" w:cs="Arial"/>
            <w:bCs/>
            <w:sz w:val="22"/>
            <w:szCs w:val="22"/>
          </w:rPr>
          <w:t xml:space="preserve"> </w:t>
        </w:r>
      </w:ins>
    </w:p>
    <w:p w14:paraId="79DF6B62" w14:textId="77777777" w:rsidR="001E6C0A" w:rsidRDefault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  <w:pPrChange w:id="12" w:author="Admin4" w:date="2023-10-16T11:43:00Z">
          <w:pPr>
            <w:spacing w:before="120"/>
            <w:ind w:left="709"/>
          </w:pPr>
        </w:pPrChange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3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4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15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14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3"/>
    <w:bookmarkEnd w:id="15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B35F" w14:textId="77777777" w:rsidR="00EB5596" w:rsidRDefault="00EB5596">
      <w:r>
        <w:separator/>
      </w:r>
    </w:p>
  </w:endnote>
  <w:endnote w:type="continuationSeparator" w:id="0">
    <w:p w14:paraId="0D01158F" w14:textId="77777777" w:rsidR="00EB5596" w:rsidRDefault="00EB5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27AFB" w14:textId="77777777" w:rsidR="00EB5596" w:rsidRDefault="00EB5596">
      <w:r>
        <w:separator/>
      </w:r>
    </w:p>
  </w:footnote>
  <w:footnote w:type="continuationSeparator" w:id="0">
    <w:p w14:paraId="2CE9A915" w14:textId="77777777" w:rsidR="00EB5596" w:rsidRDefault="00EB5596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min4">
    <w15:presenceInfo w15:providerId="AD" w15:userId="S::admin4@NKrasnystaw.onmicrosoft.com::de3e9ef0-63d7-4d9f-95df-278b648d47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75B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2A1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2FB7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596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1119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Admin4</cp:lastModifiedBy>
  <cp:revision>15</cp:revision>
  <cp:lastPrinted>2022-06-27T10:12:00Z</cp:lastPrinted>
  <dcterms:created xsi:type="dcterms:W3CDTF">2022-06-26T12:56:00Z</dcterms:created>
  <dcterms:modified xsi:type="dcterms:W3CDTF">2023-10-16T11:29:00Z</dcterms:modified>
</cp:coreProperties>
</file>