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5282" w:rsidRPr="005A1D07" w:rsidRDefault="001E5282" w:rsidP="002F00FF">
      <w:pPr>
        <w:autoSpaceDE w:val="0"/>
        <w:autoSpaceDN w:val="0"/>
        <w:adjustRightInd w:val="0"/>
        <w:spacing w:after="0" w:line="276" w:lineRule="auto"/>
        <w:rPr>
          <w:rFonts w:ascii="Cambria" w:hAnsi="Cambria" w:cstheme="minorHAnsi"/>
          <w:b/>
          <w:bCs/>
        </w:rPr>
      </w:pPr>
    </w:p>
    <w:p w:rsidR="00121A5E" w:rsidRPr="005A1D07" w:rsidRDefault="00121A5E" w:rsidP="001E5282">
      <w:pPr>
        <w:autoSpaceDE w:val="0"/>
        <w:autoSpaceDN w:val="0"/>
        <w:adjustRightInd w:val="0"/>
        <w:spacing w:after="0" w:line="276" w:lineRule="auto"/>
        <w:jc w:val="center"/>
        <w:rPr>
          <w:rFonts w:ascii="Cambria" w:hAnsi="Cambria" w:cstheme="minorHAnsi"/>
          <w:b/>
          <w:bCs/>
        </w:rPr>
      </w:pPr>
      <w:r w:rsidRPr="005A1D07">
        <w:rPr>
          <w:rFonts w:ascii="Cambria" w:hAnsi="Cambria" w:cstheme="minorHAnsi"/>
          <w:b/>
          <w:bCs/>
        </w:rPr>
        <w:t xml:space="preserve">ZARZĄD DRÓG POWIATOWYCH W </w:t>
      </w:r>
      <w:r w:rsidR="00B136C5" w:rsidRPr="005A1D07">
        <w:rPr>
          <w:rFonts w:ascii="Cambria" w:hAnsi="Cambria" w:cstheme="minorHAnsi"/>
          <w:b/>
          <w:bCs/>
        </w:rPr>
        <w:t>SANDOMIERZ</w:t>
      </w:r>
      <w:r w:rsidR="00C33EBA" w:rsidRPr="005A1D07">
        <w:rPr>
          <w:rFonts w:ascii="Cambria" w:hAnsi="Cambria" w:cstheme="minorHAnsi"/>
          <w:b/>
          <w:bCs/>
        </w:rPr>
        <w:t>U</w:t>
      </w:r>
    </w:p>
    <w:p w:rsidR="00B136C5" w:rsidRPr="005A1D07" w:rsidRDefault="00B136C5" w:rsidP="001E5282">
      <w:pPr>
        <w:autoSpaceDE w:val="0"/>
        <w:autoSpaceDN w:val="0"/>
        <w:adjustRightInd w:val="0"/>
        <w:spacing w:after="0" w:line="276" w:lineRule="auto"/>
        <w:jc w:val="center"/>
        <w:rPr>
          <w:rFonts w:ascii="Cambria" w:hAnsi="Cambria" w:cstheme="minorHAnsi"/>
          <w:b/>
          <w:bCs/>
        </w:rPr>
      </w:pPr>
      <w:r w:rsidRPr="005A1D07">
        <w:rPr>
          <w:rFonts w:ascii="Cambria" w:hAnsi="Cambria" w:cstheme="minorHAnsi"/>
          <w:b/>
          <w:bCs/>
        </w:rPr>
        <w:t>Z SIEDZIBĄ W SAMBOR</w:t>
      </w:r>
      <w:r w:rsidR="00C33EBA" w:rsidRPr="005A1D07">
        <w:rPr>
          <w:rFonts w:ascii="Cambria" w:hAnsi="Cambria" w:cstheme="minorHAnsi"/>
          <w:b/>
          <w:bCs/>
        </w:rPr>
        <w:t>CU</w:t>
      </w:r>
    </w:p>
    <w:p w:rsidR="00DD1D64" w:rsidRPr="005A1D07" w:rsidRDefault="00DD1D64" w:rsidP="001E5282">
      <w:pPr>
        <w:autoSpaceDE w:val="0"/>
        <w:autoSpaceDN w:val="0"/>
        <w:adjustRightInd w:val="0"/>
        <w:spacing w:after="0" w:line="276" w:lineRule="auto"/>
        <w:jc w:val="center"/>
        <w:rPr>
          <w:rFonts w:ascii="Cambria" w:hAnsi="Cambria" w:cstheme="minorHAnsi"/>
          <w:b/>
          <w:bCs/>
        </w:rPr>
      </w:pPr>
    </w:p>
    <w:p w:rsidR="00B136C5" w:rsidRPr="005A1D07" w:rsidRDefault="00B136C5" w:rsidP="002F00FF">
      <w:pPr>
        <w:autoSpaceDE w:val="0"/>
        <w:autoSpaceDN w:val="0"/>
        <w:adjustRightInd w:val="0"/>
        <w:spacing w:after="0" w:line="276" w:lineRule="auto"/>
        <w:rPr>
          <w:rFonts w:ascii="Cambria" w:hAnsi="Cambria" w:cstheme="minorHAnsi"/>
          <w:b/>
          <w:bCs/>
        </w:rPr>
      </w:pPr>
    </w:p>
    <w:p w:rsidR="00DD1D64" w:rsidRPr="005A1D07" w:rsidRDefault="00DD1D64" w:rsidP="00DD1D64">
      <w:pPr>
        <w:pBdr>
          <w:top w:val="single" w:sz="12" w:space="0" w:color="000000"/>
          <w:left w:val="single" w:sz="12" w:space="0" w:color="000000"/>
          <w:bottom w:val="single" w:sz="12" w:space="0" w:color="000000"/>
          <w:right w:val="single" w:sz="12" w:space="0" w:color="000000"/>
        </w:pBdr>
        <w:spacing w:after="139"/>
        <w:ind w:left="383" w:right="254"/>
        <w:jc w:val="center"/>
        <w:rPr>
          <w:rFonts w:ascii="Cambria" w:eastAsia="Cambria" w:hAnsi="Cambria" w:cs="Times New Roman"/>
        </w:rPr>
      </w:pPr>
    </w:p>
    <w:p w:rsidR="00DD1D64" w:rsidRPr="005A1D07" w:rsidRDefault="00DD1D64" w:rsidP="00DD1D64">
      <w:pPr>
        <w:pBdr>
          <w:top w:val="single" w:sz="12" w:space="0" w:color="000000"/>
          <w:left w:val="single" w:sz="12" w:space="0" w:color="000000"/>
          <w:bottom w:val="single" w:sz="12" w:space="0" w:color="000000"/>
          <w:right w:val="single" w:sz="12" w:space="0" w:color="000000"/>
        </w:pBdr>
        <w:spacing w:after="120" w:line="265" w:lineRule="auto"/>
        <w:ind w:left="393" w:right="254" w:hanging="10"/>
        <w:jc w:val="center"/>
        <w:rPr>
          <w:rFonts w:ascii="Cambria" w:eastAsia="Cambria" w:hAnsi="Cambria" w:cstheme="minorHAnsi"/>
        </w:rPr>
      </w:pPr>
      <w:r w:rsidRPr="005A1D07">
        <w:rPr>
          <w:rFonts w:ascii="Cambria" w:eastAsia="Cambria" w:hAnsi="Cambria" w:cstheme="minorHAnsi"/>
          <w:b/>
        </w:rPr>
        <w:t xml:space="preserve">SPECYFIKACJA WARUNKÓW ZAMÓWIENIA (SWZ) </w:t>
      </w:r>
    </w:p>
    <w:p w:rsidR="00DD1D64" w:rsidRPr="005A1D07" w:rsidRDefault="00DD1D64" w:rsidP="00DD1D64">
      <w:pPr>
        <w:pBdr>
          <w:top w:val="single" w:sz="12" w:space="0" w:color="000000"/>
          <w:left w:val="single" w:sz="12" w:space="0" w:color="000000"/>
          <w:bottom w:val="single" w:sz="12" w:space="0" w:color="000000"/>
          <w:right w:val="single" w:sz="12" w:space="0" w:color="000000"/>
        </w:pBdr>
        <w:spacing w:after="120" w:line="265" w:lineRule="auto"/>
        <w:ind w:left="393" w:right="254" w:hanging="10"/>
        <w:jc w:val="center"/>
        <w:rPr>
          <w:rFonts w:ascii="Cambria" w:eastAsia="Cambria" w:hAnsi="Cambria" w:cstheme="minorHAnsi"/>
          <w:b/>
        </w:rPr>
      </w:pPr>
      <w:r w:rsidRPr="005A1D07">
        <w:rPr>
          <w:rFonts w:ascii="Cambria" w:eastAsia="Cambria" w:hAnsi="Cambria" w:cstheme="minorHAnsi"/>
          <w:b/>
        </w:rPr>
        <w:t>NA ROBOTY BUDOWLANE PN.</w:t>
      </w:r>
    </w:p>
    <w:p w:rsidR="00AE181E" w:rsidRPr="005A1D07" w:rsidRDefault="00DD1D64" w:rsidP="00AE181E">
      <w:pPr>
        <w:pBdr>
          <w:top w:val="single" w:sz="12" w:space="0" w:color="000000"/>
          <w:left w:val="single" w:sz="12" w:space="0" w:color="000000"/>
          <w:bottom w:val="single" w:sz="12" w:space="0" w:color="000000"/>
          <w:right w:val="single" w:sz="12" w:space="0" w:color="000000"/>
        </w:pBdr>
        <w:spacing w:after="25" w:line="359" w:lineRule="auto"/>
        <w:ind w:left="393" w:right="254" w:hanging="10"/>
        <w:jc w:val="center"/>
        <w:rPr>
          <w:rFonts w:ascii="Cambria" w:eastAsia="Cambria" w:hAnsi="Cambria" w:cstheme="minorHAnsi"/>
          <w:b/>
        </w:rPr>
      </w:pPr>
      <w:r w:rsidRPr="005A1D07">
        <w:rPr>
          <w:rFonts w:ascii="Cambria" w:eastAsia="Cambria" w:hAnsi="Cambria" w:cstheme="minorHAnsi"/>
          <w:b/>
        </w:rPr>
        <w:t>„</w:t>
      </w:r>
      <w:bookmarkStart w:id="0" w:name="_Hlk71058322"/>
      <w:r w:rsidR="00FB3ACD">
        <w:rPr>
          <w:rFonts w:ascii="Cambria" w:eastAsia="Cambria" w:hAnsi="Cambria" w:cstheme="minorHAnsi"/>
          <w:b/>
        </w:rPr>
        <w:t>Przebudowa</w:t>
      </w:r>
      <w:r w:rsidR="00E7000E">
        <w:rPr>
          <w:rFonts w:ascii="Cambria" w:eastAsia="Cambria" w:hAnsi="Cambria" w:cstheme="minorHAnsi"/>
          <w:b/>
        </w:rPr>
        <w:t xml:space="preserve"> </w:t>
      </w:r>
      <w:r w:rsidR="00AE181E" w:rsidRPr="005A1D07">
        <w:rPr>
          <w:rFonts w:ascii="Cambria" w:eastAsia="Cambria" w:hAnsi="Cambria" w:cstheme="minorHAnsi"/>
          <w:b/>
        </w:rPr>
        <w:t xml:space="preserve"> dr</w:t>
      </w:r>
      <w:r w:rsidR="00E7000E">
        <w:rPr>
          <w:rFonts w:ascii="Cambria" w:eastAsia="Cambria" w:hAnsi="Cambria" w:cstheme="minorHAnsi"/>
          <w:b/>
        </w:rPr>
        <w:t>óg</w:t>
      </w:r>
      <w:r w:rsidR="00AE181E" w:rsidRPr="005A1D07">
        <w:rPr>
          <w:rFonts w:ascii="Cambria" w:eastAsia="Cambria" w:hAnsi="Cambria" w:cstheme="minorHAnsi"/>
          <w:b/>
        </w:rPr>
        <w:t xml:space="preserve"> powiatow</w:t>
      </w:r>
      <w:r w:rsidR="00E7000E">
        <w:rPr>
          <w:rFonts w:ascii="Cambria" w:eastAsia="Cambria" w:hAnsi="Cambria" w:cstheme="minorHAnsi"/>
          <w:b/>
        </w:rPr>
        <w:t xml:space="preserve">ych: </w:t>
      </w:r>
      <w:r w:rsidR="00AE181E" w:rsidRPr="005A1D07">
        <w:rPr>
          <w:rFonts w:ascii="Cambria" w:eastAsia="Cambria" w:hAnsi="Cambria" w:cstheme="minorHAnsi"/>
          <w:b/>
        </w:rPr>
        <w:t xml:space="preserve"> nr 1</w:t>
      </w:r>
      <w:r w:rsidR="00FB3ACD">
        <w:rPr>
          <w:rFonts w:ascii="Cambria" w:eastAsia="Cambria" w:hAnsi="Cambria" w:cstheme="minorHAnsi"/>
          <w:b/>
        </w:rPr>
        <w:t>719</w:t>
      </w:r>
      <w:r w:rsidR="00AE181E" w:rsidRPr="005A1D07">
        <w:rPr>
          <w:rFonts w:ascii="Cambria" w:eastAsia="Cambria" w:hAnsi="Cambria" w:cstheme="minorHAnsi"/>
          <w:b/>
        </w:rPr>
        <w:t>T</w:t>
      </w:r>
      <w:r w:rsidR="00800F64" w:rsidRPr="005A1D07">
        <w:rPr>
          <w:rFonts w:ascii="Cambria" w:eastAsia="Cambria" w:hAnsi="Cambria" w:cstheme="minorHAnsi"/>
          <w:b/>
        </w:rPr>
        <w:t xml:space="preserve"> </w:t>
      </w:r>
      <w:r w:rsidR="00FB3ACD">
        <w:rPr>
          <w:rFonts w:ascii="Cambria" w:eastAsia="Cambria" w:hAnsi="Cambria" w:cstheme="minorHAnsi"/>
          <w:b/>
        </w:rPr>
        <w:t xml:space="preserve">Koprzywnica- Łążek , nr 1703T Świątniki- Byszów  </w:t>
      </w:r>
      <w:r w:rsidR="00516C47">
        <w:rPr>
          <w:rFonts w:ascii="Cambria" w:eastAsia="Cambria" w:hAnsi="Cambria" w:cstheme="minorHAnsi"/>
          <w:b/>
        </w:rPr>
        <w:t xml:space="preserve"> oraz </w:t>
      </w:r>
      <w:r w:rsidR="00FB3ACD">
        <w:rPr>
          <w:rFonts w:ascii="Cambria" w:eastAsia="Cambria" w:hAnsi="Cambria" w:cstheme="minorHAnsi"/>
          <w:b/>
        </w:rPr>
        <w:t>remont drogi powiatowej nr 1700T Rzeczyca Mokra- Mściów- Sandomierz</w:t>
      </w:r>
      <w:bookmarkEnd w:id="0"/>
      <w:r w:rsidR="001965BB">
        <w:rPr>
          <w:rFonts w:ascii="Cambria" w:eastAsia="Cambria" w:hAnsi="Cambria" w:cstheme="minorHAnsi"/>
          <w:b/>
        </w:rPr>
        <w:t>”</w:t>
      </w:r>
      <w:r w:rsidR="00AE181E" w:rsidRPr="002355C2">
        <w:rPr>
          <w:rFonts w:ascii="Cambria" w:eastAsia="Cambria" w:hAnsi="Cambria" w:cstheme="minorHAnsi"/>
          <w:b/>
        </w:rPr>
        <w:t>.</w:t>
      </w:r>
    </w:p>
    <w:p w:rsidR="00DD1D64" w:rsidRPr="005A1D07" w:rsidRDefault="00DD1D64" w:rsidP="00AE181E">
      <w:pPr>
        <w:pBdr>
          <w:top w:val="single" w:sz="12" w:space="0" w:color="000000"/>
          <w:left w:val="single" w:sz="12" w:space="0" w:color="000000"/>
          <w:bottom w:val="single" w:sz="12" w:space="0" w:color="000000"/>
          <w:right w:val="single" w:sz="12" w:space="0" w:color="000000"/>
        </w:pBdr>
        <w:spacing w:after="25" w:line="359" w:lineRule="auto"/>
        <w:ind w:left="393" w:right="254" w:hanging="10"/>
        <w:jc w:val="center"/>
        <w:rPr>
          <w:rFonts w:ascii="Cambria" w:eastAsia="Cambria" w:hAnsi="Cambria" w:cstheme="minorHAnsi"/>
        </w:rPr>
      </w:pPr>
      <w:r w:rsidRPr="005A1D07">
        <w:rPr>
          <w:rFonts w:ascii="Cambria" w:eastAsia="Cambria" w:hAnsi="Cambria" w:cstheme="minorHAnsi"/>
          <w:b/>
        </w:rPr>
        <w:t xml:space="preserve">NUMER POSTĘPOWANIA: Nr sprawy: </w:t>
      </w:r>
      <w:r w:rsidR="0094734E" w:rsidRPr="005A1D07">
        <w:rPr>
          <w:rFonts w:ascii="Cambria" w:eastAsia="Cambria" w:hAnsi="Cambria" w:cstheme="minorHAnsi"/>
          <w:b/>
        </w:rPr>
        <w:t>DT.26.</w:t>
      </w:r>
      <w:r w:rsidR="002136D7">
        <w:rPr>
          <w:rFonts w:ascii="Cambria" w:eastAsia="Cambria" w:hAnsi="Cambria" w:cstheme="minorHAnsi"/>
          <w:b/>
        </w:rPr>
        <w:t>1</w:t>
      </w:r>
      <w:r w:rsidR="0094734E" w:rsidRPr="005A1D07">
        <w:rPr>
          <w:rFonts w:ascii="Cambria" w:eastAsia="Cambria" w:hAnsi="Cambria" w:cstheme="minorHAnsi"/>
          <w:b/>
        </w:rPr>
        <w:t>.202</w:t>
      </w:r>
      <w:r w:rsidR="00FB3ACD">
        <w:rPr>
          <w:rFonts w:ascii="Cambria" w:eastAsia="Cambria" w:hAnsi="Cambria" w:cstheme="minorHAnsi"/>
          <w:b/>
        </w:rPr>
        <w:t>4</w:t>
      </w:r>
      <w:r w:rsidR="0094734E" w:rsidRPr="005A1D07">
        <w:rPr>
          <w:rFonts w:ascii="Cambria" w:eastAsia="Cambria" w:hAnsi="Cambria" w:cstheme="minorHAnsi"/>
          <w:b/>
        </w:rPr>
        <w:t>.P</w:t>
      </w:r>
      <w:r w:rsidR="00885DB3" w:rsidRPr="005A1D07">
        <w:rPr>
          <w:rFonts w:ascii="Cambria" w:eastAsia="Cambria" w:hAnsi="Cambria" w:cstheme="minorHAnsi"/>
          <w:b/>
        </w:rPr>
        <w:t>-</w:t>
      </w:r>
      <w:r w:rsidR="002136D7">
        <w:rPr>
          <w:rFonts w:ascii="Cambria" w:eastAsia="Cambria" w:hAnsi="Cambria" w:cstheme="minorHAnsi"/>
          <w:b/>
        </w:rPr>
        <w:t>1</w:t>
      </w:r>
    </w:p>
    <w:p w:rsidR="00B136C5" w:rsidRPr="005A1D07" w:rsidRDefault="00B136C5" w:rsidP="002F00FF">
      <w:pPr>
        <w:autoSpaceDE w:val="0"/>
        <w:autoSpaceDN w:val="0"/>
        <w:adjustRightInd w:val="0"/>
        <w:spacing w:after="0" w:line="276" w:lineRule="auto"/>
        <w:rPr>
          <w:rFonts w:ascii="Cambria" w:hAnsi="Cambria" w:cstheme="minorHAnsi"/>
          <w:b/>
          <w:bCs/>
        </w:rPr>
      </w:pPr>
    </w:p>
    <w:p w:rsidR="00182A81" w:rsidRPr="005A1D07" w:rsidRDefault="00182A81" w:rsidP="002F00FF">
      <w:pPr>
        <w:autoSpaceDE w:val="0"/>
        <w:autoSpaceDN w:val="0"/>
        <w:adjustRightInd w:val="0"/>
        <w:spacing w:after="0" w:line="276" w:lineRule="auto"/>
        <w:rPr>
          <w:rFonts w:ascii="Cambria" w:hAnsi="Cambria" w:cstheme="minorHAnsi"/>
          <w:b/>
          <w:bCs/>
        </w:rPr>
      </w:pPr>
    </w:p>
    <w:p w:rsidR="00DD1D64" w:rsidRPr="005A1D07" w:rsidRDefault="00DD1D64" w:rsidP="002F00FF">
      <w:pPr>
        <w:autoSpaceDE w:val="0"/>
        <w:autoSpaceDN w:val="0"/>
        <w:adjustRightInd w:val="0"/>
        <w:spacing w:after="0" w:line="276" w:lineRule="auto"/>
        <w:rPr>
          <w:rFonts w:ascii="Cambria" w:hAnsi="Cambria" w:cstheme="minorHAnsi"/>
          <w:b/>
          <w:bCs/>
        </w:rPr>
      </w:pPr>
    </w:p>
    <w:p w:rsidR="00182A81" w:rsidRPr="005A1D07" w:rsidRDefault="00182A81" w:rsidP="002F00FF">
      <w:pPr>
        <w:autoSpaceDE w:val="0"/>
        <w:autoSpaceDN w:val="0"/>
        <w:adjustRightInd w:val="0"/>
        <w:spacing w:after="0" w:line="276" w:lineRule="auto"/>
        <w:rPr>
          <w:rFonts w:ascii="Cambria" w:hAnsi="Cambria" w:cstheme="minorHAnsi"/>
          <w:b/>
          <w:bCs/>
        </w:rPr>
      </w:pPr>
    </w:p>
    <w:p w:rsidR="00813E24" w:rsidRPr="005A1D07" w:rsidRDefault="00786FBF" w:rsidP="00813E24">
      <w:pPr>
        <w:autoSpaceDE w:val="0"/>
        <w:autoSpaceDN w:val="0"/>
        <w:adjustRightInd w:val="0"/>
        <w:spacing w:after="0" w:line="276" w:lineRule="auto"/>
        <w:jc w:val="both"/>
        <w:rPr>
          <w:rFonts w:ascii="Cambria" w:hAnsi="Cambria" w:cstheme="minorHAnsi"/>
        </w:rPr>
      </w:pPr>
      <w:r w:rsidRPr="005A1D07">
        <w:rPr>
          <w:rFonts w:ascii="Cambria" w:hAnsi="Cambria" w:cstheme="minorHAnsi"/>
        </w:rPr>
        <w:t>Postępowanie o udzielenie zamówienia publicznego klasycznego o wartości mniejszej niż progi unijne prowadzone w trybie podstawowym bez negocjacji</w:t>
      </w:r>
      <w:r w:rsidR="00B81D40" w:rsidRPr="005A1D07">
        <w:rPr>
          <w:rFonts w:ascii="Cambria" w:hAnsi="Cambria" w:cstheme="minorHAnsi"/>
        </w:rPr>
        <w:t xml:space="preserve"> </w:t>
      </w:r>
      <w:r w:rsidR="00813E24" w:rsidRPr="005A1D07">
        <w:rPr>
          <w:rFonts w:ascii="Cambria" w:hAnsi="Cambria" w:cstheme="minorHAnsi"/>
        </w:rPr>
        <w:t>na podstawie art. 275 pkt 1)</w:t>
      </w:r>
      <w:r w:rsidR="002136D7">
        <w:rPr>
          <w:rFonts w:ascii="Cambria" w:hAnsi="Cambria" w:cstheme="minorHAnsi"/>
        </w:rPr>
        <w:t xml:space="preserve"> </w:t>
      </w:r>
      <w:r w:rsidR="00813E24" w:rsidRPr="005A1D07">
        <w:rPr>
          <w:rFonts w:ascii="Cambria" w:hAnsi="Cambria" w:cstheme="minorHAnsi"/>
        </w:rPr>
        <w:t xml:space="preserve">ustawy </w:t>
      </w:r>
      <w:r w:rsidR="007D04C5" w:rsidRPr="005A1D07">
        <w:rPr>
          <w:rFonts w:ascii="Cambria" w:hAnsi="Cambria" w:cstheme="minorHAnsi"/>
        </w:rPr>
        <w:t xml:space="preserve">                    </w:t>
      </w:r>
      <w:r w:rsidR="00813E24" w:rsidRPr="005A1D07">
        <w:rPr>
          <w:rFonts w:ascii="Cambria" w:hAnsi="Cambria" w:cstheme="minorHAnsi"/>
        </w:rPr>
        <w:t>z 11.09.2019 r. – Prawo zamówień publicznych</w:t>
      </w:r>
      <w:bookmarkStart w:id="1" w:name="_Hlk71058936"/>
      <w:r w:rsidR="00813E24" w:rsidRPr="005A1D07">
        <w:rPr>
          <w:rFonts w:ascii="Cambria" w:hAnsi="Cambria" w:cstheme="minorHAnsi"/>
        </w:rPr>
        <w:t>(</w:t>
      </w:r>
      <w:r w:rsidR="002136D7">
        <w:rPr>
          <w:rFonts w:ascii="Cambria" w:hAnsi="Cambria" w:cstheme="minorHAnsi"/>
        </w:rPr>
        <w:t xml:space="preserve">t. j. </w:t>
      </w:r>
      <w:r w:rsidR="00813E24" w:rsidRPr="005A1D07">
        <w:rPr>
          <w:rFonts w:ascii="Cambria" w:hAnsi="Cambria" w:cstheme="minorHAnsi"/>
        </w:rPr>
        <w:t>Dz. U. z 20</w:t>
      </w:r>
      <w:r w:rsidR="00C51284" w:rsidRPr="005A1D07">
        <w:rPr>
          <w:rFonts w:ascii="Cambria" w:hAnsi="Cambria" w:cstheme="minorHAnsi"/>
        </w:rPr>
        <w:t>2</w:t>
      </w:r>
      <w:r w:rsidR="002136D7">
        <w:rPr>
          <w:rFonts w:ascii="Cambria" w:hAnsi="Cambria" w:cstheme="minorHAnsi"/>
        </w:rPr>
        <w:t>3</w:t>
      </w:r>
      <w:r w:rsidR="00813E24" w:rsidRPr="005A1D07">
        <w:rPr>
          <w:rFonts w:ascii="Cambria" w:hAnsi="Cambria" w:cstheme="minorHAnsi"/>
        </w:rPr>
        <w:t xml:space="preserve"> r. poz. </w:t>
      </w:r>
      <w:r w:rsidR="00D84082" w:rsidRPr="005A1D07">
        <w:rPr>
          <w:rFonts w:ascii="Cambria" w:hAnsi="Cambria" w:cstheme="minorHAnsi"/>
        </w:rPr>
        <w:t>1</w:t>
      </w:r>
      <w:r w:rsidR="002136D7">
        <w:rPr>
          <w:rFonts w:ascii="Cambria" w:hAnsi="Cambria" w:cstheme="minorHAnsi"/>
        </w:rPr>
        <w:t>605</w:t>
      </w:r>
      <w:r w:rsidR="00D84082" w:rsidRPr="005A1D07">
        <w:rPr>
          <w:rFonts w:ascii="Cambria" w:hAnsi="Cambria" w:cstheme="minorHAnsi"/>
        </w:rPr>
        <w:t xml:space="preserve"> </w:t>
      </w:r>
      <w:r w:rsidR="00813E24" w:rsidRPr="005A1D07">
        <w:rPr>
          <w:rFonts w:ascii="Cambria" w:hAnsi="Cambria" w:cstheme="minorHAnsi"/>
        </w:rPr>
        <w:t xml:space="preserve"> ze zm., w dalszej części jako ustawa Pzp)</w:t>
      </w:r>
    </w:p>
    <w:bookmarkEnd w:id="1"/>
    <w:p w:rsidR="00813E24" w:rsidRPr="005A1D07" w:rsidRDefault="00813E24" w:rsidP="001E5282">
      <w:pPr>
        <w:autoSpaceDE w:val="0"/>
        <w:autoSpaceDN w:val="0"/>
        <w:adjustRightInd w:val="0"/>
        <w:spacing w:after="0" w:line="276" w:lineRule="auto"/>
        <w:jc w:val="center"/>
        <w:rPr>
          <w:rFonts w:ascii="Cambria" w:hAnsi="Cambria" w:cstheme="minorHAnsi"/>
        </w:rPr>
      </w:pPr>
    </w:p>
    <w:p w:rsidR="00B136C5" w:rsidRPr="005A1D07" w:rsidRDefault="00B136C5" w:rsidP="002F00FF">
      <w:pPr>
        <w:autoSpaceDE w:val="0"/>
        <w:autoSpaceDN w:val="0"/>
        <w:adjustRightInd w:val="0"/>
        <w:spacing w:after="0" w:line="276" w:lineRule="auto"/>
        <w:rPr>
          <w:rFonts w:ascii="Cambria" w:hAnsi="Cambria" w:cstheme="minorHAnsi"/>
          <w:b/>
          <w:bCs/>
        </w:rPr>
      </w:pPr>
    </w:p>
    <w:p w:rsidR="00B136C5" w:rsidRPr="005A1D07" w:rsidRDefault="00B136C5" w:rsidP="002F00FF">
      <w:pPr>
        <w:autoSpaceDE w:val="0"/>
        <w:autoSpaceDN w:val="0"/>
        <w:adjustRightInd w:val="0"/>
        <w:spacing w:after="0" w:line="276" w:lineRule="auto"/>
        <w:rPr>
          <w:rFonts w:ascii="Cambria" w:hAnsi="Cambria" w:cstheme="minorHAnsi"/>
          <w:b/>
          <w:bCs/>
        </w:rPr>
      </w:pPr>
    </w:p>
    <w:p w:rsidR="00182A81" w:rsidRPr="005A1D07" w:rsidRDefault="00182A81" w:rsidP="002F00FF">
      <w:pPr>
        <w:autoSpaceDE w:val="0"/>
        <w:autoSpaceDN w:val="0"/>
        <w:adjustRightInd w:val="0"/>
        <w:spacing w:after="0" w:line="276" w:lineRule="auto"/>
        <w:rPr>
          <w:rFonts w:ascii="Cambria" w:hAnsi="Cambria" w:cstheme="minorHAnsi"/>
          <w:b/>
          <w:bCs/>
        </w:rPr>
      </w:pPr>
    </w:p>
    <w:p w:rsidR="00182A81" w:rsidRPr="005A1D07" w:rsidRDefault="00182A81" w:rsidP="002F00FF">
      <w:pPr>
        <w:autoSpaceDE w:val="0"/>
        <w:autoSpaceDN w:val="0"/>
        <w:adjustRightInd w:val="0"/>
        <w:spacing w:after="0" w:line="276" w:lineRule="auto"/>
        <w:rPr>
          <w:rFonts w:ascii="Cambria" w:hAnsi="Cambria" w:cstheme="minorHAnsi"/>
          <w:b/>
          <w:bCs/>
        </w:rPr>
      </w:pPr>
    </w:p>
    <w:p w:rsidR="00182A81" w:rsidRPr="005A1D07" w:rsidRDefault="00182A81" w:rsidP="002F00FF">
      <w:pPr>
        <w:autoSpaceDE w:val="0"/>
        <w:autoSpaceDN w:val="0"/>
        <w:adjustRightInd w:val="0"/>
        <w:spacing w:after="0" w:line="276" w:lineRule="auto"/>
        <w:rPr>
          <w:rFonts w:ascii="Cambria" w:hAnsi="Cambria" w:cstheme="minorHAnsi"/>
          <w:b/>
          <w:bCs/>
        </w:rPr>
      </w:pPr>
    </w:p>
    <w:p w:rsidR="00121A5E" w:rsidRPr="005A1D07" w:rsidRDefault="00121A5E" w:rsidP="002F00FF">
      <w:pPr>
        <w:autoSpaceDE w:val="0"/>
        <w:autoSpaceDN w:val="0"/>
        <w:adjustRightInd w:val="0"/>
        <w:spacing w:after="0" w:line="276" w:lineRule="auto"/>
        <w:rPr>
          <w:rFonts w:ascii="Cambria" w:hAnsi="Cambria" w:cstheme="minorHAnsi"/>
          <w:b/>
          <w:bCs/>
        </w:rPr>
      </w:pPr>
      <w:r w:rsidRPr="005A1D07">
        <w:rPr>
          <w:rFonts w:ascii="Cambria" w:hAnsi="Cambria" w:cstheme="minorHAnsi"/>
          <w:b/>
          <w:bCs/>
        </w:rPr>
        <w:t xml:space="preserve">Nr sprawy: </w:t>
      </w:r>
      <w:r w:rsidR="007F473C" w:rsidRPr="005A1D07">
        <w:rPr>
          <w:rFonts w:ascii="Cambria" w:hAnsi="Cambria" w:cstheme="minorHAnsi"/>
          <w:b/>
          <w:bCs/>
        </w:rPr>
        <w:t>DT.26</w:t>
      </w:r>
      <w:r w:rsidR="00885DB3" w:rsidRPr="005A1D07">
        <w:rPr>
          <w:rFonts w:ascii="Cambria" w:hAnsi="Cambria" w:cstheme="minorHAnsi"/>
          <w:b/>
          <w:bCs/>
        </w:rPr>
        <w:t>.</w:t>
      </w:r>
      <w:r w:rsidR="002136D7">
        <w:rPr>
          <w:rFonts w:ascii="Cambria" w:hAnsi="Cambria" w:cstheme="minorHAnsi"/>
          <w:b/>
          <w:bCs/>
        </w:rPr>
        <w:t>1</w:t>
      </w:r>
      <w:r w:rsidR="007F473C" w:rsidRPr="005A1D07">
        <w:rPr>
          <w:rFonts w:ascii="Cambria" w:hAnsi="Cambria" w:cstheme="minorHAnsi"/>
          <w:b/>
          <w:bCs/>
        </w:rPr>
        <w:t>.202</w:t>
      </w:r>
      <w:r w:rsidR="00FB3ACD">
        <w:rPr>
          <w:rFonts w:ascii="Cambria" w:hAnsi="Cambria" w:cstheme="minorHAnsi"/>
          <w:b/>
          <w:bCs/>
        </w:rPr>
        <w:t>4</w:t>
      </w:r>
      <w:r w:rsidR="007F473C" w:rsidRPr="005A1D07">
        <w:rPr>
          <w:rFonts w:ascii="Cambria" w:hAnsi="Cambria" w:cstheme="minorHAnsi"/>
          <w:b/>
          <w:bCs/>
        </w:rPr>
        <w:t>.P-</w:t>
      </w:r>
      <w:r w:rsidR="002136D7">
        <w:rPr>
          <w:rFonts w:ascii="Cambria" w:hAnsi="Cambria" w:cstheme="minorHAnsi"/>
          <w:b/>
          <w:bCs/>
        </w:rPr>
        <w:t>1</w:t>
      </w:r>
    </w:p>
    <w:p w:rsidR="00B136C5" w:rsidRPr="005A1D07" w:rsidRDefault="00B136C5" w:rsidP="002F00FF">
      <w:pPr>
        <w:autoSpaceDE w:val="0"/>
        <w:autoSpaceDN w:val="0"/>
        <w:adjustRightInd w:val="0"/>
        <w:spacing w:after="0" w:line="276" w:lineRule="auto"/>
        <w:rPr>
          <w:rFonts w:ascii="Cambria" w:hAnsi="Cambria" w:cstheme="minorHAnsi"/>
          <w:b/>
          <w:bCs/>
        </w:rPr>
      </w:pPr>
    </w:p>
    <w:p w:rsidR="00B136C5" w:rsidRPr="005A1D07" w:rsidRDefault="00B136C5" w:rsidP="002F00FF">
      <w:pPr>
        <w:autoSpaceDE w:val="0"/>
        <w:autoSpaceDN w:val="0"/>
        <w:adjustRightInd w:val="0"/>
        <w:spacing w:after="0" w:line="276" w:lineRule="auto"/>
        <w:rPr>
          <w:rFonts w:ascii="Cambria" w:hAnsi="Cambria" w:cstheme="minorHAnsi"/>
          <w:b/>
          <w:bCs/>
        </w:rPr>
      </w:pPr>
    </w:p>
    <w:p w:rsidR="00B136C5" w:rsidRPr="005A1D07" w:rsidRDefault="00B136C5" w:rsidP="002F00FF">
      <w:pPr>
        <w:autoSpaceDE w:val="0"/>
        <w:autoSpaceDN w:val="0"/>
        <w:adjustRightInd w:val="0"/>
        <w:spacing w:after="0" w:line="276" w:lineRule="auto"/>
        <w:rPr>
          <w:rFonts w:ascii="Cambria" w:hAnsi="Cambria" w:cstheme="minorHAnsi"/>
          <w:b/>
          <w:bCs/>
        </w:rPr>
      </w:pPr>
    </w:p>
    <w:p w:rsidR="00121A5E" w:rsidRPr="005A1D07" w:rsidRDefault="00121A5E" w:rsidP="001E5282">
      <w:pPr>
        <w:autoSpaceDE w:val="0"/>
        <w:autoSpaceDN w:val="0"/>
        <w:adjustRightInd w:val="0"/>
        <w:spacing w:after="0" w:line="276" w:lineRule="auto"/>
        <w:jc w:val="right"/>
        <w:rPr>
          <w:rFonts w:ascii="Cambria" w:hAnsi="Cambria" w:cstheme="minorHAnsi"/>
        </w:rPr>
      </w:pPr>
      <w:r w:rsidRPr="005A1D07">
        <w:rPr>
          <w:rFonts w:ascii="Cambria" w:hAnsi="Cambria" w:cstheme="minorHAnsi"/>
        </w:rPr>
        <w:t>Zatwierdz</w:t>
      </w:r>
      <w:r w:rsidR="00C33EBA" w:rsidRPr="005A1D07">
        <w:rPr>
          <w:rFonts w:ascii="Cambria" w:hAnsi="Cambria" w:cstheme="minorHAnsi"/>
        </w:rPr>
        <w:t>am:</w:t>
      </w:r>
    </w:p>
    <w:p w:rsidR="00FE5E44" w:rsidRPr="005A1D07" w:rsidRDefault="00FE5E44" w:rsidP="001E5282">
      <w:pPr>
        <w:autoSpaceDE w:val="0"/>
        <w:autoSpaceDN w:val="0"/>
        <w:adjustRightInd w:val="0"/>
        <w:spacing w:after="0" w:line="276" w:lineRule="auto"/>
        <w:jc w:val="right"/>
        <w:rPr>
          <w:rFonts w:ascii="Cambria" w:hAnsi="Cambria" w:cstheme="minorHAnsi"/>
        </w:rPr>
      </w:pPr>
    </w:p>
    <w:p w:rsidR="00FE5E44" w:rsidRPr="005A1D07" w:rsidRDefault="00FE5E44" w:rsidP="001E5282">
      <w:pPr>
        <w:autoSpaceDE w:val="0"/>
        <w:autoSpaceDN w:val="0"/>
        <w:adjustRightInd w:val="0"/>
        <w:spacing w:after="0" w:line="276" w:lineRule="auto"/>
        <w:jc w:val="right"/>
        <w:rPr>
          <w:rFonts w:ascii="Cambria" w:hAnsi="Cambria" w:cstheme="minorHAnsi"/>
        </w:rPr>
      </w:pPr>
    </w:p>
    <w:p w:rsidR="00CD5DB6" w:rsidRPr="005A1D07" w:rsidRDefault="00CD5DB6" w:rsidP="001E5282">
      <w:pPr>
        <w:autoSpaceDE w:val="0"/>
        <w:autoSpaceDN w:val="0"/>
        <w:adjustRightInd w:val="0"/>
        <w:spacing w:after="0" w:line="276" w:lineRule="auto"/>
        <w:jc w:val="right"/>
        <w:rPr>
          <w:rFonts w:ascii="Cambria" w:hAnsi="Cambria" w:cstheme="minorHAnsi"/>
        </w:rPr>
      </w:pPr>
    </w:p>
    <w:p w:rsidR="00CD5DB6" w:rsidRPr="005A1D07" w:rsidRDefault="00CD5DB6" w:rsidP="001E5282">
      <w:pPr>
        <w:autoSpaceDE w:val="0"/>
        <w:autoSpaceDN w:val="0"/>
        <w:adjustRightInd w:val="0"/>
        <w:spacing w:after="0" w:line="276" w:lineRule="auto"/>
        <w:jc w:val="right"/>
        <w:rPr>
          <w:rFonts w:ascii="Cambria" w:hAnsi="Cambria" w:cstheme="minorHAnsi"/>
        </w:rPr>
      </w:pPr>
    </w:p>
    <w:p w:rsidR="00CD5DB6" w:rsidRPr="005A1D07" w:rsidRDefault="00CD5DB6" w:rsidP="001E5282">
      <w:pPr>
        <w:autoSpaceDE w:val="0"/>
        <w:autoSpaceDN w:val="0"/>
        <w:adjustRightInd w:val="0"/>
        <w:spacing w:after="0" w:line="276" w:lineRule="auto"/>
        <w:jc w:val="right"/>
        <w:rPr>
          <w:rFonts w:ascii="Cambria" w:hAnsi="Cambria" w:cstheme="minorHAnsi"/>
        </w:rPr>
      </w:pPr>
    </w:p>
    <w:p w:rsidR="00CD5DB6" w:rsidRPr="005A1D07" w:rsidRDefault="00CD5DB6" w:rsidP="001E5282">
      <w:pPr>
        <w:autoSpaceDE w:val="0"/>
        <w:autoSpaceDN w:val="0"/>
        <w:adjustRightInd w:val="0"/>
        <w:spacing w:after="0" w:line="276" w:lineRule="auto"/>
        <w:jc w:val="right"/>
        <w:rPr>
          <w:rFonts w:ascii="Cambria" w:hAnsi="Cambria" w:cstheme="minorHAnsi"/>
        </w:rPr>
      </w:pPr>
    </w:p>
    <w:p w:rsidR="00FE5E44" w:rsidRPr="005A1D07" w:rsidRDefault="00FE5E44" w:rsidP="00FE5E44">
      <w:pPr>
        <w:autoSpaceDE w:val="0"/>
        <w:autoSpaceDN w:val="0"/>
        <w:adjustRightInd w:val="0"/>
        <w:spacing w:after="0" w:line="276" w:lineRule="auto"/>
        <w:jc w:val="center"/>
        <w:rPr>
          <w:rFonts w:ascii="Cambria" w:hAnsi="Cambria" w:cstheme="minorHAnsi"/>
        </w:rPr>
      </w:pPr>
      <w:r w:rsidRPr="005A1D07">
        <w:rPr>
          <w:rFonts w:ascii="Cambria" w:hAnsi="Cambria" w:cstheme="minorHAnsi"/>
        </w:rPr>
        <w:t xml:space="preserve">Samborzec, dnia </w:t>
      </w:r>
      <w:r w:rsidR="00FB3ACD">
        <w:rPr>
          <w:rFonts w:ascii="Cambria" w:hAnsi="Cambria" w:cstheme="minorHAnsi"/>
        </w:rPr>
        <w:t>04</w:t>
      </w:r>
      <w:r w:rsidR="00CD65A1">
        <w:rPr>
          <w:rFonts w:ascii="Cambria" w:hAnsi="Cambria" w:cstheme="minorHAnsi"/>
        </w:rPr>
        <w:t xml:space="preserve"> </w:t>
      </w:r>
      <w:r w:rsidR="00FB3ACD">
        <w:rPr>
          <w:rFonts w:ascii="Cambria" w:hAnsi="Cambria" w:cstheme="minorHAnsi"/>
        </w:rPr>
        <w:t>stycznia</w:t>
      </w:r>
      <w:r w:rsidR="00E7000E">
        <w:rPr>
          <w:rFonts w:ascii="Cambria" w:hAnsi="Cambria" w:cstheme="minorHAnsi"/>
        </w:rPr>
        <w:t xml:space="preserve"> </w:t>
      </w:r>
      <w:r w:rsidRPr="005A1D07">
        <w:rPr>
          <w:rFonts w:ascii="Cambria" w:hAnsi="Cambria" w:cstheme="minorHAnsi"/>
        </w:rPr>
        <w:t xml:space="preserve"> 202</w:t>
      </w:r>
      <w:r w:rsidR="00FB3ACD">
        <w:rPr>
          <w:rFonts w:ascii="Cambria" w:hAnsi="Cambria" w:cstheme="minorHAnsi"/>
        </w:rPr>
        <w:t>4</w:t>
      </w:r>
      <w:r w:rsidRPr="005A1D07">
        <w:rPr>
          <w:rFonts w:ascii="Cambria" w:hAnsi="Cambria" w:cstheme="minorHAnsi"/>
        </w:rPr>
        <w:t xml:space="preserve"> r.</w:t>
      </w:r>
    </w:p>
    <w:p w:rsidR="000D4BA7" w:rsidRPr="005A1D07" w:rsidRDefault="000D4BA7" w:rsidP="00FE5E44">
      <w:pPr>
        <w:autoSpaceDE w:val="0"/>
        <w:autoSpaceDN w:val="0"/>
        <w:adjustRightInd w:val="0"/>
        <w:spacing w:after="0" w:line="276" w:lineRule="auto"/>
        <w:jc w:val="center"/>
        <w:rPr>
          <w:rFonts w:ascii="Cambria" w:hAnsi="Cambria" w:cstheme="minorHAnsi"/>
        </w:rPr>
      </w:pPr>
    </w:p>
    <w:p w:rsidR="000D4BA7" w:rsidRPr="005A1D07" w:rsidRDefault="000D4BA7" w:rsidP="00FE5E44">
      <w:pPr>
        <w:autoSpaceDE w:val="0"/>
        <w:autoSpaceDN w:val="0"/>
        <w:adjustRightInd w:val="0"/>
        <w:spacing w:after="0" w:line="276" w:lineRule="auto"/>
        <w:jc w:val="center"/>
        <w:rPr>
          <w:rFonts w:ascii="Cambria" w:hAnsi="Cambria" w:cstheme="minorHAnsi"/>
        </w:rPr>
      </w:pPr>
    </w:p>
    <w:p w:rsidR="000D4BA7" w:rsidRPr="005A1D07" w:rsidRDefault="000D4BA7" w:rsidP="00FE5E44">
      <w:pPr>
        <w:autoSpaceDE w:val="0"/>
        <w:autoSpaceDN w:val="0"/>
        <w:adjustRightInd w:val="0"/>
        <w:spacing w:after="0" w:line="276" w:lineRule="auto"/>
        <w:jc w:val="center"/>
        <w:rPr>
          <w:rFonts w:ascii="Cambria" w:hAnsi="Cambria" w:cstheme="minorHAnsi"/>
        </w:rPr>
      </w:pPr>
    </w:p>
    <w:p w:rsidR="00AE181E" w:rsidRPr="005A1D07" w:rsidRDefault="00AE181E" w:rsidP="00FE5E44">
      <w:pPr>
        <w:autoSpaceDE w:val="0"/>
        <w:autoSpaceDN w:val="0"/>
        <w:adjustRightInd w:val="0"/>
        <w:spacing w:after="0" w:line="276" w:lineRule="auto"/>
        <w:jc w:val="center"/>
        <w:rPr>
          <w:rFonts w:ascii="Cambria" w:hAnsi="Cambria" w:cstheme="minorHAnsi"/>
        </w:rPr>
      </w:pPr>
    </w:p>
    <w:p w:rsidR="00AE181E" w:rsidRPr="005A1D07" w:rsidRDefault="00AE181E" w:rsidP="00FE5E44">
      <w:pPr>
        <w:autoSpaceDE w:val="0"/>
        <w:autoSpaceDN w:val="0"/>
        <w:adjustRightInd w:val="0"/>
        <w:spacing w:after="0" w:line="276" w:lineRule="auto"/>
        <w:jc w:val="center"/>
        <w:rPr>
          <w:rFonts w:ascii="Cambria" w:hAnsi="Cambria" w:cstheme="minorHAnsi"/>
        </w:rPr>
      </w:pPr>
    </w:p>
    <w:p w:rsidR="00AE181E" w:rsidRPr="005A1D07" w:rsidRDefault="00AE181E" w:rsidP="00FE5E44">
      <w:pPr>
        <w:autoSpaceDE w:val="0"/>
        <w:autoSpaceDN w:val="0"/>
        <w:adjustRightInd w:val="0"/>
        <w:spacing w:after="0" w:line="276" w:lineRule="auto"/>
        <w:jc w:val="center"/>
        <w:rPr>
          <w:rFonts w:ascii="Cambria" w:hAnsi="Cambria" w:cstheme="minorHAnsi"/>
        </w:rPr>
      </w:pPr>
    </w:p>
    <w:sdt>
      <w:sdtPr>
        <w:rPr>
          <w:rFonts w:ascii="Cambria" w:eastAsiaTheme="minorHAnsi" w:hAnsi="Cambria" w:cstheme="minorBidi"/>
          <w:color w:val="auto"/>
          <w:sz w:val="22"/>
          <w:szCs w:val="22"/>
          <w:lang w:eastAsia="en-US"/>
        </w:rPr>
        <w:id w:val="727035505"/>
        <w:docPartObj>
          <w:docPartGallery w:val="Table of Contents"/>
          <w:docPartUnique/>
        </w:docPartObj>
      </w:sdtPr>
      <w:sdtEndPr>
        <w:rPr>
          <w:b/>
          <w:bCs/>
        </w:rPr>
      </w:sdtEndPr>
      <w:sdtContent>
        <w:p w:rsidR="0047371F" w:rsidRPr="005A1D07" w:rsidRDefault="0047371F">
          <w:pPr>
            <w:pStyle w:val="Nagwekspisutreci"/>
            <w:rPr>
              <w:rFonts w:ascii="Cambria" w:hAnsi="Cambria" w:cstheme="minorHAnsi"/>
              <w:b/>
              <w:bCs/>
              <w:color w:val="auto"/>
              <w:sz w:val="22"/>
              <w:szCs w:val="22"/>
            </w:rPr>
          </w:pPr>
          <w:r w:rsidRPr="005A1D07">
            <w:rPr>
              <w:rFonts w:ascii="Cambria" w:hAnsi="Cambria" w:cstheme="minorHAnsi"/>
              <w:b/>
              <w:bCs/>
              <w:color w:val="auto"/>
              <w:sz w:val="22"/>
              <w:szCs w:val="22"/>
            </w:rPr>
            <w:t>Spis treści</w:t>
          </w:r>
        </w:p>
        <w:p w:rsidR="0047371F" w:rsidRPr="005A1D07" w:rsidRDefault="0047371F" w:rsidP="0047371F">
          <w:pPr>
            <w:rPr>
              <w:rFonts w:ascii="Cambria" w:hAnsi="Cambria" w:cstheme="minorHAnsi"/>
              <w:lang w:eastAsia="pl-PL"/>
            </w:rPr>
          </w:pPr>
        </w:p>
        <w:p w:rsidR="00D0607C" w:rsidRPr="005A1D07" w:rsidRDefault="0071194D">
          <w:pPr>
            <w:pStyle w:val="Spistreci1"/>
            <w:rPr>
              <w:rFonts w:eastAsiaTheme="minorEastAsia"/>
              <w:lang w:eastAsia="pl-PL"/>
            </w:rPr>
          </w:pPr>
          <w:r w:rsidRPr="005A1D07">
            <w:rPr>
              <w:rFonts w:ascii="Cambria" w:hAnsi="Cambria" w:cstheme="minorHAnsi"/>
            </w:rPr>
            <w:fldChar w:fldCharType="begin"/>
          </w:r>
          <w:r w:rsidR="0047371F" w:rsidRPr="005A1D07">
            <w:rPr>
              <w:rFonts w:ascii="Cambria" w:hAnsi="Cambria" w:cstheme="minorHAnsi"/>
            </w:rPr>
            <w:instrText xml:space="preserve"> TOC \o "1-3" \h \z \u </w:instrText>
          </w:r>
          <w:r w:rsidRPr="005A1D07">
            <w:rPr>
              <w:rFonts w:ascii="Cambria" w:hAnsi="Cambria" w:cstheme="minorHAnsi"/>
            </w:rPr>
            <w:fldChar w:fldCharType="separate"/>
          </w:r>
          <w:hyperlink w:anchor="_Toc106621949" w:history="1">
            <w:r w:rsidR="00D0607C" w:rsidRPr="005A1D07">
              <w:rPr>
                <w:rStyle w:val="Hipercze"/>
                <w:rFonts w:ascii="Cambria" w:hAnsi="Cambria"/>
                <w:color w:val="auto"/>
              </w:rPr>
              <w:t>I. Nazwa i adres Zamawiającego.</w:t>
            </w:r>
            <w:r w:rsidR="00D0607C" w:rsidRPr="005A1D07">
              <w:rPr>
                <w:webHidden/>
              </w:rPr>
              <w:tab/>
            </w:r>
            <w:r w:rsidRPr="005A1D07">
              <w:rPr>
                <w:webHidden/>
              </w:rPr>
              <w:fldChar w:fldCharType="begin"/>
            </w:r>
            <w:r w:rsidR="00D0607C" w:rsidRPr="005A1D07">
              <w:rPr>
                <w:webHidden/>
              </w:rPr>
              <w:instrText xml:space="preserve"> PAGEREF _Toc106621949 \h </w:instrText>
            </w:r>
            <w:r w:rsidRPr="005A1D07">
              <w:rPr>
                <w:webHidden/>
              </w:rPr>
            </w:r>
            <w:r w:rsidRPr="005A1D07">
              <w:rPr>
                <w:webHidden/>
              </w:rPr>
              <w:fldChar w:fldCharType="separate"/>
            </w:r>
            <w:r w:rsidR="0025364F">
              <w:rPr>
                <w:webHidden/>
              </w:rPr>
              <w:t>5</w:t>
            </w:r>
            <w:r w:rsidRPr="005A1D07">
              <w:rPr>
                <w:webHidden/>
              </w:rPr>
              <w:fldChar w:fldCharType="end"/>
            </w:r>
          </w:hyperlink>
        </w:p>
        <w:p w:rsidR="00D0607C" w:rsidRPr="005A1D07" w:rsidRDefault="001D19B5">
          <w:pPr>
            <w:pStyle w:val="Spistreci1"/>
            <w:rPr>
              <w:rFonts w:eastAsiaTheme="minorEastAsia"/>
              <w:lang w:eastAsia="pl-PL"/>
            </w:rPr>
          </w:pPr>
          <w:hyperlink w:anchor="_Toc106621950" w:history="1">
            <w:r w:rsidR="00D0607C" w:rsidRPr="005A1D07">
              <w:rPr>
                <w:rStyle w:val="Hipercze"/>
                <w:rFonts w:ascii="Cambria" w:hAnsi="Cambria"/>
                <w:color w:val="auto"/>
              </w:rPr>
              <w:t>II. Adres strony internetowej na której udostępnione będą zmiany  i wyjaśnienia treści SWZ oraz inne dokumenty zamówienia bezpośrednio związane  z postępowaniem o udzielenie zamówienia.</w:t>
            </w:r>
            <w:r w:rsidR="00D0607C" w:rsidRPr="005A1D07">
              <w:rPr>
                <w:webHidden/>
              </w:rPr>
              <w:tab/>
            </w:r>
            <w:r w:rsidR="0071194D" w:rsidRPr="005A1D07">
              <w:rPr>
                <w:webHidden/>
              </w:rPr>
              <w:fldChar w:fldCharType="begin"/>
            </w:r>
            <w:r w:rsidR="00D0607C" w:rsidRPr="005A1D07">
              <w:rPr>
                <w:webHidden/>
              </w:rPr>
              <w:instrText xml:space="preserve"> PAGEREF _Toc106621950 \h </w:instrText>
            </w:r>
            <w:r w:rsidR="0071194D" w:rsidRPr="005A1D07">
              <w:rPr>
                <w:webHidden/>
              </w:rPr>
            </w:r>
            <w:r w:rsidR="0071194D" w:rsidRPr="005A1D07">
              <w:rPr>
                <w:webHidden/>
              </w:rPr>
              <w:fldChar w:fldCharType="separate"/>
            </w:r>
            <w:r w:rsidR="0025364F">
              <w:rPr>
                <w:webHidden/>
              </w:rPr>
              <w:t>5</w:t>
            </w:r>
            <w:r w:rsidR="0071194D" w:rsidRPr="005A1D07">
              <w:rPr>
                <w:webHidden/>
              </w:rPr>
              <w:fldChar w:fldCharType="end"/>
            </w:r>
          </w:hyperlink>
        </w:p>
        <w:p w:rsidR="00D0607C" w:rsidRPr="005A1D07" w:rsidRDefault="001D19B5">
          <w:pPr>
            <w:pStyle w:val="Spistreci1"/>
            <w:rPr>
              <w:rFonts w:eastAsiaTheme="minorEastAsia"/>
              <w:lang w:eastAsia="pl-PL"/>
            </w:rPr>
          </w:pPr>
          <w:hyperlink w:anchor="_Toc106621951" w:history="1">
            <w:r w:rsidR="00D0607C" w:rsidRPr="005A1D07">
              <w:rPr>
                <w:rStyle w:val="Hipercze"/>
                <w:rFonts w:ascii="Cambria" w:hAnsi="Cambria"/>
                <w:color w:val="auto"/>
              </w:rPr>
              <w:t>III. Tryb udzielenia zamówienia.</w:t>
            </w:r>
            <w:r w:rsidR="00D0607C" w:rsidRPr="005A1D07">
              <w:rPr>
                <w:webHidden/>
              </w:rPr>
              <w:tab/>
            </w:r>
            <w:r w:rsidR="0071194D" w:rsidRPr="005A1D07">
              <w:rPr>
                <w:webHidden/>
              </w:rPr>
              <w:fldChar w:fldCharType="begin"/>
            </w:r>
            <w:r w:rsidR="00D0607C" w:rsidRPr="005A1D07">
              <w:rPr>
                <w:webHidden/>
              </w:rPr>
              <w:instrText xml:space="preserve"> PAGEREF _Toc106621951 \h </w:instrText>
            </w:r>
            <w:r w:rsidR="0071194D" w:rsidRPr="005A1D07">
              <w:rPr>
                <w:webHidden/>
              </w:rPr>
            </w:r>
            <w:r w:rsidR="0071194D" w:rsidRPr="005A1D07">
              <w:rPr>
                <w:webHidden/>
              </w:rPr>
              <w:fldChar w:fldCharType="separate"/>
            </w:r>
            <w:r w:rsidR="0025364F">
              <w:rPr>
                <w:webHidden/>
              </w:rPr>
              <w:t>5</w:t>
            </w:r>
            <w:r w:rsidR="0071194D" w:rsidRPr="005A1D07">
              <w:rPr>
                <w:webHidden/>
              </w:rPr>
              <w:fldChar w:fldCharType="end"/>
            </w:r>
          </w:hyperlink>
        </w:p>
        <w:p w:rsidR="00D0607C" w:rsidRPr="005A1D07" w:rsidRDefault="001D19B5">
          <w:pPr>
            <w:pStyle w:val="Spistreci1"/>
            <w:rPr>
              <w:rFonts w:eastAsiaTheme="minorEastAsia"/>
              <w:lang w:eastAsia="pl-PL"/>
            </w:rPr>
          </w:pPr>
          <w:hyperlink w:anchor="_Toc106621952" w:history="1">
            <w:r w:rsidR="00D0607C" w:rsidRPr="005A1D07">
              <w:rPr>
                <w:rStyle w:val="Hipercze"/>
                <w:rFonts w:ascii="Cambria" w:hAnsi="Cambria"/>
                <w:color w:val="auto"/>
              </w:rPr>
              <w:t>IV. Wartość zamówienia.</w:t>
            </w:r>
            <w:r w:rsidR="00D0607C" w:rsidRPr="005A1D07">
              <w:rPr>
                <w:webHidden/>
              </w:rPr>
              <w:tab/>
            </w:r>
            <w:r w:rsidR="0071194D" w:rsidRPr="005A1D07">
              <w:rPr>
                <w:webHidden/>
              </w:rPr>
              <w:fldChar w:fldCharType="begin"/>
            </w:r>
            <w:r w:rsidR="00D0607C" w:rsidRPr="005A1D07">
              <w:rPr>
                <w:webHidden/>
              </w:rPr>
              <w:instrText xml:space="preserve"> PAGEREF _Toc106621952 \h </w:instrText>
            </w:r>
            <w:r w:rsidR="0071194D" w:rsidRPr="005A1D07">
              <w:rPr>
                <w:webHidden/>
              </w:rPr>
            </w:r>
            <w:r w:rsidR="0071194D" w:rsidRPr="005A1D07">
              <w:rPr>
                <w:webHidden/>
              </w:rPr>
              <w:fldChar w:fldCharType="separate"/>
            </w:r>
            <w:r w:rsidR="0025364F">
              <w:rPr>
                <w:webHidden/>
              </w:rPr>
              <w:t>5</w:t>
            </w:r>
            <w:r w:rsidR="0071194D" w:rsidRPr="005A1D07">
              <w:rPr>
                <w:webHidden/>
              </w:rPr>
              <w:fldChar w:fldCharType="end"/>
            </w:r>
          </w:hyperlink>
        </w:p>
        <w:p w:rsidR="00D0607C" w:rsidRPr="005A1D07" w:rsidRDefault="001D19B5">
          <w:pPr>
            <w:pStyle w:val="Spistreci1"/>
            <w:rPr>
              <w:rFonts w:eastAsiaTheme="minorEastAsia"/>
              <w:lang w:eastAsia="pl-PL"/>
            </w:rPr>
          </w:pPr>
          <w:hyperlink w:anchor="_Toc106621953" w:history="1">
            <w:r w:rsidR="00D0607C" w:rsidRPr="005A1D07">
              <w:rPr>
                <w:rStyle w:val="Hipercze"/>
                <w:rFonts w:ascii="Cambria" w:hAnsi="Cambria"/>
                <w:color w:val="auto"/>
              </w:rPr>
              <w:t>V. Źródła finansowania zamówienia.</w:t>
            </w:r>
            <w:r w:rsidR="00D0607C" w:rsidRPr="005A1D07">
              <w:rPr>
                <w:webHidden/>
              </w:rPr>
              <w:tab/>
            </w:r>
            <w:r w:rsidR="0071194D" w:rsidRPr="005A1D07">
              <w:rPr>
                <w:webHidden/>
              </w:rPr>
              <w:fldChar w:fldCharType="begin"/>
            </w:r>
            <w:r w:rsidR="00D0607C" w:rsidRPr="005A1D07">
              <w:rPr>
                <w:webHidden/>
              </w:rPr>
              <w:instrText xml:space="preserve"> PAGEREF _Toc106621953 \h </w:instrText>
            </w:r>
            <w:r w:rsidR="0071194D" w:rsidRPr="005A1D07">
              <w:rPr>
                <w:webHidden/>
              </w:rPr>
            </w:r>
            <w:r w:rsidR="0071194D" w:rsidRPr="005A1D07">
              <w:rPr>
                <w:webHidden/>
              </w:rPr>
              <w:fldChar w:fldCharType="separate"/>
            </w:r>
            <w:r w:rsidR="0025364F">
              <w:rPr>
                <w:webHidden/>
              </w:rPr>
              <w:t>5</w:t>
            </w:r>
            <w:r w:rsidR="0071194D" w:rsidRPr="005A1D07">
              <w:rPr>
                <w:webHidden/>
              </w:rPr>
              <w:fldChar w:fldCharType="end"/>
            </w:r>
          </w:hyperlink>
        </w:p>
        <w:p w:rsidR="00D0607C" w:rsidRPr="005A1D07" w:rsidRDefault="001D19B5">
          <w:pPr>
            <w:pStyle w:val="Spistreci1"/>
            <w:rPr>
              <w:rFonts w:eastAsiaTheme="minorEastAsia"/>
              <w:lang w:eastAsia="pl-PL"/>
            </w:rPr>
          </w:pPr>
          <w:hyperlink w:anchor="_Toc106621954" w:history="1">
            <w:r w:rsidR="00D0607C" w:rsidRPr="005A1D07">
              <w:rPr>
                <w:rStyle w:val="Hipercze"/>
                <w:rFonts w:ascii="Cambria" w:hAnsi="Cambria"/>
                <w:color w:val="auto"/>
              </w:rPr>
              <w:t>VI. Informacja, czy zamawiający przewiduje wybór najkorzystniejszej oferty z możliwością prowadzenia negocjacji:</w:t>
            </w:r>
            <w:r w:rsidR="00D0607C" w:rsidRPr="005A1D07">
              <w:rPr>
                <w:webHidden/>
              </w:rPr>
              <w:tab/>
            </w:r>
            <w:r w:rsidR="0071194D" w:rsidRPr="005A1D07">
              <w:rPr>
                <w:webHidden/>
              </w:rPr>
              <w:fldChar w:fldCharType="begin"/>
            </w:r>
            <w:r w:rsidR="00D0607C" w:rsidRPr="005A1D07">
              <w:rPr>
                <w:webHidden/>
              </w:rPr>
              <w:instrText xml:space="preserve"> PAGEREF _Toc106621954 \h </w:instrText>
            </w:r>
            <w:r w:rsidR="0071194D" w:rsidRPr="005A1D07">
              <w:rPr>
                <w:webHidden/>
              </w:rPr>
            </w:r>
            <w:r w:rsidR="0071194D" w:rsidRPr="005A1D07">
              <w:rPr>
                <w:webHidden/>
              </w:rPr>
              <w:fldChar w:fldCharType="separate"/>
            </w:r>
            <w:r w:rsidR="0025364F">
              <w:rPr>
                <w:webHidden/>
              </w:rPr>
              <w:t>5</w:t>
            </w:r>
            <w:r w:rsidR="0071194D" w:rsidRPr="005A1D07">
              <w:rPr>
                <w:webHidden/>
              </w:rPr>
              <w:fldChar w:fldCharType="end"/>
            </w:r>
          </w:hyperlink>
        </w:p>
        <w:p w:rsidR="00D0607C" w:rsidRPr="005A1D07" w:rsidRDefault="001D19B5">
          <w:pPr>
            <w:pStyle w:val="Spistreci1"/>
            <w:rPr>
              <w:rFonts w:eastAsiaTheme="minorEastAsia"/>
              <w:lang w:eastAsia="pl-PL"/>
            </w:rPr>
          </w:pPr>
          <w:hyperlink w:anchor="_Toc106621955" w:history="1">
            <w:r w:rsidR="00D0607C" w:rsidRPr="005A1D07">
              <w:rPr>
                <w:rStyle w:val="Hipercze"/>
                <w:rFonts w:ascii="Cambria" w:hAnsi="Cambria"/>
                <w:color w:val="auto"/>
              </w:rPr>
              <w:t>VI. Podwykonawcy.</w:t>
            </w:r>
            <w:r w:rsidR="00D0607C" w:rsidRPr="005A1D07">
              <w:rPr>
                <w:webHidden/>
              </w:rPr>
              <w:tab/>
            </w:r>
            <w:r w:rsidR="0071194D" w:rsidRPr="005A1D07">
              <w:rPr>
                <w:webHidden/>
              </w:rPr>
              <w:fldChar w:fldCharType="begin"/>
            </w:r>
            <w:r w:rsidR="00D0607C" w:rsidRPr="005A1D07">
              <w:rPr>
                <w:webHidden/>
              </w:rPr>
              <w:instrText xml:space="preserve"> PAGEREF _Toc106621955 \h </w:instrText>
            </w:r>
            <w:r w:rsidR="0071194D" w:rsidRPr="005A1D07">
              <w:rPr>
                <w:webHidden/>
              </w:rPr>
            </w:r>
            <w:r w:rsidR="0071194D" w:rsidRPr="005A1D07">
              <w:rPr>
                <w:webHidden/>
              </w:rPr>
              <w:fldChar w:fldCharType="separate"/>
            </w:r>
            <w:r w:rsidR="0025364F">
              <w:rPr>
                <w:webHidden/>
              </w:rPr>
              <w:t>7</w:t>
            </w:r>
            <w:r w:rsidR="0071194D" w:rsidRPr="005A1D07">
              <w:rPr>
                <w:webHidden/>
              </w:rPr>
              <w:fldChar w:fldCharType="end"/>
            </w:r>
          </w:hyperlink>
        </w:p>
        <w:p w:rsidR="00D0607C" w:rsidRPr="005A1D07" w:rsidRDefault="001D19B5">
          <w:pPr>
            <w:pStyle w:val="Spistreci1"/>
            <w:rPr>
              <w:rFonts w:eastAsiaTheme="minorEastAsia"/>
              <w:lang w:eastAsia="pl-PL"/>
            </w:rPr>
          </w:pPr>
          <w:hyperlink w:anchor="_Toc106621956" w:history="1">
            <w:r w:rsidR="00D0607C" w:rsidRPr="005A1D07">
              <w:rPr>
                <w:rStyle w:val="Hipercze"/>
                <w:rFonts w:ascii="Cambria" w:hAnsi="Cambria"/>
                <w:color w:val="auto"/>
              </w:rPr>
              <w:t>VII. Termin wykonania zamówienia.</w:t>
            </w:r>
            <w:r w:rsidR="00D0607C" w:rsidRPr="005A1D07">
              <w:rPr>
                <w:webHidden/>
              </w:rPr>
              <w:tab/>
            </w:r>
            <w:r w:rsidR="0071194D" w:rsidRPr="005A1D07">
              <w:rPr>
                <w:webHidden/>
              </w:rPr>
              <w:fldChar w:fldCharType="begin"/>
            </w:r>
            <w:r w:rsidR="00D0607C" w:rsidRPr="005A1D07">
              <w:rPr>
                <w:webHidden/>
              </w:rPr>
              <w:instrText xml:space="preserve"> PAGEREF _Toc106621956 \h </w:instrText>
            </w:r>
            <w:r w:rsidR="0071194D" w:rsidRPr="005A1D07">
              <w:rPr>
                <w:webHidden/>
              </w:rPr>
            </w:r>
            <w:r w:rsidR="0071194D" w:rsidRPr="005A1D07">
              <w:rPr>
                <w:webHidden/>
              </w:rPr>
              <w:fldChar w:fldCharType="separate"/>
            </w:r>
            <w:r w:rsidR="0025364F">
              <w:rPr>
                <w:webHidden/>
              </w:rPr>
              <w:t>7</w:t>
            </w:r>
            <w:r w:rsidR="0071194D" w:rsidRPr="005A1D07">
              <w:rPr>
                <w:webHidden/>
              </w:rPr>
              <w:fldChar w:fldCharType="end"/>
            </w:r>
          </w:hyperlink>
        </w:p>
        <w:p w:rsidR="00D0607C" w:rsidRPr="005A1D07" w:rsidRDefault="001D19B5">
          <w:pPr>
            <w:pStyle w:val="Spistreci1"/>
            <w:rPr>
              <w:rFonts w:eastAsiaTheme="minorEastAsia"/>
              <w:lang w:eastAsia="pl-PL"/>
            </w:rPr>
          </w:pPr>
          <w:hyperlink w:anchor="_Toc106621957" w:history="1">
            <w:r w:rsidR="00D0607C" w:rsidRPr="005A1D07">
              <w:rPr>
                <w:rStyle w:val="Hipercze"/>
                <w:rFonts w:ascii="Cambria" w:hAnsi="Cambria"/>
                <w:color w:val="auto"/>
              </w:rPr>
              <w:t>VIII. Projektowane postanowienia umowy w sprawie zamówienia publicznego,  które zostaną wprowadzone do treści tej umowy.</w:t>
            </w:r>
            <w:r w:rsidR="00D0607C" w:rsidRPr="005A1D07">
              <w:rPr>
                <w:webHidden/>
              </w:rPr>
              <w:tab/>
            </w:r>
            <w:r w:rsidR="0071194D" w:rsidRPr="005A1D07">
              <w:rPr>
                <w:webHidden/>
              </w:rPr>
              <w:fldChar w:fldCharType="begin"/>
            </w:r>
            <w:r w:rsidR="00D0607C" w:rsidRPr="005A1D07">
              <w:rPr>
                <w:webHidden/>
              </w:rPr>
              <w:instrText xml:space="preserve"> PAGEREF _Toc106621957 \h </w:instrText>
            </w:r>
            <w:r w:rsidR="0071194D" w:rsidRPr="005A1D07">
              <w:rPr>
                <w:webHidden/>
              </w:rPr>
            </w:r>
            <w:r w:rsidR="0071194D" w:rsidRPr="005A1D07">
              <w:rPr>
                <w:webHidden/>
              </w:rPr>
              <w:fldChar w:fldCharType="separate"/>
            </w:r>
            <w:r w:rsidR="0025364F">
              <w:rPr>
                <w:webHidden/>
              </w:rPr>
              <w:t>7</w:t>
            </w:r>
            <w:r w:rsidR="0071194D" w:rsidRPr="005A1D07">
              <w:rPr>
                <w:webHidden/>
              </w:rPr>
              <w:fldChar w:fldCharType="end"/>
            </w:r>
          </w:hyperlink>
        </w:p>
        <w:p w:rsidR="00D0607C" w:rsidRPr="005A1D07" w:rsidRDefault="001D19B5">
          <w:pPr>
            <w:pStyle w:val="Spistreci1"/>
            <w:rPr>
              <w:rFonts w:eastAsiaTheme="minorEastAsia"/>
              <w:lang w:eastAsia="pl-PL"/>
            </w:rPr>
          </w:pPr>
          <w:hyperlink w:anchor="_Toc106621958" w:history="1">
            <w:r w:rsidR="00D0607C" w:rsidRPr="005A1D07">
              <w:rPr>
                <w:rStyle w:val="Hipercze"/>
                <w:rFonts w:ascii="Cambria" w:hAnsi="Cambria"/>
                <w:color w:val="auto"/>
              </w:rPr>
              <w:t>IX. Warunki udziału w postępowaniu</w:t>
            </w:r>
            <w:r w:rsidR="00D0607C" w:rsidRPr="005A1D07">
              <w:rPr>
                <w:webHidden/>
              </w:rPr>
              <w:tab/>
            </w:r>
            <w:r w:rsidR="0071194D" w:rsidRPr="005A1D07">
              <w:rPr>
                <w:webHidden/>
              </w:rPr>
              <w:fldChar w:fldCharType="begin"/>
            </w:r>
            <w:r w:rsidR="00D0607C" w:rsidRPr="005A1D07">
              <w:rPr>
                <w:webHidden/>
              </w:rPr>
              <w:instrText xml:space="preserve"> PAGEREF _Toc106621958 \h </w:instrText>
            </w:r>
            <w:r w:rsidR="0071194D" w:rsidRPr="005A1D07">
              <w:rPr>
                <w:webHidden/>
              </w:rPr>
            </w:r>
            <w:r w:rsidR="0071194D" w:rsidRPr="005A1D07">
              <w:rPr>
                <w:webHidden/>
              </w:rPr>
              <w:fldChar w:fldCharType="separate"/>
            </w:r>
            <w:r w:rsidR="0025364F">
              <w:rPr>
                <w:webHidden/>
              </w:rPr>
              <w:t>8</w:t>
            </w:r>
            <w:r w:rsidR="0071194D" w:rsidRPr="005A1D07">
              <w:rPr>
                <w:webHidden/>
              </w:rPr>
              <w:fldChar w:fldCharType="end"/>
            </w:r>
          </w:hyperlink>
        </w:p>
        <w:p w:rsidR="00D0607C" w:rsidRPr="005A1D07" w:rsidRDefault="001D19B5">
          <w:pPr>
            <w:pStyle w:val="Spistreci1"/>
            <w:rPr>
              <w:rFonts w:eastAsiaTheme="minorEastAsia"/>
              <w:lang w:eastAsia="pl-PL"/>
            </w:rPr>
          </w:pPr>
          <w:hyperlink w:anchor="_Toc106621959" w:history="1">
            <w:r w:rsidR="00D0607C" w:rsidRPr="005A1D07">
              <w:rPr>
                <w:rStyle w:val="Hipercze"/>
                <w:rFonts w:ascii="Cambria" w:hAnsi="Cambria"/>
                <w:color w:val="auto"/>
              </w:rPr>
              <w:t>X. Podstawy wykluczenia wykonawcy.</w:t>
            </w:r>
            <w:r w:rsidR="00D0607C" w:rsidRPr="005A1D07">
              <w:rPr>
                <w:webHidden/>
              </w:rPr>
              <w:tab/>
            </w:r>
            <w:r w:rsidR="0071194D" w:rsidRPr="005A1D07">
              <w:rPr>
                <w:webHidden/>
              </w:rPr>
              <w:fldChar w:fldCharType="begin"/>
            </w:r>
            <w:r w:rsidR="00D0607C" w:rsidRPr="005A1D07">
              <w:rPr>
                <w:webHidden/>
              </w:rPr>
              <w:instrText xml:space="preserve"> PAGEREF _Toc106621959 \h </w:instrText>
            </w:r>
            <w:r w:rsidR="0071194D" w:rsidRPr="005A1D07">
              <w:rPr>
                <w:webHidden/>
              </w:rPr>
            </w:r>
            <w:r w:rsidR="0071194D" w:rsidRPr="005A1D07">
              <w:rPr>
                <w:webHidden/>
              </w:rPr>
              <w:fldChar w:fldCharType="separate"/>
            </w:r>
            <w:r w:rsidR="0025364F">
              <w:rPr>
                <w:webHidden/>
              </w:rPr>
              <w:t>9</w:t>
            </w:r>
            <w:r w:rsidR="0071194D" w:rsidRPr="005A1D07">
              <w:rPr>
                <w:webHidden/>
              </w:rPr>
              <w:fldChar w:fldCharType="end"/>
            </w:r>
          </w:hyperlink>
        </w:p>
        <w:p w:rsidR="00D0607C" w:rsidRPr="005A1D07" w:rsidRDefault="001D19B5">
          <w:pPr>
            <w:pStyle w:val="Spistreci1"/>
            <w:rPr>
              <w:rFonts w:eastAsiaTheme="minorEastAsia"/>
              <w:lang w:eastAsia="pl-PL"/>
            </w:rPr>
          </w:pPr>
          <w:hyperlink w:anchor="_Toc106621960" w:history="1">
            <w:r w:rsidR="00D0607C" w:rsidRPr="005A1D07">
              <w:rPr>
                <w:rStyle w:val="Hipercze"/>
                <w:rFonts w:ascii="Cambria" w:hAnsi="Cambria"/>
                <w:color w:val="auto"/>
              </w:rPr>
              <w:t>XI. Wykaz podmiotowych środków dowodowych, których złożenia zamawiający będzie wymagał, w celu potwierdzenia spełnienia warunków udziału w postępowaniu                       i braku podstaw wykluczenia.</w:t>
            </w:r>
            <w:r w:rsidR="00D0607C" w:rsidRPr="005A1D07">
              <w:rPr>
                <w:webHidden/>
              </w:rPr>
              <w:tab/>
            </w:r>
            <w:r w:rsidR="0071194D" w:rsidRPr="005A1D07">
              <w:rPr>
                <w:webHidden/>
              </w:rPr>
              <w:fldChar w:fldCharType="begin"/>
            </w:r>
            <w:r w:rsidR="00D0607C" w:rsidRPr="005A1D07">
              <w:rPr>
                <w:webHidden/>
              </w:rPr>
              <w:instrText xml:space="preserve"> PAGEREF _Toc106621960 \h </w:instrText>
            </w:r>
            <w:r w:rsidR="0071194D" w:rsidRPr="005A1D07">
              <w:rPr>
                <w:webHidden/>
              </w:rPr>
            </w:r>
            <w:r w:rsidR="0071194D" w:rsidRPr="005A1D07">
              <w:rPr>
                <w:webHidden/>
              </w:rPr>
              <w:fldChar w:fldCharType="separate"/>
            </w:r>
            <w:r w:rsidR="0025364F">
              <w:rPr>
                <w:webHidden/>
              </w:rPr>
              <w:t>12</w:t>
            </w:r>
            <w:r w:rsidR="0071194D" w:rsidRPr="005A1D07">
              <w:rPr>
                <w:webHidden/>
              </w:rPr>
              <w:fldChar w:fldCharType="end"/>
            </w:r>
          </w:hyperlink>
        </w:p>
        <w:p w:rsidR="00D0607C" w:rsidRPr="005A1D07" w:rsidRDefault="001D19B5">
          <w:pPr>
            <w:pStyle w:val="Spistreci1"/>
            <w:rPr>
              <w:rFonts w:eastAsiaTheme="minorEastAsia"/>
              <w:lang w:eastAsia="pl-PL"/>
            </w:rPr>
          </w:pPr>
          <w:hyperlink w:anchor="_Toc106621961" w:history="1">
            <w:r w:rsidR="00D0607C" w:rsidRPr="005A1D07">
              <w:rPr>
                <w:rStyle w:val="Hipercze"/>
                <w:rFonts w:ascii="Cambria" w:hAnsi="Cambria"/>
                <w:color w:val="auto"/>
              </w:rPr>
              <w:t>XII. Informacje o środkach komunikacji elektronicznej, przy użyciu których zamawiający będzie komunikował się z wykonawcami, oraz informacje o wymaganiach technicznych i organizacyjnych sporządzania, wysyłania i odbierania korespondencji elektronicznej.</w:t>
            </w:r>
            <w:r w:rsidR="00D0607C" w:rsidRPr="005A1D07">
              <w:rPr>
                <w:webHidden/>
              </w:rPr>
              <w:tab/>
            </w:r>
            <w:r w:rsidR="0071194D" w:rsidRPr="005A1D07">
              <w:rPr>
                <w:webHidden/>
              </w:rPr>
              <w:fldChar w:fldCharType="begin"/>
            </w:r>
            <w:r w:rsidR="00D0607C" w:rsidRPr="005A1D07">
              <w:rPr>
                <w:webHidden/>
              </w:rPr>
              <w:instrText xml:space="preserve"> PAGEREF _Toc106621961 \h </w:instrText>
            </w:r>
            <w:r w:rsidR="0071194D" w:rsidRPr="005A1D07">
              <w:rPr>
                <w:webHidden/>
              </w:rPr>
            </w:r>
            <w:r w:rsidR="0071194D" w:rsidRPr="005A1D07">
              <w:rPr>
                <w:webHidden/>
              </w:rPr>
              <w:fldChar w:fldCharType="separate"/>
            </w:r>
            <w:r w:rsidR="0025364F">
              <w:rPr>
                <w:webHidden/>
              </w:rPr>
              <w:t>13</w:t>
            </w:r>
            <w:r w:rsidR="0071194D" w:rsidRPr="005A1D07">
              <w:rPr>
                <w:webHidden/>
              </w:rPr>
              <w:fldChar w:fldCharType="end"/>
            </w:r>
          </w:hyperlink>
        </w:p>
        <w:p w:rsidR="00D0607C" w:rsidRPr="005A1D07" w:rsidRDefault="001D19B5">
          <w:pPr>
            <w:pStyle w:val="Spistreci1"/>
            <w:rPr>
              <w:rFonts w:eastAsiaTheme="minorEastAsia"/>
              <w:lang w:eastAsia="pl-PL"/>
            </w:rPr>
          </w:pPr>
          <w:hyperlink w:anchor="_Toc106621962" w:history="1">
            <w:r w:rsidR="00D0607C" w:rsidRPr="005A1D07">
              <w:rPr>
                <w:rStyle w:val="Hipercze"/>
                <w:rFonts w:ascii="Cambria" w:hAnsi="Cambria"/>
                <w:color w:val="auto"/>
              </w:rPr>
              <w:t>XIII. Osoby uprawnione do kontaktów z Wykonawcami.</w:t>
            </w:r>
            <w:r w:rsidR="00D0607C" w:rsidRPr="005A1D07">
              <w:rPr>
                <w:webHidden/>
              </w:rPr>
              <w:tab/>
            </w:r>
            <w:r w:rsidR="0071194D" w:rsidRPr="005A1D07">
              <w:rPr>
                <w:webHidden/>
              </w:rPr>
              <w:fldChar w:fldCharType="begin"/>
            </w:r>
            <w:r w:rsidR="00D0607C" w:rsidRPr="005A1D07">
              <w:rPr>
                <w:webHidden/>
              </w:rPr>
              <w:instrText xml:space="preserve"> PAGEREF _Toc106621962 \h </w:instrText>
            </w:r>
            <w:r w:rsidR="0071194D" w:rsidRPr="005A1D07">
              <w:rPr>
                <w:webHidden/>
              </w:rPr>
            </w:r>
            <w:r w:rsidR="0071194D" w:rsidRPr="005A1D07">
              <w:rPr>
                <w:webHidden/>
              </w:rPr>
              <w:fldChar w:fldCharType="separate"/>
            </w:r>
            <w:r w:rsidR="0025364F">
              <w:rPr>
                <w:webHidden/>
              </w:rPr>
              <w:t>15</w:t>
            </w:r>
            <w:r w:rsidR="0071194D" w:rsidRPr="005A1D07">
              <w:rPr>
                <w:webHidden/>
              </w:rPr>
              <w:fldChar w:fldCharType="end"/>
            </w:r>
          </w:hyperlink>
        </w:p>
        <w:p w:rsidR="00D0607C" w:rsidRPr="005A1D07" w:rsidRDefault="001D19B5">
          <w:pPr>
            <w:pStyle w:val="Spistreci1"/>
            <w:rPr>
              <w:rFonts w:eastAsiaTheme="minorEastAsia"/>
              <w:lang w:eastAsia="pl-PL"/>
            </w:rPr>
          </w:pPr>
          <w:hyperlink w:anchor="_Toc106621963" w:history="1">
            <w:r w:rsidR="00D0607C" w:rsidRPr="005A1D07">
              <w:rPr>
                <w:rStyle w:val="Hipercze"/>
                <w:rFonts w:ascii="Cambria" w:hAnsi="Cambria"/>
                <w:color w:val="auto"/>
              </w:rPr>
              <w:t>XIV. Wymagania dotyczące wadium.</w:t>
            </w:r>
            <w:r w:rsidR="00D0607C" w:rsidRPr="005A1D07">
              <w:rPr>
                <w:webHidden/>
              </w:rPr>
              <w:tab/>
            </w:r>
            <w:r w:rsidR="0071194D" w:rsidRPr="005A1D07">
              <w:rPr>
                <w:webHidden/>
              </w:rPr>
              <w:fldChar w:fldCharType="begin"/>
            </w:r>
            <w:r w:rsidR="00D0607C" w:rsidRPr="005A1D07">
              <w:rPr>
                <w:webHidden/>
              </w:rPr>
              <w:instrText xml:space="preserve"> PAGEREF _Toc106621963 \h </w:instrText>
            </w:r>
            <w:r w:rsidR="0071194D" w:rsidRPr="005A1D07">
              <w:rPr>
                <w:webHidden/>
              </w:rPr>
            </w:r>
            <w:r w:rsidR="0071194D" w:rsidRPr="005A1D07">
              <w:rPr>
                <w:webHidden/>
              </w:rPr>
              <w:fldChar w:fldCharType="separate"/>
            </w:r>
            <w:r w:rsidR="0025364F">
              <w:rPr>
                <w:webHidden/>
              </w:rPr>
              <w:t>15</w:t>
            </w:r>
            <w:r w:rsidR="0071194D" w:rsidRPr="005A1D07">
              <w:rPr>
                <w:webHidden/>
              </w:rPr>
              <w:fldChar w:fldCharType="end"/>
            </w:r>
          </w:hyperlink>
        </w:p>
        <w:p w:rsidR="00D0607C" w:rsidRPr="005A1D07" w:rsidRDefault="001D19B5">
          <w:pPr>
            <w:pStyle w:val="Spistreci1"/>
            <w:rPr>
              <w:rFonts w:eastAsiaTheme="minorEastAsia"/>
              <w:lang w:eastAsia="pl-PL"/>
            </w:rPr>
          </w:pPr>
          <w:hyperlink w:anchor="_Toc106621964" w:history="1">
            <w:r w:rsidR="00D0607C" w:rsidRPr="005A1D07">
              <w:rPr>
                <w:rStyle w:val="Hipercze"/>
                <w:rFonts w:ascii="Cambria" w:hAnsi="Cambria"/>
                <w:bCs/>
                <w:color w:val="auto"/>
              </w:rPr>
              <w:t>XV. Termin związania ofertą.</w:t>
            </w:r>
            <w:r w:rsidR="00D0607C" w:rsidRPr="005A1D07">
              <w:rPr>
                <w:webHidden/>
              </w:rPr>
              <w:tab/>
            </w:r>
            <w:r w:rsidR="0071194D" w:rsidRPr="005A1D07">
              <w:rPr>
                <w:webHidden/>
              </w:rPr>
              <w:fldChar w:fldCharType="begin"/>
            </w:r>
            <w:r w:rsidR="00D0607C" w:rsidRPr="005A1D07">
              <w:rPr>
                <w:webHidden/>
              </w:rPr>
              <w:instrText xml:space="preserve"> PAGEREF _Toc106621964 \h </w:instrText>
            </w:r>
            <w:r w:rsidR="0071194D" w:rsidRPr="005A1D07">
              <w:rPr>
                <w:webHidden/>
              </w:rPr>
            </w:r>
            <w:r w:rsidR="0071194D" w:rsidRPr="005A1D07">
              <w:rPr>
                <w:webHidden/>
              </w:rPr>
              <w:fldChar w:fldCharType="separate"/>
            </w:r>
            <w:r w:rsidR="0025364F">
              <w:rPr>
                <w:webHidden/>
              </w:rPr>
              <w:t>15</w:t>
            </w:r>
            <w:r w:rsidR="0071194D" w:rsidRPr="005A1D07">
              <w:rPr>
                <w:webHidden/>
              </w:rPr>
              <w:fldChar w:fldCharType="end"/>
            </w:r>
          </w:hyperlink>
        </w:p>
        <w:p w:rsidR="00D0607C" w:rsidRPr="005A1D07" w:rsidRDefault="001D19B5">
          <w:pPr>
            <w:pStyle w:val="Spistreci1"/>
            <w:rPr>
              <w:rFonts w:eastAsiaTheme="minorEastAsia"/>
              <w:lang w:eastAsia="pl-PL"/>
            </w:rPr>
          </w:pPr>
          <w:hyperlink w:anchor="_Toc106621965" w:history="1">
            <w:r w:rsidR="00D0607C" w:rsidRPr="005A1D07">
              <w:rPr>
                <w:rStyle w:val="Hipercze"/>
                <w:rFonts w:ascii="Cambria" w:hAnsi="Cambria"/>
                <w:bCs/>
                <w:color w:val="auto"/>
              </w:rPr>
              <w:t>XVI. Opis sposobu przygotowania oferty.</w:t>
            </w:r>
            <w:r w:rsidR="00D0607C" w:rsidRPr="005A1D07">
              <w:rPr>
                <w:webHidden/>
              </w:rPr>
              <w:tab/>
            </w:r>
            <w:r w:rsidR="0071194D" w:rsidRPr="005A1D07">
              <w:rPr>
                <w:webHidden/>
              </w:rPr>
              <w:fldChar w:fldCharType="begin"/>
            </w:r>
            <w:r w:rsidR="00D0607C" w:rsidRPr="005A1D07">
              <w:rPr>
                <w:webHidden/>
              </w:rPr>
              <w:instrText xml:space="preserve"> PAGEREF _Toc106621965 \h </w:instrText>
            </w:r>
            <w:r w:rsidR="0071194D" w:rsidRPr="005A1D07">
              <w:rPr>
                <w:webHidden/>
              </w:rPr>
            </w:r>
            <w:r w:rsidR="0071194D" w:rsidRPr="005A1D07">
              <w:rPr>
                <w:webHidden/>
              </w:rPr>
              <w:fldChar w:fldCharType="separate"/>
            </w:r>
            <w:r w:rsidR="0025364F">
              <w:rPr>
                <w:webHidden/>
              </w:rPr>
              <w:t>15</w:t>
            </w:r>
            <w:r w:rsidR="0071194D" w:rsidRPr="005A1D07">
              <w:rPr>
                <w:webHidden/>
              </w:rPr>
              <w:fldChar w:fldCharType="end"/>
            </w:r>
          </w:hyperlink>
        </w:p>
        <w:p w:rsidR="00D0607C" w:rsidRPr="005A1D07" w:rsidRDefault="001D19B5">
          <w:pPr>
            <w:pStyle w:val="Spistreci1"/>
            <w:rPr>
              <w:rFonts w:eastAsiaTheme="minorEastAsia"/>
              <w:lang w:eastAsia="pl-PL"/>
            </w:rPr>
          </w:pPr>
          <w:hyperlink w:anchor="_Toc106621966" w:history="1">
            <w:r w:rsidR="00D0607C" w:rsidRPr="005A1D07">
              <w:rPr>
                <w:rStyle w:val="Hipercze"/>
                <w:rFonts w:ascii="Cambria" w:hAnsi="Cambria"/>
                <w:color w:val="auto"/>
              </w:rPr>
              <w:t>XVII. Sposób oraz termin składania ofert.</w:t>
            </w:r>
            <w:r w:rsidR="00D0607C" w:rsidRPr="005A1D07">
              <w:rPr>
                <w:webHidden/>
              </w:rPr>
              <w:tab/>
            </w:r>
            <w:r w:rsidR="0071194D" w:rsidRPr="005A1D07">
              <w:rPr>
                <w:webHidden/>
              </w:rPr>
              <w:fldChar w:fldCharType="begin"/>
            </w:r>
            <w:r w:rsidR="00D0607C" w:rsidRPr="005A1D07">
              <w:rPr>
                <w:webHidden/>
              </w:rPr>
              <w:instrText xml:space="preserve"> PAGEREF _Toc106621966 \h </w:instrText>
            </w:r>
            <w:r w:rsidR="0071194D" w:rsidRPr="005A1D07">
              <w:rPr>
                <w:webHidden/>
              </w:rPr>
            </w:r>
            <w:r w:rsidR="0071194D" w:rsidRPr="005A1D07">
              <w:rPr>
                <w:webHidden/>
              </w:rPr>
              <w:fldChar w:fldCharType="separate"/>
            </w:r>
            <w:r w:rsidR="0025364F">
              <w:rPr>
                <w:webHidden/>
              </w:rPr>
              <w:t>16</w:t>
            </w:r>
            <w:r w:rsidR="0071194D" w:rsidRPr="005A1D07">
              <w:rPr>
                <w:webHidden/>
              </w:rPr>
              <w:fldChar w:fldCharType="end"/>
            </w:r>
          </w:hyperlink>
        </w:p>
        <w:p w:rsidR="00D0607C" w:rsidRPr="005A1D07" w:rsidRDefault="001D19B5">
          <w:pPr>
            <w:pStyle w:val="Spistreci1"/>
            <w:rPr>
              <w:rFonts w:eastAsiaTheme="minorEastAsia"/>
              <w:lang w:eastAsia="pl-PL"/>
            </w:rPr>
          </w:pPr>
          <w:hyperlink w:anchor="_Toc106621967" w:history="1">
            <w:r w:rsidR="00D0607C" w:rsidRPr="005A1D07">
              <w:rPr>
                <w:rStyle w:val="Hipercze"/>
                <w:rFonts w:ascii="Cambria" w:hAnsi="Cambria"/>
                <w:color w:val="auto"/>
              </w:rPr>
              <w:t>XVIII. Termin otwarcia ofert.</w:t>
            </w:r>
            <w:r w:rsidR="00D0607C" w:rsidRPr="005A1D07">
              <w:rPr>
                <w:webHidden/>
              </w:rPr>
              <w:tab/>
            </w:r>
            <w:r w:rsidR="0071194D" w:rsidRPr="005A1D07">
              <w:rPr>
                <w:webHidden/>
              </w:rPr>
              <w:fldChar w:fldCharType="begin"/>
            </w:r>
            <w:r w:rsidR="00D0607C" w:rsidRPr="005A1D07">
              <w:rPr>
                <w:webHidden/>
              </w:rPr>
              <w:instrText xml:space="preserve"> PAGEREF _Toc106621967 \h </w:instrText>
            </w:r>
            <w:r w:rsidR="0071194D" w:rsidRPr="005A1D07">
              <w:rPr>
                <w:webHidden/>
              </w:rPr>
            </w:r>
            <w:r w:rsidR="0071194D" w:rsidRPr="005A1D07">
              <w:rPr>
                <w:webHidden/>
              </w:rPr>
              <w:fldChar w:fldCharType="separate"/>
            </w:r>
            <w:r w:rsidR="0025364F">
              <w:rPr>
                <w:webHidden/>
              </w:rPr>
              <w:t>17</w:t>
            </w:r>
            <w:r w:rsidR="0071194D" w:rsidRPr="005A1D07">
              <w:rPr>
                <w:webHidden/>
              </w:rPr>
              <w:fldChar w:fldCharType="end"/>
            </w:r>
          </w:hyperlink>
        </w:p>
        <w:p w:rsidR="00D0607C" w:rsidRPr="005A1D07" w:rsidRDefault="001D19B5">
          <w:pPr>
            <w:pStyle w:val="Spistreci1"/>
            <w:rPr>
              <w:rFonts w:eastAsiaTheme="minorEastAsia"/>
              <w:lang w:eastAsia="pl-PL"/>
            </w:rPr>
          </w:pPr>
          <w:hyperlink w:anchor="_Toc106621968" w:history="1">
            <w:r w:rsidR="00D0607C" w:rsidRPr="005A1D07">
              <w:rPr>
                <w:rStyle w:val="Hipercze"/>
                <w:rFonts w:ascii="Cambria" w:hAnsi="Cambria"/>
                <w:color w:val="auto"/>
              </w:rPr>
              <w:t>XIX. Opis sposobu obliczenia ceny.</w:t>
            </w:r>
            <w:r w:rsidR="00D0607C" w:rsidRPr="005A1D07">
              <w:rPr>
                <w:webHidden/>
              </w:rPr>
              <w:tab/>
            </w:r>
            <w:r w:rsidR="0071194D" w:rsidRPr="005A1D07">
              <w:rPr>
                <w:webHidden/>
              </w:rPr>
              <w:fldChar w:fldCharType="begin"/>
            </w:r>
            <w:r w:rsidR="00D0607C" w:rsidRPr="005A1D07">
              <w:rPr>
                <w:webHidden/>
              </w:rPr>
              <w:instrText xml:space="preserve"> PAGEREF _Toc106621968 \h </w:instrText>
            </w:r>
            <w:r w:rsidR="0071194D" w:rsidRPr="005A1D07">
              <w:rPr>
                <w:webHidden/>
              </w:rPr>
            </w:r>
            <w:r w:rsidR="0071194D" w:rsidRPr="005A1D07">
              <w:rPr>
                <w:webHidden/>
              </w:rPr>
              <w:fldChar w:fldCharType="separate"/>
            </w:r>
            <w:r w:rsidR="0025364F">
              <w:rPr>
                <w:webHidden/>
              </w:rPr>
              <w:t>17</w:t>
            </w:r>
            <w:r w:rsidR="0071194D" w:rsidRPr="005A1D07">
              <w:rPr>
                <w:webHidden/>
              </w:rPr>
              <w:fldChar w:fldCharType="end"/>
            </w:r>
          </w:hyperlink>
        </w:p>
        <w:p w:rsidR="00D0607C" w:rsidRPr="005A1D07" w:rsidRDefault="001D19B5">
          <w:pPr>
            <w:pStyle w:val="Spistreci1"/>
            <w:rPr>
              <w:rFonts w:eastAsiaTheme="minorEastAsia"/>
              <w:lang w:eastAsia="pl-PL"/>
            </w:rPr>
          </w:pPr>
          <w:hyperlink w:anchor="_Toc106621969" w:history="1">
            <w:r w:rsidR="00D0607C" w:rsidRPr="005A1D07">
              <w:rPr>
                <w:rStyle w:val="Hipercze"/>
                <w:rFonts w:ascii="Cambria" w:hAnsi="Cambria" w:cstheme="minorHAnsi"/>
                <w:color w:val="auto"/>
              </w:rPr>
              <w:t>XX. Opis kryteriów, którymi zamawiający będzie się kierował przy wyborze oferty, wraz z podaniem wag tych kryteriów i sposobu oceny ofert.</w:t>
            </w:r>
            <w:r w:rsidR="00D0607C" w:rsidRPr="005A1D07">
              <w:rPr>
                <w:webHidden/>
              </w:rPr>
              <w:tab/>
            </w:r>
            <w:r w:rsidR="0071194D" w:rsidRPr="005A1D07">
              <w:rPr>
                <w:webHidden/>
              </w:rPr>
              <w:fldChar w:fldCharType="begin"/>
            </w:r>
            <w:r w:rsidR="00D0607C" w:rsidRPr="005A1D07">
              <w:rPr>
                <w:webHidden/>
              </w:rPr>
              <w:instrText xml:space="preserve"> PAGEREF _Toc106621969 \h </w:instrText>
            </w:r>
            <w:r w:rsidR="0071194D" w:rsidRPr="005A1D07">
              <w:rPr>
                <w:webHidden/>
              </w:rPr>
            </w:r>
            <w:r w:rsidR="0071194D" w:rsidRPr="005A1D07">
              <w:rPr>
                <w:webHidden/>
              </w:rPr>
              <w:fldChar w:fldCharType="separate"/>
            </w:r>
            <w:r w:rsidR="0025364F">
              <w:rPr>
                <w:webHidden/>
              </w:rPr>
              <w:t>18</w:t>
            </w:r>
            <w:r w:rsidR="0071194D" w:rsidRPr="005A1D07">
              <w:rPr>
                <w:webHidden/>
              </w:rPr>
              <w:fldChar w:fldCharType="end"/>
            </w:r>
          </w:hyperlink>
        </w:p>
        <w:p w:rsidR="00D0607C" w:rsidRPr="005A1D07" w:rsidRDefault="001D19B5">
          <w:pPr>
            <w:pStyle w:val="Spistreci1"/>
            <w:rPr>
              <w:rFonts w:eastAsiaTheme="minorEastAsia"/>
              <w:lang w:eastAsia="pl-PL"/>
            </w:rPr>
          </w:pPr>
          <w:hyperlink w:anchor="_Toc106621970" w:history="1">
            <w:r w:rsidR="00D0607C" w:rsidRPr="005A1D07">
              <w:rPr>
                <w:rStyle w:val="Hipercze"/>
                <w:rFonts w:ascii="Cambria" w:hAnsi="Cambria"/>
                <w:color w:val="auto"/>
              </w:rPr>
              <w:t>XXI. Informacje o formalnościach, jakie muszą zostać dopełnione po wyborze oferty                   w celu zawarcia umowy w sprawie zamówienia publicznego.</w:t>
            </w:r>
            <w:r w:rsidR="00D0607C" w:rsidRPr="005A1D07">
              <w:rPr>
                <w:webHidden/>
              </w:rPr>
              <w:tab/>
            </w:r>
            <w:r w:rsidR="0071194D" w:rsidRPr="005A1D07">
              <w:rPr>
                <w:webHidden/>
              </w:rPr>
              <w:fldChar w:fldCharType="begin"/>
            </w:r>
            <w:r w:rsidR="00D0607C" w:rsidRPr="005A1D07">
              <w:rPr>
                <w:webHidden/>
              </w:rPr>
              <w:instrText xml:space="preserve"> PAGEREF _Toc106621970 \h </w:instrText>
            </w:r>
            <w:r w:rsidR="0071194D" w:rsidRPr="005A1D07">
              <w:rPr>
                <w:webHidden/>
              </w:rPr>
            </w:r>
            <w:r w:rsidR="0071194D" w:rsidRPr="005A1D07">
              <w:rPr>
                <w:webHidden/>
              </w:rPr>
              <w:fldChar w:fldCharType="separate"/>
            </w:r>
            <w:r w:rsidR="0025364F">
              <w:rPr>
                <w:webHidden/>
              </w:rPr>
              <w:t>19</w:t>
            </w:r>
            <w:r w:rsidR="0071194D" w:rsidRPr="005A1D07">
              <w:rPr>
                <w:webHidden/>
              </w:rPr>
              <w:fldChar w:fldCharType="end"/>
            </w:r>
          </w:hyperlink>
        </w:p>
        <w:p w:rsidR="00D0607C" w:rsidRPr="005A1D07" w:rsidRDefault="001D19B5">
          <w:pPr>
            <w:pStyle w:val="Spistreci1"/>
            <w:rPr>
              <w:rFonts w:eastAsiaTheme="minorEastAsia"/>
              <w:lang w:eastAsia="pl-PL"/>
            </w:rPr>
          </w:pPr>
          <w:hyperlink w:anchor="_Toc106621971" w:history="1">
            <w:r w:rsidR="00D0607C" w:rsidRPr="005A1D07">
              <w:rPr>
                <w:rStyle w:val="Hipercze"/>
                <w:rFonts w:ascii="Cambria" w:hAnsi="Cambria" w:cstheme="minorHAnsi"/>
                <w:color w:val="auto"/>
              </w:rPr>
              <w:t>XXII. Wymagania dotyczące zabezpieczenia należytego wykonania umowy.</w:t>
            </w:r>
            <w:r w:rsidR="00D0607C" w:rsidRPr="005A1D07">
              <w:rPr>
                <w:webHidden/>
              </w:rPr>
              <w:tab/>
            </w:r>
            <w:r w:rsidR="0071194D" w:rsidRPr="005A1D07">
              <w:rPr>
                <w:webHidden/>
              </w:rPr>
              <w:fldChar w:fldCharType="begin"/>
            </w:r>
            <w:r w:rsidR="00D0607C" w:rsidRPr="005A1D07">
              <w:rPr>
                <w:webHidden/>
              </w:rPr>
              <w:instrText xml:space="preserve"> PAGEREF _Toc106621971 \h </w:instrText>
            </w:r>
            <w:r w:rsidR="0071194D" w:rsidRPr="005A1D07">
              <w:rPr>
                <w:webHidden/>
              </w:rPr>
            </w:r>
            <w:r w:rsidR="0071194D" w:rsidRPr="005A1D07">
              <w:rPr>
                <w:webHidden/>
              </w:rPr>
              <w:fldChar w:fldCharType="separate"/>
            </w:r>
            <w:r w:rsidR="0025364F">
              <w:rPr>
                <w:webHidden/>
              </w:rPr>
              <w:t>20</w:t>
            </w:r>
            <w:r w:rsidR="0071194D" w:rsidRPr="005A1D07">
              <w:rPr>
                <w:webHidden/>
              </w:rPr>
              <w:fldChar w:fldCharType="end"/>
            </w:r>
          </w:hyperlink>
        </w:p>
        <w:p w:rsidR="00D0607C" w:rsidRPr="005A1D07" w:rsidRDefault="001D19B5">
          <w:pPr>
            <w:pStyle w:val="Spistreci1"/>
            <w:rPr>
              <w:rFonts w:eastAsiaTheme="minorEastAsia"/>
              <w:lang w:eastAsia="pl-PL"/>
            </w:rPr>
          </w:pPr>
          <w:hyperlink w:anchor="_Toc106621972" w:history="1">
            <w:r w:rsidR="00D0607C" w:rsidRPr="005A1D07">
              <w:rPr>
                <w:rStyle w:val="Hipercze"/>
                <w:rFonts w:ascii="Cambria" w:hAnsi="Cambria"/>
                <w:color w:val="auto"/>
              </w:rPr>
              <w:t>XXIII. Pouczenie o środkach ochrony prawnej przysługujących wykonawcom w toku postępowania o udzielenie zamówienia publicznego.</w:t>
            </w:r>
            <w:r w:rsidR="00D0607C" w:rsidRPr="005A1D07">
              <w:rPr>
                <w:webHidden/>
              </w:rPr>
              <w:tab/>
            </w:r>
            <w:r w:rsidR="0071194D" w:rsidRPr="005A1D07">
              <w:rPr>
                <w:webHidden/>
              </w:rPr>
              <w:fldChar w:fldCharType="begin"/>
            </w:r>
            <w:r w:rsidR="00D0607C" w:rsidRPr="005A1D07">
              <w:rPr>
                <w:webHidden/>
              </w:rPr>
              <w:instrText xml:space="preserve"> PAGEREF _Toc106621972 \h </w:instrText>
            </w:r>
            <w:r w:rsidR="0071194D" w:rsidRPr="005A1D07">
              <w:rPr>
                <w:webHidden/>
              </w:rPr>
            </w:r>
            <w:r w:rsidR="0071194D" w:rsidRPr="005A1D07">
              <w:rPr>
                <w:webHidden/>
              </w:rPr>
              <w:fldChar w:fldCharType="separate"/>
            </w:r>
            <w:r w:rsidR="0025364F">
              <w:rPr>
                <w:webHidden/>
              </w:rPr>
              <w:t>21</w:t>
            </w:r>
            <w:r w:rsidR="0071194D" w:rsidRPr="005A1D07">
              <w:rPr>
                <w:webHidden/>
              </w:rPr>
              <w:fldChar w:fldCharType="end"/>
            </w:r>
          </w:hyperlink>
        </w:p>
        <w:p w:rsidR="00D0607C" w:rsidRPr="005A1D07" w:rsidRDefault="001D19B5">
          <w:pPr>
            <w:pStyle w:val="Spistreci1"/>
            <w:rPr>
              <w:rFonts w:eastAsiaTheme="minorEastAsia"/>
              <w:lang w:eastAsia="pl-PL"/>
            </w:rPr>
          </w:pPr>
          <w:hyperlink w:anchor="_Toc106621973" w:history="1">
            <w:r w:rsidR="00D0607C" w:rsidRPr="005A1D07">
              <w:rPr>
                <w:rStyle w:val="Hipercze"/>
                <w:rFonts w:ascii="Cambria" w:hAnsi="Cambria"/>
                <w:color w:val="auto"/>
              </w:rPr>
              <w:t>XXIV. Pozostałe postanowienia.</w:t>
            </w:r>
            <w:r w:rsidR="00D0607C" w:rsidRPr="005A1D07">
              <w:rPr>
                <w:webHidden/>
              </w:rPr>
              <w:tab/>
            </w:r>
            <w:r w:rsidR="0071194D" w:rsidRPr="005A1D07">
              <w:rPr>
                <w:webHidden/>
              </w:rPr>
              <w:fldChar w:fldCharType="begin"/>
            </w:r>
            <w:r w:rsidR="00D0607C" w:rsidRPr="005A1D07">
              <w:rPr>
                <w:webHidden/>
              </w:rPr>
              <w:instrText xml:space="preserve"> PAGEREF _Toc106621973 \h </w:instrText>
            </w:r>
            <w:r w:rsidR="0071194D" w:rsidRPr="005A1D07">
              <w:rPr>
                <w:webHidden/>
              </w:rPr>
            </w:r>
            <w:r w:rsidR="0071194D" w:rsidRPr="005A1D07">
              <w:rPr>
                <w:webHidden/>
              </w:rPr>
              <w:fldChar w:fldCharType="separate"/>
            </w:r>
            <w:r w:rsidR="0025364F">
              <w:rPr>
                <w:webHidden/>
              </w:rPr>
              <w:t>22</w:t>
            </w:r>
            <w:r w:rsidR="0071194D" w:rsidRPr="005A1D07">
              <w:rPr>
                <w:webHidden/>
              </w:rPr>
              <w:fldChar w:fldCharType="end"/>
            </w:r>
          </w:hyperlink>
        </w:p>
        <w:p w:rsidR="00D0607C" w:rsidRPr="005A1D07" w:rsidRDefault="001D19B5">
          <w:pPr>
            <w:pStyle w:val="Spistreci1"/>
            <w:rPr>
              <w:rFonts w:eastAsiaTheme="minorEastAsia"/>
              <w:lang w:eastAsia="pl-PL"/>
            </w:rPr>
          </w:pPr>
          <w:hyperlink w:anchor="_Toc106621974" w:history="1">
            <w:r w:rsidR="00D0607C" w:rsidRPr="005A1D07">
              <w:rPr>
                <w:rStyle w:val="Hipercze"/>
                <w:rFonts w:ascii="Cambria" w:hAnsi="Cambria"/>
                <w:color w:val="auto"/>
              </w:rPr>
              <w:t>XXV. Informacje dodatkowe.</w:t>
            </w:r>
            <w:r w:rsidR="00D0607C" w:rsidRPr="005A1D07">
              <w:rPr>
                <w:webHidden/>
              </w:rPr>
              <w:tab/>
            </w:r>
            <w:r w:rsidR="0071194D" w:rsidRPr="005A1D07">
              <w:rPr>
                <w:webHidden/>
              </w:rPr>
              <w:fldChar w:fldCharType="begin"/>
            </w:r>
            <w:r w:rsidR="00D0607C" w:rsidRPr="005A1D07">
              <w:rPr>
                <w:webHidden/>
              </w:rPr>
              <w:instrText xml:space="preserve"> PAGEREF _Toc106621974 \h </w:instrText>
            </w:r>
            <w:r w:rsidR="0071194D" w:rsidRPr="005A1D07">
              <w:rPr>
                <w:webHidden/>
              </w:rPr>
            </w:r>
            <w:r w:rsidR="0071194D" w:rsidRPr="005A1D07">
              <w:rPr>
                <w:webHidden/>
              </w:rPr>
              <w:fldChar w:fldCharType="separate"/>
            </w:r>
            <w:r w:rsidR="0025364F">
              <w:rPr>
                <w:webHidden/>
              </w:rPr>
              <w:t>22</w:t>
            </w:r>
            <w:r w:rsidR="0071194D" w:rsidRPr="005A1D07">
              <w:rPr>
                <w:webHidden/>
              </w:rPr>
              <w:fldChar w:fldCharType="end"/>
            </w:r>
          </w:hyperlink>
        </w:p>
        <w:p w:rsidR="00CC4E85" w:rsidRPr="005A1D07" w:rsidRDefault="0071194D" w:rsidP="003D3D79">
          <w:pPr>
            <w:rPr>
              <w:rFonts w:ascii="Cambria" w:hAnsi="Cambria" w:cstheme="minorHAnsi"/>
            </w:rPr>
          </w:pPr>
          <w:r w:rsidRPr="005A1D07">
            <w:rPr>
              <w:rFonts w:ascii="Cambria" w:hAnsi="Cambria" w:cstheme="minorHAnsi"/>
            </w:rPr>
            <w:lastRenderedPageBreak/>
            <w:fldChar w:fldCharType="end"/>
          </w:r>
        </w:p>
        <w:p w:rsidR="003D3D79" w:rsidRPr="005A1D07" w:rsidRDefault="001D19B5" w:rsidP="003D3D79">
          <w:pPr>
            <w:rPr>
              <w:rFonts w:ascii="Cambria" w:hAnsi="Cambria"/>
              <w:b/>
              <w:bCs/>
            </w:rPr>
          </w:pPr>
        </w:p>
      </w:sdtContent>
    </w:sdt>
    <w:p w:rsidR="000D4BA7" w:rsidRPr="005A1D07" w:rsidRDefault="000D4BA7" w:rsidP="009740B1">
      <w:pPr>
        <w:spacing w:line="276" w:lineRule="auto"/>
        <w:rPr>
          <w:rFonts w:ascii="Cambria" w:hAnsi="Cambria" w:cstheme="minorHAnsi"/>
        </w:rPr>
      </w:pPr>
    </w:p>
    <w:p w:rsidR="00C33EBA" w:rsidRPr="005A1D07" w:rsidRDefault="00C33EBA" w:rsidP="009740B1">
      <w:pPr>
        <w:spacing w:line="276" w:lineRule="auto"/>
        <w:rPr>
          <w:rFonts w:ascii="Cambria" w:hAnsi="Cambria" w:cstheme="minorHAnsi"/>
        </w:rPr>
      </w:pPr>
      <w:r w:rsidRPr="005A1D07">
        <w:rPr>
          <w:rFonts w:ascii="Cambria" w:hAnsi="Cambria" w:cstheme="minorHAnsi"/>
        </w:rPr>
        <w:t>KLAUZULA INFORMACYJNA DOTYCZĄCA PRZETWARZANIA DANYCH OSOBOWYCH</w:t>
      </w:r>
    </w:p>
    <w:p w:rsidR="00C33EBA" w:rsidRPr="005A1D07" w:rsidRDefault="00C33EBA" w:rsidP="002F00FF">
      <w:pPr>
        <w:autoSpaceDE w:val="0"/>
        <w:autoSpaceDN w:val="0"/>
        <w:adjustRightInd w:val="0"/>
        <w:spacing w:after="0" w:line="276" w:lineRule="auto"/>
        <w:rPr>
          <w:rFonts w:ascii="Cambria" w:hAnsi="Cambria" w:cstheme="minorHAnsi"/>
          <w:b/>
          <w:bCs/>
        </w:rPr>
      </w:pPr>
    </w:p>
    <w:p w:rsidR="00C33EBA" w:rsidRPr="005A1D07" w:rsidRDefault="00C33EBA" w:rsidP="002F00FF">
      <w:pPr>
        <w:spacing w:line="276" w:lineRule="auto"/>
        <w:jc w:val="both"/>
        <w:rPr>
          <w:rFonts w:ascii="Cambria" w:hAnsi="Cambria" w:cstheme="minorHAnsi"/>
        </w:rPr>
      </w:pPr>
      <w:r w:rsidRPr="005A1D07">
        <w:rPr>
          <w:rFonts w:ascii="Cambria" w:hAnsi="Cambria" w:cstheme="minorHAnsi"/>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C33EBA" w:rsidRPr="005A1D07" w:rsidRDefault="00C33EBA" w:rsidP="002F00FF">
      <w:pPr>
        <w:numPr>
          <w:ilvl w:val="0"/>
          <w:numId w:val="1"/>
        </w:numPr>
        <w:spacing w:after="0" w:line="276" w:lineRule="auto"/>
        <w:ind w:left="567"/>
        <w:jc w:val="both"/>
        <w:rPr>
          <w:rFonts w:ascii="Cambria" w:hAnsi="Cambria" w:cstheme="minorHAnsi"/>
          <w:b/>
          <w:bCs/>
          <w:i/>
          <w:iCs/>
        </w:rPr>
      </w:pPr>
      <w:r w:rsidRPr="005A1D07">
        <w:rPr>
          <w:rFonts w:ascii="Cambria" w:hAnsi="Cambria" w:cstheme="minorHAnsi"/>
        </w:rPr>
        <w:t xml:space="preserve">administratorem Pani/Pana danych osobowych jest </w:t>
      </w:r>
      <w:r w:rsidRPr="005A1D07">
        <w:rPr>
          <w:rFonts w:ascii="Cambria" w:hAnsi="Cambria" w:cstheme="minorHAnsi"/>
          <w:b/>
          <w:bCs/>
          <w:i/>
          <w:iCs/>
        </w:rPr>
        <w:t>Zarząd Dróg Powiatowych                                                  w Sandomierzu z siedzibą w Samborcu, Samborzec 199, 27-650 Samborzec</w:t>
      </w:r>
    </w:p>
    <w:p w:rsidR="00C33EBA" w:rsidRPr="005A1D07" w:rsidRDefault="00C33EBA" w:rsidP="002F00FF">
      <w:pPr>
        <w:numPr>
          <w:ilvl w:val="0"/>
          <w:numId w:val="1"/>
        </w:numPr>
        <w:spacing w:after="0" w:line="276" w:lineRule="auto"/>
        <w:ind w:left="567"/>
        <w:jc w:val="both"/>
        <w:rPr>
          <w:rFonts w:ascii="Cambria" w:hAnsi="Cambria" w:cstheme="minorHAnsi"/>
          <w:b/>
          <w:bCs/>
          <w:i/>
          <w:iCs/>
        </w:rPr>
      </w:pPr>
      <w:r w:rsidRPr="005A1D07">
        <w:rPr>
          <w:rFonts w:ascii="Cambria" w:hAnsi="Cambria" w:cstheme="minorHAnsi"/>
        </w:rPr>
        <w:t xml:space="preserve">inspektorem ochrony danych osobowych w </w:t>
      </w:r>
      <w:r w:rsidRPr="005A1D07">
        <w:rPr>
          <w:rFonts w:ascii="Cambria" w:hAnsi="Cambria" w:cstheme="minorHAnsi"/>
          <w:b/>
          <w:bCs/>
          <w:i/>
          <w:iCs/>
        </w:rPr>
        <w:t>Zarządzie Dróg Powiatowych                                                                w Sandomierzu z siedzibą w Samborcu, Samborzec 199, 27-650 Samborzec</w:t>
      </w:r>
    </w:p>
    <w:p w:rsidR="00C33EBA" w:rsidRPr="005A1D07" w:rsidRDefault="00C33EBA" w:rsidP="002F00FF">
      <w:pPr>
        <w:spacing w:after="0" w:line="276" w:lineRule="auto"/>
        <w:ind w:left="567"/>
        <w:jc w:val="both"/>
        <w:rPr>
          <w:rFonts w:ascii="Cambria" w:hAnsi="Cambria" w:cstheme="minorHAnsi"/>
        </w:rPr>
      </w:pPr>
      <w:r w:rsidRPr="005A1D07">
        <w:rPr>
          <w:rFonts w:ascii="Cambria" w:hAnsi="Cambria" w:cstheme="minorHAnsi"/>
        </w:rPr>
        <w:t xml:space="preserve">jest Pani/Pan </w:t>
      </w:r>
      <w:r w:rsidRPr="005A1D07">
        <w:rPr>
          <w:rFonts w:ascii="Cambria" w:hAnsi="Cambria" w:cstheme="minorHAnsi"/>
          <w:b/>
          <w:i/>
        </w:rPr>
        <w:t>Cezary Gradziński</w:t>
      </w:r>
      <w:r w:rsidRPr="005A1D07">
        <w:rPr>
          <w:rFonts w:ascii="Cambria" w:hAnsi="Cambria" w:cstheme="minorHAnsi"/>
          <w:i/>
        </w:rPr>
        <w:t xml:space="preserve">, kontakt: email: </w:t>
      </w:r>
      <w:r w:rsidRPr="005A1D07">
        <w:rPr>
          <w:rFonts w:ascii="Cambria" w:hAnsi="Cambria" w:cstheme="minorHAnsi"/>
        </w:rPr>
        <w:t>gradzinski@powiat.sandomierz.pl</w:t>
      </w:r>
      <w:r w:rsidRPr="005A1D07">
        <w:rPr>
          <w:rFonts w:ascii="Cambria" w:hAnsi="Cambria" w:cstheme="minorHAnsi"/>
          <w:i/>
        </w:rPr>
        <w:t>, tel. 15 644 10 10 wew. 320</w:t>
      </w:r>
      <w:r w:rsidRPr="005A1D07">
        <w:rPr>
          <w:rFonts w:ascii="Cambria" w:hAnsi="Cambria" w:cstheme="minorHAnsi"/>
        </w:rPr>
        <w:t xml:space="preserve">;  </w:t>
      </w:r>
    </w:p>
    <w:p w:rsidR="00CC7785" w:rsidRPr="005A1D07" w:rsidRDefault="00C33EBA" w:rsidP="002F00FF">
      <w:pPr>
        <w:numPr>
          <w:ilvl w:val="0"/>
          <w:numId w:val="1"/>
        </w:numPr>
        <w:spacing w:after="0" w:line="276" w:lineRule="auto"/>
        <w:ind w:left="567"/>
        <w:jc w:val="both"/>
        <w:rPr>
          <w:rFonts w:ascii="Cambria" w:hAnsi="Cambria" w:cstheme="minorHAnsi"/>
        </w:rPr>
      </w:pPr>
      <w:r w:rsidRPr="005A1D07">
        <w:rPr>
          <w:rFonts w:ascii="Cambria" w:hAnsi="Cambria" w:cstheme="minorHAnsi"/>
        </w:rPr>
        <w:t xml:space="preserve">Pani/Pana dane osobowe przetwarzane będą na podstawie art. 6 ust. 1 lit. </w:t>
      </w:r>
      <w:proofErr w:type="spellStart"/>
      <w:r w:rsidRPr="005A1D07">
        <w:rPr>
          <w:rFonts w:ascii="Cambria" w:hAnsi="Cambria" w:cstheme="minorHAnsi"/>
        </w:rPr>
        <w:t>cRODO</w:t>
      </w:r>
      <w:proofErr w:type="spellEnd"/>
      <w:r w:rsidRPr="005A1D07">
        <w:rPr>
          <w:rFonts w:ascii="Cambria" w:hAnsi="Cambria" w:cstheme="minorHAnsi"/>
        </w:rPr>
        <w:t xml:space="preserve"> w celu związanym z niniejszym postępowaniem o udzielenie zamówienia publicznego;</w:t>
      </w:r>
    </w:p>
    <w:p w:rsidR="00CC7785" w:rsidRPr="005A1D07" w:rsidRDefault="00C33EBA" w:rsidP="002F00FF">
      <w:pPr>
        <w:numPr>
          <w:ilvl w:val="0"/>
          <w:numId w:val="1"/>
        </w:numPr>
        <w:spacing w:after="0" w:line="276" w:lineRule="auto"/>
        <w:ind w:left="567"/>
        <w:jc w:val="both"/>
        <w:rPr>
          <w:rFonts w:ascii="Cambria" w:hAnsi="Cambria" w:cstheme="minorHAnsi"/>
        </w:rPr>
      </w:pPr>
      <w:r w:rsidRPr="005A1D07">
        <w:rPr>
          <w:rFonts w:ascii="Cambria" w:hAnsi="Cambria" w:cstheme="minorHAnsi"/>
        </w:rPr>
        <w:t xml:space="preserve">odbiorcami Pani/Pana danych osobowych będą osoby lub podmioty, którym udostępniona zostanie dokumentacja postępowania w oparciu o  art. 18 oraz art. 74 ust. 1 ustawy </w:t>
      </w:r>
      <w:r w:rsidR="00CC7785" w:rsidRPr="005A1D07">
        <w:rPr>
          <w:rFonts w:ascii="Cambria" w:hAnsi="Cambria" w:cstheme="minorHAnsi"/>
        </w:rPr>
        <w:t>z 11.09.2019 r. – Prawo zamówień publicznych  (Dz. U. z 20</w:t>
      </w:r>
      <w:r w:rsidR="00332D9E" w:rsidRPr="005A1D07">
        <w:rPr>
          <w:rFonts w:ascii="Cambria" w:hAnsi="Cambria" w:cstheme="minorHAnsi"/>
        </w:rPr>
        <w:t>21</w:t>
      </w:r>
      <w:r w:rsidR="00CC7785" w:rsidRPr="005A1D07">
        <w:rPr>
          <w:rFonts w:ascii="Cambria" w:hAnsi="Cambria" w:cstheme="minorHAnsi"/>
        </w:rPr>
        <w:t xml:space="preserve"> r. poz.</w:t>
      </w:r>
      <w:r w:rsidR="00332D9E" w:rsidRPr="005A1D07">
        <w:rPr>
          <w:rFonts w:ascii="Cambria" w:hAnsi="Cambria" w:cstheme="minorHAnsi"/>
        </w:rPr>
        <w:t xml:space="preserve">1129 </w:t>
      </w:r>
      <w:r w:rsidR="00CC7785" w:rsidRPr="005A1D07">
        <w:rPr>
          <w:rFonts w:ascii="Cambria" w:hAnsi="Cambria" w:cstheme="minorHAnsi"/>
        </w:rPr>
        <w:t xml:space="preserve"> ze zm.</w:t>
      </w:r>
      <w:r w:rsidR="00BF0A90" w:rsidRPr="005A1D07">
        <w:rPr>
          <w:rFonts w:ascii="Cambria" w:hAnsi="Cambria" w:cstheme="minorHAnsi"/>
        </w:rPr>
        <w:t>, w dalszej części jako ustawa Pzp</w:t>
      </w:r>
      <w:r w:rsidR="00CC7785" w:rsidRPr="005A1D07">
        <w:rPr>
          <w:rFonts w:ascii="Cambria" w:hAnsi="Cambria" w:cstheme="minorHAnsi"/>
        </w:rPr>
        <w:t>)</w:t>
      </w:r>
      <w:del w:id="2" w:author="DELL" w:date="2022-06-30T07:58:00Z">
        <w:r w:rsidR="00CC7785" w:rsidRPr="005A1D07" w:rsidDel="003954ED">
          <w:rPr>
            <w:rFonts w:ascii="Cambria" w:hAnsi="Cambria" w:cstheme="minorHAnsi"/>
          </w:rPr>
          <w:delText>,</w:delText>
        </w:r>
      </w:del>
    </w:p>
    <w:p w:rsidR="00C33EBA" w:rsidRPr="005A1D07" w:rsidRDefault="00C33EBA" w:rsidP="002F00FF">
      <w:pPr>
        <w:numPr>
          <w:ilvl w:val="0"/>
          <w:numId w:val="1"/>
        </w:numPr>
        <w:spacing w:after="0" w:line="276" w:lineRule="auto"/>
        <w:ind w:left="567"/>
        <w:jc w:val="both"/>
        <w:rPr>
          <w:rFonts w:ascii="Cambria" w:hAnsi="Cambria" w:cstheme="minorHAnsi"/>
        </w:rPr>
      </w:pPr>
      <w:r w:rsidRPr="005A1D07">
        <w:rPr>
          <w:rFonts w:ascii="Cambria" w:hAnsi="Cambria" w:cstheme="minorHAnsi"/>
        </w:rPr>
        <w:t>Pani/Pana dane osobowe będą przechowywane przez okres 4 lat od dnia zakończenia postępowania o udzielenie zamówienia lub na okres przechowywania tych danych zgodnie z wytycznymi o dofinansowania z środków UE;</w:t>
      </w:r>
    </w:p>
    <w:p w:rsidR="00C33EBA" w:rsidRPr="005A1D07" w:rsidRDefault="00C33EBA" w:rsidP="002F00FF">
      <w:pPr>
        <w:numPr>
          <w:ilvl w:val="0"/>
          <w:numId w:val="1"/>
        </w:numPr>
        <w:spacing w:after="0" w:line="276" w:lineRule="auto"/>
        <w:ind w:left="567"/>
        <w:jc w:val="both"/>
        <w:rPr>
          <w:rFonts w:ascii="Cambria" w:hAnsi="Cambria" w:cstheme="minorHAnsi"/>
          <w:b/>
          <w:i/>
        </w:rPr>
      </w:pPr>
      <w:r w:rsidRPr="005A1D07">
        <w:rPr>
          <w:rFonts w:ascii="Cambria" w:hAnsi="Cambria" w:cstheme="minorHAnsi"/>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C33EBA" w:rsidRPr="005A1D07" w:rsidRDefault="00C33EBA" w:rsidP="002F00FF">
      <w:pPr>
        <w:numPr>
          <w:ilvl w:val="0"/>
          <w:numId w:val="1"/>
        </w:numPr>
        <w:spacing w:after="0" w:line="276" w:lineRule="auto"/>
        <w:ind w:left="567"/>
        <w:jc w:val="both"/>
        <w:rPr>
          <w:rFonts w:ascii="Cambria" w:hAnsi="Cambria" w:cstheme="minorHAnsi"/>
        </w:rPr>
      </w:pPr>
      <w:r w:rsidRPr="005A1D07">
        <w:rPr>
          <w:rFonts w:ascii="Cambria" w:hAnsi="Cambria" w:cstheme="minorHAnsi"/>
        </w:rPr>
        <w:t>w odniesieniu do Pani/Pana danych osobowych decyzje nie będą podejmowane w sposób zautomatyzowany, stosowanie do art. 22 RODO;</w:t>
      </w:r>
    </w:p>
    <w:p w:rsidR="00C33EBA" w:rsidRPr="005A1D07" w:rsidRDefault="00C33EBA" w:rsidP="002F00FF">
      <w:pPr>
        <w:numPr>
          <w:ilvl w:val="0"/>
          <w:numId w:val="1"/>
        </w:numPr>
        <w:spacing w:after="0" w:line="276" w:lineRule="auto"/>
        <w:ind w:left="567"/>
        <w:jc w:val="both"/>
        <w:rPr>
          <w:rFonts w:ascii="Cambria" w:hAnsi="Cambria" w:cstheme="minorHAnsi"/>
        </w:rPr>
      </w:pPr>
      <w:r w:rsidRPr="005A1D07">
        <w:rPr>
          <w:rFonts w:ascii="Cambria" w:hAnsi="Cambria" w:cstheme="minorHAnsi"/>
        </w:rPr>
        <w:t>posiada Pani/Pan:</w:t>
      </w:r>
    </w:p>
    <w:p w:rsidR="00C33EBA" w:rsidRPr="005A1D07" w:rsidRDefault="00C33EBA" w:rsidP="002F00FF">
      <w:pPr>
        <w:numPr>
          <w:ilvl w:val="0"/>
          <w:numId w:val="2"/>
        </w:numPr>
        <w:spacing w:after="0" w:line="276" w:lineRule="auto"/>
        <w:ind w:left="567" w:firstLine="0"/>
        <w:jc w:val="both"/>
        <w:rPr>
          <w:rFonts w:ascii="Cambria" w:hAnsi="Cambria" w:cstheme="minorHAnsi"/>
        </w:rPr>
      </w:pPr>
      <w:r w:rsidRPr="005A1D07">
        <w:rPr>
          <w:rFonts w:ascii="Cambria" w:hAnsi="Cambria" w:cstheme="minorHAnsi"/>
        </w:rPr>
        <w:t>na podstawie art. 15 RODO prawo dostępu do danych osobowych Pani/Pana dotyczących;</w:t>
      </w:r>
    </w:p>
    <w:p w:rsidR="00C33EBA" w:rsidRPr="005A1D07" w:rsidRDefault="00C33EBA" w:rsidP="002F00FF">
      <w:pPr>
        <w:numPr>
          <w:ilvl w:val="0"/>
          <w:numId w:val="2"/>
        </w:numPr>
        <w:spacing w:after="0" w:line="276" w:lineRule="auto"/>
        <w:ind w:left="567" w:firstLine="0"/>
        <w:jc w:val="both"/>
        <w:rPr>
          <w:rFonts w:ascii="Cambria" w:hAnsi="Cambria" w:cstheme="minorHAnsi"/>
        </w:rPr>
      </w:pPr>
      <w:r w:rsidRPr="005A1D07">
        <w:rPr>
          <w:rFonts w:ascii="Cambria" w:hAnsi="Cambria" w:cstheme="minorHAnsi"/>
        </w:rPr>
        <w:t xml:space="preserve">na podstawie art. 16 RODO prawo do sprostowania Pani/Pana danych osobowych </w:t>
      </w:r>
      <w:r w:rsidRPr="005A1D07">
        <w:rPr>
          <w:rFonts w:ascii="Cambria" w:hAnsi="Cambria" w:cstheme="minorHAnsi"/>
          <w:b/>
          <w:vertAlign w:val="superscript"/>
        </w:rPr>
        <w:t>**</w:t>
      </w:r>
      <w:r w:rsidRPr="005A1D07">
        <w:rPr>
          <w:rFonts w:ascii="Cambria" w:hAnsi="Cambria" w:cstheme="minorHAnsi"/>
        </w:rPr>
        <w:t>;</w:t>
      </w:r>
    </w:p>
    <w:p w:rsidR="00C33EBA" w:rsidRPr="005A1D07" w:rsidRDefault="00C33EBA" w:rsidP="002F00FF">
      <w:pPr>
        <w:numPr>
          <w:ilvl w:val="0"/>
          <w:numId w:val="2"/>
        </w:numPr>
        <w:spacing w:after="0" w:line="276" w:lineRule="auto"/>
        <w:ind w:left="851" w:hanging="284"/>
        <w:jc w:val="both"/>
        <w:rPr>
          <w:rFonts w:ascii="Cambria" w:hAnsi="Cambria" w:cstheme="minorHAnsi"/>
        </w:rPr>
      </w:pPr>
      <w:r w:rsidRPr="005A1D07">
        <w:rPr>
          <w:rFonts w:ascii="Cambria" w:hAnsi="Cambria" w:cstheme="minorHAnsi"/>
        </w:rPr>
        <w:t xml:space="preserve">na podstawie art. 18 RODO prawo żądania od administratora ograniczenia przetwarzania danych osobowych z zastrzeżeniem przypadków, o których mowa w art. 18 ust. 2 RODO ***;  </w:t>
      </w:r>
    </w:p>
    <w:p w:rsidR="00C33EBA" w:rsidRPr="005A1D07" w:rsidRDefault="00C33EBA" w:rsidP="002F00FF">
      <w:pPr>
        <w:numPr>
          <w:ilvl w:val="0"/>
          <w:numId w:val="2"/>
        </w:numPr>
        <w:spacing w:after="0" w:line="276" w:lineRule="auto"/>
        <w:ind w:left="851" w:hanging="284"/>
        <w:jc w:val="both"/>
        <w:rPr>
          <w:rFonts w:ascii="Cambria" w:hAnsi="Cambria" w:cstheme="minorHAnsi"/>
          <w:i/>
        </w:rPr>
      </w:pPr>
      <w:r w:rsidRPr="005A1D07">
        <w:rPr>
          <w:rFonts w:ascii="Cambria" w:hAnsi="Cambria" w:cstheme="minorHAnsi"/>
        </w:rPr>
        <w:t>prawo do wniesienia skargi do Prezesa Urzędu Ochrony Danych Osobowych, gdy uzna Pani/Pan, że przetwarzanie danych osobowych Pani/Pana dotyczących narusza przepisy RODO;</w:t>
      </w:r>
    </w:p>
    <w:p w:rsidR="00C33EBA" w:rsidRPr="005A1D07" w:rsidRDefault="00C33EBA" w:rsidP="002F00FF">
      <w:pPr>
        <w:numPr>
          <w:ilvl w:val="0"/>
          <w:numId w:val="1"/>
        </w:numPr>
        <w:spacing w:after="0" w:line="276" w:lineRule="auto"/>
        <w:ind w:left="567"/>
        <w:jc w:val="both"/>
        <w:rPr>
          <w:rFonts w:ascii="Cambria" w:hAnsi="Cambria" w:cstheme="minorHAnsi"/>
          <w:i/>
        </w:rPr>
      </w:pPr>
      <w:r w:rsidRPr="005A1D07">
        <w:rPr>
          <w:rFonts w:ascii="Cambria" w:hAnsi="Cambria" w:cstheme="minorHAnsi"/>
        </w:rPr>
        <w:t>nie przysługuje Pani/Panu:</w:t>
      </w:r>
    </w:p>
    <w:p w:rsidR="00C33EBA" w:rsidRPr="005A1D07" w:rsidRDefault="00C33EBA" w:rsidP="002F00FF">
      <w:pPr>
        <w:numPr>
          <w:ilvl w:val="0"/>
          <w:numId w:val="3"/>
        </w:numPr>
        <w:spacing w:after="0" w:line="276" w:lineRule="auto"/>
        <w:ind w:left="567" w:firstLine="0"/>
        <w:jc w:val="both"/>
        <w:rPr>
          <w:rFonts w:ascii="Cambria" w:hAnsi="Cambria" w:cstheme="minorHAnsi"/>
          <w:i/>
        </w:rPr>
      </w:pPr>
      <w:r w:rsidRPr="005A1D07">
        <w:rPr>
          <w:rFonts w:ascii="Cambria" w:hAnsi="Cambria" w:cstheme="minorHAnsi"/>
        </w:rPr>
        <w:t>w związku z art. 17 ust. 3 lit. b, d lub e RODO prawo do usunięcia danych osobowych;</w:t>
      </w:r>
    </w:p>
    <w:p w:rsidR="00C33EBA" w:rsidRPr="005A1D07" w:rsidRDefault="00C33EBA" w:rsidP="002F00FF">
      <w:pPr>
        <w:numPr>
          <w:ilvl w:val="0"/>
          <w:numId w:val="3"/>
        </w:numPr>
        <w:spacing w:after="0" w:line="276" w:lineRule="auto"/>
        <w:ind w:left="567" w:firstLine="0"/>
        <w:jc w:val="both"/>
        <w:rPr>
          <w:rFonts w:ascii="Cambria" w:hAnsi="Cambria" w:cstheme="minorHAnsi"/>
          <w:b/>
          <w:i/>
        </w:rPr>
      </w:pPr>
      <w:r w:rsidRPr="005A1D07">
        <w:rPr>
          <w:rFonts w:ascii="Cambria" w:hAnsi="Cambria" w:cstheme="minorHAnsi"/>
        </w:rPr>
        <w:t>prawo do przenoszenia danych osobowych, o którym mowa w art. 20 RODO;</w:t>
      </w:r>
    </w:p>
    <w:p w:rsidR="00C33EBA" w:rsidRPr="005A1D07" w:rsidRDefault="00C33EBA" w:rsidP="002F00FF">
      <w:pPr>
        <w:numPr>
          <w:ilvl w:val="0"/>
          <w:numId w:val="3"/>
        </w:numPr>
        <w:spacing w:after="0" w:line="276" w:lineRule="auto"/>
        <w:ind w:left="851" w:hanging="284"/>
        <w:jc w:val="both"/>
        <w:rPr>
          <w:rFonts w:ascii="Cambria" w:hAnsi="Cambria" w:cstheme="minorHAnsi"/>
          <w:bCs/>
          <w:i/>
        </w:rPr>
      </w:pPr>
      <w:r w:rsidRPr="005A1D07">
        <w:rPr>
          <w:rFonts w:ascii="Cambria" w:hAnsi="Cambria" w:cstheme="minorHAnsi"/>
          <w:bCs/>
        </w:rPr>
        <w:lastRenderedPageBreak/>
        <w:t xml:space="preserve">na podstawie art. 21 RODO prawo sprzeciwu, wobec przetwarzania danych osobowych, gdyż podstawą prawną przetwarzania Pani/Pana danych osobowych jest art. 6 ust. 1 lit. c RODO. </w:t>
      </w:r>
    </w:p>
    <w:p w:rsidR="00C33EBA" w:rsidRPr="005A1D07" w:rsidRDefault="00C33EBA" w:rsidP="002F00FF">
      <w:pPr>
        <w:spacing w:line="276" w:lineRule="auto"/>
        <w:ind w:left="567" w:hanging="142"/>
        <w:jc w:val="both"/>
        <w:rPr>
          <w:rFonts w:ascii="Cambria" w:hAnsi="Cambria" w:cstheme="minorHAnsi"/>
        </w:rPr>
      </w:pPr>
      <w:r w:rsidRPr="005A1D07">
        <w:rPr>
          <w:rFonts w:ascii="Cambria" w:hAnsi="Cambria" w:cstheme="minorHAnsi"/>
        </w:rPr>
        <w:t>* Wyjaśnienie: informacja w tym zakresie jest wymagana, jeżeli w odniesieniu do danego administratora lub podmiotu  przetwarzającego istnieje obowiązek wyznaczenia inspektora ochrony danych osobowych.</w:t>
      </w:r>
    </w:p>
    <w:p w:rsidR="00C33EBA" w:rsidRPr="005A1D07" w:rsidRDefault="00C33EBA" w:rsidP="002F00FF">
      <w:pPr>
        <w:spacing w:line="276" w:lineRule="auto"/>
        <w:ind w:left="567" w:hanging="142"/>
        <w:jc w:val="both"/>
        <w:rPr>
          <w:rFonts w:ascii="Cambria" w:hAnsi="Cambria" w:cstheme="minorHAnsi"/>
        </w:rPr>
      </w:pPr>
      <w:r w:rsidRPr="005A1D07">
        <w:rPr>
          <w:rFonts w:ascii="Cambria" w:hAnsi="Cambria" w:cstheme="minorHAnsi"/>
        </w:rPr>
        <w:t>** Wyjaśnienie: skorzystanie z prawa do sprostowania nie może skutkować zmianą wyniku postępowania</w:t>
      </w:r>
    </w:p>
    <w:p w:rsidR="00C33EBA" w:rsidRPr="005A1D07" w:rsidRDefault="00C33EBA" w:rsidP="002F00FF">
      <w:pPr>
        <w:spacing w:line="276" w:lineRule="auto"/>
        <w:ind w:left="567"/>
        <w:jc w:val="both"/>
        <w:rPr>
          <w:rFonts w:ascii="Cambria" w:hAnsi="Cambria" w:cstheme="minorHAnsi"/>
        </w:rPr>
      </w:pPr>
      <w:r w:rsidRPr="005A1D07">
        <w:rPr>
          <w:rFonts w:ascii="Cambria" w:hAnsi="Cambria" w:cstheme="minorHAnsi"/>
        </w:rPr>
        <w:t>o udzielenie zamówienia publicznego ani zmianą postanowień umowy w zakresie niezgodnym z ustawą Pzp oraz nie może naruszać  integralności protokołu oraz jego załączników.</w:t>
      </w:r>
    </w:p>
    <w:p w:rsidR="00C33EBA" w:rsidRPr="005A1D07" w:rsidRDefault="00C33EBA" w:rsidP="002F00FF">
      <w:pPr>
        <w:spacing w:line="276" w:lineRule="auto"/>
        <w:ind w:left="567" w:hanging="284"/>
        <w:jc w:val="both"/>
        <w:rPr>
          <w:rFonts w:ascii="Cambria" w:hAnsi="Cambria" w:cstheme="minorHAnsi"/>
        </w:rPr>
      </w:pPr>
      <w:r w:rsidRPr="005A1D07">
        <w:rPr>
          <w:rFonts w:ascii="Cambria" w:hAnsi="Cambria" w:cstheme="minorHAnsi"/>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BF0A90" w:rsidRPr="005A1D07" w:rsidRDefault="00BF0A90" w:rsidP="002F00FF">
      <w:pPr>
        <w:spacing w:line="276" w:lineRule="auto"/>
        <w:rPr>
          <w:rFonts w:ascii="Cambria" w:hAnsi="Cambria" w:cs="TimesNewRomanPSMT"/>
        </w:rPr>
      </w:pPr>
      <w:r w:rsidRPr="005A1D07">
        <w:rPr>
          <w:rFonts w:ascii="Cambria" w:hAnsi="Cambria" w:cs="TimesNewRomanPSMT"/>
        </w:rPr>
        <w:br w:type="page"/>
      </w:r>
    </w:p>
    <w:p w:rsidR="00121A5E" w:rsidRPr="005A1D07" w:rsidRDefault="00121A5E" w:rsidP="001E5282">
      <w:pPr>
        <w:pStyle w:val="Nagwek1"/>
        <w:rPr>
          <w:rFonts w:ascii="Cambria" w:hAnsi="Cambria"/>
          <w:sz w:val="22"/>
          <w:szCs w:val="22"/>
        </w:rPr>
      </w:pPr>
      <w:bookmarkStart w:id="3" w:name="_Toc106621949"/>
      <w:r w:rsidRPr="005A1D07">
        <w:rPr>
          <w:rFonts w:ascii="Cambria" w:hAnsi="Cambria"/>
          <w:sz w:val="22"/>
          <w:szCs w:val="22"/>
        </w:rPr>
        <w:lastRenderedPageBreak/>
        <w:t xml:space="preserve">I. </w:t>
      </w:r>
      <w:r w:rsidR="00760AC9" w:rsidRPr="005A1D07">
        <w:rPr>
          <w:rFonts w:ascii="Cambria" w:hAnsi="Cambria"/>
          <w:sz w:val="22"/>
          <w:szCs w:val="22"/>
        </w:rPr>
        <w:t>Nazwa i adres Zamawiającego.</w:t>
      </w:r>
      <w:bookmarkEnd w:id="3"/>
    </w:p>
    <w:p w:rsidR="00C33EBA" w:rsidRPr="005A1D07" w:rsidRDefault="00C33EBA" w:rsidP="002F00FF">
      <w:pPr>
        <w:autoSpaceDE w:val="0"/>
        <w:autoSpaceDN w:val="0"/>
        <w:adjustRightInd w:val="0"/>
        <w:spacing w:after="0" w:line="276" w:lineRule="auto"/>
        <w:rPr>
          <w:rFonts w:ascii="Cambria" w:hAnsi="Cambria" w:cstheme="minorHAnsi"/>
          <w:b/>
          <w:bCs/>
        </w:rPr>
      </w:pPr>
    </w:p>
    <w:p w:rsidR="00C33EBA" w:rsidRPr="005A1D07" w:rsidRDefault="00C33EBA" w:rsidP="006B1765">
      <w:pPr>
        <w:spacing w:after="0" w:line="276" w:lineRule="auto"/>
        <w:rPr>
          <w:rStyle w:val="FontStyle132"/>
          <w:rFonts w:ascii="Cambria" w:hAnsi="Cambria" w:cstheme="minorHAnsi"/>
          <w:b w:val="0"/>
          <w:bCs w:val="0"/>
          <w:sz w:val="22"/>
          <w:szCs w:val="22"/>
        </w:rPr>
      </w:pPr>
      <w:r w:rsidRPr="005A1D07">
        <w:rPr>
          <w:rStyle w:val="FontStyle132"/>
          <w:rFonts w:ascii="Cambria" w:hAnsi="Cambria" w:cstheme="minorHAnsi"/>
          <w:b w:val="0"/>
          <w:bCs w:val="0"/>
          <w:sz w:val="22"/>
          <w:szCs w:val="22"/>
        </w:rPr>
        <w:t>Zarząd Dróg Powiatowych w Sandomierzu z siedzibą w Samborcu</w:t>
      </w:r>
    </w:p>
    <w:p w:rsidR="00C33EBA" w:rsidRPr="005A1D07" w:rsidRDefault="00C33EBA" w:rsidP="006B1765">
      <w:pPr>
        <w:spacing w:after="0" w:line="276" w:lineRule="auto"/>
        <w:rPr>
          <w:rStyle w:val="FontStyle132"/>
          <w:rFonts w:ascii="Cambria" w:hAnsi="Cambria" w:cstheme="minorHAnsi"/>
          <w:b w:val="0"/>
          <w:bCs w:val="0"/>
          <w:sz w:val="22"/>
          <w:szCs w:val="22"/>
        </w:rPr>
      </w:pPr>
      <w:r w:rsidRPr="005A1D07">
        <w:rPr>
          <w:rStyle w:val="FontStyle132"/>
          <w:rFonts w:ascii="Cambria" w:hAnsi="Cambria" w:cstheme="minorHAnsi"/>
          <w:b w:val="0"/>
          <w:bCs w:val="0"/>
          <w:sz w:val="22"/>
          <w:szCs w:val="22"/>
        </w:rPr>
        <w:t>27-650 Samborzec, Samborzec 199</w:t>
      </w:r>
    </w:p>
    <w:p w:rsidR="00C33EBA" w:rsidRPr="005A1D07" w:rsidRDefault="00C33EBA" w:rsidP="006B1765">
      <w:pPr>
        <w:spacing w:after="0" w:line="276" w:lineRule="auto"/>
        <w:rPr>
          <w:rStyle w:val="FontStyle132"/>
          <w:rFonts w:ascii="Cambria" w:hAnsi="Cambria" w:cstheme="minorHAnsi"/>
          <w:b w:val="0"/>
          <w:bCs w:val="0"/>
          <w:sz w:val="22"/>
          <w:szCs w:val="22"/>
        </w:rPr>
      </w:pPr>
      <w:r w:rsidRPr="005A1D07">
        <w:rPr>
          <w:rStyle w:val="FontStyle132"/>
          <w:rFonts w:ascii="Cambria" w:hAnsi="Cambria" w:cstheme="minorHAnsi"/>
          <w:b w:val="0"/>
          <w:bCs w:val="0"/>
          <w:sz w:val="22"/>
          <w:szCs w:val="22"/>
        </w:rPr>
        <w:t>tel. +48 15 832 04 06</w:t>
      </w:r>
    </w:p>
    <w:p w:rsidR="00C33EBA" w:rsidRPr="005A1D07" w:rsidRDefault="00C33EBA" w:rsidP="006B1765">
      <w:pPr>
        <w:spacing w:after="0" w:line="276" w:lineRule="auto"/>
        <w:rPr>
          <w:rStyle w:val="FontStyle132"/>
          <w:rFonts w:ascii="Cambria" w:hAnsi="Cambria" w:cstheme="minorHAnsi"/>
          <w:b w:val="0"/>
          <w:bCs w:val="0"/>
          <w:sz w:val="22"/>
          <w:szCs w:val="22"/>
        </w:rPr>
      </w:pPr>
      <w:r w:rsidRPr="005A1D07">
        <w:rPr>
          <w:rStyle w:val="FontStyle132"/>
          <w:rFonts w:ascii="Cambria" w:hAnsi="Cambria" w:cstheme="minorHAnsi"/>
          <w:b w:val="0"/>
          <w:bCs w:val="0"/>
          <w:sz w:val="22"/>
          <w:szCs w:val="22"/>
        </w:rPr>
        <w:t xml:space="preserve">e-mail: </w:t>
      </w:r>
      <w:r w:rsidRPr="005A1D07">
        <w:rPr>
          <w:rFonts w:ascii="Cambria" w:hAnsi="Cambria" w:cstheme="minorHAnsi"/>
        </w:rPr>
        <w:t>zdpsandom@poczta.onet.pl</w:t>
      </w:r>
    </w:p>
    <w:p w:rsidR="00C33EBA" w:rsidRPr="005A1D07" w:rsidRDefault="00C33EBA" w:rsidP="006B1765">
      <w:pPr>
        <w:pStyle w:val="Bezodstpw"/>
        <w:spacing w:line="276" w:lineRule="auto"/>
        <w:rPr>
          <w:rFonts w:ascii="Cambria" w:hAnsi="Cambria" w:cstheme="minorHAnsi"/>
          <w:sz w:val="22"/>
          <w:szCs w:val="22"/>
        </w:rPr>
      </w:pPr>
      <w:r w:rsidRPr="005A1D07">
        <w:rPr>
          <w:rStyle w:val="FontStyle132"/>
          <w:rFonts w:ascii="Cambria" w:hAnsi="Cambria" w:cstheme="minorHAnsi"/>
          <w:b w:val="0"/>
          <w:bCs w:val="0"/>
          <w:sz w:val="22"/>
          <w:szCs w:val="22"/>
        </w:rPr>
        <w:t xml:space="preserve">strona internetowa </w:t>
      </w:r>
      <w:r w:rsidR="00BF0A90" w:rsidRPr="005A1D07">
        <w:rPr>
          <w:rFonts w:ascii="Cambria" w:hAnsi="Cambria" w:cstheme="minorHAnsi"/>
          <w:sz w:val="22"/>
          <w:szCs w:val="22"/>
        </w:rPr>
        <w:t>http://zdpsan.samorzad.pl</w:t>
      </w:r>
    </w:p>
    <w:p w:rsidR="006B1765" w:rsidRPr="005A1D07" w:rsidRDefault="002F00FF" w:rsidP="006B1765">
      <w:pPr>
        <w:spacing w:after="0"/>
        <w:rPr>
          <w:rFonts w:ascii="Cambria" w:hAnsi="Cambria"/>
          <w:bCs/>
        </w:rPr>
      </w:pPr>
      <w:r w:rsidRPr="005A1D07">
        <w:rPr>
          <w:rFonts w:ascii="Cambria" w:hAnsi="Cambria" w:cstheme="minorHAnsi"/>
        </w:rPr>
        <w:t xml:space="preserve">Platforma zakupowa: </w:t>
      </w:r>
      <w:bookmarkStart w:id="4" w:name="_GoBack"/>
      <w:r w:rsidR="001D19B5">
        <w:rPr>
          <w:rStyle w:val="Hipercze"/>
          <w:rFonts w:ascii="Cambria" w:hAnsi="Cambria" w:cs="Calibri"/>
          <w:bCs/>
          <w:color w:val="auto"/>
        </w:rPr>
        <w:fldChar w:fldCharType="begin"/>
      </w:r>
      <w:r w:rsidR="001D19B5">
        <w:rPr>
          <w:rStyle w:val="Hipercze"/>
          <w:rFonts w:ascii="Cambria" w:hAnsi="Cambria" w:cs="Calibri"/>
          <w:bCs/>
          <w:color w:val="auto"/>
        </w:rPr>
        <w:instrText xml:space="preserve"> HYPERLINK "https://platformazakupowa.pl/pn/zdpsan" </w:instrText>
      </w:r>
      <w:r w:rsidR="001D19B5">
        <w:rPr>
          <w:rStyle w:val="Hipercze"/>
          <w:rFonts w:ascii="Cambria" w:hAnsi="Cambria" w:cs="Calibri"/>
          <w:bCs/>
          <w:color w:val="auto"/>
        </w:rPr>
        <w:fldChar w:fldCharType="separate"/>
      </w:r>
      <w:r w:rsidR="006B1765" w:rsidRPr="005A1D07">
        <w:rPr>
          <w:rStyle w:val="Hipercze"/>
          <w:rFonts w:ascii="Cambria" w:hAnsi="Cambria" w:cs="Calibri"/>
          <w:bCs/>
          <w:color w:val="auto"/>
        </w:rPr>
        <w:t>https://platformazakupowa.pl/pn/zdpsan</w:t>
      </w:r>
      <w:r w:rsidR="001D19B5">
        <w:rPr>
          <w:rStyle w:val="Hipercze"/>
          <w:rFonts w:ascii="Cambria" w:hAnsi="Cambria" w:cs="Calibri"/>
          <w:bCs/>
          <w:color w:val="auto"/>
        </w:rPr>
        <w:fldChar w:fldCharType="end"/>
      </w:r>
    </w:p>
    <w:p w:rsidR="00121A5E" w:rsidRPr="005A1D07" w:rsidRDefault="00121A5E" w:rsidP="00760AC9">
      <w:pPr>
        <w:pStyle w:val="Nagwek1"/>
        <w:ind w:left="426" w:hanging="426"/>
        <w:jc w:val="both"/>
        <w:rPr>
          <w:rFonts w:ascii="Cambria" w:hAnsi="Cambria"/>
          <w:sz w:val="22"/>
          <w:szCs w:val="22"/>
        </w:rPr>
      </w:pPr>
      <w:bookmarkStart w:id="5" w:name="_Toc106621950"/>
      <w:bookmarkEnd w:id="4"/>
      <w:r w:rsidRPr="005A1D07">
        <w:rPr>
          <w:rFonts w:ascii="Cambria" w:hAnsi="Cambria"/>
          <w:sz w:val="22"/>
          <w:szCs w:val="22"/>
        </w:rPr>
        <w:t xml:space="preserve">II. </w:t>
      </w:r>
      <w:r w:rsidR="00760AC9" w:rsidRPr="005A1D07">
        <w:rPr>
          <w:rFonts w:ascii="Cambria" w:hAnsi="Cambria"/>
          <w:sz w:val="22"/>
          <w:szCs w:val="22"/>
        </w:rPr>
        <w:t xml:space="preserve">Adres strony internetowej na której udostępnione będą zmiany </w:t>
      </w:r>
      <w:r w:rsidR="00760AC9" w:rsidRPr="005A1D07">
        <w:rPr>
          <w:rFonts w:ascii="Cambria" w:hAnsi="Cambria"/>
          <w:sz w:val="22"/>
          <w:szCs w:val="22"/>
        </w:rPr>
        <w:br/>
        <w:t xml:space="preserve">i wyjaśnienia treści SWZ oraz inne dokumenty zamówienia bezpośrednio związane </w:t>
      </w:r>
      <w:r w:rsidR="009356E2" w:rsidRPr="005A1D07">
        <w:rPr>
          <w:rFonts w:ascii="Cambria" w:hAnsi="Cambria"/>
          <w:sz w:val="22"/>
          <w:szCs w:val="22"/>
        </w:rPr>
        <w:br/>
      </w:r>
      <w:r w:rsidR="000D4BA7" w:rsidRPr="005A1D07">
        <w:rPr>
          <w:rFonts w:ascii="Cambria" w:hAnsi="Cambria"/>
          <w:sz w:val="22"/>
          <w:szCs w:val="22"/>
        </w:rPr>
        <w:t>z postę</w:t>
      </w:r>
      <w:r w:rsidR="00760AC9" w:rsidRPr="005A1D07">
        <w:rPr>
          <w:rFonts w:ascii="Cambria" w:hAnsi="Cambria"/>
          <w:sz w:val="22"/>
          <w:szCs w:val="22"/>
        </w:rPr>
        <w:t>powaniem o udzielenie zamówienia.</w:t>
      </w:r>
      <w:bookmarkEnd w:id="5"/>
    </w:p>
    <w:p w:rsidR="00C33EBA" w:rsidRPr="005A1D07" w:rsidRDefault="00C33EBA" w:rsidP="002F00FF">
      <w:pPr>
        <w:autoSpaceDE w:val="0"/>
        <w:autoSpaceDN w:val="0"/>
        <w:adjustRightInd w:val="0"/>
        <w:spacing w:after="0" w:line="276" w:lineRule="auto"/>
        <w:jc w:val="both"/>
        <w:rPr>
          <w:rFonts w:ascii="Cambria" w:hAnsi="Cambria" w:cstheme="minorHAnsi"/>
          <w:b/>
          <w:bCs/>
        </w:rPr>
      </w:pPr>
    </w:p>
    <w:p w:rsidR="00C33EBA" w:rsidRPr="005A1D07" w:rsidRDefault="00121A5E" w:rsidP="003D5207">
      <w:pPr>
        <w:autoSpaceDE w:val="0"/>
        <w:autoSpaceDN w:val="0"/>
        <w:adjustRightInd w:val="0"/>
        <w:spacing w:after="0" w:line="276" w:lineRule="auto"/>
        <w:jc w:val="both"/>
        <w:rPr>
          <w:rFonts w:ascii="Cambria" w:hAnsi="Cambria" w:cstheme="minorHAnsi"/>
        </w:rPr>
      </w:pPr>
      <w:r w:rsidRPr="005A1D07">
        <w:rPr>
          <w:rFonts w:ascii="Cambria" w:hAnsi="Cambria" w:cstheme="minorHAnsi"/>
        </w:rPr>
        <w:t xml:space="preserve">Zmiany i wyjaśnienia treści SWZ oraz inne dokumenty zamówienia bezpośrednio związane </w:t>
      </w:r>
      <w:r w:rsidR="003D5207" w:rsidRPr="005A1D07">
        <w:rPr>
          <w:rFonts w:ascii="Cambria" w:hAnsi="Cambria" w:cstheme="minorHAnsi"/>
        </w:rPr>
        <w:br/>
      </w:r>
      <w:r w:rsidRPr="005A1D07">
        <w:rPr>
          <w:rFonts w:ascii="Cambria" w:hAnsi="Cambria" w:cstheme="minorHAnsi"/>
        </w:rPr>
        <w:t>z</w:t>
      </w:r>
      <w:r w:rsidR="00AC5ED9" w:rsidRPr="005A1D07">
        <w:rPr>
          <w:rFonts w:ascii="Cambria" w:hAnsi="Cambria" w:cstheme="minorHAnsi"/>
        </w:rPr>
        <w:t xml:space="preserve"> </w:t>
      </w:r>
      <w:r w:rsidRPr="005A1D07">
        <w:rPr>
          <w:rFonts w:ascii="Cambria" w:hAnsi="Cambria" w:cstheme="minorHAnsi"/>
        </w:rPr>
        <w:t xml:space="preserve">postępowaniem o udzielenie zamówienia będą udostępniane na stronie internetowej: </w:t>
      </w:r>
      <w:hyperlink r:id="rId8" w:history="1">
        <w:r w:rsidR="006B1765" w:rsidRPr="005A1D07">
          <w:rPr>
            <w:rStyle w:val="Hipercze"/>
            <w:rFonts w:ascii="Cambria" w:hAnsi="Cambria" w:cs="Calibri"/>
            <w:bCs/>
            <w:color w:val="auto"/>
          </w:rPr>
          <w:t>https://platformazakupowa.pl/pn/zdpsan</w:t>
        </w:r>
      </w:hyperlink>
    </w:p>
    <w:p w:rsidR="00121A5E" w:rsidRPr="005A1D07" w:rsidRDefault="00121A5E" w:rsidP="001E5282">
      <w:pPr>
        <w:pStyle w:val="Nagwek1"/>
        <w:rPr>
          <w:rFonts w:ascii="Cambria" w:hAnsi="Cambria"/>
          <w:sz w:val="22"/>
          <w:szCs w:val="22"/>
        </w:rPr>
      </w:pPr>
      <w:bookmarkStart w:id="6" w:name="_Toc106621951"/>
      <w:r w:rsidRPr="005A1D07">
        <w:rPr>
          <w:rFonts w:ascii="Cambria" w:hAnsi="Cambria"/>
          <w:sz w:val="22"/>
          <w:szCs w:val="22"/>
        </w:rPr>
        <w:t xml:space="preserve">III. </w:t>
      </w:r>
      <w:r w:rsidR="00760AC9" w:rsidRPr="005A1D07">
        <w:rPr>
          <w:rFonts w:ascii="Cambria" w:hAnsi="Cambria"/>
          <w:sz w:val="22"/>
          <w:szCs w:val="22"/>
        </w:rPr>
        <w:t>Tryb udzielenia zamówienia.</w:t>
      </w:r>
      <w:bookmarkEnd w:id="6"/>
    </w:p>
    <w:p w:rsidR="00BF0A90" w:rsidRPr="005A1D07" w:rsidRDefault="00BF0A90" w:rsidP="002F00FF">
      <w:pPr>
        <w:autoSpaceDE w:val="0"/>
        <w:autoSpaceDN w:val="0"/>
        <w:adjustRightInd w:val="0"/>
        <w:spacing w:after="0" w:line="276" w:lineRule="auto"/>
        <w:rPr>
          <w:rFonts w:ascii="Cambria" w:hAnsi="Cambria" w:cstheme="minorHAnsi"/>
          <w:b/>
          <w:bCs/>
        </w:rPr>
      </w:pPr>
    </w:p>
    <w:p w:rsidR="00121A5E" w:rsidRPr="005A1D07" w:rsidRDefault="00121A5E" w:rsidP="003D5207">
      <w:pPr>
        <w:autoSpaceDE w:val="0"/>
        <w:autoSpaceDN w:val="0"/>
        <w:adjustRightInd w:val="0"/>
        <w:spacing w:after="0" w:line="276" w:lineRule="auto"/>
        <w:jc w:val="both"/>
        <w:rPr>
          <w:rFonts w:ascii="Cambria" w:hAnsi="Cambria" w:cstheme="minorHAnsi"/>
        </w:rPr>
      </w:pPr>
      <w:r w:rsidRPr="005A1D07">
        <w:rPr>
          <w:rFonts w:ascii="Cambria" w:hAnsi="Cambria" w:cstheme="minorHAnsi"/>
        </w:rPr>
        <w:t>Postępowanie o udzielenie zamówienia publicznego prowadzone jest w trybie podstawowym na</w:t>
      </w:r>
      <w:r w:rsidR="00AC5ED9" w:rsidRPr="005A1D07">
        <w:rPr>
          <w:rFonts w:ascii="Cambria" w:hAnsi="Cambria" w:cstheme="minorHAnsi"/>
        </w:rPr>
        <w:t xml:space="preserve"> </w:t>
      </w:r>
      <w:r w:rsidRPr="005A1D07">
        <w:rPr>
          <w:rFonts w:ascii="Cambria" w:hAnsi="Cambria" w:cstheme="minorHAnsi"/>
        </w:rPr>
        <w:t xml:space="preserve">podstawie art. </w:t>
      </w:r>
      <w:bookmarkStart w:id="7" w:name="_Hlk71058892"/>
      <w:r w:rsidRPr="005A1D07">
        <w:rPr>
          <w:rFonts w:ascii="Cambria" w:hAnsi="Cambria" w:cstheme="minorHAnsi"/>
        </w:rPr>
        <w:t xml:space="preserve">275 pkt 1 ustawy </w:t>
      </w:r>
      <w:r w:rsidR="00C33EBA" w:rsidRPr="005A1D07">
        <w:rPr>
          <w:rFonts w:ascii="Cambria" w:hAnsi="Cambria" w:cstheme="minorHAnsi"/>
        </w:rPr>
        <w:t>P</w:t>
      </w:r>
      <w:r w:rsidRPr="005A1D07">
        <w:rPr>
          <w:rFonts w:ascii="Cambria" w:hAnsi="Cambria" w:cstheme="minorHAnsi"/>
        </w:rPr>
        <w:t>zp</w:t>
      </w:r>
      <w:bookmarkEnd w:id="7"/>
      <w:r w:rsidRPr="005A1D07">
        <w:rPr>
          <w:rFonts w:ascii="Cambria" w:hAnsi="Cambria" w:cstheme="minorHAnsi"/>
        </w:rPr>
        <w:t>.</w:t>
      </w:r>
    </w:p>
    <w:p w:rsidR="00A64733" w:rsidRPr="005A1D07" w:rsidRDefault="00A64733" w:rsidP="00A64733">
      <w:pPr>
        <w:pStyle w:val="Nagwek1"/>
        <w:rPr>
          <w:rFonts w:ascii="Cambria" w:hAnsi="Cambria"/>
          <w:sz w:val="22"/>
          <w:szCs w:val="22"/>
        </w:rPr>
      </w:pPr>
      <w:bookmarkStart w:id="8" w:name="_Toc106621952"/>
      <w:r w:rsidRPr="005A1D07">
        <w:rPr>
          <w:rFonts w:ascii="Cambria" w:hAnsi="Cambria"/>
          <w:sz w:val="22"/>
          <w:szCs w:val="22"/>
        </w:rPr>
        <w:t>IV. Wartość zamówienia.</w:t>
      </w:r>
      <w:bookmarkEnd w:id="8"/>
    </w:p>
    <w:p w:rsidR="00A64733" w:rsidRPr="005A1D07" w:rsidRDefault="00A64733" w:rsidP="00A64733">
      <w:pPr>
        <w:autoSpaceDE w:val="0"/>
        <w:autoSpaceDN w:val="0"/>
        <w:adjustRightInd w:val="0"/>
        <w:spacing w:after="0" w:line="276" w:lineRule="auto"/>
        <w:rPr>
          <w:rFonts w:ascii="Cambria" w:hAnsi="Cambria" w:cstheme="minorHAnsi"/>
          <w:b/>
          <w:bCs/>
        </w:rPr>
      </w:pPr>
    </w:p>
    <w:p w:rsidR="00790706" w:rsidRPr="005A1D07" w:rsidRDefault="00790706" w:rsidP="003D5207">
      <w:pPr>
        <w:autoSpaceDE w:val="0"/>
        <w:autoSpaceDN w:val="0"/>
        <w:adjustRightInd w:val="0"/>
        <w:spacing w:after="0" w:line="276" w:lineRule="auto"/>
        <w:jc w:val="both"/>
        <w:rPr>
          <w:rFonts w:ascii="Cambria" w:hAnsi="Cambria" w:cstheme="minorHAnsi"/>
        </w:rPr>
      </w:pPr>
      <w:r w:rsidRPr="005A1D07">
        <w:rPr>
          <w:rFonts w:ascii="Cambria" w:hAnsi="Cambria" w:cstheme="minorHAnsi"/>
        </w:rPr>
        <w:t>Niniejsze zamówienia jest zamówieniem klasycznym w rozumieniu art. 7 pkt 33) ustawy Pzp. Wartość zamówienia nie przekracza progów unijnych w rozumieniu art. 3 ustawy Pzp.</w:t>
      </w:r>
    </w:p>
    <w:p w:rsidR="00A64733" w:rsidRPr="005A1D07" w:rsidRDefault="00A64733" w:rsidP="00A64733">
      <w:pPr>
        <w:pStyle w:val="Nagwek1"/>
        <w:rPr>
          <w:rFonts w:ascii="Cambria" w:hAnsi="Cambria"/>
          <w:sz w:val="22"/>
          <w:szCs w:val="22"/>
        </w:rPr>
      </w:pPr>
      <w:bookmarkStart w:id="9" w:name="_Toc106621953"/>
      <w:r w:rsidRPr="005A1D07">
        <w:rPr>
          <w:rFonts w:ascii="Cambria" w:hAnsi="Cambria"/>
          <w:sz w:val="22"/>
          <w:szCs w:val="22"/>
        </w:rPr>
        <w:t>V. Źródła finansowania zamówienia.</w:t>
      </w:r>
      <w:bookmarkEnd w:id="9"/>
    </w:p>
    <w:p w:rsidR="00A64733" w:rsidRPr="005A1D07" w:rsidRDefault="00A64733" w:rsidP="00A64733">
      <w:pPr>
        <w:autoSpaceDE w:val="0"/>
        <w:autoSpaceDN w:val="0"/>
        <w:adjustRightInd w:val="0"/>
        <w:spacing w:after="0" w:line="276" w:lineRule="auto"/>
        <w:rPr>
          <w:rFonts w:ascii="Cambria" w:hAnsi="Cambria" w:cstheme="minorHAnsi"/>
          <w:b/>
          <w:bCs/>
        </w:rPr>
      </w:pPr>
    </w:p>
    <w:p w:rsidR="00A64733" w:rsidRPr="00FB3ACD" w:rsidRDefault="00A64733" w:rsidP="00FB3ACD">
      <w:pPr>
        <w:autoSpaceDE w:val="0"/>
        <w:autoSpaceDN w:val="0"/>
        <w:adjustRightInd w:val="0"/>
        <w:spacing w:after="0" w:line="276" w:lineRule="auto"/>
        <w:jc w:val="both"/>
        <w:rPr>
          <w:rFonts w:ascii="Cambria" w:hAnsi="Cambria" w:cstheme="minorHAnsi"/>
          <w:b/>
        </w:rPr>
      </w:pPr>
      <w:r w:rsidRPr="00FB3ACD">
        <w:rPr>
          <w:rFonts w:ascii="Cambria" w:hAnsi="Cambria" w:cstheme="minorHAnsi"/>
          <w:b/>
        </w:rPr>
        <w:t xml:space="preserve">Zamawiający informuje, iż zamówienie jest dofinansowane </w:t>
      </w:r>
      <w:r w:rsidR="00C67F64" w:rsidRPr="00FB3ACD">
        <w:rPr>
          <w:rFonts w:ascii="Cambria" w:hAnsi="Cambria" w:cstheme="minorHAnsi"/>
          <w:b/>
        </w:rPr>
        <w:t xml:space="preserve"> </w:t>
      </w:r>
      <w:r w:rsidR="000F6ADA" w:rsidRPr="00FB3ACD">
        <w:rPr>
          <w:rFonts w:ascii="Cambria" w:hAnsi="Cambria" w:cstheme="minorHAnsi"/>
          <w:b/>
        </w:rPr>
        <w:t>z  Rządowego Funduszu Rozwoju Dróg.</w:t>
      </w:r>
    </w:p>
    <w:p w:rsidR="00121A5E" w:rsidRPr="005A1D07" w:rsidRDefault="008516A4" w:rsidP="00760AC9">
      <w:pPr>
        <w:pStyle w:val="Nagwek1"/>
        <w:tabs>
          <w:tab w:val="left" w:pos="284"/>
        </w:tabs>
        <w:ind w:left="284" w:hanging="284"/>
        <w:rPr>
          <w:rFonts w:ascii="Cambria" w:hAnsi="Cambria"/>
          <w:sz w:val="22"/>
          <w:szCs w:val="22"/>
        </w:rPr>
      </w:pPr>
      <w:bookmarkStart w:id="10" w:name="_Toc106621954"/>
      <w:r w:rsidRPr="005A1D07">
        <w:rPr>
          <w:rFonts w:ascii="Cambria" w:hAnsi="Cambria"/>
          <w:sz w:val="22"/>
          <w:szCs w:val="22"/>
        </w:rPr>
        <w:t>VI</w:t>
      </w:r>
      <w:r w:rsidR="00121A5E" w:rsidRPr="005A1D07">
        <w:rPr>
          <w:rFonts w:ascii="Cambria" w:hAnsi="Cambria"/>
          <w:sz w:val="22"/>
          <w:szCs w:val="22"/>
        </w:rPr>
        <w:t xml:space="preserve">. </w:t>
      </w:r>
      <w:r w:rsidR="00760AC9" w:rsidRPr="005A1D07">
        <w:rPr>
          <w:rFonts w:ascii="Cambria" w:hAnsi="Cambria"/>
          <w:sz w:val="22"/>
          <w:szCs w:val="22"/>
        </w:rPr>
        <w:t xml:space="preserve">Informacja, czy zamawiający przewiduje wybór najkorzystniejszej oferty </w:t>
      </w:r>
      <w:r w:rsidR="00C67F64">
        <w:rPr>
          <w:rFonts w:ascii="Cambria" w:hAnsi="Cambria"/>
          <w:sz w:val="22"/>
          <w:szCs w:val="22"/>
        </w:rPr>
        <w:t xml:space="preserve">                                        </w:t>
      </w:r>
      <w:r w:rsidR="00760AC9" w:rsidRPr="005A1D07">
        <w:rPr>
          <w:rFonts w:ascii="Cambria" w:hAnsi="Cambria"/>
          <w:sz w:val="22"/>
          <w:szCs w:val="22"/>
        </w:rPr>
        <w:t>z możliwością prowadzenia negocjacji:</w:t>
      </w:r>
      <w:bookmarkEnd w:id="10"/>
    </w:p>
    <w:p w:rsidR="00C33EBA" w:rsidRPr="005A1D07" w:rsidRDefault="00C33EBA" w:rsidP="002F00FF">
      <w:pPr>
        <w:autoSpaceDE w:val="0"/>
        <w:autoSpaceDN w:val="0"/>
        <w:adjustRightInd w:val="0"/>
        <w:spacing w:after="0" w:line="276" w:lineRule="auto"/>
        <w:rPr>
          <w:rFonts w:ascii="Cambria" w:hAnsi="Cambria" w:cs="Verdana-Bold"/>
          <w:b/>
          <w:bCs/>
        </w:rPr>
      </w:pPr>
    </w:p>
    <w:p w:rsidR="00121A5E" w:rsidRPr="005A1D07" w:rsidRDefault="00121A5E" w:rsidP="002F00FF">
      <w:pPr>
        <w:autoSpaceDE w:val="0"/>
        <w:autoSpaceDN w:val="0"/>
        <w:adjustRightInd w:val="0"/>
        <w:spacing w:after="0" w:line="276" w:lineRule="auto"/>
        <w:jc w:val="both"/>
        <w:rPr>
          <w:rFonts w:ascii="Cambria" w:hAnsi="Cambria" w:cstheme="minorHAnsi"/>
        </w:rPr>
      </w:pPr>
      <w:r w:rsidRPr="005A1D07">
        <w:rPr>
          <w:rFonts w:ascii="Cambria" w:hAnsi="Cambria" w:cstheme="minorHAnsi"/>
        </w:rPr>
        <w:t xml:space="preserve">Zamawiający </w:t>
      </w:r>
      <w:r w:rsidRPr="005A1D07">
        <w:rPr>
          <w:rFonts w:ascii="Cambria" w:hAnsi="Cambria" w:cstheme="minorHAnsi"/>
          <w:b/>
          <w:u w:val="single"/>
        </w:rPr>
        <w:t>nie przewiduje</w:t>
      </w:r>
      <w:r w:rsidRPr="005A1D07">
        <w:rPr>
          <w:rFonts w:ascii="Cambria" w:hAnsi="Cambria" w:cstheme="minorHAnsi"/>
        </w:rPr>
        <w:t xml:space="preserve"> wyboru najkorzystniejszej oferty z możliwością prowadzenia</w:t>
      </w:r>
      <w:r w:rsidR="00AC5ED9" w:rsidRPr="005A1D07">
        <w:rPr>
          <w:rFonts w:ascii="Cambria" w:hAnsi="Cambria" w:cstheme="minorHAnsi"/>
        </w:rPr>
        <w:t xml:space="preserve"> </w:t>
      </w:r>
      <w:r w:rsidRPr="005A1D07">
        <w:rPr>
          <w:rFonts w:ascii="Cambria" w:hAnsi="Cambria" w:cstheme="minorHAnsi"/>
        </w:rPr>
        <w:t>negocjacji.</w:t>
      </w:r>
    </w:p>
    <w:p w:rsidR="00C33EBA" w:rsidRPr="005A1D07" w:rsidRDefault="00C33EBA" w:rsidP="002F00FF">
      <w:pPr>
        <w:autoSpaceDE w:val="0"/>
        <w:autoSpaceDN w:val="0"/>
        <w:adjustRightInd w:val="0"/>
        <w:spacing w:after="0" w:line="276" w:lineRule="auto"/>
        <w:rPr>
          <w:rFonts w:ascii="Cambria" w:hAnsi="Cambria" w:cs="Verdana"/>
        </w:rPr>
      </w:pPr>
    </w:p>
    <w:p w:rsidR="00121A5E" w:rsidRPr="005A1D07" w:rsidRDefault="00121A5E" w:rsidP="002F00FF">
      <w:pPr>
        <w:autoSpaceDE w:val="0"/>
        <w:autoSpaceDN w:val="0"/>
        <w:adjustRightInd w:val="0"/>
        <w:spacing w:after="0" w:line="276" w:lineRule="auto"/>
        <w:rPr>
          <w:rFonts w:ascii="Cambria" w:hAnsi="Cambria" w:cstheme="minorHAnsi"/>
          <w:b/>
          <w:bCs/>
        </w:rPr>
      </w:pPr>
      <w:r w:rsidRPr="005A1D07">
        <w:rPr>
          <w:rFonts w:ascii="Cambria" w:hAnsi="Cambria" w:cstheme="minorHAnsi"/>
          <w:b/>
          <w:bCs/>
        </w:rPr>
        <w:t xml:space="preserve">V. </w:t>
      </w:r>
      <w:r w:rsidR="00760AC9" w:rsidRPr="005A1D07">
        <w:rPr>
          <w:rFonts w:ascii="Cambria" w:hAnsi="Cambria" w:cstheme="minorHAnsi"/>
          <w:b/>
          <w:bCs/>
        </w:rPr>
        <w:t>Opis przedmiotu zamówienia.</w:t>
      </w:r>
    </w:p>
    <w:p w:rsidR="00E35646" w:rsidRPr="005A1D07" w:rsidRDefault="00E35646" w:rsidP="00E35646">
      <w:pPr>
        <w:pStyle w:val="Tytu"/>
        <w:widowControl/>
        <w:numPr>
          <w:ilvl w:val="0"/>
          <w:numId w:val="18"/>
        </w:numPr>
        <w:tabs>
          <w:tab w:val="clear" w:pos="720"/>
        </w:tabs>
        <w:suppressAutoHyphens w:val="0"/>
        <w:spacing w:before="240" w:after="120" w:line="276" w:lineRule="auto"/>
        <w:ind w:left="284" w:hanging="284"/>
        <w:jc w:val="both"/>
        <w:rPr>
          <w:rStyle w:val="Pogrubienie"/>
          <w:rFonts w:ascii="Cambria" w:hAnsi="Cambria" w:cstheme="minorHAnsi"/>
          <w:color w:val="auto"/>
          <w:sz w:val="22"/>
          <w:szCs w:val="22"/>
        </w:rPr>
      </w:pPr>
      <w:r w:rsidRPr="005A1D07">
        <w:rPr>
          <w:rStyle w:val="Pogrubienie"/>
          <w:rFonts w:ascii="Cambria" w:hAnsi="Cambria" w:cstheme="minorHAnsi"/>
          <w:color w:val="auto"/>
          <w:sz w:val="22"/>
          <w:szCs w:val="22"/>
        </w:rPr>
        <w:t>Przedmiotem zamówienia</w:t>
      </w:r>
      <w:r w:rsidR="00EE6368" w:rsidRPr="005A1D07">
        <w:rPr>
          <w:rStyle w:val="Pogrubienie"/>
          <w:rFonts w:ascii="Cambria" w:hAnsi="Cambria" w:cstheme="minorHAnsi"/>
          <w:color w:val="auto"/>
          <w:sz w:val="22"/>
          <w:szCs w:val="22"/>
        </w:rPr>
        <w:t xml:space="preserve"> są roboty budowlane wchodzące w skład zamówienia pn.</w:t>
      </w:r>
      <w:r w:rsidRPr="005A1D07">
        <w:rPr>
          <w:rStyle w:val="Pogrubienie"/>
          <w:rFonts w:ascii="Cambria" w:hAnsi="Cambria" w:cstheme="minorHAnsi"/>
          <w:color w:val="auto"/>
          <w:sz w:val="22"/>
          <w:szCs w:val="22"/>
        </w:rPr>
        <w:t>:</w:t>
      </w:r>
    </w:p>
    <w:p w:rsidR="00477614" w:rsidRPr="005A1D07" w:rsidRDefault="00FB3ACD" w:rsidP="00477614">
      <w:pPr>
        <w:pStyle w:val="Tytu"/>
        <w:widowControl/>
        <w:suppressAutoHyphens w:val="0"/>
        <w:spacing w:before="240" w:after="120" w:line="276" w:lineRule="auto"/>
        <w:ind w:left="284"/>
        <w:jc w:val="both"/>
        <w:rPr>
          <w:rStyle w:val="Pogrubienie"/>
          <w:rFonts w:ascii="Cambria" w:hAnsi="Cambria" w:cstheme="minorHAnsi"/>
          <w:b/>
          <w:color w:val="auto"/>
          <w:sz w:val="22"/>
          <w:szCs w:val="22"/>
        </w:rPr>
      </w:pPr>
      <w:r>
        <w:rPr>
          <w:rStyle w:val="Pogrubienie"/>
          <w:rFonts w:ascii="Cambria" w:hAnsi="Cambria" w:cstheme="minorHAnsi"/>
          <w:b/>
          <w:color w:val="auto"/>
          <w:sz w:val="22"/>
          <w:szCs w:val="22"/>
        </w:rPr>
        <w:t>Przebudowa</w:t>
      </w:r>
      <w:r w:rsidR="00CF56CC">
        <w:rPr>
          <w:rStyle w:val="Pogrubienie"/>
          <w:rFonts w:ascii="Cambria" w:hAnsi="Cambria" w:cstheme="minorHAnsi"/>
          <w:b/>
          <w:color w:val="auto"/>
          <w:sz w:val="22"/>
          <w:szCs w:val="22"/>
        </w:rPr>
        <w:t xml:space="preserve"> </w:t>
      </w:r>
      <w:r w:rsidR="00477614" w:rsidRPr="005A1D07">
        <w:rPr>
          <w:rStyle w:val="Pogrubienie"/>
          <w:rFonts w:ascii="Cambria" w:hAnsi="Cambria" w:cstheme="minorHAnsi"/>
          <w:b/>
          <w:color w:val="auto"/>
          <w:sz w:val="22"/>
          <w:szCs w:val="22"/>
        </w:rPr>
        <w:t>dr</w:t>
      </w:r>
      <w:r w:rsidR="00CF56CC">
        <w:rPr>
          <w:rStyle w:val="Pogrubienie"/>
          <w:rFonts w:ascii="Cambria" w:hAnsi="Cambria" w:cstheme="minorHAnsi"/>
          <w:b/>
          <w:color w:val="auto"/>
          <w:sz w:val="22"/>
          <w:szCs w:val="22"/>
        </w:rPr>
        <w:t>óg</w:t>
      </w:r>
      <w:r w:rsidR="00477614" w:rsidRPr="005A1D07">
        <w:rPr>
          <w:rStyle w:val="Pogrubienie"/>
          <w:rFonts w:ascii="Cambria" w:hAnsi="Cambria" w:cstheme="minorHAnsi"/>
          <w:b/>
          <w:color w:val="auto"/>
          <w:sz w:val="22"/>
          <w:szCs w:val="22"/>
        </w:rPr>
        <w:t xml:space="preserve"> powiatow</w:t>
      </w:r>
      <w:r w:rsidR="00CF56CC">
        <w:rPr>
          <w:rStyle w:val="Pogrubienie"/>
          <w:rFonts w:ascii="Cambria" w:hAnsi="Cambria" w:cstheme="minorHAnsi"/>
          <w:b/>
          <w:color w:val="auto"/>
          <w:sz w:val="22"/>
          <w:szCs w:val="22"/>
        </w:rPr>
        <w:t xml:space="preserve">ych: </w:t>
      </w:r>
      <w:r w:rsidR="00477614" w:rsidRPr="005A1D07">
        <w:rPr>
          <w:rStyle w:val="Pogrubienie"/>
          <w:rFonts w:ascii="Cambria" w:hAnsi="Cambria" w:cstheme="minorHAnsi"/>
          <w:b/>
          <w:color w:val="auto"/>
          <w:sz w:val="22"/>
          <w:szCs w:val="22"/>
        </w:rPr>
        <w:t xml:space="preserve"> nr 1</w:t>
      </w:r>
      <w:r>
        <w:rPr>
          <w:rStyle w:val="Pogrubienie"/>
          <w:rFonts w:ascii="Cambria" w:hAnsi="Cambria" w:cstheme="minorHAnsi"/>
          <w:b/>
          <w:color w:val="auto"/>
          <w:sz w:val="22"/>
          <w:szCs w:val="22"/>
        </w:rPr>
        <w:t>719</w:t>
      </w:r>
      <w:r w:rsidR="00477614" w:rsidRPr="005A1D07">
        <w:rPr>
          <w:rStyle w:val="Pogrubienie"/>
          <w:rFonts w:ascii="Cambria" w:hAnsi="Cambria" w:cstheme="minorHAnsi"/>
          <w:b/>
          <w:color w:val="auto"/>
          <w:sz w:val="22"/>
          <w:szCs w:val="22"/>
        </w:rPr>
        <w:t xml:space="preserve">T </w:t>
      </w:r>
      <w:r>
        <w:rPr>
          <w:rStyle w:val="Pogrubienie"/>
          <w:rFonts w:ascii="Cambria" w:hAnsi="Cambria" w:cstheme="minorHAnsi"/>
          <w:b/>
          <w:color w:val="auto"/>
          <w:sz w:val="22"/>
          <w:szCs w:val="22"/>
        </w:rPr>
        <w:t xml:space="preserve">Koprzywnica- Łążek, nr 1703T Świątniki – Byszów oraz remont drogi powiatowej </w:t>
      </w:r>
      <w:r w:rsidR="00CF56CC">
        <w:rPr>
          <w:rStyle w:val="Pogrubienie"/>
          <w:rFonts w:ascii="Cambria" w:hAnsi="Cambria" w:cstheme="minorHAnsi"/>
          <w:b/>
          <w:color w:val="auto"/>
          <w:sz w:val="22"/>
          <w:szCs w:val="22"/>
        </w:rPr>
        <w:t xml:space="preserve"> nr 1</w:t>
      </w:r>
      <w:r>
        <w:rPr>
          <w:rStyle w:val="Pogrubienie"/>
          <w:rFonts w:ascii="Cambria" w:hAnsi="Cambria" w:cstheme="minorHAnsi"/>
          <w:b/>
          <w:color w:val="auto"/>
          <w:sz w:val="22"/>
          <w:szCs w:val="22"/>
        </w:rPr>
        <w:t>700</w:t>
      </w:r>
      <w:r w:rsidR="00CF56CC">
        <w:rPr>
          <w:rStyle w:val="Pogrubienie"/>
          <w:rFonts w:ascii="Cambria" w:hAnsi="Cambria" w:cstheme="minorHAnsi"/>
          <w:b/>
          <w:color w:val="auto"/>
          <w:sz w:val="22"/>
          <w:szCs w:val="22"/>
        </w:rPr>
        <w:t xml:space="preserve">T </w:t>
      </w:r>
      <w:r>
        <w:rPr>
          <w:rStyle w:val="Pogrubienie"/>
          <w:rFonts w:ascii="Cambria" w:hAnsi="Cambria" w:cstheme="minorHAnsi"/>
          <w:b/>
          <w:color w:val="auto"/>
          <w:sz w:val="22"/>
          <w:szCs w:val="22"/>
        </w:rPr>
        <w:t>Rzeczyca Mokra- Mściów- Sandomierz.</w:t>
      </w:r>
    </w:p>
    <w:p w:rsidR="00430816" w:rsidRPr="00430816" w:rsidRDefault="00430816" w:rsidP="00430816">
      <w:pPr>
        <w:pStyle w:val="Tytu"/>
        <w:widowControl/>
        <w:numPr>
          <w:ilvl w:val="0"/>
          <w:numId w:val="18"/>
        </w:numPr>
        <w:tabs>
          <w:tab w:val="clear" w:pos="720"/>
        </w:tabs>
        <w:suppressAutoHyphens w:val="0"/>
        <w:spacing w:before="240" w:after="120" w:line="276" w:lineRule="auto"/>
        <w:ind w:left="284" w:hanging="284"/>
        <w:jc w:val="both"/>
        <w:rPr>
          <w:rFonts w:ascii="Cambria" w:hAnsi="Cambria" w:cstheme="minorHAnsi"/>
          <w:b w:val="0"/>
          <w:bCs w:val="0"/>
          <w:color w:val="auto"/>
          <w:sz w:val="22"/>
          <w:szCs w:val="22"/>
        </w:rPr>
      </w:pPr>
      <w:r w:rsidRPr="00430816">
        <w:rPr>
          <w:rFonts w:ascii="Cambria" w:hAnsi="Cambria" w:cstheme="minorHAnsi"/>
          <w:b w:val="0"/>
          <w:color w:val="auto"/>
          <w:sz w:val="22"/>
          <w:szCs w:val="22"/>
          <w:lang w:eastAsia="ar-SA"/>
        </w:rPr>
        <w:t xml:space="preserve">Przedmiot zamówienia obejmuje </w:t>
      </w:r>
      <w:r w:rsidR="00FB3ACD">
        <w:rPr>
          <w:rFonts w:ascii="Cambria" w:hAnsi="Cambria" w:cstheme="minorHAnsi"/>
          <w:b w:val="0"/>
          <w:color w:val="auto"/>
          <w:sz w:val="22"/>
          <w:szCs w:val="22"/>
          <w:lang w:eastAsia="ar-SA"/>
        </w:rPr>
        <w:t xml:space="preserve">przebudowę oraz </w:t>
      </w:r>
      <w:r w:rsidR="001742ED">
        <w:rPr>
          <w:rFonts w:ascii="Cambria" w:hAnsi="Cambria" w:cstheme="minorHAnsi"/>
          <w:b w:val="0"/>
          <w:color w:val="auto"/>
          <w:sz w:val="22"/>
          <w:szCs w:val="22"/>
          <w:lang w:eastAsia="ar-SA"/>
        </w:rPr>
        <w:t>remont</w:t>
      </w:r>
      <w:r w:rsidR="00CC14ED">
        <w:rPr>
          <w:rFonts w:ascii="Cambria" w:hAnsi="Cambria" w:cstheme="minorHAnsi"/>
          <w:b w:val="0"/>
          <w:color w:val="auto"/>
          <w:sz w:val="22"/>
          <w:szCs w:val="22"/>
          <w:lang w:eastAsia="ar-SA"/>
        </w:rPr>
        <w:t xml:space="preserve"> </w:t>
      </w:r>
      <w:r w:rsidR="00FD2E32">
        <w:rPr>
          <w:rFonts w:ascii="Cambria" w:hAnsi="Cambria" w:cstheme="minorHAnsi"/>
          <w:b w:val="0"/>
          <w:color w:val="auto"/>
          <w:sz w:val="22"/>
          <w:szCs w:val="22"/>
          <w:lang w:eastAsia="ar-SA"/>
        </w:rPr>
        <w:t xml:space="preserve"> </w:t>
      </w:r>
      <w:r w:rsidR="002355C2">
        <w:rPr>
          <w:rFonts w:ascii="Cambria" w:hAnsi="Cambria" w:cstheme="minorHAnsi"/>
          <w:b w:val="0"/>
          <w:color w:val="auto"/>
          <w:sz w:val="22"/>
          <w:szCs w:val="22"/>
          <w:lang w:eastAsia="ar-SA"/>
        </w:rPr>
        <w:t xml:space="preserve"> dr</w:t>
      </w:r>
      <w:r w:rsidR="001742ED">
        <w:rPr>
          <w:rFonts w:ascii="Cambria" w:hAnsi="Cambria" w:cstheme="minorHAnsi"/>
          <w:b w:val="0"/>
          <w:color w:val="auto"/>
          <w:sz w:val="22"/>
          <w:szCs w:val="22"/>
          <w:lang w:eastAsia="ar-SA"/>
        </w:rPr>
        <w:t xml:space="preserve">óg </w:t>
      </w:r>
      <w:r w:rsidR="002355C2">
        <w:rPr>
          <w:rFonts w:ascii="Cambria" w:hAnsi="Cambria" w:cstheme="minorHAnsi"/>
          <w:b w:val="0"/>
          <w:color w:val="auto"/>
          <w:sz w:val="22"/>
          <w:szCs w:val="22"/>
          <w:lang w:eastAsia="ar-SA"/>
        </w:rPr>
        <w:t xml:space="preserve"> powiatow</w:t>
      </w:r>
      <w:r w:rsidR="001742ED">
        <w:rPr>
          <w:rFonts w:ascii="Cambria" w:hAnsi="Cambria" w:cstheme="minorHAnsi"/>
          <w:b w:val="0"/>
          <w:color w:val="auto"/>
          <w:sz w:val="22"/>
          <w:szCs w:val="22"/>
          <w:lang w:eastAsia="ar-SA"/>
        </w:rPr>
        <w:t xml:space="preserve">ych </w:t>
      </w:r>
      <w:r w:rsidR="002355C2">
        <w:rPr>
          <w:rFonts w:ascii="Cambria" w:hAnsi="Cambria" w:cstheme="minorHAnsi"/>
          <w:b w:val="0"/>
          <w:color w:val="auto"/>
          <w:sz w:val="22"/>
          <w:szCs w:val="22"/>
          <w:lang w:eastAsia="ar-SA"/>
        </w:rPr>
        <w:t xml:space="preserve"> </w:t>
      </w:r>
      <w:r w:rsidRPr="00430816">
        <w:rPr>
          <w:rFonts w:ascii="Cambria" w:hAnsi="Cambria" w:cstheme="minorHAnsi"/>
          <w:b w:val="0"/>
          <w:color w:val="auto"/>
          <w:sz w:val="22"/>
          <w:szCs w:val="22"/>
          <w:lang w:eastAsia="ar-SA"/>
        </w:rPr>
        <w:t xml:space="preserve"> w zakres którego  wchodzi:</w:t>
      </w:r>
    </w:p>
    <w:p w:rsidR="00430816" w:rsidRDefault="00430816" w:rsidP="00430816">
      <w:pPr>
        <w:pStyle w:val="Tytu"/>
        <w:ind w:left="720"/>
        <w:jc w:val="both"/>
        <w:rPr>
          <w:rFonts w:ascii="Cambria" w:hAnsi="Cambria" w:cstheme="minorHAnsi"/>
          <w:b w:val="0"/>
          <w:color w:val="auto"/>
          <w:sz w:val="22"/>
          <w:szCs w:val="22"/>
          <w:lang w:eastAsia="ar-SA"/>
        </w:rPr>
      </w:pPr>
      <w:r w:rsidRPr="009E42E1">
        <w:rPr>
          <w:rFonts w:ascii="Cambria" w:hAnsi="Cambria" w:cstheme="minorHAnsi"/>
          <w:b w:val="0"/>
          <w:color w:val="auto"/>
          <w:sz w:val="22"/>
          <w:szCs w:val="22"/>
          <w:lang w:eastAsia="ar-SA"/>
        </w:rPr>
        <w:t xml:space="preserve">- </w:t>
      </w:r>
      <w:r w:rsidR="00811AA7">
        <w:rPr>
          <w:rFonts w:ascii="Cambria" w:hAnsi="Cambria" w:cstheme="minorHAnsi"/>
          <w:b w:val="0"/>
          <w:color w:val="auto"/>
          <w:sz w:val="22"/>
          <w:szCs w:val="22"/>
          <w:lang w:eastAsia="ar-SA"/>
        </w:rPr>
        <w:t xml:space="preserve">wykonanie </w:t>
      </w:r>
      <w:r w:rsidR="00D86A18">
        <w:rPr>
          <w:rFonts w:ascii="Cambria" w:hAnsi="Cambria" w:cstheme="minorHAnsi"/>
          <w:b w:val="0"/>
          <w:color w:val="auto"/>
          <w:sz w:val="22"/>
          <w:szCs w:val="22"/>
          <w:lang w:eastAsia="ar-SA"/>
        </w:rPr>
        <w:t xml:space="preserve"> </w:t>
      </w:r>
      <w:r w:rsidRPr="009E42E1">
        <w:rPr>
          <w:rFonts w:ascii="Cambria" w:hAnsi="Cambria" w:cstheme="minorHAnsi"/>
          <w:b w:val="0"/>
          <w:color w:val="auto"/>
          <w:sz w:val="22"/>
          <w:szCs w:val="22"/>
          <w:lang w:eastAsia="ar-SA"/>
        </w:rPr>
        <w:t>nawierzchni jezdni,</w:t>
      </w:r>
    </w:p>
    <w:p w:rsidR="00D86A18" w:rsidRDefault="00D86A18" w:rsidP="00430816">
      <w:pPr>
        <w:pStyle w:val="Tytu"/>
        <w:ind w:left="720"/>
        <w:jc w:val="both"/>
        <w:rPr>
          <w:rFonts w:ascii="Cambria" w:hAnsi="Cambria" w:cstheme="minorHAnsi"/>
          <w:b w:val="0"/>
          <w:color w:val="auto"/>
          <w:sz w:val="22"/>
          <w:szCs w:val="22"/>
          <w:lang w:eastAsia="ar-SA"/>
        </w:rPr>
      </w:pPr>
      <w:r>
        <w:rPr>
          <w:rFonts w:ascii="Cambria" w:hAnsi="Cambria" w:cstheme="minorHAnsi"/>
          <w:b w:val="0"/>
          <w:color w:val="auto"/>
          <w:sz w:val="22"/>
          <w:szCs w:val="22"/>
          <w:lang w:eastAsia="ar-SA"/>
        </w:rPr>
        <w:t>- wykonanie podbudowy pod warstwy konstrukcyjne,</w:t>
      </w:r>
    </w:p>
    <w:p w:rsidR="00CC14ED" w:rsidRPr="009E42E1" w:rsidRDefault="00CC14ED" w:rsidP="00430816">
      <w:pPr>
        <w:pStyle w:val="Tytu"/>
        <w:ind w:left="720"/>
        <w:jc w:val="both"/>
        <w:rPr>
          <w:rFonts w:ascii="Cambria" w:hAnsi="Cambria" w:cstheme="minorHAnsi"/>
          <w:b w:val="0"/>
          <w:color w:val="auto"/>
          <w:sz w:val="22"/>
          <w:szCs w:val="22"/>
          <w:lang w:eastAsia="ar-SA"/>
        </w:rPr>
      </w:pPr>
      <w:r>
        <w:rPr>
          <w:rFonts w:ascii="Cambria" w:hAnsi="Cambria" w:cstheme="minorHAnsi"/>
          <w:b w:val="0"/>
          <w:color w:val="auto"/>
          <w:sz w:val="22"/>
          <w:szCs w:val="22"/>
          <w:lang w:eastAsia="ar-SA"/>
        </w:rPr>
        <w:lastRenderedPageBreak/>
        <w:t xml:space="preserve">- </w:t>
      </w:r>
      <w:r w:rsidR="00C93D72">
        <w:rPr>
          <w:rFonts w:ascii="Cambria" w:hAnsi="Cambria" w:cstheme="minorHAnsi"/>
          <w:b w:val="0"/>
          <w:color w:val="auto"/>
          <w:sz w:val="22"/>
          <w:szCs w:val="22"/>
          <w:lang w:eastAsia="ar-SA"/>
        </w:rPr>
        <w:t xml:space="preserve"> </w:t>
      </w:r>
      <w:r>
        <w:rPr>
          <w:rFonts w:ascii="Cambria" w:hAnsi="Cambria" w:cstheme="minorHAnsi"/>
          <w:b w:val="0"/>
          <w:color w:val="auto"/>
          <w:sz w:val="22"/>
          <w:szCs w:val="22"/>
          <w:lang w:eastAsia="ar-SA"/>
        </w:rPr>
        <w:t>remont przepustów,</w:t>
      </w:r>
    </w:p>
    <w:p w:rsidR="00D86A18" w:rsidRPr="009E42E1" w:rsidRDefault="001742ED" w:rsidP="00430816">
      <w:pPr>
        <w:pStyle w:val="Tytu"/>
        <w:ind w:left="720"/>
        <w:jc w:val="both"/>
        <w:rPr>
          <w:rFonts w:ascii="Cambria" w:hAnsi="Cambria" w:cstheme="minorHAnsi"/>
          <w:b w:val="0"/>
          <w:color w:val="auto"/>
          <w:sz w:val="22"/>
          <w:szCs w:val="22"/>
          <w:lang w:eastAsia="ar-SA"/>
        </w:rPr>
      </w:pPr>
      <w:r>
        <w:rPr>
          <w:rFonts w:ascii="Cambria" w:hAnsi="Cambria" w:cstheme="minorHAnsi"/>
          <w:b w:val="0"/>
          <w:color w:val="auto"/>
          <w:sz w:val="22"/>
          <w:szCs w:val="22"/>
          <w:lang w:eastAsia="ar-SA"/>
        </w:rPr>
        <w:t xml:space="preserve">- regulacja </w:t>
      </w:r>
      <w:r w:rsidR="00D86A18">
        <w:rPr>
          <w:rFonts w:ascii="Cambria" w:hAnsi="Cambria" w:cstheme="minorHAnsi"/>
          <w:b w:val="0"/>
          <w:color w:val="auto"/>
          <w:sz w:val="22"/>
          <w:szCs w:val="22"/>
          <w:lang w:eastAsia="ar-SA"/>
        </w:rPr>
        <w:t xml:space="preserve"> zjazdów,</w:t>
      </w:r>
    </w:p>
    <w:p w:rsidR="00430816" w:rsidRDefault="001D19B5" w:rsidP="00430816">
      <w:pPr>
        <w:pStyle w:val="Tytu"/>
        <w:ind w:left="720"/>
        <w:jc w:val="both"/>
        <w:rPr>
          <w:rFonts w:ascii="Cambria" w:hAnsi="Cambria" w:cstheme="minorHAnsi"/>
          <w:b w:val="0"/>
          <w:color w:val="auto"/>
          <w:sz w:val="22"/>
          <w:szCs w:val="22"/>
          <w:lang w:eastAsia="ar-SA"/>
        </w:rPr>
      </w:pPr>
      <w:r>
        <w:rPr>
          <w:rFonts w:ascii="Cambria" w:hAnsi="Cambria" w:cstheme="minorHAnsi"/>
          <w:b w:val="0"/>
          <w:color w:val="auto"/>
          <w:sz w:val="22"/>
          <w:szCs w:val="22"/>
          <w:lang w:eastAsia="ar-SA"/>
        </w:rPr>
        <w:t>- utwardzenie  poboczy,</w:t>
      </w:r>
    </w:p>
    <w:p w:rsidR="001D19B5" w:rsidRDefault="001D19B5" w:rsidP="00430816">
      <w:pPr>
        <w:pStyle w:val="Tytu"/>
        <w:ind w:left="720"/>
        <w:jc w:val="both"/>
        <w:rPr>
          <w:rFonts w:ascii="Cambria" w:hAnsi="Cambria" w:cstheme="minorHAnsi"/>
          <w:b w:val="0"/>
          <w:color w:val="auto"/>
          <w:sz w:val="22"/>
          <w:szCs w:val="22"/>
          <w:lang w:eastAsia="ar-SA"/>
        </w:rPr>
      </w:pPr>
      <w:r>
        <w:rPr>
          <w:rFonts w:ascii="Cambria" w:hAnsi="Cambria" w:cstheme="minorHAnsi"/>
          <w:b w:val="0"/>
          <w:color w:val="auto"/>
          <w:sz w:val="22"/>
          <w:szCs w:val="22"/>
          <w:lang w:eastAsia="ar-SA"/>
        </w:rPr>
        <w:t>- oznakowanie pionowe.</w:t>
      </w:r>
    </w:p>
    <w:p w:rsidR="00672183" w:rsidRPr="005A1D07" w:rsidRDefault="00672183" w:rsidP="00672183">
      <w:pPr>
        <w:pStyle w:val="Tytu"/>
        <w:widowControl/>
        <w:numPr>
          <w:ilvl w:val="0"/>
          <w:numId w:val="18"/>
        </w:numPr>
        <w:tabs>
          <w:tab w:val="clear" w:pos="720"/>
        </w:tabs>
        <w:suppressAutoHyphens w:val="0"/>
        <w:spacing w:before="240" w:after="120" w:line="276" w:lineRule="auto"/>
        <w:ind w:left="284" w:hanging="284"/>
        <w:jc w:val="both"/>
        <w:rPr>
          <w:rFonts w:ascii="Cambria" w:hAnsi="Cambria" w:cstheme="minorHAnsi"/>
          <w:b w:val="0"/>
          <w:color w:val="auto"/>
          <w:sz w:val="22"/>
          <w:szCs w:val="22"/>
        </w:rPr>
      </w:pPr>
      <w:r w:rsidRPr="005A1D07">
        <w:rPr>
          <w:rFonts w:ascii="Cambria" w:hAnsi="Cambria" w:cstheme="minorHAnsi"/>
          <w:b w:val="0"/>
          <w:color w:val="auto"/>
          <w:sz w:val="22"/>
          <w:szCs w:val="22"/>
          <w:lang w:eastAsia="ar-SA"/>
        </w:rPr>
        <w:t xml:space="preserve">Przedmiot zamówienia został podzielony na </w:t>
      </w:r>
      <w:r w:rsidR="00C93D72">
        <w:rPr>
          <w:rFonts w:ascii="Cambria" w:hAnsi="Cambria" w:cstheme="minorHAnsi"/>
          <w:b w:val="0"/>
          <w:color w:val="auto"/>
          <w:sz w:val="22"/>
          <w:szCs w:val="22"/>
          <w:lang w:eastAsia="ar-SA"/>
        </w:rPr>
        <w:t xml:space="preserve">trzy </w:t>
      </w:r>
      <w:r>
        <w:rPr>
          <w:rFonts w:ascii="Cambria" w:hAnsi="Cambria" w:cstheme="minorHAnsi"/>
          <w:b w:val="0"/>
          <w:color w:val="auto"/>
          <w:sz w:val="22"/>
          <w:szCs w:val="22"/>
          <w:lang w:eastAsia="ar-SA"/>
        </w:rPr>
        <w:t xml:space="preserve"> </w:t>
      </w:r>
      <w:r w:rsidRPr="005A1D07">
        <w:rPr>
          <w:rFonts w:ascii="Cambria" w:hAnsi="Cambria" w:cstheme="minorHAnsi"/>
          <w:b w:val="0"/>
          <w:color w:val="auto"/>
          <w:sz w:val="22"/>
          <w:szCs w:val="22"/>
          <w:lang w:eastAsia="ar-SA"/>
        </w:rPr>
        <w:t xml:space="preserve"> części</w:t>
      </w:r>
      <w:r w:rsidRPr="005A1D07">
        <w:rPr>
          <w:rFonts w:ascii="Cambria" w:hAnsi="Cambria" w:cstheme="minorHAnsi"/>
          <w:b w:val="0"/>
          <w:iCs/>
          <w:color w:val="auto"/>
          <w:sz w:val="22"/>
          <w:szCs w:val="22"/>
          <w:lang w:eastAsia="ar-SA" w:bidi="pl-PL"/>
        </w:rPr>
        <w:t>:</w:t>
      </w:r>
    </w:p>
    <w:p w:rsidR="00672183" w:rsidRPr="005A1D07" w:rsidRDefault="00672183" w:rsidP="00672183">
      <w:pPr>
        <w:jc w:val="both"/>
        <w:rPr>
          <w:rFonts w:ascii="Cambria" w:hAnsi="Cambria" w:cs="Arial"/>
        </w:rPr>
      </w:pPr>
      <w:bookmarkStart w:id="11" w:name="_Hlk71058995"/>
      <w:r w:rsidRPr="005A1D07">
        <w:rPr>
          <w:rFonts w:ascii="Cambria" w:hAnsi="Cambria" w:cstheme="minorHAnsi"/>
          <w:b/>
        </w:rPr>
        <w:t>Część 1:</w:t>
      </w:r>
      <w:r w:rsidR="001742ED">
        <w:rPr>
          <w:rFonts w:ascii="Cambria" w:hAnsi="Cambria" w:cs="Arial"/>
          <w:b/>
        </w:rPr>
        <w:t xml:space="preserve">  </w:t>
      </w:r>
      <w:r>
        <w:rPr>
          <w:rFonts w:ascii="Cambria" w:hAnsi="Cambria" w:cs="Arial"/>
          <w:b/>
        </w:rPr>
        <w:t xml:space="preserve"> </w:t>
      </w:r>
      <w:r w:rsidR="00C93D72">
        <w:rPr>
          <w:rFonts w:ascii="Cambria" w:hAnsi="Cambria" w:cs="Arial"/>
          <w:b/>
        </w:rPr>
        <w:t>Przebudowa</w:t>
      </w:r>
      <w:r w:rsidR="001742ED">
        <w:rPr>
          <w:rFonts w:ascii="Cambria" w:hAnsi="Cambria" w:cs="Arial"/>
          <w:b/>
        </w:rPr>
        <w:t xml:space="preserve"> </w:t>
      </w:r>
      <w:r w:rsidRPr="005A1D07">
        <w:rPr>
          <w:rFonts w:ascii="Cambria" w:hAnsi="Cambria" w:cs="Arial"/>
          <w:b/>
        </w:rPr>
        <w:t xml:space="preserve"> drogi powiatowej nr 1</w:t>
      </w:r>
      <w:r w:rsidR="00C93D72">
        <w:rPr>
          <w:rFonts w:ascii="Cambria" w:hAnsi="Cambria" w:cs="Arial"/>
          <w:b/>
        </w:rPr>
        <w:t>719</w:t>
      </w:r>
      <w:r w:rsidRPr="005A1D07">
        <w:rPr>
          <w:rFonts w:ascii="Cambria" w:hAnsi="Cambria" w:cs="Arial"/>
          <w:b/>
        </w:rPr>
        <w:t xml:space="preserve">T </w:t>
      </w:r>
      <w:r w:rsidR="00C93D72">
        <w:rPr>
          <w:rFonts w:ascii="Cambria" w:hAnsi="Cambria" w:cs="Arial"/>
          <w:b/>
        </w:rPr>
        <w:t>Koprzywnica – Łążek w miejscowościach Chodków Stary, Chodków Nowy od km 9+500 do km 10+050</w:t>
      </w:r>
      <w:r w:rsidR="001742ED">
        <w:rPr>
          <w:rFonts w:ascii="Cambria" w:hAnsi="Cambria" w:cs="Arial"/>
          <w:b/>
        </w:rPr>
        <w:t>.</w:t>
      </w:r>
    </w:p>
    <w:p w:rsidR="00672183" w:rsidRDefault="00672183" w:rsidP="00672183">
      <w:pPr>
        <w:jc w:val="both"/>
        <w:rPr>
          <w:rFonts w:ascii="Cambria" w:hAnsi="Cambria" w:cstheme="minorHAnsi"/>
          <w:b/>
          <w:bCs/>
        </w:rPr>
      </w:pPr>
      <w:r w:rsidRPr="005A1D07">
        <w:rPr>
          <w:rFonts w:ascii="Cambria" w:hAnsi="Cambria" w:cstheme="minorHAnsi"/>
          <w:b/>
        </w:rPr>
        <w:t xml:space="preserve">Część 2: </w:t>
      </w:r>
      <w:r w:rsidR="00C93D72">
        <w:rPr>
          <w:rFonts w:ascii="Cambria" w:hAnsi="Cambria" w:cstheme="minorHAnsi"/>
          <w:b/>
          <w:bCs/>
        </w:rPr>
        <w:t xml:space="preserve"> Przebudowa </w:t>
      </w:r>
      <w:r>
        <w:rPr>
          <w:rFonts w:ascii="Cambria" w:hAnsi="Cambria" w:cstheme="minorHAnsi"/>
          <w:b/>
          <w:bCs/>
        </w:rPr>
        <w:t xml:space="preserve">  </w:t>
      </w:r>
      <w:r w:rsidRPr="005A1D07">
        <w:rPr>
          <w:rFonts w:ascii="Cambria" w:hAnsi="Cambria" w:cstheme="minorHAnsi"/>
          <w:b/>
          <w:bCs/>
        </w:rPr>
        <w:t>drogi powiatowej nr 1</w:t>
      </w:r>
      <w:r w:rsidR="00C93D72">
        <w:rPr>
          <w:rFonts w:ascii="Cambria" w:hAnsi="Cambria" w:cstheme="minorHAnsi"/>
          <w:b/>
          <w:bCs/>
        </w:rPr>
        <w:t>703</w:t>
      </w:r>
      <w:r>
        <w:rPr>
          <w:rFonts w:ascii="Cambria" w:hAnsi="Cambria" w:cstheme="minorHAnsi"/>
          <w:b/>
          <w:bCs/>
        </w:rPr>
        <w:t>T</w:t>
      </w:r>
      <w:r w:rsidR="00C93D72">
        <w:rPr>
          <w:rFonts w:ascii="Cambria" w:hAnsi="Cambria" w:cstheme="minorHAnsi"/>
          <w:b/>
          <w:bCs/>
        </w:rPr>
        <w:t xml:space="preserve"> Świątniki – Byszów </w:t>
      </w:r>
      <w:r>
        <w:rPr>
          <w:rFonts w:ascii="Cambria" w:hAnsi="Cambria" w:cstheme="minorHAnsi"/>
          <w:b/>
          <w:bCs/>
        </w:rPr>
        <w:t xml:space="preserve"> </w:t>
      </w:r>
      <w:r w:rsidRPr="005A1D07">
        <w:rPr>
          <w:rFonts w:ascii="Cambria" w:hAnsi="Cambria" w:cstheme="minorHAnsi"/>
          <w:b/>
          <w:bCs/>
        </w:rPr>
        <w:t>w miejscowości</w:t>
      </w:r>
      <w:r w:rsidR="00C93D72">
        <w:rPr>
          <w:rFonts w:ascii="Cambria" w:hAnsi="Cambria" w:cstheme="minorHAnsi"/>
          <w:b/>
          <w:bCs/>
        </w:rPr>
        <w:t xml:space="preserve"> Janowice od km 4+480 do km 5+470</w:t>
      </w:r>
      <w:r w:rsidR="001742ED" w:rsidRPr="0025364F">
        <w:rPr>
          <w:rFonts w:ascii="Cambria" w:hAnsi="Cambria" w:cstheme="minorHAnsi"/>
          <w:b/>
          <w:bCs/>
        </w:rPr>
        <w:t>.</w:t>
      </w:r>
    </w:p>
    <w:p w:rsidR="00C93D72" w:rsidRDefault="00C93D72" w:rsidP="00672183">
      <w:pPr>
        <w:jc w:val="both"/>
        <w:rPr>
          <w:rFonts w:ascii="Cambria" w:hAnsi="Cambria" w:cstheme="minorHAnsi"/>
          <w:b/>
          <w:bCs/>
        </w:rPr>
      </w:pPr>
      <w:r>
        <w:rPr>
          <w:rFonts w:ascii="Cambria" w:hAnsi="Cambria" w:cstheme="minorHAnsi"/>
          <w:b/>
          <w:bCs/>
        </w:rPr>
        <w:t>Część 3: Remont drogi powiatowej nr 1700T Rzeczyca Mokra- Mściów- Sandomierz                                w miejscowości Mściów od km 1+600 do km 1+700.</w:t>
      </w:r>
    </w:p>
    <w:p w:rsidR="00672183" w:rsidRPr="005A1D07" w:rsidRDefault="00672183" w:rsidP="00672183">
      <w:pPr>
        <w:pStyle w:val="Akapitzlist"/>
        <w:ind w:left="0" w:hanging="11"/>
        <w:jc w:val="both"/>
        <w:rPr>
          <w:rFonts w:ascii="Cambria" w:hAnsi="Cambria" w:cstheme="minorHAnsi"/>
          <w:bCs/>
        </w:rPr>
      </w:pPr>
      <w:r w:rsidRPr="005A1D07">
        <w:rPr>
          <w:rFonts w:ascii="Cambria" w:hAnsi="Cambria" w:cstheme="minorHAnsi"/>
          <w:bCs/>
        </w:rPr>
        <w:t xml:space="preserve">Zamawiający </w:t>
      </w:r>
      <w:r w:rsidRPr="005A1D07">
        <w:rPr>
          <w:rFonts w:ascii="Cambria" w:hAnsi="Cambria" w:cstheme="minorHAnsi"/>
          <w:b/>
        </w:rPr>
        <w:t>dopuszcza składanie ofert częściowych.</w:t>
      </w:r>
      <w:r w:rsidRPr="005A1D07">
        <w:rPr>
          <w:rFonts w:ascii="Cambria" w:hAnsi="Cambria" w:cstheme="minorHAnsi"/>
          <w:bCs/>
        </w:rPr>
        <w:t xml:space="preserve"> Wykonawca może złożyć ofertę </w:t>
      </w:r>
      <w:r>
        <w:rPr>
          <w:rFonts w:ascii="Cambria" w:hAnsi="Cambria" w:cstheme="minorHAnsi"/>
          <w:bCs/>
        </w:rPr>
        <w:t xml:space="preserve">                               </w:t>
      </w:r>
      <w:r w:rsidRPr="005A1D07">
        <w:rPr>
          <w:rFonts w:ascii="Cambria" w:hAnsi="Cambria" w:cstheme="minorHAnsi"/>
          <w:bCs/>
        </w:rPr>
        <w:t>w odniesieniu do wszystkich części zamówienia.</w:t>
      </w:r>
    </w:p>
    <w:bookmarkEnd w:id="11"/>
    <w:p w:rsidR="002C6719" w:rsidRPr="005A1D07" w:rsidRDefault="002C6719" w:rsidP="002C6719">
      <w:pPr>
        <w:pStyle w:val="Tytu"/>
        <w:widowControl/>
        <w:numPr>
          <w:ilvl w:val="0"/>
          <w:numId w:val="18"/>
        </w:numPr>
        <w:tabs>
          <w:tab w:val="clear" w:pos="720"/>
        </w:tabs>
        <w:suppressAutoHyphens w:val="0"/>
        <w:spacing w:before="240" w:after="120" w:line="276" w:lineRule="auto"/>
        <w:ind w:left="284" w:hanging="284"/>
        <w:jc w:val="both"/>
        <w:rPr>
          <w:rFonts w:ascii="Cambria" w:hAnsi="Cambria" w:cstheme="minorHAnsi"/>
          <w:b w:val="0"/>
          <w:color w:val="auto"/>
          <w:sz w:val="22"/>
          <w:szCs w:val="22"/>
        </w:rPr>
      </w:pPr>
      <w:r w:rsidRPr="005A1D07">
        <w:rPr>
          <w:rFonts w:ascii="Cambria" w:hAnsi="Cambria" w:cstheme="minorHAnsi"/>
          <w:color w:val="auto"/>
          <w:sz w:val="22"/>
          <w:szCs w:val="22"/>
        </w:rPr>
        <w:t>Przedmiot zamówienia opisano szczegółowo w:</w:t>
      </w:r>
    </w:p>
    <w:p w:rsidR="002C6719" w:rsidRPr="005A1D07" w:rsidRDefault="002E50D5" w:rsidP="00622CFA">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 xml:space="preserve">Dokumentacji projektowej, </w:t>
      </w:r>
      <w:r w:rsidR="002C6719" w:rsidRPr="005A1D07">
        <w:rPr>
          <w:rFonts w:ascii="Cambria" w:hAnsi="Cambria" w:cstheme="minorHAnsi"/>
        </w:rPr>
        <w:t>Specyfikacji Technicznej Wykonania i Odbioru Robót oraz kosztorys</w:t>
      </w:r>
      <w:r w:rsidR="0076281A">
        <w:rPr>
          <w:rFonts w:ascii="Cambria" w:hAnsi="Cambria" w:cstheme="minorHAnsi"/>
        </w:rPr>
        <w:t>ach</w:t>
      </w:r>
      <w:r w:rsidR="002C6719" w:rsidRPr="005A1D07">
        <w:rPr>
          <w:rFonts w:ascii="Cambria" w:hAnsi="Cambria" w:cstheme="minorHAnsi"/>
        </w:rPr>
        <w:t xml:space="preserve"> ofertowy</w:t>
      </w:r>
      <w:r w:rsidR="0076281A">
        <w:rPr>
          <w:rFonts w:ascii="Cambria" w:hAnsi="Cambria" w:cstheme="minorHAnsi"/>
        </w:rPr>
        <w:t>ch</w:t>
      </w:r>
      <w:r w:rsidR="002C6719" w:rsidRPr="005A1D07">
        <w:rPr>
          <w:rFonts w:ascii="Cambria" w:hAnsi="Cambria" w:cstheme="minorHAnsi"/>
        </w:rPr>
        <w:t xml:space="preserve"> (ślepy</w:t>
      </w:r>
      <w:r w:rsidR="0076281A">
        <w:rPr>
          <w:rFonts w:ascii="Cambria" w:hAnsi="Cambria" w:cstheme="minorHAnsi"/>
        </w:rPr>
        <w:t>ch</w:t>
      </w:r>
      <w:r w:rsidR="002C6719" w:rsidRPr="005A1D07">
        <w:rPr>
          <w:rFonts w:ascii="Cambria" w:hAnsi="Cambria" w:cstheme="minorHAnsi"/>
        </w:rPr>
        <w:t xml:space="preserve"> ), któr</w:t>
      </w:r>
      <w:r w:rsidR="0076281A">
        <w:rPr>
          <w:rFonts w:ascii="Cambria" w:hAnsi="Cambria" w:cstheme="minorHAnsi"/>
        </w:rPr>
        <w:t>e</w:t>
      </w:r>
      <w:r w:rsidR="00495B3E">
        <w:rPr>
          <w:rFonts w:ascii="Cambria" w:hAnsi="Cambria" w:cstheme="minorHAnsi"/>
        </w:rPr>
        <w:t xml:space="preserve"> stanowi</w:t>
      </w:r>
      <w:r w:rsidR="0076281A">
        <w:rPr>
          <w:rFonts w:ascii="Cambria" w:hAnsi="Cambria" w:cstheme="minorHAnsi"/>
        </w:rPr>
        <w:t>ą</w:t>
      </w:r>
      <w:r w:rsidR="002C6719" w:rsidRPr="005A1D07">
        <w:rPr>
          <w:rFonts w:ascii="Cambria" w:hAnsi="Cambria" w:cstheme="minorHAnsi"/>
        </w:rPr>
        <w:t xml:space="preserve">  załącznik nr </w:t>
      </w:r>
      <w:r w:rsidR="00BD3A4C" w:rsidRPr="005A1D07">
        <w:rPr>
          <w:rFonts w:ascii="Cambria" w:hAnsi="Cambria" w:cstheme="minorHAnsi"/>
        </w:rPr>
        <w:t>2</w:t>
      </w:r>
      <w:r w:rsidR="002C6719" w:rsidRPr="005A1D07">
        <w:rPr>
          <w:rFonts w:ascii="Cambria" w:hAnsi="Cambria" w:cstheme="minorHAnsi"/>
        </w:rPr>
        <w:t xml:space="preserve"> SWZ.</w:t>
      </w:r>
    </w:p>
    <w:p w:rsidR="002C6719" w:rsidRPr="005A1D07" w:rsidRDefault="002C6719" w:rsidP="00622CFA">
      <w:pPr>
        <w:pStyle w:val="Tekstpodstawowy3"/>
        <w:spacing w:after="0" w:line="276" w:lineRule="auto"/>
        <w:ind w:left="284"/>
        <w:jc w:val="both"/>
        <w:rPr>
          <w:rFonts w:ascii="Cambria" w:hAnsi="Cambria" w:cstheme="minorHAnsi"/>
          <w:iCs/>
          <w:sz w:val="22"/>
          <w:szCs w:val="22"/>
        </w:rPr>
      </w:pPr>
      <w:r w:rsidRPr="005A1D07">
        <w:rPr>
          <w:rFonts w:ascii="Cambria" w:hAnsi="Cambria" w:cstheme="minorHAnsi"/>
          <w:iCs/>
          <w:sz w:val="22"/>
          <w:szCs w:val="22"/>
        </w:rPr>
        <w:t>Załączon</w:t>
      </w:r>
      <w:r w:rsidR="0076281A">
        <w:rPr>
          <w:rFonts w:ascii="Cambria" w:hAnsi="Cambria" w:cstheme="minorHAnsi"/>
          <w:iCs/>
          <w:sz w:val="22"/>
          <w:szCs w:val="22"/>
        </w:rPr>
        <w:t>e</w:t>
      </w:r>
      <w:r w:rsidRPr="005A1D07">
        <w:rPr>
          <w:rFonts w:ascii="Cambria" w:hAnsi="Cambria" w:cstheme="minorHAnsi"/>
          <w:iCs/>
          <w:sz w:val="22"/>
          <w:szCs w:val="22"/>
        </w:rPr>
        <w:t xml:space="preserve"> do SWZ kosztorys</w:t>
      </w:r>
      <w:r w:rsidR="0076281A">
        <w:rPr>
          <w:rFonts w:ascii="Cambria" w:hAnsi="Cambria" w:cstheme="minorHAnsi"/>
          <w:iCs/>
          <w:sz w:val="22"/>
          <w:szCs w:val="22"/>
        </w:rPr>
        <w:t>y</w:t>
      </w:r>
      <w:r w:rsidR="00495B3E">
        <w:rPr>
          <w:rFonts w:ascii="Cambria" w:hAnsi="Cambria" w:cstheme="minorHAnsi"/>
          <w:iCs/>
          <w:sz w:val="22"/>
          <w:szCs w:val="22"/>
        </w:rPr>
        <w:t xml:space="preserve"> ofertow</w:t>
      </w:r>
      <w:r w:rsidR="0076281A">
        <w:rPr>
          <w:rFonts w:ascii="Cambria" w:hAnsi="Cambria" w:cstheme="minorHAnsi"/>
          <w:iCs/>
          <w:sz w:val="22"/>
          <w:szCs w:val="22"/>
        </w:rPr>
        <w:t>e</w:t>
      </w:r>
      <w:r w:rsidRPr="005A1D07">
        <w:rPr>
          <w:rFonts w:ascii="Cambria" w:hAnsi="Cambria" w:cstheme="minorHAnsi"/>
          <w:iCs/>
          <w:sz w:val="22"/>
          <w:szCs w:val="22"/>
        </w:rPr>
        <w:t xml:space="preserve"> (ślep</w:t>
      </w:r>
      <w:r w:rsidR="0076281A">
        <w:rPr>
          <w:rFonts w:ascii="Cambria" w:hAnsi="Cambria" w:cstheme="minorHAnsi"/>
          <w:iCs/>
          <w:sz w:val="22"/>
          <w:szCs w:val="22"/>
        </w:rPr>
        <w:t>e</w:t>
      </w:r>
      <w:r w:rsidR="00495B3E">
        <w:rPr>
          <w:rFonts w:ascii="Cambria" w:hAnsi="Cambria" w:cstheme="minorHAnsi"/>
          <w:iCs/>
          <w:sz w:val="22"/>
          <w:szCs w:val="22"/>
        </w:rPr>
        <w:t>) stanowi</w:t>
      </w:r>
      <w:r w:rsidR="0076281A">
        <w:rPr>
          <w:rFonts w:ascii="Cambria" w:hAnsi="Cambria" w:cstheme="minorHAnsi"/>
          <w:iCs/>
          <w:sz w:val="22"/>
          <w:szCs w:val="22"/>
        </w:rPr>
        <w:t>ą</w:t>
      </w:r>
      <w:r w:rsidRPr="005A1D07">
        <w:rPr>
          <w:rFonts w:ascii="Cambria" w:hAnsi="Cambria" w:cstheme="minorHAnsi"/>
          <w:iCs/>
          <w:sz w:val="22"/>
          <w:szCs w:val="22"/>
        </w:rPr>
        <w:t xml:space="preserve"> podstawę ustalenia ceny ofertowej. Wykonawca po zapoznaniu się z dokumentami jest zobowiązany do ustalenia zakresu robót niezbędnych do osiągnięcia rezultatu w każdej z pozycji kosztorysu ofertowego.  </w:t>
      </w:r>
    </w:p>
    <w:p w:rsidR="002C6719" w:rsidRPr="005A1D07" w:rsidRDefault="002C6719" w:rsidP="00622CFA">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color w:val="auto"/>
          <w:sz w:val="22"/>
          <w:szCs w:val="22"/>
        </w:rPr>
      </w:pPr>
      <w:r w:rsidRPr="005A1D07">
        <w:rPr>
          <w:rFonts w:ascii="Cambria" w:hAnsi="Cambria" w:cstheme="minorHAnsi"/>
          <w:b w:val="0"/>
          <w:bCs w:val="0"/>
          <w:iCs/>
          <w:color w:val="auto"/>
          <w:sz w:val="22"/>
          <w:szCs w:val="22"/>
        </w:rPr>
        <w:t xml:space="preserve">Przedmiot umowy może podlegać modyfikacji, jeżeli </w:t>
      </w:r>
      <w:r w:rsidRPr="005A1D07">
        <w:rPr>
          <w:rFonts w:ascii="Cambria" w:hAnsi="Cambria" w:cstheme="minorHAnsi"/>
          <w:b w:val="0"/>
          <w:bCs w:val="0"/>
          <w:color w:val="auto"/>
          <w:sz w:val="22"/>
          <w:szCs w:val="22"/>
        </w:rPr>
        <w:t>w toku wykonywania robót okaże się,</w:t>
      </w:r>
      <w:r w:rsidR="00F63014" w:rsidRPr="005A1D07">
        <w:rPr>
          <w:rFonts w:ascii="Cambria" w:hAnsi="Cambria" w:cstheme="minorHAnsi"/>
          <w:b w:val="0"/>
          <w:bCs w:val="0"/>
          <w:color w:val="auto"/>
          <w:sz w:val="22"/>
          <w:szCs w:val="22"/>
        </w:rPr>
        <w:t xml:space="preserve"> </w:t>
      </w:r>
      <w:r w:rsidRPr="005A1D07">
        <w:rPr>
          <w:rFonts w:ascii="Cambria" w:hAnsi="Cambria" w:cstheme="minorHAnsi"/>
          <w:b w:val="0"/>
          <w:bCs w:val="0"/>
          <w:color w:val="auto"/>
          <w:sz w:val="22"/>
          <w:szCs w:val="22"/>
        </w:rPr>
        <w:t>że dokumentacja projektowa zawiera wady, których nie można było stwierdzić przed zawarciem umowy, a których istnienie uniemożliwia wykonywanie robót zgodnie</w:t>
      </w:r>
      <w:r w:rsidR="00F63014" w:rsidRPr="005A1D07">
        <w:rPr>
          <w:rFonts w:ascii="Cambria" w:hAnsi="Cambria" w:cstheme="minorHAnsi"/>
          <w:b w:val="0"/>
          <w:bCs w:val="0"/>
          <w:color w:val="auto"/>
          <w:sz w:val="22"/>
          <w:szCs w:val="22"/>
        </w:rPr>
        <w:t xml:space="preserve">   </w:t>
      </w:r>
      <w:r w:rsidRPr="005A1D07">
        <w:rPr>
          <w:rFonts w:ascii="Cambria" w:hAnsi="Cambria" w:cstheme="minorHAnsi"/>
          <w:b w:val="0"/>
          <w:bCs w:val="0"/>
          <w:color w:val="auto"/>
          <w:sz w:val="22"/>
          <w:szCs w:val="22"/>
        </w:rPr>
        <w:t>z obowiązującymi przepisami i normami.  W takim przypadku, przy udziale projektanta</w:t>
      </w:r>
      <w:r w:rsidR="00332D9E" w:rsidRPr="005A1D07">
        <w:rPr>
          <w:rFonts w:ascii="Cambria" w:hAnsi="Cambria" w:cstheme="minorHAnsi"/>
          <w:b w:val="0"/>
          <w:bCs w:val="0"/>
          <w:color w:val="auto"/>
          <w:sz w:val="22"/>
          <w:szCs w:val="22"/>
        </w:rPr>
        <w:t xml:space="preserve"> i</w:t>
      </w:r>
      <w:r w:rsidRPr="005A1D07">
        <w:rPr>
          <w:rFonts w:ascii="Cambria" w:hAnsi="Cambria" w:cstheme="minorHAnsi"/>
          <w:b w:val="0"/>
          <w:bCs w:val="0"/>
          <w:color w:val="auto"/>
          <w:sz w:val="22"/>
          <w:szCs w:val="22"/>
        </w:rPr>
        <w:t xml:space="preserve"> Nadzor</w:t>
      </w:r>
      <w:r w:rsidR="00FE44D5" w:rsidRPr="005A1D07">
        <w:rPr>
          <w:rFonts w:ascii="Cambria" w:hAnsi="Cambria" w:cstheme="minorHAnsi"/>
          <w:b w:val="0"/>
          <w:bCs w:val="0"/>
          <w:color w:val="auto"/>
          <w:sz w:val="22"/>
          <w:szCs w:val="22"/>
        </w:rPr>
        <w:t>u</w:t>
      </w:r>
      <w:r w:rsidRPr="005A1D07">
        <w:rPr>
          <w:rFonts w:ascii="Cambria" w:hAnsi="Cambria" w:cstheme="minorHAnsi"/>
          <w:b w:val="0"/>
          <w:bCs w:val="0"/>
          <w:color w:val="auto"/>
          <w:sz w:val="22"/>
          <w:szCs w:val="22"/>
        </w:rPr>
        <w:t xml:space="preserve"> inwestorski</w:t>
      </w:r>
      <w:r w:rsidR="00332D9E" w:rsidRPr="005A1D07">
        <w:rPr>
          <w:rFonts w:ascii="Cambria" w:hAnsi="Cambria" w:cstheme="minorHAnsi"/>
          <w:b w:val="0"/>
          <w:bCs w:val="0"/>
          <w:color w:val="auto"/>
          <w:sz w:val="22"/>
          <w:szCs w:val="22"/>
        </w:rPr>
        <w:t xml:space="preserve">ego </w:t>
      </w:r>
      <w:r w:rsidRPr="005A1D07">
        <w:rPr>
          <w:rFonts w:ascii="Cambria" w:hAnsi="Cambria" w:cstheme="minorHAnsi"/>
          <w:b w:val="0"/>
          <w:bCs w:val="0"/>
          <w:color w:val="auto"/>
          <w:sz w:val="22"/>
          <w:szCs w:val="22"/>
        </w:rPr>
        <w:t xml:space="preserve"> Strony ustalą zakres robót zaniechanych, dodatkowych i zakres robót zamiennych </w:t>
      </w:r>
      <w:r w:rsidR="000C0F54">
        <w:rPr>
          <w:rFonts w:ascii="Cambria" w:hAnsi="Cambria" w:cstheme="minorHAnsi"/>
          <w:b w:val="0"/>
          <w:bCs w:val="0"/>
          <w:color w:val="auto"/>
          <w:sz w:val="22"/>
          <w:szCs w:val="22"/>
        </w:rPr>
        <w:t xml:space="preserve">                                          </w:t>
      </w:r>
      <w:r w:rsidRPr="005A1D07">
        <w:rPr>
          <w:rFonts w:ascii="Cambria" w:hAnsi="Cambria" w:cstheme="minorHAnsi"/>
          <w:b w:val="0"/>
          <w:bCs w:val="0"/>
          <w:color w:val="auto"/>
          <w:sz w:val="22"/>
          <w:szCs w:val="22"/>
        </w:rPr>
        <w:t xml:space="preserve">a zmodyfikowany sposób świadczenia Wykonawcy określą  w aneksie do umowy. </w:t>
      </w:r>
    </w:p>
    <w:p w:rsidR="002C6719" w:rsidRPr="005A1D07" w:rsidRDefault="002C6719" w:rsidP="000D4BA7">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color w:val="auto"/>
          <w:sz w:val="22"/>
          <w:szCs w:val="22"/>
        </w:rPr>
      </w:pPr>
      <w:r w:rsidRPr="005A1D07">
        <w:rPr>
          <w:rFonts w:ascii="Cambria" w:hAnsi="Cambria" w:cstheme="minorHAnsi"/>
          <w:b w:val="0"/>
          <w:bCs w:val="0"/>
          <w:iCs/>
          <w:color w:val="auto"/>
          <w:sz w:val="22"/>
          <w:szCs w:val="22"/>
        </w:rPr>
        <w:t>Jeżeli wykonawca stwierdzi, że użyte w SWZ i w załącznikach do SWZ parametry mogą wskazywać na producentów produktów lub źródła ich pochodzenia to oznacza, że mają takie znaczenie, że parametry techniczne tak wskazanych produktów określają wymagane przez Zamawiającego minimalne oczekiwania co do jakości produktów, które mają być użyte do wykonania przedmiotu umowy. Wykonawca jest uprawniony do stosowania produktów równoważnych, przez które rozumie się takie, które posiadają parametry techniczne nie gorsze od ty</w:t>
      </w:r>
      <w:r w:rsidR="000D4BA7" w:rsidRPr="005A1D07">
        <w:rPr>
          <w:rFonts w:ascii="Cambria" w:hAnsi="Cambria" w:cstheme="minorHAnsi"/>
          <w:b w:val="0"/>
          <w:bCs w:val="0"/>
          <w:iCs/>
          <w:color w:val="auto"/>
          <w:sz w:val="22"/>
          <w:szCs w:val="22"/>
        </w:rPr>
        <w:t xml:space="preserve">ch wskazanych w SWZ  </w:t>
      </w:r>
      <w:r w:rsidRPr="005A1D07">
        <w:rPr>
          <w:rFonts w:ascii="Cambria" w:hAnsi="Cambria" w:cstheme="minorHAnsi"/>
          <w:b w:val="0"/>
          <w:bCs w:val="0"/>
          <w:iCs/>
          <w:color w:val="auto"/>
          <w:sz w:val="22"/>
          <w:szCs w:val="22"/>
        </w:rPr>
        <w:t>i w załącznikach do SWZ. Na Wykonawcy spoczywa ciężar wskazania „równoważności”</w:t>
      </w:r>
      <w:r w:rsidR="00E96455" w:rsidRPr="005A1D07">
        <w:rPr>
          <w:rFonts w:ascii="Cambria" w:hAnsi="Cambria" w:cstheme="minorHAnsi"/>
          <w:b w:val="0"/>
          <w:bCs w:val="0"/>
          <w:iCs/>
          <w:color w:val="auto"/>
          <w:sz w:val="22"/>
          <w:szCs w:val="22"/>
        </w:rPr>
        <w:t xml:space="preserve"> biorąc pod uwagę ww. parametry równoważności, jak wyżej.</w:t>
      </w:r>
    </w:p>
    <w:p w:rsidR="002C6719" w:rsidRPr="005A1D07" w:rsidRDefault="002C6719" w:rsidP="00622CFA">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color w:val="auto"/>
          <w:sz w:val="22"/>
          <w:szCs w:val="22"/>
        </w:rPr>
      </w:pPr>
      <w:r w:rsidRPr="005A1D07">
        <w:rPr>
          <w:rFonts w:ascii="Cambria" w:eastAsia="Times New Roman" w:hAnsi="Cambria" w:cstheme="minorHAnsi"/>
          <w:b w:val="0"/>
          <w:bCs w:val="0"/>
          <w:iCs/>
          <w:color w:val="auto"/>
          <w:sz w:val="22"/>
          <w:szCs w:val="22"/>
        </w:rPr>
        <w:t>Wykonawca jest zobowiązany  wykonać  przedmiot umowy z materiałów własnych.</w:t>
      </w:r>
    </w:p>
    <w:p w:rsidR="002C6719" w:rsidRPr="005A1D07" w:rsidRDefault="002C6719" w:rsidP="00BD3A4C">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color w:val="auto"/>
          <w:sz w:val="22"/>
          <w:szCs w:val="22"/>
        </w:rPr>
      </w:pPr>
      <w:r w:rsidRPr="005A1D07">
        <w:rPr>
          <w:rFonts w:ascii="Cambria" w:eastAsia="Times New Roman" w:hAnsi="Cambria" w:cstheme="minorHAnsi"/>
          <w:b w:val="0"/>
          <w:bCs w:val="0"/>
          <w:iCs/>
          <w:color w:val="auto"/>
          <w:sz w:val="22"/>
          <w:szCs w:val="22"/>
        </w:rPr>
        <w:t>Wykonawca zobowiązany jest do wydzielenia i zabezpieczenia terenu prowadzonych robót.</w:t>
      </w:r>
    </w:p>
    <w:p w:rsidR="002C6719" w:rsidRPr="005A1D07" w:rsidRDefault="002C6719" w:rsidP="00622CFA">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color w:val="auto"/>
          <w:sz w:val="22"/>
          <w:szCs w:val="22"/>
        </w:rPr>
      </w:pPr>
      <w:r w:rsidRPr="005A1D07">
        <w:rPr>
          <w:rFonts w:ascii="Cambria" w:hAnsi="Cambria" w:cstheme="minorHAnsi"/>
          <w:b w:val="0"/>
          <w:bCs w:val="0"/>
          <w:color w:val="auto"/>
          <w:sz w:val="22"/>
          <w:szCs w:val="22"/>
        </w:rPr>
        <w:t xml:space="preserve">Wykonywanie robót, odbiory częściowe oraz organizację (BHP, </w:t>
      </w:r>
      <w:proofErr w:type="spellStart"/>
      <w:r w:rsidR="000D4BA7" w:rsidRPr="005A1D07">
        <w:rPr>
          <w:rFonts w:ascii="Cambria" w:hAnsi="Cambria" w:cstheme="minorHAnsi"/>
          <w:b w:val="0"/>
          <w:bCs w:val="0"/>
          <w:color w:val="auto"/>
          <w:sz w:val="22"/>
          <w:szCs w:val="22"/>
        </w:rPr>
        <w:t>p</w:t>
      </w:r>
      <w:r w:rsidRPr="005A1D07">
        <w:rPr>
          <w:rFonts w:ascii="Cambria" w:hAnsi="Cambria" w:cstheme="minorHAnsi"/>
          <w:b w:val="0"/>
          <w:bCs w:val="0"/>
          <w:color w:val="auto"/>
          <w:sz w:val="22"/>
          <w:szCs w:val="22"/>
        </w:rPr>
        <w:t>poż</w:t>
      </w:r>
      <w:proofErr w:type="spellEnd"/>
      <w:r w:rsidRPr="005A1D07">
        <w:rPr>
          <w:rFonts w:ascii="Cambria" w:hAnsi="Cambria" w:cstheme="minorHAnsi"/>
          <w:b w:val="0"/>
          <w:bCs w:val="0"/>
          <w:color w:val="auto"/>
          <w:sz w:val="22"/>
          <w:szCs w:val="22"/>
        </w:rPr>
        <w:t>, oraz koordynacja                            w zakresie BHP) na terenie prowadzonych robót należy prowadzić w oparciu o aktualne normy  i przepisy.</w:t>
      </w:r>
    </w:p>
    <w:p w:rsidR="002E50D5" w:rsidRPr="005A1D07" w:rsidRDefault="00CD31A8" w:rsidP="00622CFA">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color w:val="auto"/>
          <w:sz w:val="22"/>
          <w:szCs w:val="22"/>
        </w:rPr>
      </w:pPr>
      <w:r w:rsidRPr="005A1D07">
        <w:rPr>
          <w:rFonts w:ascii="Cambria" w:hAnsi="Cambria" w:cstheme="minorHAnsi"/>
          <w:b w:val="0"/>
          <w:bCs w:val="0"/>
          <w:color w:val="auto"/>
          <w:sz w:val="22"/>
          <w:szCs w:val="22"/>
        </w:rPr>
        <w:t xml:space="preserve">Zamawiający wymaga zatrudnienia na podstawie umowy o pracę przez Wykonawcę lub podwykonawcę osób wykonujących </w:t>
      </w:r>
      <w:r w:rsidR="002C6719" w:rsidRPr="005A1D07">
        <w:rPr>
          <w:rFonts w:ascii="Cambria" w:hAnsi="Cambria" w:cstheme="minorHAnsi"/>
          <w:b w:val="0"/>
          <w:bCs w:val="0"/>
          <w:color w:val="auto"/>
          <w:sz w:val="22"/>
          <w:szCs w:val="22"/>
        </w:rPr>
        <w:t xml:space="preserve">czynności w zakresie realizacji zamówienia na stanowisku robotników budowy dróg, wykonujących roboty budowlane pod kierownictwem kierownika budowy lub kierownika robót, jeżeli wykonanie tych czynności polega na wykonywaniu pracy </w:t>
      </w:r>
      <w:r w:rsidR="002C6719" w:rsidRPr="005A1D07">
        <w:rPr>
          <w:rFonts w:ascii="Cambria" w:hAnsi="Cambria" w:cstheme="minorHAnsi"/>
          <w:b w:val="0"/>
          <w:bCs w:val="0"/>
          <w:color w:val="auto"/>
          <w:sz w:val="22"/>
          <w:szCs w:val="22"/>
        </w:rPr>
        <w:lastRenderedPageBreak/>
        <w:t xml:space="preserve">w sposób określony w art. 22 § 1 ustawy z dnia 26 czerwca 1974 r. – Kodeks pracy </w:t>
      </w:r>
      <w:r w:rsidRPr="005A1D07">
        <w:rPr>
          <w:rFonts w:ascii="Cambria" w:hAnsi="Cambria" w:cstheme="minorHAnsi"/>
          <w:b w:val="0"/>
          <w:bCs w:val="0"/>
          <w:color w:val="auto"/>
          <w:sz w:val="22"/>
          <w:szCs w:val="22"/>
        </w:rPr>
        <w:t>(</w:t>
      </w:r>
      <w:proofErr w:type="spellStart"/>
      <w:r w:rsidRPr="005A1D07">
        <w:rPr>
          <w:rFonts w:ascii="Cambria" w:hAnsi="Cambria" w:cstheme="minorHAnsi"/>
          <w:b w:val="0"/>
          <w:bCs w:val="0"/>
          <w:color w:val="auto"/>
          <w:sz w:val="22"/>
          <w:szCs w:val="22"/>
        </w:rPr>
        <w:t>t.j</w:t>
      </w:r>
      <w:proofErr w:type="spellEnd"/>
      <w:r w:rsidRPr="005A1D07">
        <w:rPr>
          <w:rFonts w:ascii="Cambria" w:hAnsi="Cambria" w:cstheme="minorHAnsi"/>
          <w:b w:val="0"/>
          <w:bCs w:val="0"/>
          <w:color w:val="auto"/>
          <w:sz w:val="22"/>
          <w:szCs w:val="22"/>
        </w:rPr>
        <w:t xml:space="preserve">. Dz. U. z 2020 r. poz. 1320), </w:t>
      </w:r>
    </w:p>
    <w:p w:rsidR="002C6719" w:rsidRPr="005A1D07" w:rsidRDefault="00CD31A8" w:rsidP="002E50D5">
      <w:pPr>
        <w:pStyle w:val="Tytu"/>
        <w:widowControl/>
        <w:suppressAutoHyphens w:val="0"/>
        <w:spacing w:line="276" w:lineRule="auto"/>
        <w:ind w:left="284"/>
        <w:jc w:val="both"/>
        <w:rPr>
          <w:rFonts w:ascii="Cambria" w:hAnsi="Cambria" w:cstheme="minorHAnsi"/>
          <w:b w:val="0"/>
          <w:bCs w:val="0"/>
          <w:color w:val="auto"/>
          <w:sz w:val="22"/>
          <w:szCs w:val="22"/>
        </w:rPr>
      </w:pPr>
      <w:r w:rsidRPr="005A1D07">
        <w:rPr>
          <w:rFonts w:ascii="Cambria" w:hAnsi="Cambria" w:cstheme="minorHAnsi"/>
          <w:b w:val="0"/>
          <w:bCs w:val="0"/>
          <w:color w:val="auto"/>
          <w:sz w:val="22"/>
          <w:szCs w:val="22"/>
        </w:rPr>
        <w:t xml:space="preserve">tj. zamawiający wymaga </w:t>
      </w:r>
      <w:r w:rsidR="002C6719" w:rsidRPr="005A1D07">
        <w:rPr>
          <w:rFonts w:ascii="Cambria" w:hAnsi="Cambria" w:cstheme="minorHAnsi"/>
          <w:b w:val="0"/>
          <w:bCs w:val="0"/>
          <w:color w:val="auto"/>
          <w:sz w:val="22"/>
          <w:szCs w:val="22"/>
        </w:rPr>
        <w:t>zatrudni</w:t>
      </w:r>
      <w:r w:rsidRPr="005A1D07">
        <w:rPr>
          <w:rFonts w:ascii="Cambria" w:hAnsi="Cambria" w:cstheme="minorHAnsi"/>
          <w:b w:val="0"/>
          <w:bCs w:val="0"/>
          <w:color w:val="auto"/>
          <w:sz w:val="22"/>
          <w:szCs w:val="22"/>
        </w:rPr>
        <w:t>enia</w:t>
      </w:r>
      <w:r w:rsidR="00AC5ED9" w:rsidRPr="005A1D07">
        <w:rPr>
          <w:rFonts w:ascii="Cambria" w:hAnsi="Cambria" w:cstheme="minorHAnsi"/>
          <w:b w:val="0"/>
          <w:bCs w:val="0"/>
          <w:color w:val="auto"/>
          <w:sz w:val="22"/>
          <w:szCs w:val="22"/>
        </w:rPr>
        <w:t xml:space="preserve"> </w:t>
      </w:r>
      <w:r w:rsidR="002C6719" w:rsidRPr="005A1D07">
        <w:rPr>
          <w:rFonts w:ascii="Cambria" w:hAnsi="Cambria" w:cstheme="minorHAnsi"/>
          <w:b w:val="0"/>
          <w:bCs w:val="0"/>
          <w:color w:val="auto"/>
          <w:sz w:val="22"/>
          <w:szCs w:val="22"/>
          <w:u w:val="single"/>
        </w:rPr>
        <w:t xml:space="preserve">minimum 4 pracowników bezpośrednio związanych </w:t>
      </w:r>
      <w:r w:rsidR="00D61CC5">
        <w:rPr>
          <w:rFonts w:ascii="Cambria" w:hAnsi="Cambria" w:cstheme="minorHAnsi"/>
          <w:b w:val="0"/>
          <w:bCs w:val="0"/>
          <w:color w:val="auto"/>
          <w:sz w:val="22"/>
          <w:szCs w:val="22"/>
          <w:u w:val="single"/>
        </w:rPr>
        <w:t xml:space="preserve">                   </w:t>
      </w:r>
      <w:r w:rsidR="002C6719" w:rsidRPr="005A1D07">
        <w:rPr>
          <w:rFonts w:ascii="Cambria" w:hAnsi="Cambria" w:cstheme="minorHAnsi"/>
          <w:b w:val="0"/>
          <w:bCs w:val="0"/>
          <w:color w:val="auto"/>
          <w:sz w:val="22"/>
          <w:szCs w:val="22"/>
          <w:u w:val="single"/>
        </w:rPr>
        <w:t>z wykonywaniem robót drogowych</w:t>
      </w:r>
      <w:r w:rsidR="002C6719" w:rsidRPr="005A1D07">
        <w:rPr>
          <w:rFonts w:ascii="Cambria" w:hAnsi="Cambria" w:cstheme="minorHAnsi"/>
          <w:b w:val="0"/>
          <w:bCs w:val="0"/>
          <w:color w:val="auto"/>
          <w:sz w:val="22"/>
          <w:szCs w:val="22"/>
        </w:rPr>
        <w:t xml:space="preserve">. Należy wypełnić Załącznik nr </w:t>
      </w:r>
      <w:r w:rsidR="00BD3A4C" w:rsidRPr="005A1D07">
        <w:rPr>
          <w:rFonts w:ascii="Cambria" w:hAnsi="Cambria" w:cstheme="minorHAnsi"/>
          <w:b w:val="0"/>
          <w:bCs w:val="0"/>
          <w:color w:val="auto"/>
          <w:sz w:val="22"/>
          <w:szCs w:val="22"/>
        </w:rPr>
        <w:t>4</w:t>
      </w:r>
      <w:r w:rsidR="002C6719" w:rsidRPr="005A1D07">
        <w:rPr>
          <w:rFonts w:ascii="Cambria" w:hAnsi="Cambria" w:cstheme="minorHAnsi"/>
          <w:b w:val="0"/>
          <w:bCs w:val="0"/>
          <w:color w:val="auto"/>
          <w:sz w:val="22"/>
          <w:szCs w:val="22"/>
        </w:rPr>
        <w:t xml:space="preserve"> do SWZ.</w:t>
      </w:r>
      <w:r w:rsidR="00D01E08" w:rsidRPr="005A1D07">
        <w:rPr>
          <w:rFonts w:ascii="Cambria" w:hAnsi="Cambria" w:cstheme="minorHAnsi"/>
          <w:b w:val="0"/>
          <w:bCs w:val="0"/>
          <w:color w:val="auto"/>
          <w:sz w:val="22"/>
          <w:szCs w:val="22"/>
        </w:rPr>
        <w:t xml:space="preserve"> </w:t>
      </w:r>
      <w:r w:rsidRPr="005A1D07">
        <w:rPr>
          <w:rFonts w:ascii="Cambria" w:hAnsi="Cambria" w:cstheme="minorHAnsi"/>
          <w:b w:val="0"/>
          <w:bCs w:val="0"/>
          <w:color w:val="auto"/>
          <w:sz w:val="22"/>
          <w:szCs w:val="22"/>
        </w:rPr>
        <w:t xml:space="preserve">Sposób dokumentowania zatrudnienia ww. osób, uprawnienia zamawiającego w zakresie kontroli spełniania przez wykonawcę wymagań </w:t>
      </w:r>
      <w:r w:rsidR="002E50D5" w:rsidRPr="005A1D07">
        <w:rPr>
          <w:rFonts w:ascii="Cambria" w:hAnsi="Cambria" w:cstheme="minorHAnsi"/>
          <w:b w:val="0"/>
          <w:bCs w:val="0"/>
          <w:color w:val="auto"/>
          <w:sz w:val="22"/>
          <w:szCs w:val="22"/>
        </w:rPr>
        <w:t>w</w:t>
      </w:r>
      <w:r w:rsidRPr="005A1D07">
        <w:rPr>
          <w:rFonts w:ascii="Cambria" w:hAnsi="Cambria" w:cstheme="minorHAnsi"/>
          <w:b w:val="0"/>
          <w:bCs w:val="0"/>
          <w:color w:val="auto"/>
          <w:sz w:val="22"/>
          <w:szCs w:val="22"/>
        </w:rPr>
        <w:t xml:space="preserve"> zakresie zatrudnienia oraz sankcji z tytułu niespełnienia tych wymagań określa wzór umowy, stanowiący załącznik nr </w:t>
      </w:r>
      <w:r w:rsidR="007161DB" w:rsidRPr="005A1D07">
        <w:rPr>
          <w:rFonts w:ascii="Cambria" w:hAnsi="Cambria" w:cstheme="minorHAnsi"/>
          <w:b w:val="0"/>
          <w:bCs w:val="0"/>
          <w:color w:val="auto"/>
          <w:sz w:val="22"/>
          <w:szCs w:val="22"/>
        </w:rPr>
        <w:t>6</w:t>
      </w:r>
      <w:r w:rsidR="00495B3E">
        <w:rPr>
          <w:rFonts w:ascii="Cambria" w:hAnsi="Cambria" w:cstheme="minorHAnsi"/>
          <w:b w:val="0"/>
          <w:bCs w:val="0"/>
          <w:color w:val="auto"/>
          <w:sz w:val="22"/>
          <w:szCs w:val="22"/>
        </w:rPr>
        <w:t xml:space="preserve"> </w:t>
      </w:r>
      <w:r w:rsidRPr="005A1D07">
        <w:rPr>
          <w:rFonts w:ascii="Cambria" w:hAnsi="Cambria" w:cstheme="minorHAnsi"/>
          <w:b w:val="0"/>
          <w:bCs w:val="0"/>
          <w:color w:val="auto"/>
          <w:sz w:val="22"/>
          <w:szCs w:val="22"/>
        </w:rPr>
        <w:t xml:space="preserve"> do SWZ.</w:t>
      </w:r>
    </w:p>
    <w:p w:rsidR="00193819" w:rsidRPr="005A1D07" w:rsidRDefault="00193819" w:rsidP="00193819">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color w:val="auto"/>
          <w:sz w:val="22"/>
          <w:szCs w:val="22"/>
        </w:rPr>
      </w:pPr>
      <w:r w:rsidRPr="005A1D07">
        <w:rPr>
          <w:rFonts w:ascii="Cambria" w:hAnsi="Cambria" w:cstheme="minorHAnsi"/>
          <w:b w:val="0"/>
          <w:bCs w:val="0"/>
          <w:color w:val="auto"/>
          <w:sz w:val="22"/>
          <w:szCs w:val="22"/>
        </w:rPr>
        <w:t>Wymagany termin gwarancji na wykonane roboty budowlane –</w:t>
      </w:r>
      <w:r w:rsidR="00441DBC" w:rsidRPr="005A1D07">
        <w:rPr>
          <w:rFonts w:ascii="Cambria" w:hAnsi="Cambria" w:cstheme="minorHAnsi"/>
          <w:color w:val="auto"/>
          <w:sz w:val="22"/>
          <w:szCs w:val="22"/>
        </w:rPr>
        <w:t>60</w:t>
      </w:r>
      <w:r w:rsidRPr="005A1D07">
        <w:rPr>
          <w:rFonts w:ascii="Cambria" w:hAnsi="Cambria" w:cstheme="minorHAnsi"/>
          <w:color w:val="auto"/>
          <w:sz w:val="22"/>
          <w:szCs w:val="22"/>
        </w:rPr>
        <w:t xml:space="preserve"> miesięcy.</w:t>
      </w:r>
      <w:r w:rsidR="00D01E08" w:rsidRPr="005A1D07">
        <w:rPr>
          <w:rFonts w:ascii="Cambria" w:hAnsi="Cambria" w:cstheme="minorHAnsi"/>
          <w:color w:val="auto"/>
          <w:sz w:val="22"/>
          <w:szCs w:val="22"/>
        </w:rPr>
        <w:t xml:space="preserve"> </w:t>
      </w:r>
      <w:r w:rsidRPr="005A1D07">
        <w:rPr>
          <w:rFonts w:ascii="Cambria" w:hAnsi="Cambria" w:cstheme="minorHAnsi"/>
          <w:b w:val="0"/>
          <w:bCs w:val="0"/>
          <w:color w:val="auto"/>
          <w:sz w:val="22"/>
          <w:szCs w:val="22"/>
        </w:rPr>
        <w:t>Okres gwarancji na wykonane roboty budowlane rozpoczyna się od daty zakończenia robót potwierdzonych bezusterkowym protokołem odbioru końcowego zakończenia robót .</w:t>
      </w:r>
    </w:p>
    <w:p w:rsidR="00121A5E" w:rsidRPr="005A1D07" w:rsidRDefault="00121A5E" w:rsidP="00CD31A8">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color w:val="auto"/>
          <w:sz w:val="22"/>
          <w:szCs w:val="22"/>
        </w:rPr>
      </w:pPr>
      <w:r w:rsidRPr="005A1D07">
        <w:rPr>
          <w:rFonts w:ascii="Cambria" w:hAnsi="Cambria" w:cstheme="minorHAnsi"/>
          <w:b w:val="0"/>
          <w:bCs w:val="0"/>
          <w:color w:val="auto"/>
          <w:sz w:val="22"/>
          <w:szCs w:val="22"/>
        </w:rPr>
        <w:t>Nazwy i kody stosowane we Wspólnym Słowniku Zamówień.</w:t>
      </w:r>
    </w:p>
    <w:p w:rsidR="00CD31A8" w:rsidRPr="005A1D07" w:rsidRDefault="00121A5E" w:rsidP="00CD31A8">
      <w:pPr>
        <w:autoSpaceDE w:val="0"/>
        <w:autoSpaceDN w:val="0"/>
        <w:adjustRightInd w:val="0"/>
        <w:spacing w:after="0" w:line="276" w:lineRule="auto"/>
        <w:ind w:firstLine="708"/>
        <w:rPr>
          <w:rFonts w:ascii="Cambria" w:hAnsi="Cambria" w:cstheme="minorHAnsi"/>
          <w:b/>
          <w:bCs/>
        </w:rPr>
      </w:pPr>
      <w:r w:rsidRPr="005A1D07">
        <w:rPr>
          <w:rFonts w:ascii="Cambria" w:hAnsi="Cambria" w:cstheme="minorHAnsi"/>
          <w:b/>
          <w:bCs/>
        </w:rPr>
        <w:t xml:space="preserve">Kod CPV: </w:t>
      </w:r>
    </w:p>
    <w:p w:rsidR="00CD31A8" w:rsidRPr="005A1D07" w:rsidRDefault="00CD31A8" w:rsidP="00CD31A8">
      <w:pPr>
        <w:autoSpaceDE w:val="0"/>
        <w:autoSpaceDN w:val="0"/>
        <w:adjustRightInd w:val="0"/>
        <w:spacing w:after="0" w:line="276" w:lineRule="auto"/>
        <w:ind w:firstLine="708"/>
        <w:rPr>
          <w:rFonts w:ascii="Cambria" w:hAnsi="Cambria" w:cstheme="minorHAnsi"/>
          <w:b/>
          <w:bCs/>
        </w:rPr>
      </w:pPr>
      <w:r w:rsidRPr="005A1D07">
        <w:rPr>
          <w:rFonts w:ascii="Cambria" w:hAnsi="Cambria" w:cstheme="minorHAnsi"/>
          <w:b/>
          <w:bCs/>
        </w:rPr>
        <w:t xml:space="preserve">45.23.31.40-2 Roboty drogowe, </w:t>
      </w:r>
    </w:p>
    <w:p w:rsidR="001D33CB" w:rsidRPr="005A1D07" w:rsidRDefault="00CD31A8" w:rsidP="00CD31A8">
      <w:pPr>
        <w:autoSpaceDE w:val="0"/>
        <w:autoSpaceDN w:val="0"/>
        <w:adjustRightInd w:val="0"/>
        <w:spacing w:after="0" w:line="276" w:lineRule="auto"/>
        <w:ind w:firstLine="708"/>
        <w:rPr>
          <w:rFonts w:ascii="Cambria" w:hAnsi="Cambria" w:cstheme="minorHAnsi"/>
          <w:b/>
          <w:bCs/>
        </w:rPr>
      </w:pPr>
      <w:r w:rsidRPr="005A1D07">
        <w:rPr>
          <w:rFonts w:ascii="Cambria" w:hAnsi="Cambria" w:cstheme="minorHAnsi"/>
          <w:b/>
          <w:bCs/>
        </w:rPr>
        <w:t>45.23.32.20-7 Roboty w zakresie nawierzchni dróg.</w:t>
      </w:r>
    </w:p>
    <w:p w:rsidR="00C75336" w:rsidRPr="005A1D07" w:rsidRDefault="00C75336" w:rsidP="00C75336">
      <w:pPr>
        <w:autoSpaceDE w:val="0"/>
        <w:autoSpaceDN w:val="0"/>
        <w:adjustRightInd w:val="0"/>
        <w:spacing w:after="0" w:line="276" w:lineRule="auto"/>
        <w:rPr>
          <w:ins w:id="12" w:author="Mateusz Sieńko" w:date="2022-06-30T06:10:00Z"/>
          <w:rFonts w:ascii="Cambria" w:hAnsi="Cambria" w:cs="Arial"/>
        </w:rPr>
      </w:pPr>
      <w:r w:rsidRPr="005A1D07">
        <w:rPr>
          <w:rFonts w:ascii="Cambria" w:hAnsi="Cambria" w:cs="Arial"/>
        </w:rPr>
        <w:t>1</w:t>
      </w:r>
      <w:r w:rsidR="00495B3E">
        <w:rPr>
          <w:rFonts w:ascii="Cambria" w:hAnsi="Cambria" w:cs="Arial"/>
        </w:rPr>
        <w:t>3</w:t>
      </w:r>
      <w:r w:rsidRPr="005A1D07">
        <w:rPr>
          <w:rFonts w:ascii="Cambria" w:hAnsi="Cambria" w:cs="Arial"/>
        </w:rPr>
        <w:t>. Zamawiający uwzględnił wymagania w zakresie dostępności dla osób niepełnosprawnych  oraz projektowania z przeznaczeniem dla wszystkich użytkowników, zgodnie z art. 100 ust. 1 ustawy Pzp.</w:t>
      </w:r>
    </w:p>
    <w:p w:rsidR="00121A5E" w:rsidRPr="005A1D07" w:rsidRDefault="00121A5E" w:rsidP="001E5282">
      <w:pPr>
        <w:pStyle w:val="Nagwek1"/>
        <w:rPr>
          <w:rFonts w:ascii="Cambria" w:hAnsi="Cambria"/>
          <w:sz w:val="22"/>
          <w:szCs w:val="22"/>
        </w:rPr>
      </w:pPr>
      <w:bookmarkStart w:id="13" w:name="_Toc106621955"/>
      <w:r w:rsidRPr="005A1D07">
        <w:rPr>
          <w:rFonts w:ascii="Cambria" w:hAnsi="Cambria"/>
          <w:sz w:val="22"/>
          <w:szCs w:val="22"/>
        </w:rPr>
        <w:t xml:space="preserve">VI. </w:t>
      </w:r>
      <w:r w:rsidR="00760AC9" w:rsidRPr="005A1D07">
        <w:rPr>
          <w:rFonts w:ascii="Cambria" w:hAnsi="Cambria"/>
          <w:sz w:val="22"/>
          <w:szCs w:val="22"/>
        </w:rPr>
        <w:t>Podwykonawcy.</w:t>
      </w:r>
      <w:bookmarkEnd w:id="13"/>
    </w:p>
    <w:p w:rsidR="00F654B2" w:rsidRPr="005A1D07" w:rsidRDefault="00F654B2" w:rsidP="002F00FF">
      <w:pPr>
        <w:autoSpaceDE w:val="0"/>
        <w:autoSpaceDN w:val="0"/>
        <w:adjustRightInd w:val="0"/>
        <w:spacing w:after="0" w:line="276" w:lineRule="auto"/>
        <w:rPr>
          <w:rFonts w:ascii="Cambria" w:hAnsi="Cambria" w:cstheme="minorHAnsi"/>
          <w:b/>
          <w:bCs/>
        </w:rPr>
      </w:pPr>
    </w:p>
    <w:p w:rsidR="00121A5E" w:rsidRPr="005A1D07" w:rsidRDefault="00121A5E" w:rsidP="002F00FF">
      <w:pPr>
        <w:autoSpaceDE w:val="0"/>
        <w:autoSpaceDN w:val="0"/>
        <w:adjustRightInd w:val="0"/>
        <w:spacing w:after="0" w:line="276" w:lineRule="auto"/>
        <w:jc w:val="both"/>
        <w:rPr>
          <w:rFonts w:ascii="Cambria" w:hAnsi="Cambria" w:cstheme="minorHAnsi"/>
        </w:rPr>
      </w:pPr>
      <w:r w:rsidRPr="005A1D07">
        <w:rPr>
          <w:rFonts w:ascii="Cambria" w:hAnsi="Cambria" w:cstheme="minorHAnsi"/>
        </w:rPr>
        <w:t>Informacja o obowiązku osobistego wykonania przez wykonawcę kluczowych części</w:t>
      </w:r>
      <w:r w:rsidR="00AC5ED9" w:rsidRPr="005A1D07">
        <w:rPr>
          <w:rFonts w:ascii="Cambria" w:hAnsi="Cambria" w:cstheme="minorHAnsi"/>
        </w:rPr>
        <w:t xml:space="preserve"> </w:t>
      </w:r>
      <w:r w:rsidRPr="005A1D07">
        <w:rPr>
          <w:rFonts w:ascii="Cambria" w:hAnsi="Cambria" w:cstheme="minorHAnsi"/>
        </w:rPr>
        <w:t>zamówienia, jeżeli zamawiający dokonuje takiego zastrzeżenia zgodnie z art. 121ustawy Pzp.</w:t>
      </w:r>
    </w:p>
    <w:p w:rsidR="00F654B2" w:rsidRPr="005A1D07" w:rsidRDefault="00F654B2" w:rsidP="002F00FF">
      <w:pPr>
        <w:autoSpaceDE w:val="0"/>
        <w:autoSpaceDN w:val="0"/>
        <w:adjustRightInd w:val="0"/>
        <w:spacing w:after="0" w:line="276" w:lineRule="auto"/>
        <w:jc w:val="both"/>
        <w:rPr>
          <w:rFonts w:ascii="Cambria" w:hAnsi="Cambria" w:cstheme="minorHAnsi"/>
          <w:b/>
          <w:bCs/>
        </w:rPr>
      </w:pPr>
    </w:p>
    <w:p w:rsidR="00121A5E" w:rsidRPr="005A1D07" w:rsidRDefault="00121A5E"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1. Zamawiający nie wprowadza zastrzeżenia wskazującego na obowiązek osobistego wykonania</w:t>
      </w:r>
      <w:r w:rsidR="00AC5ED9" w:rsidRPr="005A1D07">
        <w:rPr>
          <w:rFonts w:ascii="Cambria" w:hAnsi="Cambria" w:cstheme="minorHAnsi"/>
        </w:rPr>
        <w:t xml:space="preserve"> </w:t>
      </w:r>
      <w:r w:rsidRPr="005A1D07">
        <w:rPr>
          <w:rFonts w:ascii="Cambria" w:hAnsi="Cambria" w:cstheme="minorHAnsi"/>
        </w:rPr>
        <w:t>przez wykonawcę kluczowych części zamówienia. Wykonawca może powierzyć wykonanie</w:t>
      </w:r>
      <w:r w:rsidR="00AC5ED9" w:rsidRPr="005A1D07">
        <w:rPr>
          <w:rFonts w:ascii="Cambria" w:hAnsi="Cambria" w:cstheme="minorHAnsi"/>
        </w:rPr>
        <w:t xml:space="preserve"> </w:t>
      </w:r>
      <w:r w:rsidRPr="005A1D07">
        <w:rPr>
          <w:rFonts w:ascii="Cambria" w:hAnsi="Cambria" w:cstheme="minorHAnsi"/>
        </w:rPr>
        <w:t>części zamówienia podwykonawcom.</w:t>
      </w:r>
      <w:r w:rsidR="00AC5ED9" w:rsidRPr="005A1D07">
        <w:rPr>
          <w:rFonts w:ascii="Cambria" w:hAnsi="Cambria" w:cstheme="minorHAnsi"/>
        </w:rPr>
        <w:t xml:space="preserve"> </w:t>
      </w:r>
      <w:r w:rsidRPr="005A1D07">
        <w:rPr>
          <w:rFonts w:ascii="Cambria" w:hAnsi="Cambria" w:cstheme="minorHAnsi"/>
        </w:rPr>
        <w:t>W przypadku powierzenia wykonania części zamówienia</w:t>
      </w:r>
      <w:r w:rsidR="00AC5ED9" w:rsidRPr="005A1D07">
        <w:rPr>
          <w:rFonts w:ascii="Cambria" w:hAnsi="Cambria" w:cstheme="minorHAnsi"/>
        </w:rPr>
        <w:t xml:space="preserve"> </w:t>
      </w:r>
      <w:r w:rsidRPr="005A1D07">
        <w:rPr>
          <w:rFonts w:ascii="Cambria" w:hAnsi="Cambria" w:cstheme="minorHAnsi"/>
        </w:rPr>
        <w:t>podwykonawcom, Zamawiający żąda, wskazania przez Wykonawcę części zamówienia, której</w:t>
      </w:r>
      <w:r w:rsidR="00AC5ED9" w:rsidRPr="005A1D07">
        <w:rPr>
          <w:rFonts w:ascii="Cambria" w:hAnsi="Cambria" w:cstheme="minorHAnsi"/>
        </w:rPr>
        <w:t xml:space="preserve"> </w:t>
      </w:r>
      <w:r w:rsidRPr="005A1D07">
        <w:rPr>
          <w:rFonts w:ascii="Cambria" w:hAnsi="Cambria" w:cstheme="minorHAnsi"/>
        </w:rPr>
        <w:t xml:space="preserve">wykonanie zamierza powierzyć podwykonawcom wraz z podaniem ich nazw </w:t>
      </w:r>
      <w:r w:rsidRPr="005A1D07">
        <w:rPr>
          <w:rFonts w:ascii="Cambria" w:hAnsi="Cambria" w:cstheme="minorHAnsi"/>
          <w:i/>
          <w:iCs/>
        </w:rPr>
        <w:t>(o ile są znani</w:t>
      </w:r>
      <w:r w:rsidR="00AC5ED9" w:rsidRPr="005A1D07">
        <w:rPr>
          <w:rFonts w:ascii="Cambria" w:hAnsi="Cambria" w:cstheme="minorHAnsi"/>
          <w:i/>
          <w:iCs/>
        </w:rPr>
        <w:t xml:space="preserve"> </w:t>
      </w:r>
      <w:r w:rsidRPr="005A1D07">
        <w:rPr>
          <w:rFonts w:ascii="Cambria" w:hAnsi="Cambria" w:cstheme="minorHAnsi"/>
          <w:i/>
          <w:iCs/>
        </w:rPr>
        <w:t>Wykonawcy)</w:t>
      </w:r>
      <w:r w:rsidRPr="005A1D07">
        <w:rPr>
          <w:rFonts w:ascii="Cambria" w:hAnsi="Cambria" w:cstheme="minorHAnsi"/>
        </w:rPr>
        <w:t>, lub podania przez Wykonawcę nazwy (firm) podwykonawców, na których zasoby</w:t>
      </w:r>
      <w:r w:rsidR="00AC5ED9" w:rsidRPr="005A1D07">
        <w:rPr>
          <w:rFonts w:ascii="Cambria" w:hAnsi="Cambria" w:cstheme="minorHAnsi"/>
        </w:rPr>
        <w:t xml:space="preserve"> </w:t>
      </w:r>
      <w:r w:rsidRPr="005A1D07">
        <w:rPr>
          <w:rFonts w:ascii="Cambria" w:hAnsi="Cambria" w:cstheme="minorHAnsi"/>
        </w:rPr>
        <w:t>wykonawca powołuje się na zasadach określonych w art. 118 ust. 1 ustawy Pzp, w celu wskazania</w:t>
      </w:r>
      <w:r w:rsidR="00AC5ED9" w:rsidRPr="005A1D07">
        <w:rPr>
          <w:rFonts w:ascii="Cambria" w:hAnsi="Cambria" w:cstheme="minorHAnsi"/>
        </w:rPr>
        <w:t xml:space="preserve"> </w:t>
      </w:r>
      <w:r w:rsidRPr="005A1D07">
        <w:rPr>
          <w:rFonts w:ascii="Cambria" w:hAnsi="Cambria" w:cstheme="minorHAnsi"/>
        </w:rPr>
        <w:t xml:space="preserve">spełnienia warunków udziału w </w:t>
      </w:r>
      <w:r w:rsidR="007161DB" w:rsidRPr="005A1D07">
        <w:rPr>
          <w:rFonts w:ascii="Cambria" w:hAnsi="Cambria" w:cstheme="minorHAnsi"/>
        </w:rPr>
        <w:t>postępowaniu</w:t>
      </w:r>
      <w:r w:rsidRPr="005A1D07">
        <w:rPr>
          <w:rFonts w:ascii="Cambria" w:hAnsi="Cambria" w:cstheme="minorHAnsi"/>
        </w:rPr>
        <w:t xml:space="preserve">, </w:t>
      </w:r>
      <w:r w:rsidR="000C0F54">
        <w:rPr>
          <w:rFonts w:ascii="Cambria" w:hAnsi="Cambria" w:cstheme="minorHAnsi"/>
        </w:rPr>
        <w:t xml:space="preserve">                          </w:t>
      </w:r>
      <w:r w:rsidRPr="005A1D07">
        <w:rPr>
          <w:rFonts w:ascii="Cambria" w:hAnsi="Cambria" w:cstheme="minorHAnsi"/>
        </w:rPr>
        <w:t>o których mowa w art. 112 ust. 2 pkt 4 ustawy Pzp.</w:t>
      </w:r>
    </w:p>
    <w:p w:rsidR="00121A5E" w:rsidRPr="005A1D07" w:rsidRDefault="00F654B2" w:rsidP="007161DB">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2</w:t>
      </w:r>
      <w:r w:rsidR="00121A5E" w:rsidRPr="005A1D07">
        <w:rPr>
          <w:rFonts w:ascii="Cambria" w:hAnsi="Cambria" w:cstheme="minorHAnsi"/>
        </w:rPr>
        <w:t>. Jeżeli zmiana albo rezygnacja z podwykonawcy dotyczy podmiotu na którego zasoby</w:t>
      </w:r>
      <w:r w:rsidR="00BF0A90" w:rsidRPr="005A1D07">
        <w:rPr>
          <w:rFonts w:ascii="Cambria" w:hAnsi="Cambria" w:cstheme="minorHAnsi"/>
        </w:rPr>
        <w:t xml:space="preserve"> W</w:t>
      </w:r>
      <w:r w:rsidR="00121A5E" w:rsidRPr="005A1D07">
        <w:rPr>
          <w:rFonts w:ascii="Cambria" w:hAnsi="Cambria" w:cstheme="minorHAnsi"/>
        </w:rPr>
        <w:t>ykonawca</w:t>
      </w:r>
      <w:r w:rsidR="00BF0A90" w:rsidRPr="005A1D07">
        <w:rPr>
          <w:rFonts w:ascii="Cambria" w:hAnsi="Cambria" w:cstheme="minorHAnsi"/>
        </w:rPr>
        <w:t xml:space="preserve"> p</w:t>
      </w:r>
      <w:r w:rsidR="00121A5E" w:rsidRPr="005A1D07">
        <w:rPr>
          <w:rFonts w:ascii="Cambria" w:hAnsi="Cambria" w:cstheme="minorHAnsi"/>
        </w:rPr>
        <w:t>owołał się, na zasadach określonych w art. 118 ust. 1 ustawy Pzp, w celu wykazania</w:t>
      </w:r>
      <w:r w:rsidR="00AC5ED9" w:rsidRPr="005A1D07">
        <w:rPr>
          <w:rFonts w:ascii="Cambria" w:hAnsi="Cambria" w:cstheme="minorHAnsi"/>
        </w:rPr>
        <w:t xml:space="preserve"> </w:t>
      </w:r>
      <w:r w:rsidR="00121A5E" w:rsidRPr="005A1D07">
        <w:rPr>
          <w:rFonts w:ascii="Cambria" w:hAnsi="Cambria" w:cstheme="minorHAnsi"/>
        </w:rPr>
        <w:t xml:space="preserve">spełnienia </w:t>
      </w:r>
      <w:r w:rsidR="00BF0A90" w:rsidRPr="005A1D07">
        <w:rPr>
          <w:rFonts w:ascii="Cambria" w:hAnsi="Cambria" w:cstheme="minorHAnsi"/>
        </w:rPr>
        <w:t>w</w:t>
      </w:r>
      <w:r w:rsidR="00121A5E" w:rsidRPr="005A1D07">
        <w:rPr>
          <w:rFonts w:ascii="Cambria" w:hAnsi="Cambria" w:cstheme="minorHAnsi"/>
        </w:rPr>
        <w:t>arunków udziału w postępowaniu, o którym mowa w art. 112 ust. 2 pkt 4 ustawy Pzp,</w:t>
      </w:r>
      <w:r w:rsidR="00BF0A90" w:rsidRPr="005A1D07">
        <w:rPr>
          <w:rFonts w:ascii="Cambria" w:hAnsi="Cambria" w:cstheme="minorHAnsi"/>
        </w:rPr>
        <w:t xml:space="preserve"> W</w:t>
      </w:r>
      <w:r w:rsidR="00121A5E" w:rsidRPr="005A1D07">
        <w:rPr>
          <w:rFonts w:ascii="Cambria" w:hAnsi="Cambria" w:cstheme="minorHAnsi"/>
        </w:rPr>
        <w:t>ykonawca jest obowiązany wykazać Zamawiającemu, iż proponowany inny podwykonawca lub</w:t>
      </w:r>
      <w:r w:rsidR="00AC5ED9" w:rsidRPr="005A1D07">
        <w:rPr>
          <w:rFonts w:ascii="Cambria" w:hAnsi="Cambria" w:cstheme="minorHAnsi"/>
        </w:rPr>
        <w:t xml:space="preserve"> </w:t>
      </w:r>
      <w:r w:rsidR="00121A5E" w:rsidRPr="005A1D07">
        <w:rPr>
          <w:rFonts w:ascii="Cambria" w:hAnsi="Cambria" w:cstheme="minorHAnsi"/>
        </w:rPr>
        <w:t>wykonawca samodzielnie spełnia je w stopniu nie mniejszym niż wymagany w trakcie</w:t>
      </w:r>
      <w:r w:rsidR="00BF0A90" w:rsidRPr="005A1D07">
        <w:rPr>
          <w:rFonts w:ascii="Cambria" w:hAnsi="Cambria" w:cstheme="minorHAnsi"/>
        </w:rPr>
        <w:t xml:space="preserve"> p</w:t>
      </w:r>
      <w:r w:rsidR="00121A5E" w:rsidRPr="005A1D07">
        <w:rPr>
          <w:rFonts w:ascii="Cambria" w:hAnsi="Cambria" w:cstheme="minorHAnsi"/>
        </w:rPr>
        <w:t>ostępowania o udzielenie zamówienia.</w:t>
      </w:r>
    </w:p>
    <w:p w:rsidR="00121A5E" w:rsidRPr="005A1D07" w:rsidRDefault="00F654B2"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3.</w:t>
      </w:r>
      <w:r w:rsidR="00121A5E" w:rsidRPr="005A1D07">
        <w:rPr>
          <w:rFonts w:ascii="Cambria" w:hAnsi="Cambria" w:cstheme="minorHAnsi"/>
        </w:rPr>
        <w:t xml:space="preserve"> Wymagania dotyczące zgłaszania i zawierania umów z podwykonawcami określa wzór umowy</w:t>
      </w:r>
      <w:r w:rsidR="00AC5ED9" w:rsidRPr="005A1D07">
        <w:rPr>
          <w:rFonts w:ascii="Cambria" w:hAnsi="Cambria" w:cstheme="minorHAnsi"/>
        </w:rPr>
        <w:t xml:space="preserve"> </w:t>
      </w:r>
      <w:r w:rsidR="00121A5E" w:rsidRPr="005A1D07">
        <w:rPr>
          <w:rFonts w:ascii="Cambria" w:hAnsi="Cambria" w:cstheme="minorHAnsi"/>
        </w:rPr>
        <w:t>załączony do niniejszej SWZ.</w:t>
      </w:r>
    </w:p>
    <w:p w:rsidR="00121A5E" w:rsidRPr="005A1D07" w:rsidRDefault="00121A5E" w:rsidP="001E5282">
      <w:pPr>
        <w:pStyle w:val="Nagwek1"/>
        <w:rPr>
          <w:rFonts w:ascii="Cambria" w:hAnsi="Cambria"/>
          <w:sz w:val="22"/>
          <w:szCs w:val="22"/>
        </w:rPr>
      </w:pPr>
      <w:bookmarkStart w:id="14" w:name="_Toc106621956"/>
      <w:r w:rsidRPr="005A1D07">
        <w:rPr>
          <w:rFonts w:ascii="Cambria" w:hAnsi="Cambria"/>
          <w:sz w:val="22"/>
          <w:szCs w:val="22"/>
        </w:rPr>
        <w:t xml:space="preserve">VII. </w:t>
      </w:r>
      <w:r w:rsidR="00760AC9" w:rsidRPr="005A1D07">
        <w:rPr>
          <w:rFonts w:ascii="Cambria" w:hAnsi="Cambria"/>
          <w:sz w:val="22"/>
          <w:szCs w:val="22"/>
        </w:rPr>
        <w:t>Termin wykonania zamówienia.</w:t>
      </w:r>
      <w:bookmarkEnd w:id="14"/>
    </w:p>
    <w:p w:rsidR="00193819" w:rsidRPr="00495B3E" w:rsidRDefault="00495B3E" w:rsidP="00495B3E">
      <w:pPr>
        <w:spacing w:line="276" w:lineRule="auto"/>
        <w:jc w:val="both"/>
        <w:rPr>
          <w:rFonts w:ascii="Cambria" w:hAnsi="Cambria" w:cstheme="minorHAnsi"/>
        </w:rPr>
      </w:pPr>
      <w:r>
        <w:rPr>
          <w:rFonts w:ascii="Cambria" w:hAnsi="Cambria" w:cstheme="minorHAnsi"/>
        </w:rPr>
        <w:t xml:space="preserve">Termin wykonania zamówienia: </w:t>
      </w:r>
      <w:r w:rsidR="00921D78">
        <w:rPr>
          <w:rFonts w:ascii="Cambria" w:hAnsi="Cambria" w:cstheme="minorHAnsi"/>
          <w:b/>
        </w:rPr>
        <w:t>6</w:t>
      </w:r>
      <w:r w:rsidR="001742ED">
        <w:rPr>
          <w:rFonts w:ascii="Cambria" w:hAnsi="Cambria" w:cstheme="minorHAnsi"/>
          <w:b/>
        </w:rPr>
        <w:t xml:space="preserve"> miesięcy </w:t>
      </w:r>
      <w:r w:rsidR="00AC5ED9" w:rsidRPr="00430816">
        <w:rPr>
          <w:rFonts w:ascii="Cambria" w:hAnsi="Cambria" w:cstheme="minorHAnsi"/>
          <w:b/>
        </w:rPr>
        <w:t xml:space="preserve"> </w:t>
      </w:r>
      <w:r w:rsidR="00C539CE" w:rsidRPr="00430816">
        <w:rPr>
          <w:rFonts w:ascii="Cambria" w:hAnsi="Cambria" w:cstheme="minorHAnsi"/>
          <w:b/>
        </w:rPr>
        <w:t>od dnia zawarcia umowy</w:t>
      </w:r>
    </w:p>
    <w:p w:rsidR="00121A5E" w:rsidRPr="005A1D07" w:rsidRDefault="00121A5E" w:rsidP="00760AC9">
      <w:pPr>
        <w:pStyle w:val="Nagwek1"/>
        <w:ind w:left="567" w:hanging="567"/>
        <w:jc w:val="both"/>
        <w:rPr>
          <w:rFonts w:ascii="Cambria" w:hAnsi="Cambria"/>
          <w:sz w:val="22"/>
          <w:szCs w:val="22"/>
        </w:rPr>
      </w:pPr>
      <w:bookmarkStart w:id="15" w:name="_Toc106621957"/>
      <w:r w:rsidRPr="005A1D07">
        <w:rPr>
          <w:rFonts w:ascii="Cambria" w:hAnsi="Cambria"/>
          <w:sz w:val="22"/>
          <w:szCs w:val="22"/>
        </w:rPr>
        <w:t xml:space="preserve">VIII. </w:t>
      </w:r>
      <w:r w:rsidR="00760AC9" w:rsidRPr="005A1D07">
        <w:rPr>
          <w:rFonts w:ascii="Cambria" w:hAnsi="Cambria"/>
          <w:sz w:val="22"/>
          <w:szCs w:val="22"/>
        </w:rPr>
        <w:t>Projektowane postanowienia umowy w sprawie zamówienia publicznego,</w:t>
      </w:r>
      <w:r w:rsidR="00760AC9" w:rsidRPr="005A1D07">
        <w:rPr>
          <w:rFonts w:ascii="Cambria" w:hAnsi="Cambria"/>
          <w:sz w:val="22"/>
          <w:szCs w:val="22"/>
        </w:rPr>
        <w:br/>
        <w:t xml:space="preserve"> które zostaną wprowadzone do treści tej umowy.</w:t>
      </w:r>
      <w:bookmarkEnd w:id="15"/>
    </w:p>
    <w:p w:rsidR="0082273B" w:rsidRPr="005A1D07" w:rsidRDefault="0082273B" w:rsidP="002F00FF">
      <w:pPr>
        <w:autoSpaceDE w:val="0"/>
        <w:autoSpaceDN w:val="0"/>
        <w:adjustRightInd w:val="0"/>
        <w:spacing w:after="0" w:line="276" w:lineRule="auto"/>
        <w:rPr>
          <w:rFonts w:ascii="Cambria" w:hAnsi="Cambria" w:cstheme="minorHAnsi"/>
          <w:b/>
          <w:bCs/>
        </w:rPr>
      </w:pPr>
    </w:p>
    <w:p w:rsidR="00121A5E" w:rsidRPr="005A1D07" w:rsidRDefault="00121A5E" w:rsidP="002F00FF">
      <w:pPr>
        <w:autoSpaceDE w:val="0"/>
        <w:autoSpaceDN w:val="0"/>
        <w:adjustRightInd w:val="0"/>
        <w:spacing w:after="0" w:line="276" w:lineRule="auto"/>
        <w:ind w:left="142" w:hanging="142"/>
        <w:jc w:val="both"/>
        <w:rPr>
          <w:rFonts w:ascii="Cambria" w:hAnsi="Cambria" w:cstheme="minorHAnsi"/>
        </w:rPr>
      </w:pPr>
      <w:r w:rsidRPr="005A1D07">
        <w:rPr>
          <w:rFonts w:ascii="Cambria" w:hAnsi="Cambria" w:cstheme="minorHAnsi"/>
        </w:rPr>
        <w:lastRenderedPageBreak/>
        <w:t xml:space="preserve">1. Umowa w sprawie realizacji niniejszego zamówienia publicznego zawarta zostanie </w:t>
      </w:r>
      <w:r w:rsidR="00AC5ED9" w:rsidRPr="005A1D07">
        <w:rPr>
          <w:rFonts w:ascii="Cambria" w:hAnsi="Cambria" w:cstheme="minorHAnsi"/>
        </w:rPr>
        <w:t xml:space="preserve">                              </w:t>
      </w:r>
      <w:r w:rsidRPr="005A1D07">
        <w:rPr>
          <w:rFonts w:ascii="Cambria" w:hAnsi="Cambria" w:cstheme="minorHAnsi"/>
        </w:rPr>
        <w:t>z</w:t>
      </w:r>
      <w:r w:rsidR="00AC5ED9" w:rsidRPr="005A1D07">
        <w:rPr>
          <w:rFonts w:ascii="Cambria" w:hAnsi="Cambria" w:cstheme="minorHAnsi"/>
        </w:rPr>
        <w:t xml:space="preserve"> </w:t>
      </w:r>
      <w:r w:rsidR="00136A24" w:rsidRPr="005A1D07">
        <w:rPr>
          <w:rFonts w:ascii="Cambria" w:hAnsi="Cambria" w:cstheme="minorHAnsi"/>
        </w:rPr>
        <w:t>u</w:t>
      </w:r>
      <w:r w:rsidRPr="005A1D07">
        <w:rPr>
          <w:rFonts w:ascii="Cambria" w:hAnsi="Cambria" w:cstheme="minorHAnsi"/>
        </w:rPr>
        <w:t>względnieniem postanowień wynikających z treści niniejszej specyfikacji oraz danych</w:t>
      </w:r>
      <w:r w:rsidR="00AC5ED9" w:rsidRPr="005A1D07">
        <w:rPr>
          <w:rFonts w:ascii="Cambria" w:hAnsi="Cambria" w:cstheme="minorHAnsi"/>
        </w:rPr>
        <w:t xml:space="preserve"> </w:t>
      </w:r>
      <w:r w:rsidRPr="005A1D07">
        <w:rPr>
          <w:rFonts w:ascii="Cambria" w:hAnsi="Cambria" w:cstheme="minorHAnsi"/>
        </w:rPr>
        <w:t>zawartych w ofercie.</w:t>
      </w:r>
    </w:p>
    <w:p w:rsidR="00121A5E" w:rsidRPr="005A1D07" w:rsidRDefault="00121A5E" w:rsidP="002F00FF">
      <w:pPr>
        <w:autoSpaceDE w:val="0"/>
        <w:autoSpaceDN w:val="0"/>
        <w:adjustRightInd w:val="0"/>
        <w:spacing w:after="0" w:line="276" w:lineRule="auto"/>
        <w:jc w:val="both"/>
        <w:rPr>
          <w:rFonts w:ascii="Cambria" w:hAnsi="Cambria" w:cstheme="minorHAnsi"/>
        </w:rPr>
      </w:pPr>
      <w:r w:rsidRPr="005A1D07">
        <w:rPr>
          <w:rFonts w:ascii="Cambria" w:hAnsi="Cambria" w:cstheme="minorHAnsi"/>
        </w:rPr>
        <w:t xml:space="preserve">2. Projekt umowy na wykonanie niniejszego zamówienia został określony w </w:t>
      </w:r>
      <w:r w:rsidR="001E5282" w:rsidRPr="005A1D07">
        <w:rPr>
          <w:rFonts w:ascii="Cambria" w:hAnsi="Cambria" w:cstheme="minorHAnsi"/>
          <w:b/>
          <w:bCs/>
        </w:rPr>
        <w:t>Z</w:t>
      </w:r>
      <w:r w:rsidRPr="005A1D07">
        <w:rPr>
          <w:rFonts w:ascii="Cambria" w:hAnsi="Cambria" w:cstheme="minorHAnsi"/>
          <w:b/>
          <w:bCs/>
        </w:rPr>
        <w:t xml:space="preserve">ałączniku nr </w:t>
      </w:r>
      <w:r w:rsidR="007E5B95" w:rsidRPr="005A1D07">
        <w:rPr>
          <w:rFonts w:ascii="Cambria" w:hAnsi="Cambria" w:cstheme="minorHAnsi"/>
          <w:b/>
          <w:bCs/>
        </w:rPr>
        <w:t>6</w:t>
      </w:r>
      <w:r w:rsidR="00046433" w:rsidRPr="005A1D07">
        <w:rPr>
          <w:rFonts w:ascii="Cambria" w:hAnsi="Cambria" w:cstheme="minorHAnsi"/>
          <w:b/>
          <w:bCs/>
        </w:rPr>
        <w:t xml:space="preserve"> </w:t>
      </w:r>
      <w:r w:rsidR="00AC5ED9" w:rsidRPr="005A1D07">
        <w:rPr>
          <w:rFonts w:ascii="Cambria" w:hAnsi="Cambria" w:cstheme="minorHAnsi"/>
          <w:b/>
          <w:bCs/>
        </w:rPr>
        <w:t xml:space="preserve"> </w:t>
      </w:r>
      <w:r w:rsidR="00332D9E" w:rsidRPr="005A1D07">
        <w:rPr>
          <w:rFonts w:ascii="Cambria" w:hAnsi="Cambria" w:cstheme="minorHAnsi"/>
        </w:rPr>
        <w:t>d</w:t>
      </w:r>
      <w:r w:rsidRPr="005A1D07">
        <w:rPr>
          <w:rFonts w:ascii="Cambria" w:hAnsi="Cambria" w:cstheme="minorHAnsi"/>
        </w:rPr>
        <w:t>o</w:t>
      </w:r>
      <w:r w:rsidR="00AC5ED9" w:rsidRPr="005A1D07">
        <w:rPr>
          <w:rFonts w:ascii="Cambria" w:hAnsi="Cambria" w:cstheme="minorHAnsi"/>
        </w:rPr>
        <w:t xml:space="preserve"> </w:t>
      </w:r>
      <w:r w:rsidRPr="005A1D07">
        <w:rPr>
          <w:rFonts w:ascii="Cambria" w:hAnsi="Cambria" w:cstheme="minorHAnsi"/>
        </w:rPr>
        <w:t>SWZ.</w:t>
      </w:r>
    </w:p>
    <w:p w:rsidR="0082273B" w:rsidRPr="005A1D07" w:rsidRDefault="0082273B" w:rsidP="002F00FF">
      <w:pPr>
        <w:pStyle w:val="Akapitzlist"/>
        <w:autoSpaceDE w:val="0"/>
        <w:autoSpaceDN w:val="0"/>
        <w:adjustRightInd w:val="0"/>
        <w:spacing w:after="0" w:line="276" w:lineRule="auto"/>
        <w:ind w:left="360"/>
        <w:rPr>
          <w:rFonts w:ascii="Cambria" w:hAnsi="Cambria" w:cs="Verdana"/>
        </w:rPr>
      </w:pPr>
    </w:p>
    <w:p w:rsidR="00121A5E" w:rsidRPr="005A1D07" w:rsidRDefault="00121A5E" w:rsidP="002F00FF">
      <w:pPr>
        <w:autoSpaceDE w:val="0"/>
        <w:autoSpaceDN w:val="0"/>
        <w:adjustRightInd w:val="0"/>
        <w:spacing w:after="0" w:line="276" w:lineRule="auto"/>
        <w:rPr>
          <w:rFonts w:ascii="Cambria" w:hAnsi="Cambria" w:cs="Verdana"/>
          <w:b/>
          <w:bCs/>
        </w:rPr>
      </w:pPr>
      <w:bookmarkStart w:id="16" w:name="_Toc106621958"/>
      <w:r w:rsidRPr="005A1D07">
        <w:rPr>
          <w:rStyle w:val="Nagwek1Znak"/>
          <w:rFonts w:ascii="Cambria" w:hAnsi="Cambria"/>
          <w:sz w:val="22"/>
          <w:szCs w:val="22"/>
        </w:rPr>
        <w:t xml:space="preserve">IX. </w:t>
      </w:r>
      <w:r w:rsidR="00760AC9" w:rsidRPr="005A1D07">
        <w:rPr>
          <w:rStyle w:val="Nagwek1Znak"/>
          <w:rFonts w:ascii="Cambria" w:hAnsi="Cambria"/>
          <w:sz w:val="22"/>
          <w:szCs w:val="22"/>
        </w:rPr>
        <w:t>Warunki udziału w postępowaniu</w:t>
      </w:r>
      <w:bookmarkEnd w:id="16"/>
    </w:p>
    <w:p w:rsidR="0082273B" w:rsidRPr="005A1D07" w:rsidRDefault="0082273B" w:rsidP="002F00FF">
      <w:pPr>
        <w:autoSpaceDE w:val="0"/>
        <w:autoSpaceDN w:val="0"/>
        <w:adjustRightInd w:val="0"/>
        <w:spacing w:after="0" w:line="276" w:lineRule="auto"/>
        <w:rPr>
          <w:rFonts w:ascii="Cambria" w:hAnsi="Cambria" w:cs="Verdana"/>
          <w:b/>
          <w:bCs/>
        </w:rPr>
      </w:pPr>
    </w:p>
    <w:p w:rsidR="00121A5E" w:rsidRPr="005A1D07" w:rsidRDefault="00121A5E" w:rsidP="002F00FF">
      <w:pPr>
        <w:autoSpaceDE w:val="0"/>
        <w:autoSpaceDN w:val="0"/>
        <w:adjustRightInd w:val="0"/>
        <w:spacing w:after="0" w:line="276" w:lineRule="auto"/>
        <w:rPr>
          <w:rFonts w:ascii="Cambria" w:hAnsi="Cambria" w:cstheme="minorHAnsi"/>
          <w:b/>
          <w:bCs/>
        </w:rPr>
      </w:pPr>
      <w:r w:rsidRPr="005A1D07">
        <w:rPr>
          <w:rFonts w:ascii="Cambria" w:hAnsi="Cambria" w:cstheme="minorHAnsi"/>
        </w:rPr>
        <w:t>1</w:t>
      </w:r>
      <w:r w:rsidRPr="005A1D07">
        <w:rPr>
          <w:rFonts w:ascii="Cambria" w:hAnsi="Cambria" w:cstheme="minorHAnsi"/>
          <w:b/>
          <w:bCs/>
        </w:rPr>
        <w:t xml:space="preserve">. </w:t>
      </w:r>
      <w:r w:rsidRPr="005A1D07">
        <w:rPr>
          <w:rFonts w:ascii="Cambria" w:hAnsi="Cambria" w:cstheme="minorHAnsi"/>
        </w:rPr>
        <w:t>O udzielenie zamówienia mogą ubiegać się Wykonawcy, którzy:</w:t>
      </w:r>
    </w:p>
    <w:p w:rsidR="00121A5E" w:rsidRPr="005A1D07" w:rsidRDefault="00121A5E" w:rsidP="002F00FF">
      <w:pPr>
        <w:autoSpaceDE w:val="0"/>
        <w:autoSpaceDN w:val="0"/>
        <w:adjustRightInd w:val="0"/>
        <w:spacing w:after="0" w:line="276" w:lineRule="auto"/>
        <w:ind w:left="567" w:hanging="283"/>
        <w:jc w:val="both"/>
        <w:rPr>
          <w:rFonts w:ascii="Cambria" w:hAnsi="Cambria" w:cstheme="minorHAnsi"/>
        </w:rPr>
      </w:pPr>
      <w:r w:rsidRPr="005A1D07">
        <w:rPr>
          <w:rFonts w:ascii="Cambria" w:hAnsi="Cambria" w:cstheme="minorHAnsi"/>
        </w:rPr>
        <w:t xml:space="preserve">1) spełniają warunki udziału w postępowaniu, o których mowa w art. 112 ust.1 ustawy </w:t>
      </w:r>
      <w:r w:rsidR="0082273B" w:rsidRPr="005A1D07">
        <w:rPr>
          <w:rFonts w:ascii="Cambria" w:hAnsi="Cambria" w:cstheme="minorHAnsi"/>
        </w:rPr>
        <w:t>P</w:t>
      </w:r>
      <w:r w:rsidRPr="005A1D07">
        <w:rPr>
          <w:rFonts w:ascii="Cambria" w:hAnsi="Cambria" w:cstheme="minorHAnsi"/>
        </w:rPr>
        <w:t xml:space="preserve">zp </w:t>
      </w:r>
      <w:r w:rsidR="00AC5ED9" w:rsidRPr="005A1D07">
        <w:rPr>
          <w:rFonts w:ascii="Cambria" w:hAnsi="Cambria" w:cstheme="minorHAnsi"/>
        </w:rPr>
        <w:t xml:space="preserve">               </w:t>
      </w:r>
      <w:r w:rsidRPr="005A1D07">
        <w:rPr>
          <w:rFonts w:ascii="Cambria" w:hAnsi="Cambria" w:cstheme="minorHAnsi"/>
        </w:rPr>
        <w:t>i</w:t>
      </w:r>
      <w:r w:rsidR="00AC5ED9" w:rsidRPr="005A1D07">
        <w:rPr>
          <w:rFonts w:ascii="Cambria" w:hAnsi="Cambria" w:cstheme="minorHAnsi"/>
        </w:rPr>
        <w:t xml:space="preserve"> </w:t>
      </w:r>
      <w:r w:rsidRPr="005A1D07">
        <w:rPr>
          <w:rFonts w:ascii="Cambria" w:hAnsi="Cambria" w:cstheme="minorHAnsi"/>
        </w:rPr>
        <w:t xml:space="preserve">którzy wykażą ich spełnianie na poziomie wymaganym przez Zamawiającego zgodnie </w:t>
      </w:r>
      <w:r w:rsidR="00AC5ED9" w:rsidRPr="005A1D07">
        <w:rPr>
          <w:rFonts w:ascii="Cambria" w:hAnsi="Cambria" w:cstheme="minorHAnsi"/>
        </w:rPr>
        <w:t xml:space="preserve">                </w:t>
      </w:r>
      <w:r w:rsidRPr="005A1D07">
        <w:rPr>
          <w:rFonts w:ascii="Cambria" w:hAnsi="Cambria" w:cstheme="minorHAnsi"/>
        </w:rPr>
        <w:t>z opise</w:t>
      </w:r>
      <w:r w:rsidR="00D434C5" w:rsidRPr="005A1D07">
        <w:rPr>
          <w:rFonts w:ascii="Cambria" w:hAnsi="Cambria" w:cstheme="minorHAnsi"/>
        </w:rPr>
        <w:t>m z</w:t>
      </w:r>
      <w:r w:rsidRPr="005A1D07">
        <w:rPr>
          <w:rFonts w:ascii="Cambria" w:hAnsi="Cambria" w:cstheme="minorHAnsi"/>
        </w:rPr>
        <w:t>amieszczonym poniżej oraz</w:t>
      </w:r>
    </w:p>
    <w:p w:rsidR="00121A5E" w:rsidRPr="005A1D07" w:rsidRDefault="00121A5E" w:rsidP="002F00FF">
      <w:pPr>
        <w:autoSpaceDE w:val="0"/>
        <w:autoSpaceDN w:val="0"/>
        <w:adjustRightInd w:val="0"/>
        <w:spacing w:after="0" w:line="276" w:lineRule="auto"/>
        <w:ind w:left="567" w:hanging="283"/>
        <w:jc w:val="both"/>
        <w:rPr>
          <w:rFonts w:ascii="Cambria" w:hAnsi="Cambria" w:cstheme="minorHAnsi"/>
        </w:rPr>
      </w:pPr>
      <w:r w:rsidRPr="005A1D07">
        <w:rPr>
          <w:rFonts w:ascii="Cambria" w:hAnsi="Cambria" w:cstheme="minorHAnsi"/>
        </w:rPr>
        <w:t>2) nie podlegają wykluczeniu z postępowania na podstawie art. 108 ust. 1 ustawy Pzp.</w:t>
      </w:r>
    </w:p>
    <w:p w:rsidR="00A7527A" w:rsidRPr="005A1D07" w:rsidRDefault="00A7527A" w:rsidP="002F00FF">
      <w:pPr>
        <w:autoSpaceDE w:val="0"/>
        <w:autoSpaceDN w:val="0"/>
        <w:adjustRightInd w:val="0"/>
        <w:spacing w:after="0" w:line="276" w:lineRule="auto"/>
        <w:ind w:left="567" w:hanging="283"/>
        <w:jc w:val="both"/>
        <w:rPr>
          <w:rFonts w:ascii="Cambria" w:hAnsi="Cambria" w:cstheme="minorHAnsi"/>
        </w:rPr>
      </w:pPr>
      <w:r w:rsidRPr="005A1D07">
        <w:rPr>
          <w:rFonts w:ascii="Cambria" w:hAnsi="Cambria" w:cstheme="minorHAnsi"/>
        </w:rPr>
        <w:t xml:space="preserve">3) nie podlegają wykluczeniu z postępowania na podstawie </w:t>
      </w:r>
      <w:r w:rsidRPr="005A1D07">
        <w:rPr>
          <w:rStyle w:val="markedcontent"/>
          <w:rFonts w:ascii="Times New Roman" w:hAnsi="Times New Roman"/>
          <w:sz w:val="24"/>
          <w:szCs w:val="24"/>
        </w:rPr>
        <w:t xml:space="preserve">art. 7 ust. 1 </w:t>
      </w:r>
      <w:r w:rsidRPr="005A1D07">
        <w:rPr>
          <w:rFonts w:ascii="Times New Roman" w:hAnsi="Times New Roman"/>
          <w:sz w:val="24"/>
          <w:szCs w:val="24"/>
        </w:rPr>
        <w:t xml:space="preserve"> ustawy z dnia 13 kwietnia 2022 r. </w:t>
      </w:r>
      <w:r w:rsidRPr="005A1D07">
        <w:rPr>
          <w:rFonts w:ascii="Times New Roman" w:hAnsi="Times New Roman"/>
          <w:bCs/>
          <w:sz w:val="24"/>
          <w:szCs w:val="24"/>
          <w:lang w:eastAsia="pl-PL"/>
        </w:rPr>
        <w:t>o szczególnych rozwiązaniach w zakresie przeciwdziałania wspieraniu agresji na Ukrainę (Dz.U.</w:t>
      </w:r>
      <w:r w:rsidR="00B8268D" w:rsidRPr="005A1D07">
        <w:rPr>
          <w:rFonts w:ascii="Times New Roman" w:hAnsi="Times New Roman"/>
          <w:bCs/>
          <w:sz w:val="24"/>
          <w:szCs w:val="24"/>
          <w:lang w:eastAsia="pl-PL"/>
        </w:rPr>
        <w:t>2022</w:t>
      </w:r>
      <w:r w:rsidRPr="005A1D07">
        <w:rPr>
          <w:rFonts w:ascii="Times New Roman" w:hAnsi="Times New Roman"/>
          <w:bCs/>
          <w:sz w:val="24"/>
          <w:szCs w:val="24"/>
          <w:lang w:eastAsia="pl-PL"/>
        </w:rPr>
        <w:t xml:space="preserve"> poz. 835).</w:t>
      </w:r>
    </w:p>
    <w:p w:rsidR="00121A5E" w:rsidRPr="005A1D07" w:rsidRDefault="00121A5E" w:rsidP="002F00FF">
      <w:pPr>
        <w:autoSpaceDE w:val="0"/>
        <w:autoSpaceDN w:val="0"/>
        <w:adjustRightInd w:val="0"/>
        <w:spacing w:after="0" w:line="276" w:lineRule="auto"/>
        <w:rPr>
          <w:rFonts w:ascii="Cambria" w:hAnsi="Cambria" w:cstheme="minorHAnsi"/>
        </w:rPr>
      </w:pPr>
      <w:r w:rsidRPr="005A1D07">
        <w:rPr>
          <w:rFonts w:ascii="Cambria" w:hAnsi="Cambria" w:cstheme="minorHAnsi"/>
        </w:rPr>
        <w:t>2.Wykonawcy są zobowiązani spełnić warunki udziału w postępowaniu dotyczące</w:t>
      </w:r>
      <w:r w:rsidR="00CB62F9" w:rsidRPr="005A1D07">
        <w:rPr>
          <w:rFonts w:ascii="Cambria" w:hAnsi="Cambria" w:cstheme="minorHAnsi"/>
        </w:rPr>
        <w:t>:</w:t>
      </w:r>
    </w:p>
    <w:p w:rsidR="001D7F65" w:rsidRPr="005A1D07" w:rsidRDefault="001D7F65" w:rsidP="001D7F65">
      <w:pPr>
        <w:pStyle w:val="Teksttreci0"/>
        <w:shd w:val="clear" w:color="auto" w:fill="auto"/>
        <w:spacing w:line="276" w:lineRule="auto"/>
        <w:ind w:left="852" w:right="20" w:hanging="426"/>
        <w:jc w:val="both"/>
        <w:rPr>
          <w:rFonts w:ascii="Cambria" w:hAnsi="Cambria" w:cstheme="minorHAnsi"/>
          <w:sz w:val="22"/>
          <w:szCs w:val="22"/>
        </w:rPr>
      </w:pPr>
      <w:r w:rsidRPr="005A1D07">
        <w:rPr>
          <w:rFonts w:ascii="Cambria" w:hAnsi="Cambria" w:cstheme="minorHAnsi"/>
          <w:b/>
          <w:sz w:val="22"/>
          <w:szCs w:val="22"/>
        </w:rPr>
        <w:t>1)</w:t>
      </w:r>
      <w:r w:rsidRPr="005A1D07">
        <w:rPr>
          <w:rFonts w:ascii="Cambria" w:hAnsi="Cambria" w:cstheme="minorHAnsi"/>
          <w:b/>
          <w:sz w:val="22"/>
          <w:szCs w:val="22"/>
        </w:rPr>
        <w:tab/>
        <w:t>zdolności do występowania w obrocie gospodarczym:</w:t>
      </w:r>
    </w:p>
    <w:p w:rsidR="001D7F65" w:rsidRPr="005A1D07" w:rsidRDefault="001D7F65" w:rsidP="001D7F65">
      <w:pPr>
        <w:pStyle w:val="Teksttreci0"/>
        <w:shd w:val="clear" w:color="auto" w:fill="auto"/>
        <w:spacing w:line="276" w:lineRule="auto"/>
        <w:ind w:left="852" w:right="20" w:firstLine="0"/>
        <w:jc w:val="both"/>
        <w:rPr>
          <w:rFonts w:ascii="Cambria" w:hAnsi="Cambria" w:cstheme="minorHAnsi"/>
          <w:sz w:val="22"/>
          <w:szCs w:val="22"/>
        </w:rPr>
      </w:pPr>
      <w:r w:rsidRPr="005A1D07">
        <w:rPr>
          <w:rFonts w:ascii="Cambria" w:hAnsi="Cambria" w:cstheme="minorHAnsi"/>
          <w:sz w:val="22"/>
          <w:szCs w:val="22"/>
        </w:rPr>
        <w:t>Zamawiający nie stawia warunku w powyższym zakresie.</w:t>
      </w:r>
    </w:p>
    <w:p w:rsidR="001D7F65" w:rsidRPr="005A1D07" w:rsidRDefault="001D7F65" w:rsidP="001D7F65">
      <w:pPr>
        <w:pStyle w:val="Teksttreci0"/>
        <w:shd w:val="clear" w:color="auto" w:fill="auto"/>
        <w:spacing w:line="276" w:lineRule="auto"/>
        <w:ind w:left="852" w:right="20" w:hanging="426"/>
        <w:jc w:val="both"/>
        <w:rPr>
          <w:rFonts w:ascii="Cambria" w:hAnsi="Cambria" w:cstheme="minorHAnsi"/>
          <w:b/>
          <w:sz w:val="22"/>
          <w:szCs w:val="22"/>
        </w:rPr>
      </w:pPr>
      <w:r w:rsidRPr="005A1D07">
        <w:rPr>
          <w:rFonts w:ascii="Cambria" w:hAnsi="Cambria" w:cstheme="minorHAnsi"/>
          <w:b/>
          <w:sz w:val="22"/>
          <w:szCs w:val="22"/>
        </w:rPr>
        <w:t>2)</w:t>
      </w:r>
      <w:r w:rsidRPr="005A1D07">
        <w:rPr>
          <w:rFonts w:ascii="Cambria" w:hAnsi="Cambria" w:cstheme="minorHAnsi"/>
          <w:b/>
          <w:sz w:val="22"/>
          <w:szCs w:val="22"/>
        </w:rPr>
        <w:tab/>
        <w:t>uprawnień do prowadzenia określonej działalności gospodarczej lub zawodowej, o ile wynika to z odrębnych przepisów:</w:t>
      </w:r>
    </w:p>
    <w:p w:rsidR="001D7F65" w:rsidRPr="005A1D07" w:rsidRDefault="001D7F65" w:rsidP="001D7F65">
      <w:pPr>
        <w:pStyle w:val="Teksttreci0"/>
        <w:shd w:val="clear" w:color="auto" w:fill="auto"/>
        <w:spacing w:line="276" w:lineRule="auto"/>
        <w:ind w:left="852" w:right="20" w:firstLine="0"/>
        <w:jc w:val="both"/>
        <w:rPr>
          <w:rFonts w:ascii="Cambria" w:hAnsi="Cambria" w:cstheme="minorHAnsi"/>
          <w:sz w:val="22"/>
          <w:szCs w:val="22"/>
        </w:rPr>
      </w:pPr>
      <w:r w:rsidRPr="005A1D07">
        <w:rPr>
          <w:rFonts w:ascii="Cambria" w:hAnsi="Cambria" w:cstheme="minorHAnsi"/>
          <w:sz w:val="22"/>
          <w:szCs w:val="22"/>
        </w:rPr>
        <w:t>Zamawiający nie stawia warunku w powyższym zakresie.</w:t>
      </w:r>
    </w:p>
    <w:p w:rsidR="001D7F65" w:rsidRPr="005A1D07" w:rsidRDefault="001D7F65" w:rsidP="001D7F65">
      <w:pPr>
        <w:pStyle w:val="Teksttreci0"/>
        <w:shd w:val="clear" w:color="auto" w:fill="auto"/>
        <w:spacing w:line="276" w:lineRule="auto"/>
        <w:ind w:left="852" w:right="20" w:hanging="426"/>
        <w:jc w:val="both"/>
        <w:rPr>
          <w:rFonts w:ascii="Cambria" w:hAnsi="Cambria" w:cstheme="minorHAnsi"/>
          <w:sz w:val="22"/>
          <w:szCs w:val="22"/>
        </w:rPr>
      </w:pPr>
      <w:r w:rsidRPr="005A1D07">
        <w:rPr>
          <w:rFonts w:ascii="Cambria" w:hAnsi="Cambria" w:cstheme="minorHAnsi"/>
          <w:b/>
          <w:sz w:val="22"/>
          <w:szCs w:val="22"/>
        </w:rPr>
        <w:t>3)</w:t>
      </w:r>
      <w:r w:rsidRPr="005A1D07">
        <w:rPr>
          <w:rFonts w:ascii="Cambria" w:hAnsi="Cambria" w:cstheme="minorHAnsi"/>
          <w:b/>
          <w:sz w:val="22"/>
          <w:szCs w:val="22"/>
        </w:rPr>
        <w:tab/>
        <w:t>sytuacji ekonomicznej lub finansowej:</w:t>
      </w:r>
    </w:p>
    <w:p w:rsidR="001D7F65" w:rsidRPr="005A1D07" w:rsidRDefault="001D7F65" w:rsidP="001D7F65">
      <w:pPr>
        <w:pStyle w:val="Teksttreci0"/>
        <w:shd w:val="clear" w:color="auto" w:fill="auto"/>
        <w:spacing w:line="276" w:lineRule="auto"/>
        <w:ind w:left="852" w:right="20" w:firstLine="0"/>
        <w:jc w:val="both"/>
        <w:rPr>
          <w:rFonts w:ascii="Cambria" w:hAnsi="Cambria" w:cstheme="minorHAnsi"/>
          <w:sz w:val="22"/>
          <w:szCs w:val="22"/>
        </w:rPr>
      </w:pPr>
      <w:r w:rsidRPr="005A1D07">
        <w:rPr>
          <w:rFonts w:ascii="Cambria" w:hAnsi="Cambria" w:cstheme="minorHAnsi"/>
          <w:sz w:val="22"/>
          <w:szCs w:val="22"/>
        </w:rPr>
        <w:t>Zamawiający nie stawia warunku w powyższym zakresie.</w:t>
      </w:r>
    </w:p>
    <w:p w:rsidR="001D7F65" w:rsidRPr="005A1D07" w:rsidRDefault="001D7F65" w:rsidP="001D7F65">
      <w:pPr>
        <w:pStyle w:val="Teksttreci0"/>
        <w:shd w:val="clear" w:color="auto" w:fill="auto"/>
        <w:spacing w:line="276" w:lineRule="auto"/>
        <w:ind w:left="852" w:right="20" w:hanging="426"/>
        <w:jc w:val="both"/>
        <w:rPr>
          <w:rFonts w:ascii="Cambria" w:hAnsi="Cambria" w:cstheme="minorHAnsi"/>
          <w:b/>
          <w:sz w:val="22"/>
          <w:szCs w:val="22"/>
        </w:rPr>
      </w:pPr>
      <w:r w:rsidRPr="005A1D07">
        <w:rPr>
          <w:rFonts w:ascii="Cambria" w:hAnsi="Cambria" w:cstheme="minorHAnsi"/>
          <w:b/>
          <w:sz w:val="22"/>
          <w:szCs w:val="22"/>
        </w:rPr>
        <w:t>4)</w:t>
      </w:r>
      <w:r w:rsidRPr="005A1D07">
        <w:rPr>
          <w:rFonts w:ascii="Cambria" w:hAnsi="Cambria" w:cstheme="minorHAnsi"/>
          <w:b/>
          <w:sz w:val="22"/>
          <w:szCs w:val="22"/>
        </w:rPr>
        <w:tab/>
        <w:t>zdolności technicznej lub zawodowej:</w:t>
      </w:r>
    </w:p>
    <w:p w:rsidR="001D7F65" w:rsidRPr="005A1D07" w:rsidRDefault="001D7F65" w:rsidP="001D7F65">
      <w:pPr>
        <w:pStyle w:val="Bezodstpw"/>
        <w:spacing w:line="276" w:lineRule="auto"/>
        <w:ind w:left="851"/>
        <w:jc w:val="both"/>
        <w:rPr>
          <w:rFonts w:ascii="Cambria" w:hAnsi="Cambria" w:cstheme="minorHAnsi"/>
          <w:sz w:val="22"/>
          <w:szCs w:val="22"/>
        </w:rPr>
      </w:pPr>
      <w:r w:rsidRPr="005A1D07">
        <w:rPr>
          <w:rFonts w:ascii="Cambria" w:hAnsi="Cambria" w:cstheme="minorHAnsi"/>
          <w:sz w:val="22"/>
          <w:szCs w:val="22"/>
        </w:rPr>
        <w:t>Wykonawca spełni warunek jeżeli wykaże, że skieruje do realizacji zamówienia:</w:t>
      </w:r>
    </w:p>
    <w:p w:rsidR="001D7F65" w:rsidRPr="005A1D07" w:rsidRDefault="001D7F65" w:rsidP="001D7F65">
      <w:pPr>
        <w:pStyle w:val="Bezodstpw"/>
        <w:numPr>
          <w:ilvl w:val="0"/>
          <w:numId w:val="9"/>
        </w:numPr>
        <w:spacing w:line="276" w:lineRule="auto"/>
        <w:ind w:left="851" w:hanging="284"/>
        <w:jc w:val="both"/>
        <w:rPr>
          <w:rFonts w:ascii="Cambria" w:hAnsi="Cambria" w:cstheme="minorHAnsi"/>
          <w:sz w:val="22"/>
          <w:szCs w:val="22"/>
        </w:rPr>
      </w:pPr>
      <w:r w:rsidRPr="005A1D07">
        <w:rPr>
          <w:rFonts w:ascii="Cambria" w:hAnsi="Cambria" w:cstheme="minorHAnsi"/>
          <w:b/>
          <w:bCs/>
          <w:sz w:val="22"/>
          <w:szCs w:val="22"/>
        </w:rPr>
        <w:t>Kierownika budowy,</w:t>
      </w:r>
      <w:r w:rsidRPr="005A1D07">
        <w:rPr>
          <w:rFonts w:ascii="Cambria" w:hAnsi="Cambria" w:cstheme="minorHAnsi"/>
          <w:sz w:val="22"/>
          <w:szCs w:val="22"/>
        </w:rPr>
        <w:t xml:space="preserve"> posiadającego uprawnienia budowlane do kierowania robotami </w:t>
      </w:r>
      <w:r w:rsidRPr="005A1D07">
        <w:rPr>
          <w:rFonts w:ascii="Cambria" w:hAnsi="Cambria" w:cstheme="minorHAnsi"/>
          <w:sz w:val="22"/>
          <w:szCs w:val="22"/>
        </w:rPr>
        <w:br/>
        <w:t>w specjalności drogowej,</w:t>
      </w:r>
    </w:p>
    <w:p w:rsidR="001D7F65" w:rsidRPr="005A1D07" w:rsidRDefault="001D7F65" w:rsidP="00D84A00">
      <w:pPr>
        <w:pStyle w:val="Bezodstpw"/>
        <w:numPr>
          <w:ilvl w:val="0"/>
          <w:numId w:val="9"/>
        </w:numPr>
        <w:spacing w:line="276" w:lineRule="auto"/>
        <w:ind w:left="851" w:hanging="284"/>
        <w:jc w:val="both"/>
        <w:rPr>
          <w:rFonts w:ascii="Cambria" w:hAnsi="Cambria" w:cstheme="minorHAnsi"/>
          <w:sz w:val="22"/>
          <w:szCs w:val="22"/>
        </w:rPr>
      </w:pPr>
      <w:r w:rsidRPr="005A1D07">
        <w:rPr>
          <w:rFonts w:ascii="Cambria" w:hAnsi="Cambria" w:cstheme="minorHAnsi"/>
          <w:b/>
          <w:bCs/>
          <w:sz w:val="22"/>
          <w:szCs w:val="22"/>
        </w:rPr>
        <w:t xml:space="preserve">minimum 4 osoby </w:t>
      </w:r>
      <w:r w:rsidRPr="005A1D07">
        <w:rPr>
          <w:rFonts w:ascii="Cambria" w:hAnsi="Cambria" w:cstheme="minorHAnsi"/>
          <w:sz w:val="22"/>
          <w:szCs w:val="22"/>
        </w:rPr>
        <w:t>zatrudnione każda w pełnym wymiarze czasu pracy (cały etat) na umowę o pracę, którzy bezpośrednio będą związani z wykonywanymi robotami drogowymi (osoby fizyczne oraz operatorzy sprzętu</w:t>
      </w:r>
      <w:r w:rsidR="00263CBF" w:rsidRPr="005A1D07">
        <w:rPr>
          <w:rFonts w:ascii="Cambria" w:hAnsi="Cambria" w:cstheme="minorHAnsi"/>
          <w:sz w:val="22"/>
          <w:szCs w:val="22"/>
        </w:rPr>
        <w:t xml:space="preserve"> wykorzystywanego do realizacji zamówienia</w:t>
      </w:r>
      <w:r w:rsidRPr="005A1D07">
        <w:rPr>
          <w:rFonts w:ascii="Cambria" w:hAnsi="Cambria" w:cstheme="minorHAnsi"/>
          <w:sz w:val="22"/>
          <w:szCs w:val="22"/>
        </w:rPr>
        <w:t>).</w:t>
      </w:r>
    </w:p>
    <w:p w:rsidR="001D7F65" w:rsidRPr="005A1D07" w:rsidRDefault="001D7F65" w:rsidP="001D7F65">
      <w:pPr>
        <w:spacing w:after="0" w:line="288" w:lineRule="auto"/>
        <w:ind w:left="862"/>
        <w:rPr>
          <w:rFonts w:ascii="Cambria" w:hAnsi="Cambria" w:cs="Times New Roman"/>
        </w:rPr>
      </w:pPr>
      <w:r w:rsidRPr="005A1D07">
        <w:rPr>
          <w:rFonts w:ascii="Cambria" w:hAnsi="Cambria" w:cs="Times New Roman"/>
          <w:b/>
        </w:rPr>
        <w:t xml:space="preserve">UWAGA: </w:t>
      </w:r>
    </w:p>
    <w:p w:rsidR="001D7F65" w:rsidRPr="005A1D07" w:rsidRDefault="001D7F65" w:rsidP="001D7F65">
      <w:pPr>
        <w:numPr>
          <w:ilvl w:val="1"/>
          <w:numId w:val="21"/>
        </w:numPr>
        <w:spacing w:after="0" w:line="288" w:lineRule="auto"/>
        <w:ind w:right="-6" w:hanging="286"/>
        <w:jc w:val="both"/>
        <w:rPr>
          <w:rFonts w:ascii="Cambria" w:hAnsi="Cambria" w:cstheme="minorHAnsi"/>
        </w:rPr>
      </w:pPr>
      <w:r w:rsidRPr="005A1D07">
        <w:rPr>
          <w:rFonts w:ascii="Cambria" w:hAnsi="Cambria" w:cstheme="minorHAnsi"/>
        </w:rPr>
        <w:t>w zakresie osób skierowanych przez Wykonawcę do realizacji zamówienia publicznego, Zamawiający uznaje wymagane uprawnienia określone w ustawie z dnia 7 lipca 1994 r. Prawo budowlane (t.</w:t>
      </w:r>
      <w:r w:rsidR="00D01E08" w:rsidRPr="005A1D07">
        <w:rPr>
          <w:rFonts w:ascii="Cambria" w:hAnsi="Cambria" w:cstheme="minorHAnsi"/>
        </w:rPr>
        <w:t xml:space="preserve"> </w:t>
      </w:r>
      <w:r w:rsidRPr="005A1D07">
        <w:rPr>
          <w:rFonts w:ascii="Cambria" w:hAnsi="Cambria" w:cstheme="minorHAnsi"/>
        </w:rPr>
        <w:t>j. Dz.</w:t>
      </w:r>
      <w:r w:rsidR="00D01E08" w:rsidRPr="005A1D07">
        <w:rPr>
          <w:rFonts w:ascii="Cambria" w:hAnsi="Cambria" w:cstheme="minorHAnsi"/>
        </w:rPr>
        <w:t xml:space="preserve"> </w:t>
      </w:r>
      <w:r w:rsidRPr="005A1D07">
        <w:rPr>
          <w:rFonts w:ascii="Cambria" w:hAnsi="Cambria" w:cstheme="minorHAnsi"/>
        </w:rPr>
        <w:t>U. z 202</w:t>
      </w:r>
      <w:r w:rsidR="00441DBC" w:rsidRPr="005A1D07">
        <w:rPr>
          <w:rFonts w:ascii="Cambria" w:hAnsi="Cambria" w:cstheme="minorHAnsi"/>
        </w:rPr>
        <w:t xml:space="preserve">1.2351 </w:t>
      </w:r>
      <w:r w:rsidRPr="005A1D07">
        <w:rPr>
          <w:rFonts w:ascii="Cambria" w:hAnsi="Cambria" w:cstheme="minorHAnsi"/>
        </w:rPr>
        <w:t>z późn. zm.) oraz uprawnienia wydane na podstawie wcześniej obowiązujących przepisów prawnych lub odpowiadające im uprawnienia budowlane, które zostały wydane obywatelom państw Europejskiego Obszaru Gospodarczego oraz Konfederacji Szwajcarskiej,</w:t>
      </w:r>
      <w:r w:rsidR="00120FD0">
        <w:rPr>
          <w:rFonts w:ascii="Cambria" w:hAnsi="Cambria" w:cstheme="minorHAnsi"/>
        </w:rPr>
        <w:t xml:space="preserve">                                                z </w:t>
      </w:r>
      <w:r w:rsidRPr="005A1D07">
        <w:rPr>
          <w:rFonts w:ascii="Cambria" w:hAnsi="Cambria" w:cstheme="minorHAnsi"/>
        </w:rPr>
        <w:t xml:space="preserve"> zastrzeżeniem art. 12a oraz innych przepisów ustawy Prawo Budowlane oraz ustawy o zasadach uznawania kwalifikacji zawodowych nabytych w państwach członkowskich Unii Europejskiej (t</w:t>
      </w:r>
      <w:r w:rsidR="00AC5ED9" w:rsidRPr="005A1D07">
        <w:rPr>
          <w:rFonts w:ascii="Cambria" w:hAnsi="Cambria" w:cstheme="minorHAnsi"/>
        </w:rPr>
        <w:t xml:space="preserve"> </w:t>
      </w:r>
      <w:r w:rsidRPr="005A1D07">
        <w:rPr>
          <w:rFonts w:ascii="Cambria" w:hAnsi="Cambria" w:cstheme="minorHAnsi"/>
        </w:rPr>
        <w:t>j. Dz.</w:t>
      </w:r>
      <w:r w:rsidR="00AC5ED9" w:rsidRPr="005A1D07">
        <w:rPr>
          <w:rFonts w:ascii="Cambria" w:hAnsi="Cambria" w:cstheme="minorHAnsi"/>
        </w:rPr>
        <w:t xml:space="preserve"> </w:t>
      </w:r>
      <w:r w:rsidRPr="005A1D07">
        <w:rPr>
          <w:rFonts w:ascii="Cambria" w:hAnsi="Cambria" w:cstheme="minorHAnsi"/>
        </w:rPr>
        <w:t>U. z 2020 r. poz. 220).</w:t>
      </w:r>
    </w:p>
    <w:p w:rsidR="00121A5E" w:rsidRPr="005A1D07" w:rsidRDefault="00CB62F9"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3</w:t>
      </w:r>
      <w:r w:rsidR="00121A5E" w:rsidRPr="005A1D07">
        <w:rPr>
          <w:rFonts w:ascii="Cambria" w:hAnsi="Cambria" w:cstheme="minorHAnsi"/>
        </w:rPr>
        <w:t>. Wykonawca może w celu potwierdzenia spełnienia warunków udziału w postępowaniu polegać na</w:t>
      </w:r>
      <w:r w:rsidR="00AC5ED9" w:rsidRPr="005A1D07">
        <w:rPr>
          <w:rFonts w:ascii="Cambria" w:hAnsi="Cambria" w:cstheme="minorHAnsi"/>
        </w:rPr>
        <w:t xml:space="preserve"> </w:t>
      </w:r>
      <w:r w:rsidR="00121A5E" w:rsidRPr="005A1D07">
        <w:rPr>
          <w:rFonts w:ascii="Cambria" w:hAnsi="Cambria" w:cstheme="minorHAnsi"/>
        </w:rPr>
        <w:t>zdolnościach technicznych lub zawodowych innych podmiotów,</w:t>
      </w:r>
      <w:r w:rsidR="00AC5ED9" w:rsidRPr="005A1D07">
        <w:rPr>
          <w:rFonts w:ascii="Cambria" w:hAnsi="Cambria" w:cstheme="minorHAnsi"/>
        </w:rPr>
        <w:t xml:space="preserve"> </w:t>
      </w:r>
      <w:r w:rsidR="00121A5E" w:rsidRPr="005A1D07">
        <w:rPr>
          <w:rFonts w:ascii="Cambria" w:hAnsi="Cambria" w:cstheme="minorHAnsi"/>
        </w:rPr>
        <w:t>niezależnie od charakteru prawnego łączącego go z nim stosunków prawnych (art. 118 ust. 1ustawy).</w:t>
      </w:r>
    </w:p>
    <w:p w:rsidR="00121A5E" w:rsidRPr="005A1D07" w:rsidRDefault="00121A5E"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lastRenderedPageBreak/>
        <w:t>4. Wykonawca, który polega na zdolnościach lub sytuacji innych podmiotów udostępniających</w:t>
      </w:r>
      <w:r w:rsidR="00AC5ED9" w:rsidRPr="005A1D07">
        <w:rPr>
          <w:rFonts w:ascii="Cambria" w:hAnsi="Cambria" w:cstheme="minorHAnsi"/>
        </w:rPr>
        <w:t xml:space="preserve"> </w:t>
      </w:r>
      <w:r w:rsidRPr="005A1D07">
        <w:rPr>
          <w:rFonts w:ascii="Cambria" w:hAnsi="Cambria" w:cstheme="minorHAnsi"/>
        </w:rPr>
        <w:t xml:space="preserve">zasoby, musi udowodnić zamawiającemu, że realizując zamówienie, będzie </w:t>
      </w:r>
      <w:r w:rsidR="00AC5ED9" w:rsidRPr="005A1D07">
        <w:rPr>
          <w:rFonts w:ascii="Cambria" w:hAnsi="Cambria" w:cstheme="minorHAnsi"/>
        </w:rPr>
        <w:t>dysponowa</w:t>
      </w:r>
      <w:r w:rsidR="00120FD0">
        <w:rPr>
          <w:rFonts w:ascii="Cambria" w:hAnsi="Cambria" w:cstheme="minorHAnsi"/>
        </w:rPr>
        <w:t>ł            nie</w:t>
      </w:r>
      <w:r w:rsidRPr="005A1D07">
        <w:rPr>
          <w:rFonts w:ascii="Cambria" w:hAnsi="Cambria" w:cstheme="minorHAnsi"/>
        </w:rPr>
        <w:t>zbędnymi zasobami tych podmiotów, w szczególności przedstawiając zobowiązanie tych</w:t>
      </w:r>
      <w:r w:rsidR="00AC5ED9" w:rsidRPr="005A1D07">
        <w:rPr>
          <w:rFonts w:ascii="Cambria" w:hAnsi="Cambria" w:cstheme="minorHAnsi"/>
        </w:rPr>
        <w:t xml:space="preserve"> </w:t>
      </w:r>
      <w:r w:rsidRPr="005A1D07">
        <w:rPr>
          <w:rFonts w:ascii="Cambria" w:hAnsi="Cambria" w:cstheme="minorHAnsi"/>
        </w:rPr>
        <w:t>podmiotów do oddania mu do dyspozycji niezbędnych zasobów na potrzeby realizacji</w:t>
      </w:r>
      <w:r w:rsidR="00AC5ED9" w:rsidRPr="005A1D07">
        <w:rPr>
          <w:rFonts w:ascii="Cambria" w:hAnsi="Cambria" w:cstheme="minorHAnsi"/>
        </w:rPr>
        <w:t xml:space="preserve"> </w:t>
      </w:r>
      <w:r w:rsidRPr="005A1D07">
        <w:rPr>
          <w:rFonts w:ascii="Cambria" w:hAnsi="Cambria" w:cstheme="minorHAnsi"/>
        </w:rPr>
        <w:t>niniejszego zamówienia lub inny podmiotowy środek dowodowy potwierdzający, że</w:t>
      </w:r>
      <w:r w:rsidR="00AC5ED9" w:rsidRPr="005A1D07">
        <w:rPr>
          <w:rFonts w:ascii="Cambria" w:hAnsi="Cambria" w:cstheme="minorHAnsi"/>
        </w:rPr>
        <w:t xml:space="preserve"> </w:t>
      </w:r>
      <w:r w:rsidRPr="005A1D07">
        <w:rPr>
          <w:rFonts w:ascii="Cambria" w:hAnsi="Cambria" w:cstheme="minorHAnsi"/>
        </w:rPr>
        <w:t>wykonawca realizując zamówienie będzie dysponował niezbędnymi zasobami tych</w:t>
      </w:r>
      <w:r w:rsidR="00AC5ED9" w:rsidRPr="005A1D07">
        <w:rPr>
          <w:rFonts w:ascii="Cambria" w:hAnsi="Cambria" w:cstheme="minorHAnsi"/>
        </w:rPr>
        <w:t xml:space="preserve"> </w:t>
      </w:r>
      <w:r w:rsidRPr="005A1D07">
        <w:rPr>
          <w:rFonts w:ascii="Cambria" w:hAnsi="Cambria" w:cstheme="minorHAnsi"/>
        </w:rPr>
        <w:t>podmiotów(art. 118 ust. 3 ustawy).</w:t>
      </w:r>
    </w:p>
    <w:p w:rsidR="00121A5E" w:rsidRPr="005A1D07" w:rsidRDefault="00121A5E" w:rsidP="002F00FF">
      <w:pPr>
        <w:tabs>
          <w:tab w:val="left" w:pos="284"/>
        </w:tabs>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 xml:space="preserve">Zobowiązanie podmiotu udostępniającego zasoby, o którym mowa w ust. 4, potwierdza, </w:t>
      </w:r>
      <w:r w:rsidR="00CB62F9" w:rsidRPr="005A1D07">
        <w:rPr>
          <w:rFonts w:ascii="Cambria" w:hAnsi="Cambria" w:cstheme="minorHAnsi"/>
        </w:rPr>
        <w:br/>
      </w:r>
      <w:r w:rsidRPr="005A1D07">
        <w:rPr>
          <w:rFonts w:ascii="Cambria" w:hAnsi="Cambria" w:cstheme="minorHAnsi"/>
        </w:rPr>
        <w:t>że</w:t>
      </w:r>
      <w:r w:rsidR="00AC5ED9" w:rsidRPr="005A1D07">
        <w:rPr>
          <w:rFonts w:ascii="Cambria" w:hAnsi="Cambria" w:cstheme="minorHAnsi"/>
        </w:rPr>
        <w:t xml:space="preserve"> </w:t>
      </w:r>
      <w:r w:rsidRPr="005A1D07">
        <w:rPr>
          <w:rFonts w:ascii="Cambria" w:hAnsi="Cambria" w:cstheme="minorHAnsi"/>
        </w:rPr>
        <w:t>stosunek łączący wykonawcę z podmiotami udostępniającymi zasoby gwarantuje rzeczywisty</w:t>
      </w:r>
      <w:r w:rsidR="00AC5ED9" w:rsidRPr="005A1D07">
        <w:rPr>
          <w:rFonts w:ascii="Cambria" w:hAnsi="Cambria" w:cstheme="minorHAnsi"/>
        </w:rPr>
        <w:t xml:space="preserve"> </w:t>
      </w:r>
      <w:r w:rsidRPr="005A1D07">
        <w:rPr>
          <w:rFonts w:ascii="Cambria" w:hAnsi="Cambria" w:cstheme="minorHAnsi"/>
        </w:rPr>
        <w:t>dostęp do tych zasobów oraz określa w szczególności:</w:t>
      </w:r>
    </w:p>
    <w:p w:rsidR="00121A5E" w:rsidRPr="005A1D07" w:rsidRDefault="00CB62F9" w:rsidP="002F00FF">
      <w:pPr>
        <w:tabs>
          <w:tab w:val="left" w:pos="426"/>
        </w:tabs>
        <w:autoSpaceDE w:val="0"/>
        <w:autoSpaceDN w:val="0"/>
        <w:adjustRightInd w:val="0"/>
        <w:spacing w:after="0" w:line="276" w:lineRule="auto"/>
        <w:ind w:left="284" w:firstLine="142"/>
        <w:jc w:val="both"/>
        <w:rPr>
          <w:rFonts w:ascii="Cambria" w:hAnsi="Cambria" w:cstheme="minorHAnsi"/>
        </w:rPr>
      </w:pPr>
      <w:r w:rsidRPr="005A1D07">
        <w:rPr>
          <w:rFonts w:ascii="Cambria" w:hAnsi="Cambria" w:cstheme="minorHAnsi"/>
        </w:rPr>
        <w:t>1</w:t>
      </w:r>
      <w:r w:rsidR="00121A5E" w:rsidRPr="005A1D07">
        <w:rPr>
          <w:rFonts w:ascii="Cambria" w:hAnsi="Cambria" w:cstheme="minorHAnsi"/>
        </w:rPr>
        <w:t>) zakres dostępnych wykonawcy zasobów innego podmiotu udostępniającego zasoby;</w:t>
      </w:r>
    </w:p>
    <w:p w:rsidR="00121A5E" w:rsidRPr="005A1D07" w:rsidRDefault="00CB62F9" w:rsidP="002F00FF">
      <w:pPr>
        <w:tabs>
          <w:tab w:val="left" w:pos="426"/>
        </w:tabs>
        <w:autoSpaceDE w:val="0"/>
        <w:autoSpaceDN w:val="0"/>
        <w:adjustRightInd w:val="0"/>
        <w:spacing w:after="0" w:line="276" w:lineRule="auto"/>
        <w:ind w:left="709" w:hanging="283"/>
        <w:jc w:val="both"/>
        <w:rPr>
          <w:rFonts w:ascii="Cambria" w:hAnsi="Cambria" w:cstheme="minorHAnsi"/>
        </w:rPr>
      </w:pPr>
      <w:r w:rsidRPr="005A1D07">
        <w:rPr>
          <w:rFonts w:ascii="Cambria" w:hAnsi="Cambria" w:cstheme="minorHAnsi"/>
        </w:rPr>
        <w:t>2</w:t>
      </w:r>
      <w:r w:rsidR="00121A5E" w:rsidRPr="005A1D07">
        <w:rPr>
          <w:rFonts w:ascii="Cambria" w:hAnsi="Cambria" w:cstheme="minorHAnsi"/>
        </w:rPr>
        <w:t>)sposób i okres udostępnienia wykonawcy i wykorzystania przez niego zasobów podmiotu</w:t>
      </w:r>
      <w:r w:rsidR="00AC5ED9" w:rsidRPr="005A1D07">
        <w:rPr>
          <w:rFonts w:ascii="Cambria" w:hAnsi="Cambria" w:cstheme="minorHAnsi"/>
        </w:rPr>
        <w:t xml:space="preserve"> </w:t>
      </w:r>
      <w:r w:rsidR="00121A5E" w:rsidRPr="005A1D07">
        <w:rPr>
          <w:rFonts w:ascii="Cambria" w:hAnsi="Cambria" w:cstheme="minorHAnsi"/>
        </w:rPr>
        <w:t>udostępniającego te zasoby, przy wykonywaniu zamówienia;</w:t>
      </w:r>
    </w:p>
    <w:p w:rsidR="00121A5E" w:rsidRPr="005A1D07" w:rsidRDefault="00CB62F9" w:rsidP="002F00FF">
      <w:pPr>
        <w:tabs>
          <w:tab w:val="left" w:pos="426"/>
        </w:tabs>
        <w:autoSpaceDE w:val="0"/>
        <w:autoSpaceDN w:val="0"/>
        <w:adjustRightInd w:val="0"/>
        <w:spacing w:after="0" w:line="276" w:lineRule="auto"/>
        <w:ind w:left="709" w:hanging="283"/>
        <w:jc w:val="both"/>
        <w:rPr>
          <w:rFonts w:ascii="Cambria" w:hAnsi="Cambria" w:cstheme="minorHAnsi"/>
        </w:rPr>
      </w:pPr>
      <w:r w:rsidRPr="005A1D07">
        <w:rPr>
          <w:rFonts w:ascii="Cambria" w:hAnsi="Cambria" w:cstheme="minorHAnsi"/>
        </w:rPr>
        <w:t>3</w:t>
      </w:r>
      <w:r w:rsidR="00121A5E" w:rsidRPr="005A1D07">
        <w:rPr>
          <w:rFonts w:ascii="Cambria" w:hAnsi="Cambria" w:cstheme="minorHAnsi"/>
        </w:rPr>
        <w:t>)czy i w jakim zakresie podmiot udostępniający zasoby, na zdolnościach którego wykonawca</w:t>
      </w:r>
      <w:r w:rsidR="00AC5ED9" w:rsidRPr="005A1D07">
        <w:rPr>
          <w:rFonts w:ascii="Cambria" w:hAnsi="Cambria" w:cstheme="minorHAnsi"/>
        </w:rPr>
        <w:t xml:space="preserve"> </w:t>
      </w:r>
      <w:r w:rsidR="00121A5E" w:rsidRPr="005A1D07">
        <w:rPr>
          <w:rFonts w:ascii="Cambria" w:hAnsi="Cambria" w:cstheme="minorHAnsi"/>
        </w:rPr>
        <w:t xml:space="preserve">polega w odniesieniu do warunków udziału w </w:t>
      </w:r>
      <w:r w:rsidR="002D2404" w:rsidRPr="005A1D07">
        <w:rPr>
          <w:rFonts w:ascii="Cambria" w:hAnsi="Cambria" w:cstheme="minorHAnsi"/>
        </w:rPr>
        <w:t>postępowaniu</w:t>
      </w:r>
      <w:r w:rsidR="00121A5E" w:rsidRPr="005A1D07">
        <w:rPr>
          <w:rFonts w:ascii="Cambria" w:hAnsi="Cambria" w:cstheme="minorHAnsi"/>
        </w:rPr>
        <w:t xml:space="preserve"> dotyczących wykształcenia,</w:t>
      </w:r>
      <w:r w:rsidR="00AC5ED9" w:rsidRPr="005A1D07">
        <w:rPr>
          <w:rFonts w:ascii="Cambria" w:hAnsi="Cambria" w:cstheme="minorHAnsi"/>
        </w:rPr>
        <w:t xml:space="preserve"> </w:t>
      </w:r>
      <w:r w:rsidR="00121A5E" w:rsidRPr="005A1D07">
        <w:rPr>
          <w:rFonts w:ascii="Cambria" w:hAnsi="Cambria" w:cstheme="minorHAnsi"/>
        </w:rPr>
        <w:t>kwalifikacji zawodowych lub doświadczenia, zrealizuje roboty budowlane lub usługi, których</w:t>
      </w:r>
      <w:r w:rsidR="00AC5ED9" w:rsidRPr="005A1D07">
        <w:rPr>
          <w:rFonts w:ascii="Cambria" w:hAnsi="Cambria" w:cstheme="minorHAnsi"/>
        </w:rPr>
        <w:t xml:space="preserve"> </w:t>
      </w:r>
      <w:r w:rsidR="00121A5E" w:rsidRPr="005A1D07">
        <w:rPr>
          <w:rFonts w:ascii="Cambria" w:hAnsi="Cambria" w:cstheme="minorHAnsi"/>
        </w:rPr>
        <w:t>wskazane zdolności dotyczą.</w:t>
      </w:r>
    </w:p>
    <w:p w:rsidR="00121A5E" w:rsidRPr="005A1D07" w:rsidRDefault="00121A5E"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5. Zamawiający oceni, czy udostępniane wykonawcy przez podmioty udostępniające zasoby</w:t>
      </w:r>
      <w:r w:rsidR="00AC5ED9" w:rsidRPr="005A1D07">
        <w:rPr>
          <w:rFonts w:ascii="Cambria" w:hAnsi="Cambria" w:cstheme="minorHAnsi"/>
        </w:rPr>
        <w:t xml:space="preserve"> </w:t>
      </w:r>
      <w:r w:rsidRPr="005A1D07">
        <w:rPr>
          <w:rFonts w:ascii="Cambria" w:hAnsi="Cambria" w:cstheme="minorHAnsi"/>
        </w:rPr>
        <w:t>zdolności techniczne lub zawodowe, pozwalają na</w:t>
      </w:r>
      <w:r w:rsidR="00AC5ED9" w:rsidRPr="005A1D07">
        <w:rPr>
          <w:rFonts w:ascii="Cambria" w:hAnsi="Cambria" w:cstheme="minorHAnsi"/>
        </w:rPr>
        <w:t xml:space="preserve"> </w:t>
      </w:r>
      <w:r w:rsidRPr="005A1D07">
        <w:rPr>
          <w:rFonts w:ascii="Cambria" w:hAnsi="Cambria" w:cstheme="minorHAnsi"/>
        </w:rPr>
        <w:t>wykazanie przez wykonawcę spełniania warunków udziału w postępowaniu oraz zbada, czy nie</w:t>
      </w:r>
      <w:r w:rsidR="00AC5ED9" w:rsidRPr="005A1D07">
        <w:rPr>
          <w:rFonts w:ascii="Cambria" w:hAnsi="Cambria" w:cstheme="minorHAnsi"/>
        </w:rPr>
        <w:t xml:space="preserve"> </w:t>
      </w:r>
      <w:r w:rsidRPr="005A1D07">
        <w:rPr>
          <w:rFonts w:ascii="Cambria" w:hAnsi="Cambria" w:cstheme="minorHAnsi"/>
        </w:rPr>
        <w:t>zachodzą wobec tego podmiotu podstawy wykluczenia, które zostały przewidziane względem</w:t>
      </w:r>
      <w:r w:rsidR="0087608E" w:rsidRPr="005A1D07">
        <w:rPr>
          <w:rFonts w:ascii="Cambria" w:hAnsi="Cambria" w:cstheme="minorHAnsi"/>
        </w:rPr>
        <w:t xml:space="preserve"> W</w:t>
      </w:r>
      <w:r w:rsidRPr="005A1D07">
        <w:rPr>
          <w:rFonts w:ascii="Cambria" w:hAnsi="Cambria" w:cstheme="minorHAnsi"/>
        </w:rPr>
        <w:t>ykonawcy.</w:t>
      </w:r>
    </w:p>
    <w:p w:rsidR="00121A5E" w:rsidRPr="005A1D07" w:rsidRDefault="00121A5E" w:rsidP="002D2404">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6. W odniesieniu do warunków dotyczących wykształcenia, kwalifikacji zawodowych lub</w:t>
      </w:r>
      <w:r w:rsidR="00AC5ED9" w:rsidRPr="005A1D07">
        <w:rPr>
          <w:rFonts w:ascii="Cambria" w:hAnsi="Cambria" w:cstheme="minorHAnsi"/>
        </w:rPr>
        <w:t xml:space="preserve"> </w:t>
      </w:r>
      <w:r w:rsidRPr="005A1D07">
        <w:rPr>
          <w:rFonts w:ascii="Cambria" w:hAnsi="Cambria" w:cstheme="minorHAnsi"/>
        </w:rPr>
        <w:t>doświadczenia, wykonawcy mogą polegać na zdolnościach podmiotów udostępniających zasoby,</w:t>
      </w:r>
      <w:r w:rsidR="00AC5ED9" w:rsidRPr="005A1D07">
        <w:rPr>
          <w:rFonts w:ascii="Cambria" w:hAnsi="Cambria" w:cstheme="minorHAnsi"/>
        </w:rPr>
        <w:t xml:space="preserve"> </w:t>
      </w:r>
      <w:r w:rsidRPr="005A1D07">
        <w:rPr>
          <w:rFonts w:ascii="Cambria" w:hAnsi="Cambria" w:cstheme="minorHAnsi"/>
        </w:rPr>
        <w:t>jeśli podmioty te wykonają roboty budowlane lub usługi, do realizacji których te</w:t>
      </w:r>
      <w:r w:rsidR="002D2404" w:rsidRPr="005A1D07">
        <w:rPr>
          <w:rFonts w:ascii="Cambria" w:hAnsi="Cambria" w:cstheme="minorHAnsi"/>
        </w:rPr>
        <w:t xml:space="preserve"> z</w:t>
      </w:r>
      <w:r w:rsidRPr="005A1D07">
        <w:rPr>
          <w:rFonts w:ascii="Cambria" w:hAnsi="Cambria" w:cstheme="minorHAnsi"/>
        </w:rPr>
        <w:t>dolności są</w:t>
      </w:r>
      <w:r w:rsidR="00AC5ED9" w:rsidRPr="005A1D07">
        <w:rPr>
          <w:rFonts w:ascii="Cambria" w:hAnsi="Cambria" w:cstheme="minorHAnsi"/>
        </w:rPr>
        <w:t xml:space="preserve"> </w:t>
      </w:r>
      <w:r w:rsidRPr="005A1D07">
        <w:rPr>
          <w:rFonts w:ascii="Cambria" w:hAnsi="Cambria" w:cstheme="minorHAnsi"/>
        </w:rPr>
        <w:t>wymagane.</w:t>
      </w:r>
    </w:p>
    <w:p w:rsidR="00121A5E" w:rsidRPr="005A1D07" w:rsidRDefault="00121A5E" w:rsidP="002D2404">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 xml:space="preserve">7. Podmiot, który zobowiązał się do udostępnienia zasobów, odpowiada solidarnie </w:t>
      </w:r>
      <w:r w:rsidR="00AC5ED9" w:rsidRPr="005A1D07">
        <w:rPr>
          <w:rFonts w:ascii="Cambria" w:hAnsi="Cambria" w:cstheme="minorHAnsi"/>
        </w:rPr>
        <w:t xml:space="preserve">  </w:t>
      </w:r>
      <w:r w:rsidRPr="005A1D07">
        <w:rPr>
          <w:rFonts w:ascii="Cambria" w:hAnsi="Cambria" w:cstheme="minorHAnsi"/>
        </w:rPr>
        <w:t xml:space="preserve">z </w:t>
      </w:r>
      <w:r w:rsidR="0087608E" w:rsidRPr="005A1D07">
        <w:rPr>
          <w:rFonts w:ascii="Cambria" w:hAnsi="Cambria" w:cstheme="minorHAnsi"/>
        </w:rPr>
        <w:t>W</w:t>
      </w:r>
      <w:r w:rsidRPr="005A1D07">
        <w:rPr>
          <w:rFonts w:ascii="Cambria" w:hAnsi="Cambria" w:cstheme="minorHAnsi"/>
        </w:rPr>
        <w:t>ykonawcą,</w:t>
      </w:r>
      <w:r w:rsidR="00AC5ED9" w:rsidRPr="005A1D07">
        <w:rPr>
          <w:rFonts w:ascii="Cambria" w:hAnsi="Cambria" w:cstheme="minorHAnsi"/>
        </w:rPr>
        <w:t xml:space="preserve"> </w:t>
      </w:r>
      <w:r w:rsidRPr="005A1D07">
        <w:rPr>
          <w:rFonts w:ascii="Cambria" w:hAnsi="Cambria" w:cstheme="minorHAnsi"/>
        </w:rPr>
        <w:t>który polega na jego sytuacji finansowej lub ekonomicznej, za szkodę poniesioną przez</w:t>
      </w:r>
      <w:r w:rsidR="00AC5ED9" w:rsidRPr="005A1D07">
        <w:rPr>
          <w:rFonts w:ascii="Cambria" w:hAnsi="Cambria" w:cstheme="minorHAnsi"/>
        </w:rPr>
        <w:t xml:space="preserve"> </w:t>
      </w:r>
      <w:r w:rsidRPr="005A1D07">
        <w:rPr>
          <w:rFonts w:ascii="Cambria" w:hAnsi="Cambria" w:cstheme="minorHAnsi"/>
        </w:rPr>
        <w:t>zamawiającego powstałą wskutek nieudostępnienia tych zasobów, chyba że za nieudostępnienie</w:t>
      </w:r>
      <w:r w:rsidR="00AC5ED9" w:rsidRPr="005A1D07">
        <w:rPr>
          <w:rFonts w:ascii="Cambria" w:hAnsi="Cambria" w:cstheme="minorHAnsi"/>
        </w:rPr>
        <w:t xml:space="preserve"> </w:t>
      </w:r>
      <w:r w:rsidRPr="005A1D07">
        <w:rPr>
          <w:rFonts w:ascii="Cambria" w:hAnsi="Cambria" w:cstheme="minorHAnsi"/>
        </w:rPr>
        <w:t>zasobów podmiot ten nie ponosi winy.</w:t>
      </w:r>
    </w:p>
    <w:p w:rsidR="00121A5E" w:rsidRPr="005A1D07" w:rsidRDefault="00121A5E"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8. Wykonawcy mogą wspólnie ubiegać się o udzielenie zamówienia i w takim przypadku</w:t>
      </w:r>
      <w:r w:rsidR="00AC5ED9" w:rsidRPr="005A1D07">
        <w:rPr>
          <w:rFonts w:ascii="Cambria" w:hAnsi="Cambria" w:cstheme="minorHAnsi"/>
        </w:rPr>
        <w:t xml:space="preserve"> </w:t>
      </w:r>
      <w:r w:rsidRPr="005A1D07">
        <w:rPr>
          <w:rFonts w:ascii="Cambria" w:hAnsi="Cambria" w:cstheme="minorHAnsi"/>
        </w:rPr>
        <w:t>ustanawiają pełnomocnika do reprezentowania ich w postępowaniu o udzielenie zamówienia albo</w:t>
      </w:r>
      <w:r w:rsidR="00AC5ED9" w:rsidRPr="005A1D07">
        <w:rPr>
          <w:rFonts w:ascii="Cambria" w:hAnsi="Cambria" w:cstheme="minorHAnsi"/>
        </w:rPr>
        <w:t xml:space="preserve"> </w:t>
      </w:r>
      <w:r w:rsidRPr="005A1D07">
        <w:rPr>
          <w:rFonts w:ascii="Cambria" w:hAnsi="Cambria" w:cstheme="minorHAnsi"/>
        </w:rPr>
        <w:t>reprezentowania w postępowaniu i zawarciu umowy w sprawie zamówienia publicznego.</w:t>
      </w:r>
    </w:p>
    <w:p w:rsidR="00D46AD1" w:rsidRPr="005A1D07" w:rsidRDefault="00121A5E" w:rsidP="002F00FF">
      <w:pPr>
        <w:autoSpaceDE w:val="0"/>
        <w:autoSpaceDN w:val="0"/>
        <w:adjustRightInd w:val="0"/>
        <w:spacing w:after="0" w:line="276" w:lineRule="auto"/>
        <w:jc w:val="both"/>
        <w:rPr>
          <w:rFonts w:ascii="Cambria" w:hAnsi="Cambria" w:cstheme="minorHAnsi"/>
        </w:rPr>
      </w:pPr>
      <w:r w:rsidRPr="005A1D07">
        <w:rPr>
          <w:rFonts w:ascii="Cambria" w:hAnsi="Cambria" w:cstheme="minorHAnsi"/>
        </w:rPr>
        <w:t xml:space="preserve">9. Warunek udziału w postępowaniu dotyczący zdolności technicznej i zawodowej, musi </w:t>
      </w:r>
    </w:p>
    <w:p w:rsidR="00121A5E" w:rsidRPr="005A1D07" w:rsidRDefault="00AC5ED9" w:rsidP="002F00FF">
      <w:pPr>
        <w:autoSpaceDE w:val="0"/>
        <w:autoSpaceDN w:val="0"/>
        <w:adjustRightInd w:val="0"/>
        <w:spacing w:after="0" w:line="276" w:lineRule="auto"/>
        <w:jc w:val="both"/>
        <w:rPr>
          <w:rFonts w:ascii="Cambria" w:hAnsi="Cambria" w:cstheme="minorHAnsi"/>
        </w:rPr>
      </w:pPr>
      <w:r w:rsidRPr="005A1D07">
        <w:rPr>
          <w:rFonts w:ascii="Cambria" w:hAnsi="Cambria" w:cstheme="minorHAnsi"/>
        </w:rPr>
        <w:t>b</w:t>
      </w:r>
      <w:r w:rsidR="00121A5E" w:rsidRPr="005A1D07">
        <w:rPr>
          <w:rFonts w:ascii="Cambria" w:hAnsi="Cambria" w:cstheme="minorHAnsi"/>
        </w:rPr>
        <w:t>yć</w:t>
      </w:r>
      <w:r w:rsidRPr="005A1D07">
        <w:rPr>
          <w:rFonts w:ascii="Cambria" w:hAnsi="Cambria" w:cstheme="minorHAnsi"/>
        </w:rPr>
        <w:t xml:space="preserve"> </w:t>
      </w:r>
      <w:r w:rsidR="00121A5E" w:rsidRPr="005A1D07">
        <w:rPr>
          <w:rFonts w:ascii="Cambria" w:hAnsi="Cambria" w:cstheme="minorHAnsi"/>
        </w:rPr>
        <w:t>spełniony:</w:t>
      </w:r>
    </w:p>
    <w:p w:rsidR="00121A5E" w:rsidRPr="005A1D07" w:rsidRDefault="00121A5E" w:rsidP="002F00FF">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1</w:t>
      </w:r>
      <w:r w:rsidR="0082273B" w:rsidRPr="005A1D07">
        <w:rPr>
          <w:rFonts w:ascii="Cambria" w:hAnsi="Cambria" w:cstheme="minorHAnsi"/>
        </w:rPr>
        <w:t>)</w:t>
      </w:r>
      <w:r w:rsidRPr="005A1D07">
        <w:rPr>
          <w:rFonts w:ascii="Cambria" w:hAnsi="Cambria" w:cstheme="minorHAnsi"/>
        </w:rPr>
        <w:t xml:space="preserve"> przez Wykonawcę samodzielnie</w:t>
      </w:r>
      <w:r w:rsidR="0082273B" w:rsidRPr="005A1D07">
        <w:rPr>
          <w:rFonts w:ascii="Cambria" w:hAnsi="Cambria" w:cstheme="minorHAnsi"/>
        </w:rPr>
        <w:t xml:space="preserve"> lub</w:t>
      </w:r>
    </w:p>
    <w:p w:rsidR="00121A5E" w:rsidRPr="005A1D07" w:rsidRDefault="00617E98" w:rsidP="002F00FF">
      <w:pPr>
        <w:autoSpaceDE w:val="0"/>
        <w:autoSpaceDN w:val="0"/>
        <w:adjustRightInd w:val="0"/>
        <w:spacing w:after="0" w:line="276" w:lineRule="auto"/>
        <w:ind w:left="567" w:hanging="283"/>
        <w:jc w:val="both"/>
        <w:rPr>
          <w:rFonts w:ascii="Cambria" w:hAnsi="Cambria" w:cstheme="minorHAnsi"/>
        </w:rPr>
      </w:pPr>
      <w:r w:rsidRPr="005A1D07">
        <w:rPr>
          <w:rFonts w:ascii="Cambria" w:hAnsi="Cambria" w:cstheme="minorHAnsi"/>
        </w:rPr>
        <w:t>2</w:t>
      </w:r>
      <w:r w:rsidR="0082273B" w:rsidRPr="005A1D07">
        <w:rPr>
          <w:rFonts w:ascii="Cambria" w:hAnsi="Cambria" w:cstheme="minorHAnsi"/>
        </w:rPr>
        <w:t>)</w:t>
      </w:r>
      <w:r w:rsidR="00D46AD1" w:rsidRPr="005A1D07">
        <w:rPr>
          <w:rFonts w:ascii="Cambria" w:hAnsi="Cambria" w:cstheme="minorHAnsi"/>
        </w:rPr>
        <w:t xml:space="preserve"> w </w:t>
      </w:r>
      <w:r w:rsidR="00121A5E" w:rsidRPr="005A1D07">
        <w:rPr>
          <w:rFonts w:ascii="Cambria" w:hAnsi="Cambria" w:cstheme="minorHAnsi"/>
        </w:rPr>
        <w:t xml:space="preserve">przypadku podmiotów występujących wspólnie, </w:t>
      </w:r>
      <w:r w:rsidRPr="005A1D07">
        <w:rPr>
          <w:rFonts w:ascii="Cambria" w:hAnsi="Cambria" w:cstheme="minorHAnsi"/>
        </w:rPr>
        <w:t xml:space="preserve">wspólnie przez </w:t>
      </w:r>
      <w:r w:rsidR="0087608E" w:rsidRPr="005A1D07">
        <w:rPr>
          <w:rFonts w:ascii="Cambria" w:hAnsi="Cambria" w:cstheme="minorHAnsi"/>
        </w:rPr>
        <w:t>W</w:t>
      </w:r>
      <w:r w:rsidR="00121A5E" w:rsidRPr="005A1D07">
        <w:rPr>
          <w:rFonts w:ascii="Cambria" w:hAnsi="Cambria" w:cstheme="minorHAnsi"/>
        </w:rPr>
        <w:t>ykonawców występujących wspólnie.</w:t>
      </w:r>
    </w:p>
    <w:p w:rsidR="00617E98" w:rsidRPr="005A1D07" w:rsidRDefault="00617E98" w:rsidP="00237655">
      <w:pPr>
        <w:spacing w:after="0" w:line="288" w:lineRule="auto"/>
        <w:ind w:left="284" w:hanging="301"/>
        <w:jc w:val="both"/>
        <w:rPr>
          <w:rFonts w:ascii="Cambria" w:hAnsi="Cambria" w:cstheme="minorHAnsi"/>
        </w:rPr>
      </w:pPr>
      <w:r w:rsidRPr="005A1D07">
        <w:rPr>
          <w:rFonts w:ascii="Cambria" w:hAnsi="Cambria" w:cstheme="minorHAnsi"/>
        </w:rPr>
        <w:t>10. Wykonawcy wspólnie ubiegający się o udzielenie zamówienia dołączają do oferty</w:t>
      </w:r>
      <w:r w:rsidR="00AC5ED9" w:rsidRPr="005A1D07">
        <w:rPr>
          <w:rFonts w:ascii="Cambria" w:hAnsi="Cambria" w:cstheme="minorHAnsi"/>
        </w:rPr>
        <w:t xml:space="preserve"> </w:t>
      </w:r>
      <w:r w:rsidRPr="005A1D07">
        <w:rPr>
          <w:rFonts w:ascii="Cambria" w:hAnsi="Cambria" w:cstheme="minorHAnsi"/>
        </w:rPr>
        <w:t>oświadczenie, z</w:t>
      </w:r>
      <w:r w:rsidR="00AC5ED9" w:rsidRPr="005A1D07">
        <w:rPr>
          <w:rFonts w:ascii="Cambria" w:hAnsi="Cambria" w:cstheme="minorHAnsi"/>
        </w:rPr>
        <w:t xml:space="preserve"> </w:t>
      </w:r>
      <w:r w:rsidRPr="005A1D07">
        <w:rPr>
          <w:rFonts w:ascii="Cambria" w:hAnsi="Cambria" w:cstheme="minorHAnsi"/>
        </w:rPr>
        <w:t>którego wynika, które roboty budowlane wykonają poszczególni wykonawcy.</w:t>
      </w:r>
    </w:p>
    <w:p w:rsidR="00121A5E" w:rsidRPr="005A1D07" w:rsidRDefault="00121A5E" w:rsidP="001E5282">
      <w:pPr>
        <w:pStyle w:val="Nagwek1"/>
        <w:rPr>
          <w:rFonts w:ascii="Cambria" w:hAnsi="Cambria"/>
          <w:sz w:val="22"/>
          <w:szCs w:val="22"/>
        </w:rPr>
      </w:pPr>
      <w:bookmarkStart w:id="17" w:name="_Toc106621959"/>
      <w:r w:rsidRPr="005A1D07">
        <w:rPr>
          <w:rFonts w:ascii="Cambria" w:hAnsi="Cambria"/>
          <w:sz w:val="22"/>
          <w:szCs w:val="22"/>
        </w:rPr>
        <w:t xml:space="preserve">X. </w:t>
      </w:r>
      <w:r w:rsidR="00760AC9" w:rsidRPr="005A1D07">
        <w:rPr>
          <w:rFonts w:ascii="Cambria" w:hAnsi="Cambria"/>
          <w:sz w:val="22"/>
          <w:szCs w:val="22"/>
        </w:rPr>
        <w:t>Podstawy wykluczenia wykonawcy.</w:t>
      </w:r>
      <w:bookmarkEnd w:id="17"/>
    </w:p>
    <w:p w:rsidR="00D434C5" w:rsidRPr="005A1D07" w:rsidRDefault="00D434C5" w:rsidP="002F00FF">
      <w:pPr>
        <w:autoSpaceDE w:val="0"/>
        <w:autoSpaceDN w:val="0"/>
        <w:adjustRightInd w:val="0"/>
        <w:spacing w:after="0" w:line="276" w:lineRule="auto"/>
        <w:jc w:val="both"/>
        <w:rPr>
          <w:rFonts w:ascii="Cambria" w:hAnsi="Cambria" w:cstheme="minorHAnsi"/>
          <w:b/>
          <w:bCs/>
        </w:rPr>
      </w:pPr>
    </w:p>
    <w:p w:rsidR="00121A5E" w:rsidRPr="005A1D07" w:rsidRDefault="00121A5E"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1. Z postępowania o udzielenie zamówienia Zamawiający wykluczy Wykonawcę, w</w:t>
      </w:r>
      <w:r w:rsidR="0001404D" w:rsidRPr="005A1D07">
        <w:rPr>
          <w:rFonts w:ascii="Cambria" w:hAnsi="Cambria" w:cstheme="minorHAnsi"/>
        </w:rPr>
        <w:t xml:space="preserve"> </w:t>
      </w:r>
      <w:r w:rsidRPr="005A1D07">
        <w:rPr>
          <w:rFonts w:ascii="Cambria" w:hAnsi="Cambria" w:cstheme="minorHAnsi"/>
        </w:rPr>
        <w:t xml:space="preserve">stosunku </w:t>
      </w:r>
      <w:r w:rsidR="00D434C5" w:rsidRPr="005A1D07">
        <w:rPr>
          <w:rFonts w:ascii="Cambria" w:hAnsi="Cambria" w:cstheme="minorHAnsi"/>
        </w:rPr>
        <w:br/>
      </w:r>
      <w:r w:rsidRPr="005A1D07">
        <w:rPr>
          <w:rFonts w:ascii="Cambria" w:hAnsi="Cambria" w:cstheme="minorHAnsi"/>
        </w:rPr>
        <w:t>do którego zachodzi którakolwiek z okoliczności, o których mowa w art. 108</w:t>
      </w:r>
      <w:r w:rsidR="0001404D" w:rsidRPr="005A1D07">
        <w:rPr>
          <w:rFonts w:ascii="Cambria" w:hAnsi="Cambria" w:cstheme="minorHAnsi"/>
        </w:rPr>
        <w:t xml:space="preserve"> </w:t>
      </w:r>
      <w:r w:rsidRPr="005A1D07">
        <w:rPr>
          <w:rFonts w:ascii="Cambria" w:hAnsi="Cambria" w:cstheme="minorHAnsi"/>
        </w:rPr>
        <w:t xml:space="preserve">ust. 1 (obligatoryjne przesłanki wykluczenia) </w:t>
      </w:r>
      <w:r w:rsidR="0082273B" w:rsidRPr="005A1D07">
        <w:rPr>
          <w:rFonts w:ascii="Cambria" w:hAnsi="Cambria" w:cstheme="minorHAnsi"/>
        </w:rPr>
        <w:t>t</w:t>
      </w:r>
      <w:r w:rsidR="00D434C5" w:rsidRPr="005A1D07">
        <w:rPr>
          <w:rFonts w:ascii="Cambria" w:hAnsi="Cambria" w:cstheme="minorHAnsi"/>
        </w:rPr>
        <w:t>o jest Wykonawcę</w:t>
      </w:r>
      <w:r w:rsidR="0082273B" w:rsidRPr="005A1D07">
        <w:rPr>
          <w:rFonts w:ascii="Cambria" w:hAnsi="Cambria" w:cstheme="minorHAnsi"/>
        </w:rPr>
        <w:t>:</w:t>
      </w:r>
    </w:p>
    <w:p w:rsidR="00D434C5" w:rsidRPr="005A1D07" w:rsidRDefault="00D434C5" w:rsidP="002F00FF">
      <w:pPr>
        <w:autoSpaceDE w:val="0"/>
        <w:autoSpaceDN w:val="0"/>
        <w:adjustRightInd w:val="0"/>
        <w:spacing w:after="0" w:line="276" w:lineRule="auto"/>
        <w:jc w:val="both"/>
        <w:rPr>
          <w:rFonts w:ascii="Cambria" w:hAnsi="Cambria" w:cstheme="minorHAnsi"/>
          <w:b/>
          <w:bCs/>
        </w:rPr>
      </w:pPr>
    </w:p>
    <w:p w:rsidR="00121A5E" w:rsidRPr="005A1D07" w:rsidRDefault="00121A5E" w:rsidP="002F00FF">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1)będącego osobą fizyczną, którego prawomocnie skazano za przestępstwo:</w:t>
      </w:r>
    </w:p>
    <w:p w:rsidR="00121A5E" w:rsidRPr="005A1D07" w:rsidRDefault="00121A5E" w:rsidP="002F00FF">
      <w:pPr>
        <w:autoSpaceDE w:val="0"/>
        <w:autoSpaceDN w:val="0"/>
        <w:adjustRightInd w:val="0"/>
        <w:spacing w:after="0" w:line="276" w:lineRule="auto"/>
        <w:ind w:left="851" w:hanging="284"/>
        <w:jc w:val="both"/>
        <w:rPr>
          <w:rFonts w:ascii="Cambria" w:hAnsi="Cambria" w:cstheme="minorHAnsi"/>
        </w:rPr>
      </w:pPr>
      <w:r w:rsidRPr="005A1D07">
        <w:rPr>
          <w:rFonts w:ascii="Cambria" w:hAnsi="Cambria" w:cstheme="minorHAnsi"/>
        </w:rPr>
        <w:lastRenderedPageBreak/>
        <w:t>a) udziału w zorganizowanej grupie przestępczej albo związku mającym na celu popełnienie</w:t>
      </w:r>
      <w:r w:rsidR="0001404D" w:rsidRPr="005A1D07">
        <w:rPr>
          <w:rFonts w:ascii="Cambria" w:hAnsi="Cambria" w:cstheme="minorHAnsi"/>
        </w:rPr>
        <w:t xml:space="preserve"> </w:t>
      </w:r>
      <w:r w:rsidRPr="005A1D07">
        <w:rPr>
          <w:rFonts w:ascii="Cambria" w:hAnsi="Cambria" w:cstheme="minorHAnsi"/>
        </w:rPr>
        <w:t>przestępstwa lub przestępstwa skarbowego, o którym mowa w art. 258 Kodeksu karnego,</w:t>
      </w:r>
    </w:p>
    <w:p w:rsidR="00121A5E" w:rsidRPr="005A1D07" w:rsidRDefault="00121A5E" w:rsidP="002F00FF">
      <w:pPr>
        <w:autoSpaceDE w:val="0"/>
        <w:autoSpaceDN w:val="0"/>
        <w:adjustRightInd w:val="0"/>
        <w:spacing w:after="0" w:line="276" w:lineRule="auto"/>
        <w:ind w:left="993" w:hanging="426"/>
        <w:jc w:val="both"/>
        <w:rPr>
          <w:rFonts w:ascii="Cambria" w:hAnsi="Cambria" w:cstheme="minorHAnsi"/>
        </w:rPr>
      </w:pPr>
      <w:r w:rsidRPr="005A1D07">
        <w:rPr>
          <w:rFonts w:ascii="Cambria" w:hAnsi="Cambria" w:cstheme="minorHAnsi"/>
        </w:rPr>
        <w:t>b) handlu ludźmi, o którym mowa w art. 189a Kodeksu karnego,</w:t>
      </w:r>
    </w:p>
    <w:p w:rsidR="00121A5E" w:rsidRPr="005A1D07" w:rsidRDefault="00121A5E" w:rsidP="002F00FF">
      <w:pPr>
        <w:autoSpaceDE w:val="0"/>
        <w:autoSpaceDN w:val="0"/>
        <w:adjustRightInd w:val="0"/>
        <w:spacing w:after="0" w:line="276" w:lineRule="auto"/>
        <w:ind w:left="851" w:hanging="284"/>
        <w:jc w:val="both"/>
        <w:rPr>
          <w:rFonts w:ascii="Cambria" w:hAnsi="Cambria" w:cstheme="minorHAnsi"/>
        </w:rPr>
      </w:pPr>
      <w:r w:rsidRPr="005A1D07">
        <w:rPr>
          <w:rFonts w:ascii="Cambria" w:hAnsi="Cambria" w:cstheme="minorHAnsi"/>
        </w:rPr>
        <w:t>c) o którym mowa w art. 228-230a, art. 250a Kodeksu karnego lub w art. 46 lub art. 48</w:t>
      </w:r>
      <w:r w:rsidR="00D61CC5">
        <w:rPr>
          <w:rFonts w:ascii="Cambria" w:hAnsi="Cambria" w:cstheme="minorHAnsi"/>
        </w:rPr>
        <w:t xml:space="preserve"> </w:t>
      </w:r>
      <w:r w:rsidRPr="005A1D07">
        <w:rPr>
          <w:rFonts w:ascii="Cambria" w:hAnsi="Cambria" w:cstheme="minorHAnsi"/>
        </w:rPr>
        <w:t>ustawy z dnia 25 czerwca 2010 r. o sporcie,</w:t>
      </w:r>
    </w:p>
    <w:p w:rsidR="00121A5E" w:rsidRPr="005A1D07" w:rsidRDefault="00121A5E" w:rsidP="002F00FF">
      <w:pPr>
        <w:autoSpaceDE w:val="0"/>
        <w:autoSpaceDN w:val="0"/>
        <w:adjustRightInd w:val="0"/>
        <w:spacing w:after="0" w:line="276" w:lineRule="auto"/>
        <w:ind w:left="851" w:hanging="284"/>
        <w:jc w:val="both"/>
        <w:rPr>
          <w:rFonts w:ascii="Cambria" w:hAnsi="Cambria" w:cstheme="minorHAnsi"/>
        </w:rPr>
      </w:pPr>
      <w:r w:rsidRPr="005A1D07">
        <w:rPr>
          <w:rFonts w:ascii="Cambria" w:hAnsi="Cambria" w:cstheme="minorHAnsi"/>
        </w:rPr>
        <w:t>d) finansowania przestępstwa o charakterze terrorystycznym, o którym mowa w art. 165a</w:t>
      </w:r>
      <w:r w:rsidR="00AE4FCF" w:rsidRPr="005A1D07">
        <w:rPr>
          <w:rFonts w:ascii="Cambria" w:hAnsi="Cambria" w:cstheme="minorHAnsi"/>
        </w:rPr>
        <w:t xml:space="preserve"> </w:t>
      </w:r>
      <w:r w:rsidRPr="005A1D07">
        <w:rPr>
          <w:rFonts w:ascii="Cambria" w:hAnsi="Cambria" w:cstheme="minorHAnsi"/>
        </w:rPr>
        <w:t>Kodeksu karnego, lub przestępstwo udaremniania lub utrudniania stwierdzenia przestępnego</w:t>
      </w:r>
      <w:r w:rsidR="0001404D" w:rsidRPr="005A1D07">
        <w:rPr>
          <w:rFonts w:ascii="Cambria" w:hAnsi="Cambria" w:cstheme="minorHAnsi"/>
        </w:rPr>
        <w:t xml:space="preserve"> </w:t>
      </w:r>
      <w:r w:rsidRPr="005A1D07">
        <w:rPr>
          <w:rFonts w:ascii="Cambria" w:hAnsi="Cambria" w:cstheme="minorHAnsi"/>
        </w:rPr>
        <w:t xml:space="preserve">pochodzenia pieniędzy lub ukrywania ich pochodzenia, o którym mowa </w:t>
      </w:r>
      <w:r w:rsidR="00D434C5" w:rsidRPr="005A1D07">
        <w:rPr>
          <w:rFonts w:ascii="Cambria" w:hAnsi="Cambria" w:cstheme="minorHAnsi"/>
        </w:rPr>
        <w:br/>
      </w:r>
      <w:r w:rsidRPr="005A1D07">
        <w:rPr>
          <w:rFonts w:ascii="Cambria" w:hAnsi="Cambria" w:cstheme="minorHAnsi"/>
        </w:rPr>
        <w:t>w art. 299 Kodeksu</w:t>
      </w:r>
      <w:r w:rsidR="0001404D" w:rsidRPr="005A1D07">
        <w:rPr>
          <w:rFonts w:ascii="Cambria" w:hAnsi="Cambria" w:cstheme="minorHAnsi"/>
        </w:rPr>
        <w:t xml:space="preserve"> </w:t>
      </w:r>
      <w:r w:rsidRPr="005A1D07">
        <w:rPr>
          <w:rFonts w:ascii="Cambria" w:hAnsi="Cambria" w:cstheme="minorHAnsi"/>
        </w:rPr>
        <w:t>karnego,</w:t>
      </w:r>
    </w:p>
    <w:p w:rsidR="00121A5E" w:rsidRPr="005A1D07" w:rsidRDefault="00121A5E" w:rsidP="002F00FF">
      <w:pPr>
        <w:autoSpaceDE w:val="0"/>
        <w:autoSpaceDN w:val="0"/>
        <w:adjustRightInd w:val="0"/>
        <w:spacing w:after="0" w:line="276" w:lineRule="auto"/>
        <w:ind w:left="851" w:hanging="284"/>
        <w:jc w:val="both"/>
        <w:rPr>
          <w:rFonts w:ascii="Cambria" w:hAnsi="Cambria" w:cstheme="minorHAnsi"/>
        </w:rPr>
      </w:pPr>
      <w:r w:rsidRPr="005A1D07">
        <w:rPr>
          <w:rFonts w:ascii="Cambria" w:hAnsi="Cambria" w:cstheme="minorHAnsi"/>
        </w:rPr>
        <w:t>e) o charakterze terrorystycznym, o którym mowa w art. 115 § 20 Kodeksu karnego, lub</w:t>
      </w:r>
      <w:r w:rsidR="0001404D" w:rsidRPr="005A1D07">
        <w:rPr>
          <w:rFonts w:ascii="Cambria" w:hAnsi="Cambria" w:cstheme="minorHAnsi"/>
        </w:rPr>
        <w:t xml:space="preserve"> </w:t>
      </w:r>
      <w:r w:rsidRPr="005A1D07">
        <w:rPr>
          <w:rFonts w:ascii="Cambria" w:hAnsi="Cambria" w:cstheme="minorHAnsi"/>
        </w:rPr>
        <w:t>mające na celu popełnienie tego przestępstwa,</w:t>
      </w:r>
    </w:p>
    <w:p w:rsidR="00121A5E" w:rsidRPr="005A1D07" w:rsidRDefault="00121A5E" w:rsidP="00D46AD1">
      <w:pPr>
        <w:autoSpaceDE w:val="0"/>
        <w:autoSpaceDN w:val="0"/>
        <w:adjustRightInd w:val="0"/>
        <w:spacing w:after="0" w:line="276" w:lineRule="auto"/>
        <w:ind w:left="851" w:hanging="284"/>
        <w:jc w:val="both"/>
        <w:rPr>
          <w:rFonts w:ascii="Cambria" w:hAnsi="Cambria" w:cstheme="minorHAnsi"/>
        </w:rPr>
      </w:pPr>
      <w:r w:rsidRPr="005A1D07">
        <w:rPr>
          <w:rFonts w:ascii="Cambria" w:hAnsi="Cambria" w:cstheme="minorHAnsi"/>
        </w:rPr>
        <w:t xml:space="preserve">f) powierzenia wykonywania pracy małoletniemu cudzoziemcowi, o którym mowa </w:t>
      </w:r>
      <w:r w:rsidR="00D434C5" w:rsidRPr="005A1D07">
        <w:rPr>
          <w:rFonts w:ascii="Cambria" w:hAnsi="Cambria" w:cstheme="minorHAnsi"/>
        </w:rPr>
        <w:br/>
      </w:r>
      <w:r w:rsidRPr="005A1D07">
        <w:rPr>
          <w:rFonts w:ascii="Cambria" w:hAnsi="Cambria" w:cstheme="minorHAnsi"/>
        </w:rPr>
        <w:t>w art. 9</w:t>
      </w:r>
      <w:r w:rsidR="00AE4FCF" w:rsidRPr="005A1D07">
        <w:rPr>
          <w:rFonts w:ascii="Cambria" w:hAnsi="Cambria" w:cstheme="minorHAnsi"/>
        </w:rPr>
        <w:t xml:space="preserve"> </w:t>
      </w:r>
      <w:r w:rsidRPr="005A1D07">
        <w:rPr>
          <w:rFonts w:ascii="Cambria" w:hAnsi="Cambria" w:cstheme="minorHAnsi"/>
        </w:rPr>
        <w:t>ust. 2 ustawy z dnia 15 czerwca 2012 r. o skutkach powierzania wykonywania pracy</w:t>
      </w:r>
      <w:r w:rsidR="0001404D" w:rsidRPr="005A1D07">
        <w:rPr>
          <w:rFonts w:ascii="Cambria" w:hAnsi="Cambria" w:cstheme="minorHAnsi"/>
        </w:rPr>
        <w:t xml:space="preserve"> </w:t>
      </w:r>
      <w:r w:rsidRPr="005A1D07">
        <w:rPr>
          <w:rFonts w:ascii="Cambria" w:hAnsi="Cambria" w:cstheme="minorHAnsi"/>
        </w:rPr>
        <w:t>cudzoziemcom przebywającym wbrew przepisom na terytorium Rzeczypospolitej Polskiej(Dz. U. poz. 769),</w:t>
      </w:r>
    </w:p>
    <w:p w:rsidR="00121A5E" w:rsidRPr="005A1D07" w:rsidRDefault="00121A5E" w:rsidP="002F00FF">
      <w:pPr>
        <w:autoSpaceDE w:val="0"/>
        <w:autoSpaceDN w:val="0"/>
        <w:adjustRightInd w:val="0"/>
        <w:spacing w:after="0" w:line="276" w:lineRule="auto"/>
        <w:ind w:left="851" w:hanging="284"/>
        <w:jc w:val="both"/>
        <w:rPr>
          <w:rFonts w:ascii="Cambria" w:hAnsi="Cambria" w:cstheme="minorHAnsi"/>
        </w:rPr>
      </w:pPr>
      <w:r w:rsidRPr="005A1D07">
        <w:rPr>
          <w:rFonts w:ascii="Cambria" w:hAnsi="Cambria" w:cstheme="minorHAnsi"/>
        </w:rPr>
        <w:t>g) przeciwko obrotowi gospodarczemu, o których mowa w art. 296-307 Kodeksu karnego,</w:t>
      </w:r>
      <w:r w:rsidR="0001404D" w:rsidRPr="005A1D07">
        <w:rPr>
          <w:rFonts w:ascii="Cambria" w:hAnsi="Cambria" w:cstheme="minorHAnsi"/>
        </w:rPr>
        <w:t xml:space="preserve"> </w:t>
      </w:r>
      <w:r w:rsidRPr="005A1D07">
        <w:rPr>
          <w:rFonts w:ascii="Cambria" w:hAnsi="Cambria" w:cstheme="minorHAnsi"/>
        </w:rPr>
        <w:t>przestępstwo oszustwa, o którym mowa w art. 286 Kodeksu karnego, przestępstwo</w:t>
      </w:r>
      <w:r w:rsidR="0001404D" w:rsidRPr="005A1D07">
        <w:rPr>
          <w:rFonts w:ascii="Cambria" w:hAnsi="Cambria" w:cstheme="minorHAnsi"/>
        </w:rPr>
        <w:t xml:space="preserve"> </w:t>
      </w:r>
      <w:r w:rsidRPr="005A1D07">
        <w:rPr>
          <w:rFonts w:ascii="Cambria" w:hAnsi="Cambria" w:cstheme="minorHAnsi"/>
        </w:rPr>
        <w:t>przeciwko wiarygodności dokumentów, o których mowa w art. 270-277d Kodeksu karnego,</w:t>
      </w:r>
      <w:r w:rsidR="0001404D" w:rsidRPr="005A1D07">
        <w:rPr>
          <w:rFonts w:ascii="Cambria" w:hAnsi="Cambria" w:cstheme="minorHAnsi"/>
        </w:rPr>
        <w:t xml:space="preserve"> </w:t>
      </w:r>
      <w:r w:rsidRPr="005A1D07">
        <w:rPr>
          <w:rFonts w:ascii="Cambria" w:hAnsi="Cambria" w:cstheme="minorHAnsi"/>
        </w:rPr>
        <w:t>lub przestępstwo skarbowe,</w:t>
      </w:r>
    </w:p>
    <w:p w:rsidR="00121A5E" w:rsidRPr="005A1D07" w:rsidRDefault="00121A5E" w:rsidP="002F00FF">
      <w:pPr>
        <w:autoSpaceDE w:val="0"/>
        <w:autoSpaceDN w:val="0"/>
        <w:adjustRightInd w:val="0"/>
        <w:spacing w:after="0" w:line="276" w:lineRule="auto"/>
        <w:ind w:left="851" w:hanging="284"/>
        <w:jc w:val="both"/>
        <w:rPr>
          <w:rFonts w:ascii="Cambria" w:hAnsi="Cambria" w:cstheme="minorHAnsi"/>
        </w:rPr>
      </w:pPr>
      <w:r w:rsidRPr="005A1D07">
        <w:rPr>
          <w:rFonts w:ascii="Cambria" w:hAnsi="Cambria" w:cstheme="minorHAnsi"/>
        </w:rPr>
        <w:t xml:space="preserve">h) o którym mowa w art. 9 ust. 1 i 3 lub art. 10 ustawy z dnia 15 czerwca 2012 r. </w:t>
      </w:r>
      <w:r w:rsidR="00C12476" w:rsidRPr="005A1D07">
        <w:rPr>
          <w:rFonts w:ascii="Cambria" w:hAnsi="Cambria" w:cstheme="minorHAnsi"/>
        </w:rPr>
        <w:t xml:space="preserve">  </w:t>
      </w:r>
      <w:r w:rsidR="0001404D" w:rsidRPr="005A1D07">
        <w:rPr>
          <w:rFonts w:ascii="Cambria" w:hAnsi="Cambria" w:cstheme="minorHAnsi"/>
        </w:rPr>
        <w:t xml:space="preserve">  </w:t>
      </w:r>
      <w:r w:rsidRPr="005A1D07">
        <w:rPr>
          <w:rFonts w:ascii="Cambria" w:hAnsi="Cambria" w:cstheme="minorHAnsi"/>
        </w:rPr>
        <w:t>o skutkach</w:t>
      </w:r>
      <w:r w:rsidR="0001404D" w:rsidRPr="005A1D07">
        <w:rPr>
          <w:rFonts w:ascii="Cambria" w:hAnsi="Cambria" w:cstheme="minorHAnsi"/>
        </w:rPr>
        <w:t xml:space="preserve"> </w:t>
      </w:r>
      <w:r w:rsidRPr="005A1D07">
        <w:rPr>
          <w:rFonts w:ascii="Cambria" w:hAnsi="Cambria" w:cstheme="minorHAnsi"/>
        </w:rPr>
        <w:t>powierzania wykonywania pracy cudzoziemcom przebywającym wbrew przepisom na</w:t>
      </w:r>
      <w:r w:rsidR="0001404D" w:rsidRPr="005A1D07">
        <w:rPr>
          <w:rFonts w:ascii="Cambria" w:hAnsi="Cambria" w:cstheme="minorHAnsi"/>
        </w:rPr>
        <w:t xml:space="preserve"> </w:t>
      </w:r>
      <w:r w:rsidRPr="005A1D07">
        <w:rPr>
          <w:rFonts w:ascii="Cambria" w:hAnsi="Cambria" w:cstheme="minorHAnsi"/>
        </w:rPr>
        <w:t>terytorium Rzeczypospolitej Polskiej</w:t>
      </w:r>
    </w:p>
    <w:p w:rsidR="00121A5E" w:rsidRPr="005A1D07" w:rsidRDefault="00121A5E" w:rsidP="002F00FF">
      <w:pPr>
        <w:autoSpaceDE w:val="0"/>
        <w:autoSpaceDN w:val="0"/>
        <w:adjustRightInd w:val="0"/>
        <w:spacing w:after="0" w:line="276" w:lineRule="auto"/>
        <w:ind w:left="993" w:hanging="426"/>
        <w:jc w:val="both"/>
        <w:rPr>
          <w:rFonts w:ascii="Cambria" w:hAnsi="Cambria" w:cstheme="minorHAnsi"/>
        </w:rPr>
      </w:pPr>
      <w:r w:rsidRPr="005A1D07">
        <w:rPr>
          <w:rFonts w:ascii="Cambria" w:hAnsi="Cambria" w:cstheme="minorHAnsi"/>
        </w:rPr>
        <w:t>- lub za odpowiedni czyn zabroniony określony w przepisach prawa obcego;</w:t>
      </w:r>
    </w:p>
    <w:p w:rsidR="00121A5E" w:rsidRPr="005A1D07" w:rsidRDefault="00121A5E" w:rsidP="002F00FF">
      <w:pPr>
        <w:autoSpaceDE w:val="0"/>
        <w:autoSpaceDN w:val="0"/>
        <w:adjustRightInd w:val="0"/>
        <w:spacing w:after="0" w:line="276" w:lineRule="auto"/>
        <w:ind w:left="567" w:hanging="283"/>
        <w:jc w:val="both"/>
        <w:rPr>
          <w:rFonts w:ascii="Cambria" w:hAnsi="Cambria" w:cstheme="minorHAnsi"/>
        </w:rPr>
      </w:pPr>
      <w:r w:rsidRPr="005A1D07">
        <w:rPr>
          <w:rFonts w:ascii="Cambria" w:hAnsi="Cambria" w:cstheme="minorHAnsi"/>
        </w:rPr>
        <w:t xml:space="preserve">2) jeżeli urzędującego członka jego organu zarządzającego lub nadzorczego, wspólnika spółki </w:t>
      </w:r>
      <w:r w:rsidR="00D434C5" w:rsidRPr="005A1D07">
        <w:rPr>
          <w:rFonts w:ascii="Cambria" w:hAnsi="Cambria" w:cstheme="minorHAnsi"/>
        </w:rPr>
        <w:br/>
      </w:r>
      <w:r w:rsidRPr="005A1D07">
        <w:rPr>
          <w:rFonts w:ascii="Cambria" w:hAnsi="Cambria" w:cstheme="minorHAnsi"/>
        </w:rPr>
        <w:t>w</w:t>
      </w:r>
      <w:r w:rsidR="0001404D" w:rsidRPr="005A1D07">
        <w:rPr>
          <w:rFonts w:ascii="Cambria" w:hAnsi="Cambria" w:cstheme="minorHAnsi"/>
        </w:rPr>
        <w:t xml:space="preserve"> </w:t>
      </w:r>
      <w:r w:rsidRPr="005A1D07">
        <w:rPr>
          <w:rFonts w:ascii="Cambria" w:hAnsi="Cambria" w:cstheme="minorHAnsi"/>
        </w:rPr>
        <w:t>spółce jawnej lub partnerskiej albo komplementariusza w spółce komandytowej lub</w:t>
      </w:r>
      <w:r w:rsidR="0001404D" w:rsidRPr="005A1D07">
        <w:rPr>
          <w:rFonts w:ascii="Cambria" w:hAnsi="Cambria" w:cstheme="minorHAnsi"/>
        </w:rPr>
        <w:t xml:space="preserve"> </w:t>
      </w:r>
      <w:r w:rsidRPr="005A1D07">
        <w:rPr>
          <w:rFonts w:ascii="Cambria" w:hAnsi="Cambria" w:cstheme="minorHAnsi"/>
        </w:rPr>
        <w:t>komandytowo-akcyjnej lub prokurenta prawomocnie skazano za przestępstwo, o którym mowa</w:t>
      </w:r>
      <w:r w:rsidR="0001404D" w:rsidRPr="005A1D07">
        <w:rPr>
          <w:rFonts w:ascii="Cambria" w:hAnsi="Cambria" w:cstheme="minorHAnsi"/>
        </w:rPr>
        <w:t xml:space="preserve"> </w:t>
      </w:r>
      <w:r w:rsidRPr="005A1D07">
        <w:rPr>
          <w:rFonts w:ascii="Cambria" w:hAnsi="Cambria" w:cstheme="minorHAnsi"/>
        </w:rPr>
        <w:t>w pkt 1;</w:t>
      </w:r>
    </w:p>
    <w:p w:rsidR="00121A5E" w:rsidRPr="005A1D07" w:rsidRDefault="00121A5E" w:rsidP="002F00FF">
      <w:pPr>
        <w:autoSpaceDE w:val="0"/>
        <w:autoSpaceDN w:val="0"/>
        <w:adjustRightInd w:val="0"/>
        <w:spacing w:after="0" w:line="276" w:lineRule="auto"/>
        <w:ind w:left="567" w:hanging="283"/>
        <w:jc w:val="both"/>
        <w:rPr>
          <w:rFonts w:ascii="Cambria" w:hAnsi="Cambria" w:cstheme="minorHAnsi"/>
        </w:rPr>
      </w:pPr>
      <w:r w:rsidRPr="005A1D07">
        <w:rPr>
          <w:rFonts w:ascii="Cambria" w:hAnsi="Cambria" w:cstheme="minorHAnsi"/>
        </w:rPr>
        <w:t xml:space="preserve">3) wobec którego wydano prawomocny wyrok sądu lub ostateczną decyzję administracyjną </w:t>
      </w:r>
      <w:r w:rsidR="00D434C5" w:rsidRPr="005A1D07">
        <w:rPr>
          <w:rFonts w:ascii="Cambria" w:hAnsi="Cambria" w:cstheme="minorHAnsi"/>
        </w:rPr>
        <w:br/>
      </w:r>
      <w:r w:rsidRPr="005A1D07">
        <w:rPr>
          <w:rFonts w:ascii="Cambria" w:hAnsi="Cambria" w:cstheme="minorHAnsi"/>
        </w:rPr>
        <w:t>o</w:t>
      </w:r>
      <w:r w:rsidR="0001404D" w:rsidRPr="005A1D07">
        <w:rPr>
          <w:rFonts w:ascii="Cambria" w:hAnsi="Cambria" w:cstheme="minorHAnsi"/>
        </w:rPr>
        <w:t xml:space="preserve"> </w:t>
      </w:r>
      <w:r w:rsidRPr="005A1D07">
        <w:rPr>
          <w:rFonts w:ascii="Cambria" w:hAnsi="Cambria" w:cstheme="minorHAnsi"/>
        </w:rPr>
        <w:t>zaleganiu z uiszczeniem podatków, opłat lub składek na ubezpieczenie społeczne lub zdrowotne,</w:t>
      </w:r>
      <w:r w:rsidR="0001404D" w:rsidRPr="005A1D07">
        <w:rPr>
          <w:rFonts w:ascii="Cambria" w:hAnsi="Cambria" w:cstheme="minorHAnsi"/>
        </w:rPr>
        <w:t xml:space="preserve"> </w:t>
      </w:r>
      <w:r w:rsidRPr="005A1D07">
        <w:rPr>
          <w:rFonts w:ascii="Cambria" w:hAnsi="Cambria" w:cstheme="minorHAnsi"/>
        </w:rPr>
        <w:t>chyba że wykonawca odpowiednio przed upływem terminu do składania wniosków o</w:t>
      </w:r>
      <w:r w:rsidR="0001404D" w:rsidRPr="005A1D07">
        <w:rPr>
          <w:rFonts w:ascii="Cambria" w:hAnsi="Cambria" w:cstheme="minorHAnsi"/>
        </w:rPr>
        <w:t xml:space="preserve"> </w:t>
      </w:r>
      <w:r w:rsidRPr="005A1D07">
        <w:rPr>
          <w:rFonts w:ascii="Cambria" w:hAnsi="Cambria" w:cstheme="minorHAnsi"/>
        </w:rPr>
        <w:t>dopuszczenie do udziału w postępowaniu albo przed upływem terminu składania ofert dokonał</w:t>
      </w:r>
      <w:r w:rsidR="0001404D" w:rsidRPr="005A1D07">
        <w:rPr>
          <w:rFonts w:ascii="Cambria" w:hAnsi="Cambria" w:cstheme="minorHAnsi"/>
        </w:rPr>
        <w:t xml:space="preserve"> </w:t>
      </w:r>
      <w:r w:rsidRPr="005A1D07">
        <w:rPr>
          <w:rFonts w:ascii="Cambria" w:hAnsi="Cambria" w:cstheme="minorHAnsi"/>
        </w:rPr>
        <w:t>płatności należnych podatków, opłat lub składek na ubezpieczenie społeczne lub zdrowotne wraz</w:t>
      </w:r>
      <w:r w:rsidR="0001404D" w:rsidRPr="005A1D07">
        <w:rPr>
          <w:rFonts w:ascii="Cambria" w:hAnsi="Cambria" w:cstheme="minorHAnsi"/>
        </w:rPr>
        <w:t xml:space="preserve"> </w:t>
      </w:r>
      <w:r w:rsidRPr="005A1D07">
        <w:rPr>
          <w:rFonts w:ascii="Cambria" w:hAnsi="Cambria" w:cstheme="minorHAnsi"/>
        </w:rPr>
        <w:t>z odsetkami lub grzywnami lub zawarł wiążące porozumienie w sprawie spłaty tych należności;</w:t>
      </w:r>
    </w:p>
    <w:p w:rsidR="00121A5E" w:rsidRPr="005A1D07" w:rsidRDefault="00121A5E" w:rsidP="002F00FF">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4) wobec którego prawomocnie orzeczono zakaz ubiegania się o zamówienia publiczne;</w:t>
      </w:r>
    </w:p>
    <w:p w:rsidR="00121A5E" w:rsidRPr="005A1D07" w:rsidRDefault="004709F4" w:rsidP="004709F4">
      <w:pPr>
        <w:autoSpaceDE w:val="0"/>
        <w:autoSpaceDN w:val="0"/>
        <w:adjustRightInd w:val="0"/>
        <w:spacing w:after="0" w:line="276" w:lineRule="auto"/>
        <w:ind w:left="567" w:hanging="283"/>
        <w:jc w:val="both"/>
        <w:rPr>
          <w:rFonts w:ascii="Cambria" w:hAnsi="Cambria" w:cstheme="minorHAnsi"/>
        </w:rPr>
      </w:pPr>
      <w:r w:rsidRPr="005A1D07">
        <w:rPr>
          <w:rFonts w:ascii="Cambria" w:hAnsi="Cambria" w:cstheme="minorHAnsi"/>
        </w:rPr>
        <w:t xml:space="preserve">5) </w:t>
      </w:r>
      <w:r w:rsidR="00121A5E" w:rsidRPr="005A1D07">
        <w:rPr>
          <w:rFonts w:ascii="Cambria" w:hAnsi="Cambria" w:cstheme="minorHAnsi"/>
        </w:rPr>
        <w:t>jeżeli zamawiający może stwierdzić, na podstawie wiarygodnych przesłanek, że wykonawca</w:t>
      </w:r>
      <w:r w:rsidR="0001404D" w:rsidRPr="005A1D07">
        <w:rPr>
          <w:rFonts w:ascii="Cambria" w:hAnsi="Cambria" w:cstheme="minorHAnsi"/>
        </w:rPr>
        <w:t xml:space="preserve"> </w:t>
      </w:r>
      <w:r w:rsidR="00121A5E" w:rsidRPr="005A1D07">
        <w:rPr>
          <w:rFonts w:ascii="Cambria" w:hAnsi="Cambria" w:cstheme="minorHAnsi"/>
        </w:rPr>
        <w:t>zawarł z innymi wykonawcami porozumienie mające na celu zakłócenie konkurencji,</w:t>
      </w:r>
      <w:r w:rsidR="0001404D" w:rsidRPr="005A1D07">
        <w:rPr>
          <w:rFonts w:ascii="Cambria" w:hAnsi="Cambria" w:cstheme="minorHAnsi"/>
        </w:rPr>
        <w:t xml:space="preserve"> </w:t>
      </w:r>
      <w:r w:rsidR="002F115F">
        <w:rPr>
          <w:rFonts w:ascii="Cambria" w:hAnsi="Cambria" w:cstheme="minorHAnsi"/>
        </w:rPr>
        <w:t xml:space="preserve">                       </w:t>
      </w:r>
      <w:r w:rsidR="00121A5E" w:rsidRPr="005A1D07">
        <w:rPr>
          <w:rFonts w:ascii="Cambria" w:hAnsi="Cambria" w:cstheme="minorHAnsi"/>
        </w:rPr>
        <w:t>w szczególności jeżeli należąc do tej samej grupy kapitałowej w rozumieniu ustawy z dnia 16</w:t>
      </w:r>
      <w:r w:rsidR="00816D37" w:rsidRPr="005A1D07">
        <w:rPr>
          <w:rFonts w:ascii="Cambria" w:hAnsi="Cambria" w:cstheme="minorHAnsi"/>
        </w:rPr>
        <w:t xml:space="preserve"> </w:t>
      </w:r>
      <w:r w:rsidR="00121A5E" w:rsidRPr="005A1D07">
        <w:rPr>
          <w:rFonts w:ascii="Cambria" w:hAnsi="Cambria" w:cstheme="minorHAnsi"/>
        </w:rPr>
        <w:t>lutego 2007 r. o ochronie konkurencji i konsumentów, złożyli odrębne oferty, oferty częściowe</w:t>
      </w:r>
      <w:r w:rsidR="0001404D" w:rsidRPr="005A1D07">
        <w:rPr>
          <w:rFonts w:ascii="Cambria" w:hAnsi="Cambria" w:cstheme="minorHAnsi"/>
        </w:rPr>
        <w:t xml:space="preserve"> </w:t>
      </w:r>
      <w:r w:rsidR="00121A5E" w:rsidRPr="005A1D07">
        <w:rPr>
          <w:rFonts w:ascii="Cambria" w:hAnsi="Cambria" w:cstheme="minorHAnsi"/>
        </w:rPr>
        <w:t xml:space="preserve">lub wnioski o dopuszczenie do udziału w postępowaniu, chyba że wykażą, </w:t>
      </w:r>
      <w:r w:rsidR="002F115F">
        <w:rPr>
          <w:rFonts w:ascii="Cambria" w:hAnsi="Cambria" w:cstheme="minorHAnsi"/>
        </w:rPr>
        <w:t xml:space="preserve">                         </w:t>
      </w:r>
      <w:r w:rsidR="00121A5E" w:rsidRPr="005A1D07">
        <w:rPr>
          <w:rFonts w:ascii="Cambria" w:hAnsi="Cambria" w:cstheme="minorHAnsi"/>
        </w:rPr>
        <w:t>że przygotowali te</w:t>
      </w:r>
      <w:r w:rsidR="0001404D" w:rsidRPr="005A1D07">
        <w:rPr>
          <w:rFonts w:ascii="Cambria" w:hAnsi="Cambria" w:cstheme="minorHAnsi"/>
        </w:rPr>
        <w:t xml:space="preserve"> </w:t>
      </w:r>
      <w:r w:rsidR="00121A5E" w:rsidRPr="005A1D07">
        <w:rPr>
          <w:rFonts w:ascii="Cambria" w:hAnsi="Cambria" w:cstheme="minorHAnsi"/>
        </w:rPr>
        <w:t>oferty lub wnioski niezależnie od siebie;</w:t>
      </w:r>
    </w:p>
    <w:p w:rsidR="00121A5E" w:rsidRPr="005A1D07" w:rsidRDefault="00121A5E" w:rsidP="004709F4">
      <w:pPr>
        <w:autoSpaceDE w:val="0"/>
        <w:autoSpaceDN w:val="0"/>
        <w:adjustRightInd w:val="0"/>
        <w:spacing w:after="0" w:line="276" w:lineRule="auto"/>
        <w:ind w:left="567" w:hanging="283"/>
        <w:jc w:val="both"/>
        <w:rPr>
          <w:rFonts w:ascii="Cambria" w:hAnsi="Cambria" w:cstheme="minorHAnsi"/>
        </w:rPr>
      </w:pPr>
      <w:r w:rsidRPr="005A1D07">
        <w:rPr>
          <w:rFonts w:ascii="Cambria" w:hAnsi="Cambria" w:cstheme="minorHAnsi"/>
        </w:rPr>
        <w:t>6) jeżeli, w przypadkach, o których mowa w art. 85 ust. 1, doszło do zakłócenia konkurencji</w:t>
      </w:r>
      <w:r w:rsidR="0001404D" w:rsidRPr="005A1D07">
        <w:rPr>
          <w:rFonts w:ascii="Cambria" w:hAnsi="Cambria" w:cstheme="minorHAnsi"/>
        </w:rPr>
        <w:t xml:space="preserve"> </w:t>
      </w:r>
      <w:r w:rsidRPr="005A1D07">
        <w:rPr>
          <w:rFonts w:ascii="Cambria" w:hAnsi="Cambria" w:cstheme="minorHAnsi"/>
        </w:rPr>
        <w:t>wynikającego z wcześniejszego zaangażowania tego wykonawcy lub podmiotu, który należy z</w:t>
      </w:r>
      <w:r w:rsidR="0001404D" w:rsidRPr="005A1D07">
        <w:rPr>
          <w:rFonts w:ascii="Cambria" w:hAnsi="Cambria" w:cstheme="minorHAnsi"/>
        </w:rPr>
        <w:t xml:space="preserve"> </w:t>
      </w:r>
      <w:r w:rsidRPr="005A1D07">
        <w:rPr>
          <w:rFonts w:ascii="Cambria" w:hAnsi="Cambria" w:cstheme="minorHAnsi"/>
        </w:rPr>
        <w:t>wykonawcą do tej samej grupy kapitałowej w rozumieniu ustawy z dnia 16 lutego 2007 r. o</w:t>
      </w:r>
      <w:r w:rsidR="0001404D" w:rsidRPr="005A1D07">
        <w:rPr>
          <w:rFonts w:ascii="Cambria" w:hAnsi="Cambria" w:cstheme="minorHAnsi"/>
        </w:rPr>
        <w:t xml:space="preserve"> </w:t>
      </w:r>
      <w:r w:rsidRPr="005A1D07">
        <w:rPr>
          <w:rFonts w:ascii="Cambria" w:hAnsi="Cambria" w:cstheme="minorHAnsi"/>
        </w:rPr>
        <w:t xml:space="preserve">ochronie konkurencji i konsumentów, chyba że spowodowane tym zakłócenie </w:t>
      </w:r>
      <w:r w:rsidRPr="005A1D07">
        <w:rPr>
          <w:rFonts w:ascii="Cambria" w:hAnsi="Cambria" w:cstheme="minorHAnsi"/>
        </w:rPr>
        <w:lastRenderedPageBreak/>
        <w:t>konkurencji może</w:t>
      </w:r>
      <w:r w:rsidR="0001404D" w:rsidRPr="005A1D07">
        <w:rPr>
          <w:rFonts w:ascii="Cambria" w:hAnsi="Cambria" w:cstheme="minorHAnsi"/>
        </w:rPr>
        <w:t xml:space="preserve"> </w:t>
      </w:r>
      <w:r w:rsidRPr="005A1D07">
        <w:rPr>
          <w:rFonts w:ascii="Cambria" w:hAnsi="Cambria" w:cstheme="minorHAnsi"/>
        </w:rPr>
        <w:t xml:space="preserve">być wyeliminowane w inny sposób niż przez wykluczenie wykonawcy </w:t>
      </w:r>
      <w:r w:rsidR="0001404D" w:rsidRPr="005A1D07">
        <w:rPr>
          <w:rFonts w:ascii="Cambria" w:hAnsi="Cambria" w:cstheme="minorHAnsi"/>
        </w:rPr>
        <w:t xml:space="preserve">             </w:t>
      </w:r>
      <w:r w:rsidRPr="005A1D07">
        <w:rPr>
          <w:rFonts w:ascii="Cambria" w:hAnsi="Cambria" w:cstheme="minorHAnsi"/>
        </w:rPr>
        <w:t>z udziału w postępowaniu</w:t>
      </w:r>
      <w:r w:rsidR="0001404D" w:rsidRPr="005A1D07">
        <w:rPr>
          <w:rFonts w:ascii="Cambria" w:hAnsi="Cambria" w:cstheme="minorHAnsi"/>
        </w:rPr>
        <w:t xml:space="preserve"> </w:t>
      </w:r>
      <w:r w:rsidRPr="005A1D07">
        <w:rPr>
          <w:rFonts w:ascii="Cambria" w:hAnsi="Cambria" w:cstheme="minorHAnsi"/>
        </w:rPr>
        <w:t>o udzielenie zamówienia.</w:t>
      </w:r>
    </w:p>
    <w:p w:rsidR="00B03377" w:rsidRPr="005A1D07" w:rsidRDefault="00CB4FD6" w:rsidP="00CB4FD6">
      <w:pPr>
        <w:autoSpaceDE w:val="0"/>
        <w:autoSpaceDN w:val="0"/>
        <w:adjustRightInd w:val="0"/>
        <w:spacing w:after="0" w:line="276" w:lineRule="auto"/>
        <w:jc w:val="both"/>
        <w:rPr>
          <w:rFonts w:ascii="Cambria" w:hAnsi="Cambria"/>
        </w:rPr>
      </w:pPr>
      <w:r w:rsidRPr="005A1D07">
        <w:rPr>
          <w:rFonts w:ascii="Cambria" w:hAnsi="Cambria"/>
        </w:rPr>
        <w:t xml:space="preserve">2. </w:t>
      </w:r>
      <w:r w:rsidR="002C0F36" w:rsidRPr="005A1D07">
        <w:rPr>
          <w:rFonts w:ascii="Cambria" w:hAnsi="Cambria"/>
        </w:rPr>
        <w:t xml:space="preserve">Na podstawie art. 7 ust. 1 ustawy z dnia 13 kwietnia 2022 roku o szczególnych rozwiązaniach </w:t>
      </w:r>
    </w:p>
    <w:p w:rsidR="00B03377" w:rsidRPr="005A1D07" w:rsidRDefault="002C0F36" w:rsidP="00CB4FD6">
      <w:pPr>
        <w:autoSpaceDE w:val="0"/>
        <w:autoSpaceDN w:val="0"/>
        <w:adjustRightInd w:val="0"/>
        <w:spacing w:after="0" w:line="276" w:lineRule="auto"/>
        <w:jc w:val="both"/>
        <w:rPr>
          <w:rFonts w:ascii="Cambria" w:hAnsi="Cambria"/>
        </w:rPr>
      </w:pPr>
      <w:r w:rsidRPr="005A1D07">
        <w:rPr>
          <w:rFonts w:ascii="Cambria" w:hAnsi="Cambria"/>
        </w:rPr>
        <w:t xml:space="preserve">w zakresie przeciwdziałania wspieraniu agresji na Ukrainę oraz służących ochronie </w:t>
      </w:r>
    </w:p>
    <w:p w:rsidR="00052209" w:rsidRPr="005A1D07" w:rsidRDefault="002C0F36" w:rsidP="00CB4FD6">
      <w:pPr>
        <w:autoSpaceDE w:val="0"/>
        <w:autoSpaceDN w:val="0"/>
        <w:adjustRightInd w:val="0"/>
        <w:spacing w:after="0" w:line="276" w:lineRule="auto"/>
        <w:jc w:val="both"/>
        <w:rPr>
          <w:rFonts w:ascii="Cambria" w:hAnsi="Cambria"/>
        </w:rPr>
      </w:pPr>
      <w:r w:rsidRPr="005A1D07">
        <w:rPr>
          <w:rFonts w:ascii="Cambria" w:hAnsi="Cambria"/>
        </w:rPr>
        <w:t>bezpieczeństwa narodowego (Dz.U.2022.835)</w:t>
      </w:r>
      <w:r w:rsidR="00052209" w:rsidRPr="005A1D07">
        <w:rPr>
          <w:rFonts w:ascii="Cambria" w:hAnsi="Cambria"/>
        </w:rPr>
        <w:t xml:space="preserve"> z postępowania wyklucza się:</w:t>
      </w:r>
    </w:p>
    <w:p w:rsidR="00052209" w:rsidRPr="005A1D07" w:rsidRDefault="00052209" w:rsidP="00052209">
      <w:pPr>
        <w:spacing w:before="26" w:after="0"/>
        <w:ind w:left="373"/>
        <w:jc w:val="both"/>
        <w:rPr>
          <w:rFonts w:ascii="Cambria" w:hAnsi="Cambria"/>
        </w:rPr>
      </w:pPr>
      <w:r w:rsidRPr="005A1D07">
        <w:rPr>
          <w:rFonts w:ascii="Cambria" w:hAnsi="Cambria"/>
        </w:rPr>
        <w:t xml:space="preserve">1) wykonawcę oraz uczestnika konkursu wymienionego w wykazach określonych </w:t>
      </w:r>
      <w:r w:rsidR="0001404D" w:rsidRPr="005A1D07">
        <w:rPr>
          <w:rFonts w:ascii="Cambria" w:hAnsi="Cambria"/>
        </w:rPr>
        <w:t xml:space="preserve"> </w:t>
      </w:r>
      <w:r w:rsidR="00C12476" w:rsidRPr="005A1D07">
        <w:rPr>
          <w:rFonts w:ascii="Cambria" w:hAnsi="Cambria"/>
        </w:rPr>
        <w:t xml:space="preserve">                                     </w:t>
      </w:r>
      <w:r w:rsidRPr="005A1D07">
        <w:rPr>
          <w:rFonts w:ascii="Cambria" w:hAnsi="Cambria"/>
        </w:rPr>
        <w:t>w rozporządzeniu 765/2006 i rozporządzeniu 269/2014 albo wpisanego na listę na podstawie decyzji w sprawie wpisu na listę rozstrzygającej o zastosowaniu środka, o którym mowa w art. 1 pkt 3;</w:t>
      </w:r>
    </w:p>
    <w:p w:rsidR="00052209" w:rsidRPr="005A1D07" w:rsidRDefault="00052209" w:rsidP="00052209">
      <w:pPr>
        <w:spacing w:before="26" w:after="0"/>
        <w:ind w:left="373"/>
        <w:jc w:val="both"/>
        <w:rPr>
          <w:rFonts w:ascii="Cambria" w:hAnsi="Cambria"/>
        </w:rPr>
      </w:pPr>
      <w:r w:rsidRPr="005A1D07">
        <w:rPr>
          <w:rFonts w:ascii="Cambria" w:hAnsi="Cambria"/>
        </w:rPr>
        <w:t xml:space="preserve">2) wykonawcę oraz uczestnika konkursu, którego beneficjentem </w:t>
      </w:r>
      <w:r w:rsidR="00EB2B9C" w:rsidRPr="005A1D07">
        <w:rPr>
          <w:rFonts w:ascii="Cambria" w:hAnsi="Cambria"/>
        </w:rPr>
        <w:t xml:space="preserve">rzeczywistym </w:t>
      </w:r>
      <w:r w:rsidR="0001404D" w:rsidRPr="005A1D07">
        <w:rPr>
          <w:rFonts w:ascii="Cambria" w:hAnsi="Cambria"/>
        </w:rPr>
        <w:t xml:space="preserve"> </w:t>
      </w:r>
      <w:r w:rsidR="005A1D07" w:rsidRPr="005A1D07">
        <w:rPr>
          <w:rFonts w:ascii="Cambria" w:hAnsi="Cambria"/>
        </w:rPr>
        <w:t xml:space="preserve">              </w:t>
      </w:r>
      <w:r w:rsidR="0001404D" w:rsidRPr="005A1D07">
        <w:rPr>
          <w:rFonts w:ascii="Cambria" w:hAnsi="Cambria"/>
        </w:rPr>
        <w:t xml:space="preserve">                              </w:t>
      </w:r>
      <w:r w:rsidR="00EB2B9C" w:rsidRPr="005A1D07">
        <w:rPr>
          <w:rFonts w:ascii="Cambria" w:hAnsi="Cambria"/>
        </w:rPr>
        <w:t>w</w:t>
      </w:r>
      <w:r w:rsidRPr="005A1D07">
        <w:rPr>
          <w:rFonts w:ascii="Cambria" w:hAnsi="Cambria"/>
        </w:rPr>
        <w:t xml:space="preserve"> rozumieniu ustawy z dnia 1 marca 2018 r. o przeciwdziałaniu praniu pieniędzy oraz finansowaniu terroryzmu (Dz. U. z 2022 r. poz. 593 i 655) jest osoba </w:t>
      </w:r>
      <w:r w:rsidR="00EB2B9C" w:rsidRPr="005A1D07">
        <w:rPr>
          <w:rFonts w:ascii="Cambria" w:hAnsi="Cambria"/>
        </w:rPr>
        <w:t xml:space="preserve">wymieniona </w:t>
      </w:r>
      <w:r w:rsidR="00D01E08" w:rsidRPr="005A1D07">
        <w:rPr>
          <w:rFonts w:ascii="Cambria" w:hAnsi="Cambria"/>
        </w:rPr>
        <w:t xml:space="preserve">  </w:t>
      </w:r>
      <w:r w:rsidR="005A1D07" w:rsidRPr="005A1D07">
        <w:rPr>
          <w:rFonts w:ascii="Cambria" w:hAnsi="Cambria"/>
        </w:rPr>
        <w:t xml:space="preserve">                </w:t>
      </w:r>
      <w:r w:rsidR="00D01E08" w:rsidRPr="005A1D07">
        <w:rPr>
          <w:rFonts w:ascii="Cambria" w:hAnsi="Cambria"/>
        </w:rPr>
        <w:t xml:space="preserve">                          </w:t>
      </w:r>
      <w:r w:rsidR="00EB2B9C" w:rsidRPr="005A1D07">
        <w:rPr>
          <w:rFonts w:ascii="Cambria" w:hAnsi="Cambria"/>
        </w:rPr>
        <w:t>w</w:t>
      </w:r>
      <w:r w:rsidRPr="005A1D07">
        <w:rPr>
          <w:rFonts w:ascii="Cambria" w:hAnsi="Cambria"/>
        </w:rPr>
        <w:t xml:space="preserve"> wykazach określonych w rozporządzeniu 765/2006 i rozporządzeniu 269/2014 albo wpisana na listę lub będąca takim beneficjentem rzeczywistym od dnia 24 lutego 2022 </w:t>
      </w:r>
      <w:r w:rsidR="00EB2B9C" w:rsidRPr="005A1D07">
        <w:rPr>
          <w:rFonts w:ascii="Cambria" w:hAnsi="Cambria"/>
        </w:rPr>
        <w:t xml:space="preserve">r., </w:t>
      </w:r>
      <w:r w:rsidR="00D01E08" w:rsidRPr="005A1D07">
        <w:rPr>
          <w:rFonts w:ascii="Cambria" w:hAnsi="Cambria"/>
        </w:rPr>
        <w:t xml:space="preserve">             </w:t>
      </w:r>
      <w:r w:rsidR="00EB2B9C" w:rsidRPr="005A1D07">
        <w:rPr>
          <w:rFonts w:ascii="Cambria" w:hAnsi="Cambria"/>
        </w:rPr>
        <w:t>o</w:t>
      </w:r>
      <w:r w:rsidRPr="005A1D07">
        <w:rPr>
          <w:rFonts w:ascii="Cambria" w:hAnsi="Cambria"/>
        </w:rPr>
        <w:t xml:space="preserve"> ile została wpisana na listę na podstawie decyzji w sprawie wpisu na listę </w:t>
      </w:r>
      <w:r w:rsidR="00EB2B9C" w:rsidRPr="005A1D07">
        <w:rPr>
          <w:rFonts w:ascii="Cambria" w:hAnsi="Cambria"/>
        </w:rPr>
        <w:t xml:space="preserve">rozstrzygającej </w:t>
      </w:r>
      <w:r w:rsidR="00D01E08" w:rsidRPr="005A1D07">
        <w:rPr>
          <w:rFonts w:ascii="Cambria" w:hAnsi="Cambria"/>
        </w:rPr>
        <w:t xml:space="preserve"> </w:t>
      </w:r>
      <w:r w:rsidR="005A1D07" w:rsidRPr="005A1D07">
        <w:rPr>
          <w:rFonts w:ascii="Cambria" w:hAnsi="Cambria"/>
        </w:rPr>
        <w:t xml:space="preserve">               </w:t>
      </w:r>
      <w:r w:rsidR="00EB2B9C" w:rsidRPr="005A1D07">
        <w:rPr>
          <w:rFonts w:ascii="Cambria" w:hAnsi="Cambria"/>
        </w:rPr>
        <w:t>o</w:t>
      </w:r>
      <w:r w:rsidRPr="005A1D07">
        <w:rPr>
          <w:rFonts w:ascii="Cambria" w:hAnsi="Cambria"/>
        </w:rPr>
        <w:t xml:space="preserve"> zastosowaniu środka, o którym mowa w art. 1 pkt 3;</w:t>
      </w:r>
    </w:p>
    <w:p w:rsidR="00052209" w:rsidRPr="005A1D07" w:rsidRDefault="00052209" w:rsidP="00052209">
      <w:pPr>
        <w:spacing w:before="26" w:after="0"/>
        <w:ind w:left="373"/>
        <w:jc w:val="both"/>
        <w:rPr>
          <w:rFonts w:ascii="Cambria" w:hAnsi="Cambria"/>
        </w:rPr>
      </w:pPr>
      <w:r w:rsidRPr="005A1D07">
        <w:rPr>
          <w:rFonts w:ascii="Cambria" w:hAnsi="Cambria"/>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w:t>
      </w:r>
      <w:r w:rsidR="00D01E08" w:rsidRPr="005A1D07">
        <w:rPr>
          <w:rFonts w:ascii="Cambria" w:hAnsi="Cambria"/>
        </w:rPr>
        <w:t xml:space="preserve">  </w:t>
      </w:r>
      <w:r w:rsidRPr="005A1D07">
        <w:rPr>
          <w:rFonts w:ascii="Cambria" w:hAnsi="Cambria"/>
        </w:rPr>
        <w:t xml:space="preserve"> w sprawie wpisu na listę rozstrzygającej o zastosowaniu środk</w:t>
      </w:r>
      <w:r w:rsidR="00AB56AE" w:rsidRPr="005A1D07">
        <w:rPr>
          <w:rFonts w:ascii="Cambria" w:hAnsi="Cambria"/>
        </w:rPr>
        <w:t xml:space="preserve">a, o którym mowa w art. 1 pkt </w:t>
      </w:r>
    </w:p>
    <w:p w:rsidR="00AB56AE" w:rsidRPr="005A1D07" w:rsidRDefault="00AB56AE" w:rsidP="00052209">
      <w:pPr>
        <w:spacing w:before="26" w:after="0"/>
        <w:ind w:left="142"/>
        <w:jc w:val="both"/>
        <w:rPr>
          <w:rFonts w:ascii="Cambria" w:hAnsi="Cambria"/>
        </w:rPr>
      </w:pPr>
    </w:p>
    <w:p w:rsidR="00052209" w:rsidRPr="005A1D07" w:rsidRDefault="00052209" w:rsidP="00052209">
      <w:pPr>
        <w:spacing w:before="26" w:after="0"/>
        <w:ind w:left="142"/>
        <w:jc w:val="both"/>
        <w:rPr>
          <w:rFonts w:ascii="Cambria" w:hAnsi="Cambria"/>
        </w:rPr>
      </w:pPr>
      <w:r w:rsidRPr="005A1D07">
        <w:rPr>
          <w:rFonts w:ascii="Cambria" w:hAnsi="Cambria"/>
        </w:rPr>
        <w:t>Powyższe wykluczenie następuje na okres trwania okoliczności określonych w art. 7 ust. 1 w/w ustawy</w:t>
      </w:r>
      <w:r w:rsidR="002F115F">
        <w:rPr>
          <w:rFonts w:ascii="Cambria" w:hAnsi="Cambria"/>
        </w:rPr>
        <w:t>.</w:t>
      </w:r>
    </w:p>
    <w:p w:rsidR="00AB56AE" w:rsidRPr="005A1D07" w:rsidRDefault="00AB56AE" w:rsidP="00AB56AE">
      <w:pPr>
        <w:spacing w:before="26" w:after="0"/>
        <w:ind w:left="142"/>
        <w:jc w:val="both"/>
        <w:rPr>
          <w:rFonts w:ascii="Cambria" w:hAnsi="Cambria"/>
        </w:rPr>
      </w:pPr>
      <w:r w:rsidRPr="005A1D07">
        <w:rPr>
          <w:rFonts w:ascii="Cambria" w:hAnsi="Cambria"/>
        </w:rPr>
        <w:t>Osob</w:t>
      </w:r>
      <w:r w:rsidR="002F115F">
        <w:rPr>
          <w:rFonts w:ascii="Cambria" w:hAnsi="Cambria"/>
        </w:rPr>
        <w:t>y</w:t>
      </w:r>
      <w:r w:rsidRPr="005A1D07">
        <w:rPr>
          <w:rFonts w:ascii="Cambria" w:hAnsi="Cambria"/>
        </w:rPr>
        <w:t xml:space="preserve"> lub podmiot</w:t>
      </w:r>
      <w:r w:rsidR="002F115F">
        <w:rPr>
          <w:rFonts w:ascii="Cambria" w:hAnsi="Cambria"/>
        </w:rPr>
        <w:t>y</w:t>
      </w:r>
      <w:r w:rsidRPr="005A1D07">
        <w:rPr>
          <w:rFonts w:ascii="Cambria" w:hAnsi="Cambria"/>
        </w:rPr>
        <w:t xml:space="preserve"> podlegające wykluczeniu na podstawie art. 7 ust. 1, które w okresie tego wykluczenia ubiegają się o udzielenie zamówienia publicznego lub dopuszczenie do udziału </w:t>
      </w:r>
      <w:r w:rsidR="0001404D" w:rsidRPr="005A1D07">
        <w:rPr>
          <w:rFonts w:ascii="Cambria" w:hAnsi="Cambria"/>
        </w:rPr>
        <w:t xml:space="preserve">                 </w:t>
      </w:r>
      <w:r w:rsidRPr="005A1D07">
        <w:rPr>
          <w:rFonts w:ascii="Cambria" w:hAnsi="Cambria"/>
        </w:rPr>
        <w:t xml:space="preserve">w konkursie lub biorą udział w postępowaniu o udzielenie zamówienia publicznego lub </w:t>
      </w:r>
      <w:r w:rsidR="0001404D" w:rsidRPr="005A1D07">
        <w:rPr>
          <w:rFonts w:ascii="Cambria" w:hAnsi="Cambria"/>
        </w:rPr>
        <w:t xml:space="preserve">                            </w:t>
      </w:r>
      <w:r w:rsidRPr="005A1D07">
        <w:rPr>
          <w:rFonts w:ascii="Cambria" w:hAnsi="Cambria"/>
        </w:rPr>
        <w:t>w konkursie, podlegają karze pieniężnej.</w:t>
      </w:r>
    </w:p>
    <w:p w:rsidR="00AB56AE" w:rsidRPr="005A1D07" w:rsidRDefault="00AB56AE" w:rsidP="00AB56AE">
      <w:pPr>
        <w:spacing w:before="26" w:after="0"/>
        <w:ind w:left="142"/>
        <w:jc w:val="both"/>
        <w:rPr>
          <w:rFonts w:ascii="Cambria" w:hAnsi="Cambria"/>
        </w:rPr>
      </w:pPr>
      <w:bookmarkStart w:id="18" w:name="mip63236847"/>
      <w:bookmarkEnd w:id="18"/>
      <w:r w:rsidRPr="005A1D07">
        <w:rPr>
          <w:rFonts w:ascii="Cambria" w:hAnsi="Cambria"/>
        </w:rPr>
        <w:t xml:space="preserve">Karę pieniężną, o której mowa powyżej nakłada Prezes Urzędu Zamówień Publicznych, </w:t>
      </w:r>
      <w:r w:rsidR="0001404D" w:rsidRPr="005A1D07">
        <w:rPr>
          <w:rFonts w:ascii="Cambria" w:hAnsi="Cambria"/>
        </w:rPr>
        <w:t xml:space="preserve">                          </w:t>
      </w:r>
      <w:r w:rsidRPr="005A1D07">
        <w:rPr>
          <w:rFonts w:ascii="Cambria" w:hAnsi="Cambria"/>
        </w:rPr>
        <w:t>w drodze decyzji, w wysokości do 20 000</w:t>
      </w:r>
      <w:r w:rsidR="00D01E08" w:rsidRPr="005A1D07">
        <w:rPr>
          <w:rFonts w:ascii="Cambria" w:hAnsi="Cambria"/>
        </w:rPr>
        <w:t> </w:t>
      </w:r>
      <w:r w:rsidRPr="005A1D07">
        <w:rPr>
          <w:rFonts w:ascii="Cambria" w:hAnsi="Cambria"/>
        </w:rPr>
        <w:t>000</w:t>
      </w:r>
      <w:r w:rsidR="00D01E08" w:rsidRPr="005A1D07">
        <w:rPr>
          <w:rFonts w:ascii="Cambria" w:hAnsi="Cambria"/>
        </w:rPr>
        <w:t>,00</w:t>
      </w:r>
      <w:r w:rsidRPr="005A1D07">
        <w:rPr>
          <w:rFonts w:ascii="Cambria" w:hAnsi="Cambria"/>
        </w:rPr>
        <w:t xml:space="preserve"> zł.</w:t>
      </w:r>
    </w:p>
    <w:p w:rsidR="00AB56AE" w:rsidRPr="005A1D07" w:rsidRDefault="00AB56AE" w:rsidP="00CB4FD6">
      <w:pPr>
        <w:autoSpaceDE w:val="0"/>
        <w:autoSpaceDN w:val="0"/>
        <w:adjustRightInd w:val="0"/>
        <w:spacing w:after="0" w:line="276" w:lineRule="auto"/>
        <w:jc w:val="both"/>
        <w:rPr>
          <w:rFonts w:ascii="Cambria" w:hAnsi="Cambria" w:cstheme="minorHAnsi"/>
        </w:rPr>
      </w:pPr>
    </w:p>
    <w:p w:rsidR="00827384" w:rsidRPr="005A1D07" w:rsidRDefault="00CB4FD6" w:rsidP="002F00FF">
      <w:pPr>
        <w:spacing w:after="0" w:line="276" w:lineRule="auto"/>
        <w:jc w:val="both"/>
        <w:rPr>
          <w:rFonts w:ascii="Cambria" w:hAnsi="Cambria"/>
        </w:rPr>
      </w:pPr>
      <w:bookmarkStart w:id="19" w:name="mip51080617"/>
      <w:bookmarkEnd w:id="19"/>
      <w:r w:rsidRPr="005A1D07">
        <w:rPr>
          <w:rFonts w:ascii="Cambria" w:hAnsi="Cambria"/>
        </w:rPr>
        <w:t>3</w:t>
      </w:r>
      <w:r w:rsidR="00827384" w:rsidRPr="005A1D07">
        <w:rPr>
          <w:rFonts w:ascii="Cambria" w:hAnsi="Cambria"/>
        </w:rPr>
        <w:t xml:space="preserve">. Wykonawca nie podlega wykluczeniu w okolicznościach określonych w ust. 1, jeżeli udowodni Zamawiającemu, że spełnił łącznie następujące przesłanki: </w:t>
      </w:r>
    </w:p>
    <w:p w:rsidR="00827384" w:rsidRPr="005A1D07" w:rsidRDefault="00827384" w:rsidP="002F00FF">
      <w:pPr>
        <w:spacing w:after="0" w:line="276" w:lineRule="auto"/>
        <w:ind w:left="567" w:hanging="283"/>
        <w:jc w:val="both"/>
        <w:rPr>
          <w:rFonts w:ascii="Cambria" w:hAnsi="Cambria"/>
        </w:rPr>
      </w:pPr>
      <w:bookmarkStart w:id="20" w:name="mip51080619"/>
      <w:bookmarkEnd w:id="20"/>
      <w:r w:rsidRPr="005A1D07">
        <w:rPr>
          <w:rFonts w:ascii="Cambria" w:hAnsi="Cambria"/>
        </w:rPr>
        <w:t>1) naprawił lub zobowiązał się do naprawienia szkody wyrządzonej przestępstwem, wykroczeniem lub swoim nieprawidłowym postępowaniem, w tym poprzez zadośćuczynienie pieniężne;</w:t>
      </w:r>
    </w:p>
    <w:p w:rsidR="00827384" w:rsidRPr="005A1D07" w:rsidRDefault="00827384" w:rsidP="002F00FF">
      <w:pPr>
        <w:spacing w:after="0" w:line="276" w:lineRule="auto"/>
        <w:ind w:left="567" w:hanging="283"/>
        <w:jc w:val="both"/>
        <w:rPr>
          <w:rFonts w:ascii="Cambria" w:hAnsi="Cambria"/>
        </w:rPr>
      </w:pPr>
      <w:bookmarkStart w:id="21" w:name="mip51080620"/>
      <w:bookmarkEnd w:id="21"/>
      <w:r w:rsidRPr="005A1D07">
        <w:rPr>
          <w:rFonts w:ascii="Cambria" w:hAnsi="Cambria"/>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w:t>
      </w:r>
      <w:r w:rsidR="002E26B8" w:rsidRPr="005A1D07">
        <w:rPr>
          <w:rFonts w:ascii="Cambria" w:hAnsi="Cambria"/>
        </w:rPr>
        <w:br/>
      </w:r>
      <w:r w:rsidRPr="005A1D07">
        <w:rPr>
          <w:rFonts w:ascii="Cambria" w:hAnsi="Cambria"/>
        </w:rPr>
        <w:t>lub zamawiającym;</w:t>
      </w:r>
    </w:p>
    <w:p w:rsidR="00827384" w:rsidRPr="005A1D07" w:rsidRDefault="00827384" w:rsidP="002F00FF">
      <w:pPr>
        <w:spacing w:after="0" w:line="276" w:lineRule="auto"/>
        <w:ind w:left="567" w:hanging="283"/>
        <w:jc w:val="both"/>
        <w:rPr>
          <w:rFonts w:ascii="Cambria" w:hAnsi="Cambria"/>
        </w:rPr>
      </w:pPr>
      <w:bookmarkStart w:id="22" w:name="mip51080621"/>
      <w:bookmarkEnd w:id="22"/>
      <w:r w:rsidRPr="005A1D07">
        <w:rPr>
          <w:rFonts w:ascii="Cambria" w:hAnsi="Cambria"/>
        </w:rPr>
        <w:t xml:space="preserve">3) podjął konkretne środki techniczne, organizacyjne i kadrowe, odpowiednie dla zapobiegania dalszym przestępstwom, wykroczeniom lub nieprawidłowemu postępowaniu, w szczególności: </w:t>
      </w:r>
    </w:p>
    <w:p w:rsidR="00827384" w:rsidRPr="005A1D07" w:rsidRDefault="00827384" w:rsidP="002F00FF">
      <w:pPr>
        <w:spacing w:after="0" w:line="276" w:lineRule="auto"/>
        <w:ind w:left="993" w:hanging="284"/>
        <w:jc w:val="both"/>
        <w:rPr>
          <w:rFonts w:ascii="Cambria" w:hAnsi="Cambria"/>
        </w:rPr>
      </w:pPr>
      <w:r w:rsidRPr="005A1D07">
        <w:rPr>
          <w:rFonts w:ascii="Cambria" w:hAnsi="Cambria"/>
        </w:rPr>
        <w:t xml:space="preserve">a) zerwał wszelkie powiązania z osobami lub podmiotami odpowiedzialnymi za nieprawidłowe postępowanie wykonawcy, </w:t>
      </w:r>
    </w:p>
    <w:p w:rsidR="00827384" w:rsidRPr="005A1D07" w:rsidRDefault="00827384" w:rsidP="002F00FF">
      <w:pPr>
        <w:spacing w:after="0" w:line="276" w:lineRule="auto"/>
        <w:ind w:left="709"/>
        <w:jc w:val="both"/>
        <w:rPr>
          <w:rFonts w:ascii="Cambria" w:hAnsi="Cambria"/>
        </w:rPr>
      </w:pPr>
      <w:r w:rsidRPr="005A1D07">
        <w:rPr>
          <w:rFonts w:ascii="Cambria" w:hAnsi="Cambria"/>
        </w:rPr>
        <w:t xml:space="preserve">b) zreorganizował personel, </w:t>
      </w:r>
    </w:p>
    <w:p w:rsidR="00827384" w:rsidRPr="005A1D07" w:rsidRDefault="00827384" w:rsidP="002F00FF">
      <w:pPr>
        <w:spacing w:after="0" w:line="276" w:lineRule="auto"/>
        <w:ind w:left="709"/>
        <w:jc w:val="both"/>
        <w:rPr>
          <w:rFonts w:ascii="Cambria" w:hAnsi="Cambria"/>
        </w:rPr>
      </w:pPr>
      <w:r w:rsidRPr="005A1D07">
        <w:rPr>
          <w:rFonts w:ascii="Cambria" w:hAnsi="Cambria"/>
        </w:rPr>
        <w:t xml:space="preserve">c) wdrożył system sprawozdawczości i kontroli, </w:t>
      </w:r>
    </w:p>
    <w:p w:rsidR="00827384" w:rsidRPr="005A1D07" w:rsidRDefault="00827384" w:rsidP="002F00FF">
      <w:pPr>
        <w:spacing w:after="0" w:line="276" w:lineRule="auto"/>
        <w:ind w:left="993" w:hanging="284"/>
        <w:jc w:val="both"/>
        <w:rPr>
          <w:rFonts w:ascii="Cambria" w:hAnsi="Cambria"/>
        </w:rPr>
      </w:pPr>
      <w:r w:rsidRPr="005A1D07">
        <w:rPr>
          <w:rFonts w:ascii="Cambria" w:hAnsi="Cambria"/>
        </w:rPr>
        <w:lastRenderedPageBreak/>
        <w:t xml:space="preserve">d) utworzył struktury audytu wewnętrznego do monitorowania przestrzegania przepisów, wewnętrznych regulacji lub standardów, </w:t>
      </w:r>
    </w:p>
    <w:p w:rsidR="00827384" w:rsidRPr="005A1D07" w:rsidRDefault="00827384" w:rsidP="002F00FF">
      <w:pPr>
        <w:spacing w:after="0" w:line="276" w:lineRule="auto"/>
        <w:ind w:left="993" w:hanging="284"/>
        <w:jc w:val="both"/>
        <w:rPr>
          <w:rFonts w:ascii="Cambria" w:hAnsi="Cambria"/>
        </w:rPr>
      </w:pPr>
      <w:r w:rsidRPr="005A1D07">
        <w:rPr>
          <w:rFonts w:ascii="Cambria" w:hAnsi="Cambria"/>
        </w:rPr>
        <w:t xml:space="preserve">e) wprowadził wewnętrzne regulacje dotyczące odpowiedzialności i odszkodowań </w:t>
      </w:r>
      <w:r w:rsidRPr="005A1D07">
        <w:rPr>
          <w:rFonts w:ascii="Cambria" w:hAnsi="Cambria"/>
        </w:rPr>
        <w:br/>
        <w:t xml:space="preserve">za nieprzestrzeganie przepisów, wewnętrznych regulacji lub standardów. </w:t>
      </w:r>
    </w:p>
    <w:p w:rsidR="00827384" w:rsidRPr="005A1D07" w:rsidRDefault="00CB4FD6" w:rsidP="00A1674D">
      <w:pPr>
        <w:spacing w:after="0" w:line="276" w:lineRule="auto"/>
        <w:ind w:left="284" w:hanging="284"/>
        <w:jc w:val="both"/>
        <w:rPr>
          <w:rFonts w:ascii="Cambria" w:hAnsi="Cambria"/>
        </w:rPr>
      </w:pPr>
      <w:bookmarkStart w:id="23" w:name="mip51080622"/>
      <w:bookmarkEnd w:id="23"/>
      <w:r w:rsidRPr="005A1D07">
        <w:rPr>
          <w:rFonts w:ascii="Cambria" w:hAnsi="Cambria"/>
        </w:rPr>
        <w:t>4</w:t>
      </w:r>
      <w:r w:rsidR="00827384" w:rsidRPr="005A1D07">
        <w:rPr>
          <w:rFonts w:ascii="Cambria" w:hAnsi="Cambria"/>
        </w:rPr>
        <w:t xml:space="preserve">. Zamawiający ocenia, czy podjęte przez wykonawcę czynności, o których mowa w ust. </w:t>
      </w:r>
      <w:r w:rsidR="00052209" w:rsidRPr="005A1D07">
        <w:rPr>
          <w:rFonts w:ascii="Cambria" w:hAnsi="Cambria"/>
        </w:rPr>
        <w:t>3</w:t>
      </w:r>
      <w:r w:rsidR="00827384" w:rsidRPr="005A1D07">
        <w:rPr>
          <w:rFonts w:ascii="Cambria" w:hAnsi="Cambria"/>
        </w:rPr>
        <w:t xml:space="preserve">, </w:t>
      </w:r>
      <w:r w:rsidR="00827384" w:rsidRPr="005A1D07">
        <w:rPr>
          <w:rFonts w:ascii="Cambria" w:hAnsi="Cambria"/>
        </w:rPr>
        <w:br/>
        <w:t>są Wystarczające do wykazania jego rzetelności, uwzględniając wagę i szczególne okoliczności czynu Wykonawcy. Jeżeli podjęte przez wykonawcę czynn</w:t>
      </w:r>
      <w:r w:rsidR="00A1674D" w:rsidRPr="005A1D07">
        <w:rPr>
          <w:rFonts w:ascii="Cambria" w:hAnsi="Cambria"/>
        </w:rPr>
        <w:t xml:space="preserve">ości, o których mowa w ust. </w:t>
      </w:r>
      <w:r w:rsidR="00052209" w:rsidRPr="005A1D07">
        <w:rPr>
          <w:rFonts w:ascii="Cambria" w:hAnsi="Cambria"/>
        </w:rPr>
        <w:t>3</w:t>
      </w:r>
      <w:r w:rsidR="00A1674D" w:rsidRPr="005A1D07">
        <w:rPr>
          <w:rFonts w:ascii="Cambria" w:hAnsi="Cambria"/>
        </w:rPr>
        <w:t xml:space="preserve">, </w:t>
      </w:r>
      <w:r w:rsidR="00827384" w:rsidRPr="005A1D07">
        <w:rPr>
          <w:rFonts w:ascii="Cambria" w:hAnsi="Cambria"/>
        </w:rPr>
        <w:t>nie są wystarczające do wykazania jego rzetelności, zamawiający wyklucza Wykonawcę.</w:t>
      </w:r>
    </w:p>
    <w:p w:rsidR="00121A5E" w:rsidRPr="005A1D07" w:rsidRDefault="00CB4FD6" w:rsidP="002F00FF">
      <w:pPr>
        <w:autoSpaceDE w:val="0"/>
        <w:autoSpaceDN w:val="0"/>
        <w:adjustRightInd w:val="0"/>
        <w:spacing w:after="0" w:line="276" w:lineRule="auto"/>
        <w:jc w:val="both"/>
        <w:rPr>
          <w:rFonts w:ascii="Cambria" w:hAnsi="Cambria" w:cstheme="minorHAnsi"/>
        </w:rPr>
      </w:pPr>
      <w:r w:rsidRPr="005A1D07">
        <w:rPr>
          <w:rFonts w:ascii="Cambria" w:hAnsi="Cambria" w:cstheme="minorHAnsi"/>
        </w:rPr>
        <w:t>5</w:t>
      </w:r>
      <w:r w:rsidR="00827384" w:rsidRPr="005A1D07">
        <w:rPr>
          <w:rFonts w:ascii="Cambria" w:hAnsi="Cambria" w:cstheme="minorHAnsi"/>
        </w:rPr>
        <w:t>. Wy</w:t>
      </w:r>
      <w:r w:rsidR="00121A5E" w:rsidRPr="005A1D07">
        <w:rPr>
          <w:rFonts w:ascii="Cambria" w:hAnsi="Cambria" w:cstheme="minorHAnsi"/>
        </w:rPr>
        <w:t>konawca może zostać wykluczony przez Zamawiającego na każdym etapie postępowania</w:t>
      </w:r>
      <w:r w:rsidR="00D434C5" w:rsidRPr="005A1D07">
        <w:rPr>
          <w:rFonts w:ascii="Cambria" w:hAnsi="Cambria" w:cstheme="minorHAnsi"/>
        </w:rPr>
        <w:t>.</w:t>
      </w:r>
    </w:p>
    <w:p w:rsidR="00D434C5" w:rsidRPr="005A1D07" w:rsidRDefault="00D434C5" w:rsidP="002F00FF">
      <w:pPr>
        <w:autoSpaceDE w:val="0"/>
        <w:autoSpaceDN w:val="0"/>
        <w:adjustRightInd w:val="0"/>
        <w:spacing w:after="0" w:line="276" w:lineRule="auto"/>
        <w:rPr>
          <w:rFonts w:ascii="Cambria" w:hAnsi="Cambria" w:cs="Verdana"/>
        </w:rPr>
      </w:pPr>
    </w:p>
    <w:p w:rsidR="00121A5E" w:rsidRPr="005A1D07" w:rsidRDefault="00121A5E" w:rsidP="00760AC9">
      <w:pPr>
        <w:pStyle w:val="Nagwek1"/>
        <w:ind w:left="426" w:hanging="426"/>
        <w:jc w:val="both"/>
        <w:rPr>
          <w:rFonts w:ascii="Cambria" w:hAnsi="Cambria"/>
          <w:sz w:val="22"/>
          <w:szCs w:val="22"/>
        </w:rPr>
      </w:pPr>
      <w:bookmarkStart w:id="24" w:name="_Toc106621960"/>
      <w:r w:rsidRPr="005A1D07">
        <w:rPr>
          <w:rFonts w:ascii="Cambria" w:hAnsi="Cambria"/>
          <w:sz w:val="22"/>
          <w:szCs w:val="22"/>
        </w:rPr>
        <w:t xml:space="preserve">XI. </w:t>
      </w:r>
      <w:r w:rsidR="00760AC9" w:rsidRPr="005A1D07">
        <w:rPr>
          <w:rFonts w:ascii="Cambria" w:hAnsi="Cambria"/>
          <w:sz w:val="22"/>
          <w:szCs w:val="22"/>
        </w:rPr>
        <w:t>Wykaz podmiotowych środków dowodowych, których złożenia</w:t>
      </w:r>
      <w:r w:rsidR="0001404D" w:rsidRPr="005A1D07">
        <w:rPr>
          <w:rFonts w:ascii="Cambria" w:hAnsi="Cambria"/>
          <w:sz w:val="22"/>
          <w:szCs w:val="22"/>
        </w:rPr>
        <w:t xml:space="preserve"> </w:t>
      </w:r>
      <w:r w:rsidR="00760AC9" w:rsidRPr="005A1D07">
        <w:rPr>
          <w:rFonts w:ascii="Cambria" w:hAnsi="Cambria"/>
          <w:sz w:val="22"/>
          <w:szCs w:val="22"/>
        </w:rPr>
        <w:t>zamawiający będzie wymagał, w celu potwierdzenia spełnienia warunków</w:t>
      </w:r>
      <w:r w:rsidR="0001404D" w:rsidRPr="005A1D07">
        <w:rPr>
          <w:rFonts w:ascii="Cambria" w:hAnsi="Cambria"/>
          <w:sz w:val="22"/>
          <w:szCs w:val="22"/>
        </w:rPr>
        <w:t xml:space="preserve"> </w:t>
      </w:r>
      <w:r w:rsidR="00760AC9" w:rsidRPr="005A1D07">
        <w:rPr>
          <w:rFonts w:ascii="Cambria" w:hAnsi="Cambria"/>
          <w:sz w:val="22"/>
          <w:szCs w:val="22"/>
        </w:rPr>
        <w:t xml:space="preserve">udziału w postępowaniu </w:t>
      </w:r>
      <w:r w:rsidR="0001404D" w:rsidRPr="005A1D07">
        <w:rPr>
          <w:rFonts w:ascii="Cambria" w:hAnsi="Cambria"/>
          <w:sz w:val="22"/>
          <w:szCs w:val="22"/>
        </w:rPr>
        <w:t xml:space="preserve">                       </w:t>
      </w:r>
      <w:r w:rsidR="00760AC9" w:rsidRPr="005A1D07">
        <w:rPr>
          <w:rFonts w:ascii="Cambria" w:hAnsi="Cambria"/>
          <w:sz w:val="22"/>
          <w:szCs w:val="22"/>
        </w:rPr>
        <w:t>i braku podstaw wykluczenia.</w:t>
      </w:r>
      <w:bookmarkEnd w:id="24"/>
    </w:p>
    <w:p w:rsidR="00D434C5" w:rsidRPr="005A1D07" w:rsidRDefault="00D434C5" w:rsidP="002F00FF">
      <w:pPr>
        <w:autoSpaceDE w:val="0"/>
        <w:autoSpaceDN w:val="0"/>
        <w:adjustRightInd w:val="0"/>
        <w:spacing w:after="0" w:line="276" w:lineRule="auto"/>
        <w:rPr>
          <w:rFonts w:ascii="Cambria" w:hAnsi="Cambria" w:cstheme="minorHAnsi"/>
          <w:b/>
          <w:bCs/>
        </w:rPr>
      </w:pPr>
    </w:p>
    <w:p w:rsidR="00121A5E" w:rsidRPr="005A1D07" w:rsidRDefault="00121A5E" w:rsidP="002F00FF">
      <w:pPr>
        <w:autoSpaceDE w:val="0"/>
        <w:autoSpaceDN w:val="0"/>
        <w:adjustRightInd w:val="0"/>
        <w:spacing w:after="0" w:line="276" w:lineRule="auto"/>
        <w:ind w:left="284" w:hanging="284"/>
        <w:jc w:val="both"/>
        <w:rPr>
          <w:rFonts w:ascii="Cambria" w:hAnsi="Cambria" w:cstheme="minorHAnsi"/>
          <w:b/>
          <w:bCs/>
        </w:rPr>
      </w:pPr>
      <w:r w:rsidRPr="005A1D07">
        <w:rPr>
          <w:rFonts w:ascii="Cambria" w:hAnsi="Cambria" w:cstheme="minorHAnsi"/>
        </w:rPr>
        <w:t>1. Wykonawca załącza do oferty oświadczanie o niepodleganiu wykluczeniu oraz</w:t>
      </w:r>
      <w:r w:rsidR="0001404D" w:rsidRPr="005A1D07">
        <w:rPr>
          <w:rFonts w:ascii="Cambria" w:hAnsi="Cambria" w:cstheme="minorHAnsi"/>
        </w:rPr>
        <w:t xml:space="preserve"> </w:t>
      </w:r>
      <w:r w:rsidRPr="005A1D07">
        <w:rPr>
          <w:rFonts w:ascii="Cambria" w:hAnsi="Cambria" w:cstheme="minorHAnsi"/>
        </w:rPr>
        <w:t>spełnieniu warunków udziału w postępowaniu</w:t>
      </w:r>
      <w:r w:rsidR="0001404D" w:rsidRPr="005A1D07">
        <w:rPr>
          <w:rFonts w:ascii="Cambria" w:hAnsi="Cambria" w:cstheme="minorHAnsi"/>
        </w:rPr>
        <w:t xml:space="preserve"> </w:t>
      </w:r>
      <w:r w:rsidRPr="005A1D07">
        <w:rPr>
          <w:rFonts w:ascii="Cambria" w:hAnsi="Cambria" w:cstheme="minorHAnsi"/>
        </w:rPr>
        <w:t xml:space="preserve">stanowiące potwierdzenie, że </w:t>
      </w:r>
      <w:r w:rsidR="00827384" w:rsidRPr="005A1D07">
        <w:rPr>
          <w:rFonts w:ascii="Cambria" w:hAnsi="Cambria" w:cstheme="minorHAnsi"/>
        </w:rPr>
        <w:t>W</w:t>
      </w:r>
      <w:r w:rsidRPr="005A1D07">
        <w:rPr>
          <w:rFonts w:ascii="Cambria" w:hAnsi="Cambria" w:cstheme="minorHAnsi"/>
        </w:rPr>
        <w:t>ykonawca</w:t>
      </w:r>
      <w:r w:rsidR="0001404D" w:rsidRPr="005A1D07">
        <w:rPr>
          <w:rFonts w:ascii="Cambria" w:hAnsi="Cambria" w:cstheme="minorHAnsi"/>
        </w:rPr>
        <w:t xml:space="preserve"> </w:t>
      </w:r>
      <w:r w:rsidRPr="005A1D07">
        <w:rPr>
          <w:rFonts w:ascii="Cambria" w:hAnsi="Cambria" w:cstheme="minorHAnsi"/>
        </w:rPr>
        <w:t xml:space="preserve">nie podlega wykluczeniu i spełnia warunki udziału w postępowaniu – </w:t>
      </w:r>
      <w:r w:rsidRPr="005A1D07">
        <w:rPr>
          <w:rFonts w:ascii="Cambria" w:hAnsi="Cambria" w:cstheme="minorHAnsi"/>
          <w:b/>
          <w:bCs/>
        </w:rPr>
        <w:t xml:space="preserve">wg załącznika nr </w:t>
      </w:r>
      <w:r w:rsidR="00B03377" w:rsidRPr="005A1D07">
        <w:rPr>
          <w:rFonts w:ascii="Cambria" w:hAnsi="Cambria" w:cstheme="minorHAnsi"/>
          <w:b/>
          <w:bCs/>
        </w:rPr>
        <w:t>3</w:t>
      </w:r>
      <w:r w:rsidR="00827384" w:rsidRPr="005A1D07">
        <w:rPr>
          <w:rFonts w:ascii="Cambria" w:hAnsi="Cambria" w:cstheme="minorHAnsi"/>
          <w:b/>
          <w:bCs/>
        </w:rPr>
        <w:t xml:space="preserve">, </w:t>
      </w:r>
      <w:r w:rsidR="0001404D" w:rsidRPr="005A1D07">
        <w:rPr>
          <w:rFonts w:ascii="Cambria" w:hAnsi="Cambria" w:cstheme="minorHAnsi"/>
          <w:b/>
          <w:bCs/>
        </w:rPr>
        <w:t xml:space="preserve">   </w:t>
      </w:r>
      <w:r w:rsidR="005A1D07" w:rsidRPr="005A1D07">
        <w:rPr>
          <w:rFonts w:ascii="Cambria" w:hAnsi="Cambria" w:cstheme="minorHAnsi"/>
          <w:b/>
          <w:bCs/>
        </w:rPr>
        <w:t xml:space="preserve">                                              </w:t>
      </w:r>
      <w:r w:rsidR="0001404D" w:rsidRPr="005A1D07">
        <w:rPr>
          <w:rFonts w:ascii="Cambria" w:hAnsi="Cambria" w:cstheme="minorHAnsi"/>
          <w:b/>
          <w:bCs/>
        </w:rPr>
        <w:t xml:space="preserve">  </w:t>
      </w:r>
      <w:r w:rsidR="00BA151C" w:rsidRPr="005A1D07">
        <w:rPr>
          <w:rFonts w:ascii="Cambria" w:hAnsi="Cambria" w:cstheme="minorHAnsi"/>
          <w:bCs/>
        </w:rPr>
        <w:t xml:space="preserve">z </w:t>
      </w:r>
      <w:r w:rsidR="00827384" w:rsidRPr="005A1D07">
        <w:rPr>
          <w:rFonts w:ascii="Cambria" w:hAnsi="Cambria" w:cstheme="minorHAnsi"/>
        </w:rPr>
        <w:t xml:space="preserve"> zastrzeżeniem, że:</w:t>
      </w:r>
    </w:p>
    <w:p w:rsidR="00121A5E" w:rsidRPr="005A1D07" w:rsidRDefault="00827384" w:rsidP="00620CA6">
      <w:pPr>
        <w:autoSpaceDE w:val="0"/>
        <w:autoSpaceDN w:val="0"/>
        <w:adjustRightInd w:val="0"/>
        <w:spacing w:after="0" w:line="276" w:lineRule="auto"/>
        <w:ind w:left="709" w:hanging="283"/>
        <w:jc w:val="both"/>
        <w:rPr>
          <w:rFonts w:ascii="Cambria" w:hAnsi="Cambria" w:cstheme="minorHAnsi"/>
        </w:rPr>
      </w:pPr>
      <w:r w:rsidRPr="005A1D07">
        <w:rPr>
          <w:rFonts w:ascii="Cambria" w:hAnsi="Cambria" w:cstheme="minorHAnsi"/>
        </w:rPr>
        <w:t xml:space="preserve">1)  </w:t>
      </w:r>
      <w:r w:rsidR="00121A5E" w:rsidRPr="005A1D07">
        <w:rPr>
          <w:rFonts w:ascii="Cambria" w:hAnsi="Cambria" w:cstheme="minorHAnsi"/>
        </w:rPr>
        <w:t>Wykonawca, który powołuje się na zasoby innych podmiotów, w celu wykazania braku</w:t>
      </w:r>
      <w:r w:rsidR="0001404D" w:rsidRPr="005A1D07">
        <w:rPr>
          <w:rFonts w:ascii="Cambria" w:hAnsi="Cambria" w:cstheme="minorHAnsi"/>
        </w:rPr>
        <w:t xml:space="preserve"> </w:t>
      </w:r>
      <w:r w:rsidR="00121A5E" w:rsidRPr="005A1D07">
        <w:rPr>
          <w:rFonts w:ascii="Cambria" w:hAnsi="Cambria" w:cstheme="minorHAnsi"/>
        </w:rPr>
        <w:t>istnienia wobec nich podstaw wykluczenia oraz spełnienia, w zakresie, w jakim powołuje się</w:t>
      </w:r>
      <w:r w:rsidR="0001404D" w:rsidRPr="005A1D07">
        <w:rPr>
          <w:rFonts w:ascii="Cambria" w:hAnsi="Cambria" w:cstheme="minorHAnsi"/>
        </w:rPr>
        <w:t xml:space="preserve"> </w:t>
      </w:r>
      <w:r w:rsidR="00121A5E" w:rsidRPr="005A1D07">
        <w:rPr>
          <w:rFonts w:ascii="Cambria" w:hAnsi="Cambria" w:cstheme="minorHAnsi"/>
        </w:rPr>
        <w:t>na ich zasoby, warunków udziału w postępowaniu lub kryteriów selekcji</w:t>
      </w:r>
      <w:r w:rsidR="0001404D" w:rsidRPr="005A1D07">
        <w:rPr>
          <w:rFonts w:ascii="Cambria" w:hAnsi="Cambria" w:cstheme="minorHAnsi"/>
        </w:rPr>
        <w:t xml:space="preserve"> </w:t>
      </w:r>
      <w:r w:rsidR="00121A5E" w:rsidRPr="005A1D07">
        <w:rPr>
          <w:rFonts w:ascii="Cambria" w:hAnsi="Cambria" w:cstheme="minorHAnsi"/>
        </w:rPr>
        <w:t>składa także</w:t>
      </w:r>
      <w:r w:rsidR="0001404D" w:rsidRPr="005A1D07">
        <w:rPr>
          <w:rFonts w:ascii="Cambria" w:hAnsi="Cambria" w:cstheme="minorHAnsi"/>
        </w:rPr>
        <w:t xml:space="preserve"> </w:t>
      </w:r>
      <w:r w:rsidR="00121A5E" w:rsidRPr="005A1D07">
        <w:rPr>
          <w:rFonts w:ascii="Cambria" w:hAnsi="Cambria" w:cstheme="minorHAnsi"/>
        </w:rPr>
        <w:t>odrębne oświadczenia dla każdego z tych podmiotów;</w:t>
      </w:r>
    </w:p>
    <w:p w:rsidR="00121A5E" w:rsidRPr="005A1D07" w:rsidRDefault="00827384" w:rsidP="00620CA6">
      <w:pPr>
        <w:autoSpaceDE w:val="0"/>
        <w:autoSpaceDN w:val="0"/>
        <w:adjustRightInd w:val="0"/>
        <w:spacing w:after="0" w:line="276" w:lineRule="auto"/>
        <w:ind w:left="709" w:hanging="283"/>
        <w:jc w:val="both"/>
        <w:rPr>
          <w:rFonts w:ascii="Cambria" w:hAnsi="Cambria" w:cstheme="minorHAnsi"/>
        </w:rPr>
      </w:pPr>
      <w:r w:rsidRPr="005A1D07">
        <w:rPr>
          <w:rFonts w:ascii="Cambria" w:hAnsi="Cambria" w:cstheme="minorHAnsi"/>
        </w:rPr>
        <w:t>2)</w:t>
      </w:r>
      <w:r w:rsidR="00121A5E" w:rsidRPr="005A1D07">
        <w:rPr>
          <w:rFonts w:ascii="Cambria" w:hAnsi="Cambria" w:cstheme="minorHAnsi"/>
        </w:rPr>
        <w:t xml:space="preserve"> W przypadku wspólnego ubiegania się o zamówienie przez wykonawców, powyższe</w:t>
      </w:r>
      <w:r w:rsidR="0001404D" w:rsidRPr="005A1D07">
        <w:rPr>
          <w:rFonts w:ascii="Cambria" w:hAnsi="Cambria" w:cstheme="minorHAnsi"/>
        </w:rPr>
        <w:t xml:space="preserve"> </w:t>
      </w:r>
      <w:r w:rsidR="00121A5E" w:rsidRPr="005A1D07">
        <w:rPr>
          <w:rFonts w:ascii="Cambria" w:hAnsi="Cambria" w:cstheme="minorHAnsi"/>
        </w:rPr>
        <w:t xml:space="preserve">oświadczenie składa każdy z </w:t>
      </w:r>
      <w:r w:rsidRPr="005A1D07">
        <w:rPr>
          <w:rFonts w:ascii="Cambria" w:hAnsi="Cambria" w:cstheme="minorHAnsi"/>
        </w:rPr>
        <w:t>W</w:t>
      </w:r>
      <w:r w:rsidR="00121A5E" w:rsidRPr="005A1D07">
        <w:rPr>
          <w:rFonts w:ascii="Cambria" w:hAnsi="Cambria" w:cstheme="minorHAnsi"/>
        </w:rPr>
        <w:t>ykonawców;</w:t>
      </w:r>
    </w:p>
    <w:p w:rsidR="00121A5E" w:rsidRPr="005A1D07" w:rsidRDefault="00827384" w:rsidP="00620CA6">
      <w:pPr>
        <w:autoSpaceDE w:val="0"/>
        <w:autoSpaceDN w:val="0"/>
        <w:adjustRightInd w:val="0"/>
        <w:spacing w:after="0" w:line="276" w:lineRule="auto"/>
        <w:ind w:left="709" w:hanging="283"/>
        <w:jc w:val="both"/>
        <w:rPr>
          <w:rFonts w:ascii="Cambria" w:hAnsi="Cambria" w:cstheme="minorHAnsi"/>
        </w:rPr>
      </w:pPr>
      <w:r w:rsidRPr="005A1D07">
        <w:rPr>
          <w:rFonts w:ascii="Cambria" w:hAnsi="Cambria" w:cstheme="minorHAnsi"/>
        </w:rPr>
        <w:t xml:space="preserve">3) </w:t>
      </w:r>
      <w:r w:rsidR="00121A5E" w:rsidRPr="005A1D07">
        <w:rPr>
          <w:rFonts w:ascii="Cambria" w:hAnsi="Cambria" w:cstheme="minorHAnsi"/>
        </w:rPr>
        <w:t xml:space="preserve">Jeżeli </w:t>
      </w:r>
      <w:r w:rsidRPr="005A1D07">
        <w:rPr>
          <w:rFonts w:ascii="Cambria" w:hAnsi="Cambria" w:cstheme="minorHAnsi"/>
        </w:rPr>
        <w:t>W</w:t>
      </w:r>
      <w:r w:rsidR="00121A5E" w:rsidRPr="005A1D07">
        <w:rPr>
          <w:rFonts w:ascii="Cambria" w:hAnsi="Cambria" w:cstheme="minorHAnsi"/>
        </w:rPr>
        <w:t>ykonawca zamierza część zamówienia zlecić podwykonawcom na zdolnościach,</w:t>
      </w:r>
      <w:r w:rsidR="0001404D" w:rsidRPr="005A1D07">
        <w:rPr>
          <w:rFonts w:ascii="Cambria" w:hAnsi="Cambria" w:cstheme="minorHAnsi"/>
        </w:rPr>
        <w:t xml:space="preserve"> </w:t>
      </w:r>
      <w:r w:rsidR="00121A5E" w:rsidRPr="005A1D07">
        <w:rPr>
          <w:rFonts w:ascii="Cambria" w:hAnsi="Cambria" w:cstheme="minorHAnsi"/>
        </w:rPr>
        <w:t>których polega, na potrzeby realizacji tej części, to należy wypełnić odrębne oświadczenia</w:t>
      </w:r>
      <w:r w:rsidR="0001404D" w:rsidRPr="005A1D07">
        <w:rPr>
          <w:rFonts w:ascii="Cambria" w:hAnsi="Cambria" w:cstheme="minorHAnsi"/>
        </w:rPr>
        <w:t xml:space="preserve"> </w:t>
      </w:r>
      <w:r w:rsidR="00121A5E" w:rsidRPr="005A1D07">
        <w:rPr>
          <w:rFonts w:ascii="Cambria" w:hAnsi="Cambria" w:cstheme="minorHAnsi"/>
        </w:rPr>
        <w:t>dla tych podwykonawców;</w:t>
      </w:r>
    </w:p>
    <w:p w:rsidR="00121A5E" w:rsidRPr="005A1D07" w:rsidRDefault="00827384" w:rsidP="00620CA6">
      <w:pPr>
        <w:autoSpaceDE w:val="0"/>
        <w:autoSpaceDN w:val="0"/>
        <w:adjustRightInd w:val="0"/>
        <w:spacing w:after="0" w:line="276" w:lineRule="auto"/>
        <w:ind w:left="709" w:hanging="283"/>
        <w:jc w:val="both"/>
        <w:rPr>
          <w:rFonts w:ascii="Cambria" w:hAnsi="Cambria" w:cstheme="minorHAnsi"/>
        </w:rPr>
      </w:pPr>
      <w:r w:rsidRPr="005A1D07">
        <w:rPr>
          <w:rFonts w:ascii="Cambria" w:hAnsi="Cambria" w:cstheme="minorHAnsi"/>
        </w:rPr>
        <w:t>4) D</w:t>
      </w:r>
      <w:r w:rsidR="00121A5E" w:rsidRPr="005A1D07">
        <w:rPr>
          <w:rFonts w:ascii="Cambria" w:hAnsi="Cambria" w:cstheme="minorHAnsi"/>
        </w:rPr>
        <w:t xml:space="preserve">okumenty wskazane w </w:t>
      </w:r>
      <w:r w:rsidRPr="005A1D07">
        <w:rPr>
          <w:rFonts w:ascii="Cambria" w:hAnsi="Cambria" w:cstheme="minorHAnsi"/>
        </w:rPr>
        <w:t>ust.</w:t>
      </w:r>
      <w:r w:rsidR="00816D37" w:rsidRPr="005A1D07">
        <w:rPr>
          <w:rFonts w:ascii="Cambria" w:hAnsi="Cambria" w:cstheme="minorHAnsi"/>
        </w:rPr>
        <w:t xml:space="preserve"> </w:t>
      </w:r>
      <w:r w:rsidRPr="005A1D07">
        <w:rPr>
          <w:rFonts w:ascii="Cambria" w:hAnsi="Cambria" w:cstheme="minorHAnsi"/>
        </w:rPr>
        <w:t>2</w:t>
      </w:r>
      <w:r w:rsidR="00121A5E" w:rsidRPr="005A1D07">
        <w:rPr>
          <w:rFonts w:ascii="Cambria" w:hAnsi="Cambria" w:cstheme="minorHAnsi"/>
        </w:rPr>
        <w:t xml:space="preserve">, </w:t>
      </w:r>
      <w:r w:rsidRPr="005A1D07">
        <w:rPr>
          <w:rFonts w:ascii="Cambria" w:hAnsi="Cambria" w:cstheme="minorHAnsi"/>
        </w:rPr>
        <w:t>3</w:t>
      </w:r>
      <w:r w:rsidR="00121A5E" w:rsidRPr="005A1D07">
        <w:rPr>
          <w:rFonts w:ascii="Cambria" w:hAnsi="Cambria" w:cstheme="minorHAnsi"/>
        </w:rPr>
        <w:t xml:space="preserve"> i </w:t>
      </w:r>
      <w:r w:rsidRPr="005A1D07">
        <w:rPr>
          <w:rFonts w:ascii="Cambria" w:hAnsi="Cambria" w:cstheme="minorHAnsi"/>
        </w:rPr>
        <w:t>4</w:t>
      </w:r>
      <w:r w:rsidR="00121A5E" w:rsidRPr="005A1D07">
        <w:rPr>
          <w:rFonts w:ascii="Cambria" w:hAnsi="Cambria" w:cstheme="minorHAnsi"/>
        </w:rPr>
        <w:t xml:space="preserve"> muszą potwierdzać spełnienie warunków udziału </w:t>
      </w:r>
      <w:r w:rsidR="00B67C14" w:rsidRPr="005A1D07">
        <w:rPr>
          <w:rFonts w:ascii="Cambria" w:hAnsi="Cambria" w:cstheme="minorHAnsi"/>
        </w:rPr>
        <w:br/>
      </w:r>
      <w:r w:rsidR="00121A5E" w:rsidRPr="005A1D07">
        <w:rPr>
          <w:rFonts w:ascii="Cambria" w:hAnsi="Cambria" w:cstheme="minorHAnsi"/>
        </w:rPr>
        <w:t>w</w:t>
      </w:r>
      <w:r w:rsidR="0001404D" w:rsidRPr="005A1D07">
        <w:rPr>
          <w:rFonts w:ascii="Cambria" w:hAnsi="Cambria" w:cstheme="minorHAnsi"/>
        </w:rPr>
        <w:t xml:space="preserve"> </w:t>
      </w:r>
      <w:r w:rsidR="00121A5E" w:rsidRPr="005A1D07">
        <w:rPr>
          <w:rFonts w:ascii="Cambria" w:hAnsi="Cambria" w:cstheme="minorHAnsi"/>
        </w:rPr>
        <w:t>postępowaniu, brak podstaw wykluczenia w zakresie, w którym każdy z</w:t>
      </w:r>
      <w:r w:rsidRPr="005A1D07">
        <w:rPr>
          <w:rFonts w:ascii="Cambria" w:hAnsi="Cambria" w:cstheme="minorHAnsi"/>
        </w:rPr>
        <w:t xml:space="preserve"> podmiotów (Wykonawca, podwykonawca, inny podmiot) </w:t>
      </w:r>
      <w:r w:rsidR="00121A5E" w:rsidRPr="005A1D07">
        <w:rPr>
          <w:rFonts w:ascii="Cambria" w:hAnsi="Cambria" w:cstheme="minorHAnsi"/>
        </w:rPr>
        <w:t xml:space="preserve">wykazuje spełnienie warunków udziału </w:t>
      </w:r>
      <w:r w:rsidR="00B67C14" w:rsidRPr="005A1D07">
        <w:rPr>
          <w:rFonts w:ascii="Cambria" w:hAnsi="Cambria" w:cstheme="minorHAnsi"/>
        </w:rPr>
        <w:br/>
      </w:r>
      <w:r w:rsidR="00121A5E" w:rsidRPr="005A1D07">
        <w:rPr>
          <w:rFonts w:ascii="Cambria" w:hAnsi="Cambria" w:cstheme="minorHAnsi"/>
        </w:rPr>
        <w:t>w postępowaniu;</w:t>
      </w:r>
    </w:p>
    <w:p w:rsidR="00827384" w:rsidRPr="005A1D07" w:rsidRDefault="00827384" w:rsidP="002F00FF">
      <w:pPr>
        <w:autoSpaceDE w:val="0"/>
        <w:autoSpaceDN w:val="0"/>
        <w:adjustRightInd w:val="0"/>
        <w:spacing w:after="0" w:line="276" w:lineRule="auto"/>
        <w:jc w:val="both"/>
        <w:rPr>
          <w:rFonts w:ascii="Cambria" w:hAnsi="Cambria" w:cstheme="minorHAnsi"/>
        </w:rPr>
      </w:pPr>
    </w:p>
    <w:p w:rsidR="00DD1D64" w:rsidRPr="005A1D07" w:rsidRDefault="003D173D" w:rsidP="00DD1D64">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 xml:space="preserve">2. </w:t>
      </w:r>
      <w:r w:rsidR="00DD1D64" w:rsidRPr="005A1D07">
        <w:rPr>
          <w:rFonts w:ascii="Cambria" w:hAnsi="Cambria" w:cstheme="minorHAnsi"/>
        </w:rPr>
        <w:t>Przed udzieleniem zamówienia publicznego Zamawiający zgodnie z art. 274 ust.1 ustawy wezwie Wykonawcę, którego oferta zostanie najwyżej oceniona, do złożenia w wyznaczonym, nie krótszym niż 5 dni terminie aktualnych na dzień złożenia podmiotowych środków dowodowych. Podmiotowe środki dowodowe wymagane od wykonawcy obejmują:</w:t>
      </w:r>
    </w:p>
    <w:p w:rsidR="00121A5E" w:rsidRPr="005A1D07" w:rsidRDefault="00121A5E" w:rsidP="00A1674D">
      <w:pPr>
        <w:pStyle w:val="Akapitzlist"/>
        <w:numPr>
          <w:ilvl w:val="0"/>
          <w:numId w:val="26"/>
        </w:numPr>
        <w:autoSpaceDE w:val="0"/>
        <w:autoSpaceDN w:val="0"/>
        <w:adjustRightInd w:val="0"/>
        <w:spacing w:after="0" w:line="276" w:lineRule="auto"/>
        <w:ind w:left="567" w:hanging="283"/>
        <w:jc w:val="both"/>
        <w:rPr>
          <w:rFonts w:ascii="Cambria" w:hAnsi="Cambria" w:cstheme="minorHAnsi"/>
        </w:rPr>
      </w:pPr>
      <w:r w:rsidRPr="005A1D07">
        <w:rPr>
          <w:rFonts w:ascii="Cambria" w:hAnsi="Cambria" w:cstheme="minorHAnsi"/>
        </w:rPr>
        <w:t xml:space="preserve">oświadczenia wykonawcy, w zakresie art. 108 ust. 1 pkt 5 ustawy </w:t>
      </w:r>
      <w:r w:rsidR="003D173D" w:rsidRPr="005A1D07">
        <w:rPr>
          <w:rFonts w:ascii="Cambria" w:hAnsi="Cambria" w:cstheme="minorHAnsi"/>
        </w:rPr>
        <w:t>P</w:t>
      </w:r>
      <w:r w:rsidRPr="005A1D07">
        <w:rPr>
          <w:rFonts w:ascii="Cambria" w:hAnsi="Cambria" w:cstheme="minorHAnsi"/>
        </w:rPr>
        <w:t>zp, o braku</w:t>
      </w:r>
      <w:r w:rsidR="0001404D" w:rsidRPr="005A1D07">
        <w:rPr>
          <w:rFonts w:ascii="Cambria" w:hAnsi="Cambria" w:cstheme="minorHAnsi"/>
        </w:rPr>
        <w:t xml:space="preserve"> </w:t>
      </w:r>
      <w:r w:rsidRPr="005A1D07">
        <w:rPr>
          <w:rFonts w:ascii="Cambria" w:hAnsi="Cambria" w:cstheme="minorHAnsi"/>
        </w:rPr>
        <w:t>przynależności do tej samej grupy kapitałowej w rozumieniu ustawy z dnia 16 lutego 2007r. o ochronie konkurencji i konsumentów (</w:t>
      </w:r>
      <w:r w:rsidR="00160D49" w:rsidRPr="005A1D07">
        <w:rPr>
          <w:rFonts w:ascii="Cambria" w:hAnsi="Cambria" w:cstheme="minorHAnsi"/>
        </w:rPr>
        <w:t>t.</w:t>
      </w:r>
      <w:r w:rsidR="005A1D07">
        <w:rPr>
          <w:rFonts w:ascii="Cambria" w:hAnsi="Cambria" w:cstheme="minorHAnsi"/>
        </w:rPr>
        <w:t xml:space="preserve"> </w:t>
      </w:r>
      <w:r w:rsidR="00160D49" w:rsidRPr="005A1D07">
        <w:rPr>
          <w:rFonts w:ascii="Cambria" w:hAnsi="Cambria" w:cstheme="minorHAnsi"/>
        </w:rPr>
        <w:t xml:space="preserve">j. </w:t>
      </w:r>
      <w:r w:rsidRPr="005A1D07">
        <w:rPr>
          <w:rFonts w:ascii="Cambria" w:hAnsi="Cambria" w:cstheme="minorHAnsi"/>
        </w:rPr>
        <w:t>Dz. U. z 202</w:t>
      </w:r>
      <w:r w:rsidR="00160D49" w:rsidRPr="005A1D07">
        <w:rPr>
          <w:rFonts w:ascii="Cambria" w:hAnsi="Cambria" w:cstheme="minorHAnsi"/>
        </w:rPr>
        <w:t>1</w:t>
      </w:r>
      <w:r w:rsidRPr="005A1D07">
        <w:rPr>
          <w:rFonts w:ascii="Cambria" w:hAnsi="Cambria" w:cstheme="minorHAnsi"/>
        </w:rPr>
        <w:t xml:space="preserve"> r. poz. </w:t>
      </w:r>
      <w:r w:rsidR="00160D49" w:rsidRPr="005A1D07">
        <w:rPr>
          <w:rFonts w:ascii="Cambria" w:hAnsi="Cambria" w:cstheme="minorHAnsi"/>
        </w:rPr>
        <w:t>275</w:t>
      </w:r>
      <w:r w:rsidRPr="005A1D07">
        <w:rPr>
          <w:rFonts w:ascii="Cambria" w:hAnsi="Cambria" w:cstheme="minorHAnsi"/>
        </w:rPr>
        <w:t>), z innym</w:t>
      </w:r>
      <w:r w:rsidR="0001404D" w:rsidRPr="005A1D07">
        <w:rPr>
          <w:rFonts w:ascii="Cambria" w:hAnsi="Cambria" w:cstheme="minorHAnsi"/>
        </w:rPr>
        <w:t xml:space="preserve"> </w:t>
      </w:r>
      <w:r w:rsidRPr="005A1D07">
        <w:rPr>
          <w:rFonts w:ascii="Cambria" w:hAnsi="Cambria" w:cstheme="minorHAnsi"/>
        </w:rPr>
        <w:t>wykonawcą, który złożył odrębną ofertę, ofertę częściową lub wniosek o dopuszczenie do</w:t>
      </w:r>
      <w:r w:rsidR="0001404D" w:rsidRPr="005A1D07">
        <w:rPr>
          <w:rFonts w:ascii="Cambria" w:hAnsi="Cambria" w:cstheme="minorHAnsi"/>
        </w:rPr>
        <w:t xml:space="preserve"> </w:t>
      </w:r>
      <w:r w:rsidRPr="005A1D07">
        <w:rPr>
          <w:rFonts w:ascii="Cambria" w:hAnsi="Cambria" w:cstheme="minorHAnsi"/>
        </w:rPr>
        <w:t xml:space="preserve">udziału </w:t>
      </w:r>
      <w:r w:rsidR="008B29D8">
        <w:rPr>
          <w:rFonts w:ascii="Cambria" w:hAnsi="Cambria" w:cstheme="minorHAnsi"/>
        </w:rPr>
        <w:t xml:space="preserve">                          </w:t>
      </w:r>
      <w:r w:rsidRPr="005A1D07">
        <w:rPr>
          <w:rFonts w:ascii="Cambria" w:hAnsi="Cambria" w:cstheme="minorHAnsi"/>
        </w:rPr>
        <w:t>w postępowaniu, albo oświadczenia o przynależności do tej samej grupy</w:t>
      </w:r>
      <w:r w:rsidR="0001404D" w:rsidRPr="005A1D07">
        <w:rPr>
          <w:rFonts w:ascii="Cambria" w:hAnsi="Cambria" w:cstheme="minorHAnsi"/>
        </w:rPr>
        <w:t xml:space="preserve"> </w:t>
      </w:r>
      <w:r w:rsidRPr="005A1D07">
        <w:rPr>
          <w:rFonts w:ascii="Cambria" w:hAnsi="Cambria" w:cstheme="minorHAnsi"/>
        </w:rPr>
        <w:t>kapitałowej wraz z dokumentami lub informacjami potwierdzającymi przygotowanie oferty,</w:t>
      </w:r>
      <w:r w:rsidR="0001404D" w:rsidRPr="005A1D07">
        <w:rPr>
          <w:rFonts w:ascii="Cambria" w:hAnsi="Cambria" w:cstheme="minorHAnsi"/>
        </w:rPr>
        <w:t xml:space="preserve"> </w:t>
      </w:r>
      <w:r w:rsidRPr="005A1D07">
        <w:rPr>
          <w:rFonts w:ascii="Cambria" w:hAnsi="Cambria" w:cstheme="minorHAnsi"/>
        </w:rPr>
        <w:t>oferty częściowej lub wniosku o dopuszczenie do udziału w postępowaniu niezależnie od</w:t>
      </w:r>
      <w:r w:rsidR="0001404D" w:rsidRPr="005A1D07">
        <w:rPr>
          <w:rFonts w:ascii="Cambria" w:hAnsi="Cambria" w:cstheme="minorHAnsi"/>
        </w:rPr>
        <w:t xml:space="preserve"> </w:t>
      </w:r>
      <w:r w:rsidRPr="005A1D07">
        <w:rPr>
          <w:rFonts w:ascii="Cambria" w:hAnsi="Cambria" w:cstheme="minorHAnsi"/>
        </w:rPr>
        <w:t>innego wykonawcy należącego do tej samej grupy kapitałowej;</w:t>
      </w:r>
    </w:p>
    <w:p w:rsidR="00121A5E" w:rsidRPr="005A1D07" w:rsidRDefault="00121A5E" w:rsidP="00DD1D64">
      <w:pPr>
        <w:pStyle w:val="Akapitzlist"/>
        <w:numPr>
          <w:ilvl w:val="0"/>
          <w:numId w:val="26"/>
        </w:numPr>
        <w:autoSpaceDE w:val="0"/>
        <w:autoSpaceDN w:val="0"/>
        <w:adjustRightInd w:val="0"/>
        <w:spacing w:after="0" w:line="276" w:lineRule="auto"/>
        <w:ind w:left="567" w:hanging="283"/>
        <w:jc w:val="both"/>
        <w:rPr>
          <w:rFonts w:ascii="Cambria" w:hAnsi="Cambria" w:cstheme="minorHAnsi"/>
        </w:rPr>
      </w:pPr>
      <w:bookmarkStart w:id="25" w:name="_Hlk64829481"/>
      <w:r w:rsidRPr="005A1D07">
        <w:rPr>
          <w:rFonts w:ascii="Cambria" w:hAnsi="Cambria" w:cstheme="minorHAnsi"/>
        </w:rPr>
        <w:t xml:space="preserve">wykaz osób, skierowanych przez wykonawcę do realizacji zamówienia publicznego, </w:t>
      </w:r>
      <w:r w:rsidR="00B67C14" w:rsidRPr="005A1D07">
        <w:rPr>
          <w:rFonts w:ascii="Cambria" w:hAnsi="Cambria" w:cstheme="minorHAnsi"/>
        </w:rPr>
        <w:br/>
      </w:r>
      <w:r w:rsidRPr="005A1D07">
        <w:rPr>
          <w:rFonts w:ascii="Cambria" w:hAnsi="Cambria" w:cstheme="minorHAnsi"/>
        </w:rPr>
        <w:t>w</w:t>
      </w:r>
      <w:r w:rsidR="0001404D" w:rsidRPr="005A1D07">
        <w:rPr>
          <w:rFonts w:ascii="Cambria" w:hAnsi="Cambria" w:cstheme="minorHAnsi"/>
        </w:rPr>
        <w:t xml:space="preserve"> </w:t>
      </w:r>
      <w:r w:rsidRPr="005A1D07">
        <w:rPr>
          <w:rFonts w:ascii="Cambria" w:hAnsi="Cambria" w:cstheme="minorHAnsi"/>
        </w:rPr>
        <w:t>szczególności odpowiedzialnych za świadczenie usług, a także</w:t>
      </w:r>
      <w:r w:rsidR="0001404D" w:rsidRPr="005A1D07">
        <w:rPr>
          <w:rFonts w:ascii="Cambria" w:hAnsi="Cambria" w:cstheme="minorHAnsi"/>
        </w:rPr>
        <w:t xml:space="preserve"> </w:t>
      </w:r>
      <w:r w:rsidRPr="005A1D07">
        <w:rPr>
          <w:rFonts w:ascii="Cambria" w:hAnsi="Cambria" w:cstheme="minorHAnsi"/>
        </w:rPr>
        <w:t xml:space="preserve">zakresu wykonywanych </w:t>
      </w:r>
      <w:r w:rsidRPr="005A1D07">
        <w:rPr>
          <w:rFonts w:ascii="Cambria" w:hAnsi="Cambria" w:cstheme="minorHAnsi"/>
        </w:rPr>
        <w:lastRenderedPageBreak/>
        <w:t>przez nie czynności oraz informacją o podstawie do dysponowania</w:t>
      </w:r>
      <w:r w:rsidR="0001404D" w:rsidRPr="005A1D07">
        <w:rPr>
          <w:rFonts w:ascii="Cambria" w:hAnsi="Cambria" w:cstheme="minorHAnsi"/>
        </w:rPr>
        <w:t xml:space="preserve"> </w:t>
      </w:r>
      <w:r w:rsidRPr="005A1D07">
        <w:rPr>
          <w:rFonts w:ascii="Cambria" w:hAnsi="Cambria" w:cstheme="minorHAnsi"/>
        </w:rPr>
        <w:t xml:space="preserve">tymi osobami </w:t>
      </w:r>
      <w:r w:rsidRPr="005A1D07">
        <w:rPr>
          <w:rFonts w:ascii="Cambria" w:hAnsi="Cambria" w:cstheme="minorHAnsi"/>
          <w:b/>
          <w:bCs/>
        </w:rPr>
        <w:t xml:space="preserve">– załącznik nr </w:t>
      </w:r>
      <w:r w:rsidR="006246FE" w:rsidRPr="005A1D07">
        <w:rPr>
          <w:rFonts w:ascii="Cambria" w:hAnsi="Cambria" w:cstheme="minorHAnsi"/>
          <w:b/>
          <w:bCs/>
        </w:rPr>
        <w:t xml:space="preserve">4 </w:t>
      </w:r>
      <w:r w:rsidRPr="005A1D07">
        <w:rPr>
          <w:rFonts w:ascii="Cambria" w:hAnsi="Cambria" w:cstheme="minorHAnsi"/>
          <w:b/>
          <w:bCs/>
        </w:rPr>
        <w:t>do SWZ;</w:t>
      </w:r>
    </w:p>
    <w:bookmarkEnd w:id="25"/>
    <w:p w:rsidR="00121A5E" w:rsidRPr="005A1D07" w:rsidRDefault="00DD1D64"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3</w:t>
      </w:r>
      <w:r w:rsidR="00121A5E" w:rsidRPr="005A1D07">
        <w:rPr>
          <w:rFonts w:ascii="Cambria" w:hAnsi="Cambria" w:cstheme="minorHAnsi"/>
        </w:rPr>
        <w:t xml:space="preserve">.Podmiotowe środki dowodowe oraz inne dokumenty lub oświadczenia, o których mowa </w:t>
      </w:r>
      <w:r w:rsidR="0001404D" w:rsidRPr="005A1D07">
        <w:rPr>
          <w:rFonts w:ascii="Cambria" w:hAnsi="Cambria" w:cstheme="minorHAnsi"/>
        </w:rPr>
        <w:t xml:space="preserve">                   </w:t>
      </w:r>
      <w:r w:rsidR="00121A5E" w:rsidRPr="005A1D07">
        <w:rPr>
          <w:rFonts w:ascii="Cambria" w:hAnsi="Cambria" w:cstheme="minorHAnsi"/>
        </w:rPr>
        <w:t>w</w:t>
      </w:r>
      <w:r w:rsidR="0001404D" w:rsidRPr="005A1D07">
        <w:rPr>
          <w:rFonts w:ascii="Cambria" w:hAnsi="Cambria" w:cstheme="minorHAnsi"/>
        </w:rPr>
        <w:t xml:space="preserve"> </w:t>
      </w:r>
      <w:r w:rsidR="003D173D" w:rsidRPr="005A1D07">
        <w:rPr>
          <w:rFonts w:ascii="Cambria" w:hAnsi="Cambria" w:cstheme="minorHAnsi"/>
        </w:rPr>
        <w:t>SWZ</w:t>
      </w:r>
      <w:r w:rsidR="00121A5E" w:rsidRPr="005A1D07">
        <w:rPr>
          <w:rFonts w:ascii="Cambria" w:hAnsi="Cambria" w:cstheme="minorHAnsi"/>
        </w:rPr>
        <w:t>, składa się w formie elektronicznej</w:t>
      </w:r>
      <w:r w:rsidR="003F2296" w:rsidRPr="005A1D07">
        <w:rPr>
          <w:rFonts w:ascii="Cambria" w:hAnsi="Cambria" w:cstheme="minorHAnsi"/>
        </w:rPr>
        <w:t xml:space="preserve"> lub</w:t>
      </w:r>
      <w:r w:rsidR="00121A5E" w:rsidRPr="005A1D07">
        <w:rPr>
          <w:rFonts w:ascii="Cambria" w:hAnsi="Cambria" w:cstheme="minorHAnsi"/>
        </w:rPr>
        <w:t xml:space="preserve"> w postaci elektronicznej opatrzonej</w:t>
      </w:r>
      <w:r w:rsidR="0001404D" w:rsidRPr="005A1D07">
        <w:rPr>
          <w:rFonts w:ascii="Cambria" w:hAnsi="Cambria" w:cstheme="minorHAnsi"/>
        </w:rPr>
        <w:t xml:space="preserve"> </w:t>
      </w:r>
      <w:r w:rsidR="00121A5E" w:rsidRPr="005A1D07">
        <w:rPr>
          <w:rFonts w:ascii="Cambria" w:hAnsi="Cambria" w:cstheme="minorHAnsi"/>
        </w:rPr>
        <w:t>podpisem zaufanym lub podpisem osobistym.</w:t>
      </w:r>
    </w:p>
    <w:p w:rsidR="00121A5E" w:rsidRPr="005A1D07" w:rsidRDefault="00DD1D64" w:rsidP="002F00FF">
      <w:pPr>
        <w:autoSpaceDE w:val="0"/>
        <w:autoSpaceDN w:val="0"/>
        <w:adjustRightInd w:val="0"/>
        <w:spacing w:after="0" w:line="276" w:lineRule="auto"/>
        <w:jc w:val="both"/>
        <w:rPr>
          <w:rFonts w:ascii="Cambria" w:hAnsi="Cambria" w:cstheme="minorHAnsi"/>
        </w:rPr>
      </w:pPr>
      <w:r w:rsidRPr="005A1D07">
        <w:rPr>
          <w:rFonts w:ascii="Cambria" w:hAnsi="Cambria" w:cstheme="minorHAnsi"/>
        </w:rPr>
        <w:t>4</w:t>
      </w:r>
      <w:r w:rsidR="00121A5E" w:rsidRPr="005A1D07">
        <w:rPr>
          <w:rFonts w:ascii="Cambria" w:hAnsi="Cambria" w:cstheme="minorHAnsi"/>
        </w:rPr>
        <w:t>. Dokumenty sporządzone w języku obcym są składane wraz z tłumaczeniem na język polski.</w:t>
      </w:r>
    </w:p>
    <w:p w:rsidR="00121A5E" w:rsidRPr="005A1D07" w:rsidRDefault="00DD1D64"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5</w:t>
      </w:r>
      <w:r w:rsidR="00121A5E" w:rsidRPr="005A1D07">
        <w:rPr>
          <w:rFonts w:ascii="Cambria" w:hAnsi="Cambria" w:cstheme="minorHAnsi"/>
        </w:rPr>
        <w:t xml:space="preserve">. Brak jakiegokolwiek z wyżej wymienionych dokumentów, lub złożenie dokumentu </w:t>
      </w:r>
      <w:r w:rsidR="0001404D" w:rsidRPr="005A1D07">
        <w:rPr>
          <w:rFonts w:ascii="Cambria" w:hAnsi="Cambria" w:cstheme="minorHAnsi"/>
        </w:rPr>
        <w:t xml:space="preserve">                                  </w:t>
      </w:r>
      <w:r w:rsidR="00121A5E" w:rsidRPr="005A1D07">
        <w:rPr>
          <w:rFonts w:ascii="Cambria" w:hAnsi="Cambria" w:cstheme="minorHAnsi"/>
        </w:rPr>
        <w:t>w niewłaściwej</w:t>
      </w:r>
      <w:r w:rsidR="0001404D" w:rsidRPr="005A1D07">
        <w:rPr>
          <w:rFonts w:ascii="Cambria" w:hAnsi="Cambria" w:cstheme="minorHAnsi"/>
        </w:rPr>
        <w:t xml:space="preserve"> </w:t>
      </w:r>
      <w:r w:rsidR="00121A5E" w:rsidRPr="005A1D07">
        <w:rPr>
          <w:rFonts w:ascii="Cambria" w:hAnsi="Cambria" w:cstheme="minorHAnsi"/>
        </w:rPr>
        <w:t xml:space="preserve">formie spowoduje wykluczenie </w:t>
      </w:r>
      <w:r w:rsidR="003D173D" w:rsidRPr="005A1D07">
        <w:rPr>
          <w:rFonts w:ascii="Cambria" w:hAnsi="Cambria" w:cstheme="minorHAnsi"/>
        </w:rPr>
        <w:t>W</w:t>
      </w:r>
      <w:r w:rsidR="00121A5E" w:rsidRPr="005A1D07">
        <w:rPr>
          <w:rFonts w:ascii="Cambria" w:hAnsi="Cambria" w:cstheme="minorHAnsi"/>
        </w:rPr>
        <w:t>ykonawcy z postępowania (po dokonaniu czynności</w:t>
      </w:r>
      <w:r w:rsidR="0001404D" w:rsidRPr="005A1D07">
        <w:rPr>
          <w:rFonts w:ascii="Cambria" w:hAnsi="Cambria" w:cstheme="minorHAnsi"/>
        </w:rPr>
        <w:t xml:space="preserve"> </w:t>
      </w:r>
      <w:r w:rsidR="00121A5E" w:rsidRPr="005A1D07">
        <w:rPr>
          <w:rFonts w:ascii="Cambria" w:hAnsi="Cambria" w:cstheme="minorHAnsi"/>
        </w:rPr>
        <w:t>przewidzianych w art. 128 ust. 3 ustawy Pzp.)</w:t>
      </w:r>
    </w:p>
    <w:p w:rsidR="00121A5E" w:rsidRPr="005A1D07" w:rsidRDefault="00DD1D64" w:rsidP="00F32BBF">
      <w:pPr>
        <w:autoSpaceDE w:val="0"/>
        <w:autoSpaceDN w:val="0"/>
        <w:adjustRightInd w:val="0"/>
        <w:spacing w:after="0" w:line="276" w:lineRule="auto"/>
        <w:ind w:left="284" w:hanging="284"/>
        <w:rPr>
          <w:rFonts w:ascii="Cambria" w:hAnsi="Cambria" w:cstheme="minorHAnsi"/>
        </w:rPr>
      </w:pPr>
      <w:r w:rsidRPr="005A1D07">
        <w:rPr>
          <w:rFonts w:ascii="Cambria" w:hAnsi="Cambria" w:cstheme="minorHAnsi"/>
        </w:rPr>
        <w:t>6</w:t>
      </w:r>
      <w:r w:rsidR="00121A5E" w:rsidRPr="005A1D07">
        <w:rPr>
          <w:rFonts w:ascii="Cambria" w:hAnsi="Cambria" w:cstheme="minorHAnsi"/>
        </w:rPr>
        <w:t>. Wszelkie druki, stanowiące załączniki do niniejszej SWZ są wzorami mającymi ułatwić</w:t>
      </w:r>
      <w:r w:rsidR="0001404D" w:rsidRPr="005A1D07">
        <w:rPr>
          <w:rFonts w:ascii="Cambria" w:hAnsi="Cambria" w:cstheme="minorHAnsi"/>
        </w:rPr>
        <w:t xml:space="preserve"> </w:t>
      </w:r>
      <w:r w:rsidR="00121A5E" w:rsidRPr="005A1D07">
        <w:rPr>
          <w:rFonts w:ascii="Cambria" w:hAnsi="Cambria" w:cstheme="minorHAnsi"/>
        </w:rPr>
        <w:t>Wykonawcy złożenie oferty. Dopuszcza się zastosowanie innych druków oświadczeń</w:t>
      </w:r>
      <w:r w:rsidR="0001404D" w:rsidRPr="005A1D07">
        <w:rPr>
          <w:rFonts w:ascii="Cambria" w:hAnsi="Cambria" w:cstheme="minorHAnsi"/>
        </w:rPr>
        <w:t xml:space="preserve">                          </w:t>
      </w:r>
      <w:r w:rsidR="00121A5E" w:rsidRPr="005A1D07">
        <w:rPr>
          <w:rFonts w:ascii="Cambria" w:hAnsi="Cambria" w:cstheme="minorHAnsi"/>
        </w:rPr>
        <w:t xml:space="preserve"> i wykazów</w:t>
      </w:r>
      <w:r w:rsidR="0001404D" w:rsidRPr="005A1D07">
        <w:rPr>
          <w:rFonts w:ascii="Cambria" w:hAnsi="Cambria" w:cstheme="minorHAnsi"/>
        </w:rPr>
        <w:t xml:space="preserve"> </w:t>
      </w:r>
      <w:r w:rsidR="00121A5E" w:rsidRPr="005A1D07">
        <w:rPr>
          <w:rFonts w:ascii="Cambria" w:hAnsi="Cambria" w:cstheme="minorHAnsi"/>
        </w:rPr>
        <w:t>pod warunkiem, że będą one zawierały wszystkie wymagane informacje.</w:t>
      </w:r>
    </w:p>
    <w:p w:rsidR="00121A5E" w:rsidRPr="005A1D07" w:rsidRDefault="00DD1D64"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7</w:t>
      </w:r>
      <w:r w:rsidR="00121A5E" w:rsidRPr="005A1D07">
        <w:rPr>
          <w:rFonts w:ascii="Cambria" w:hAnsi="Cambria" w:cstheme="minorHAnsi"/>
        </w:rPr>
        <w:t>. Zamawiający nie wzywa do złożenia podmiotowych środków dowodowych, jeżeli może je</w:t>
      </w:r>
      <w:r w:rsidR="0001404D" w:rsidRPr="005A1D07">
        <w:rPr>
          <w:rFonts w:ascii="Cambria" w:hAnsi="Cambria" w:cstheme="minorHAnsi"/>
        </w:rPr>
        <w:t xml:space="preserve"> </w:t>
      </w:r>
      <w:r w:rsidR="00121A5E" w:rsidRPr="005A1D07">
        <w:rPr>
          <w:rFonts w:ascii="Cambria" w:hAnsi="Cambria" w:cstheme="minorHAnsi"/>
        </w:rPr>
        <w:t>uzyskać za pomocą bezpłatnych i ogólnodostępnych baz danych, w szczególności rejestrów</w:t>
      </w:r>
      <w:r w:rsidR="0001404D" w:rsidRPr="005A1D07">
        <w:rPr>
          <w:rFonts w:ascii="Cambria" w:hAnsi="Cambria" w:cstheme="minorHAnsi"/>
        </w:rPr>
        <w:t xml:space="preserve"> </w:t>
      </w:r>
      <w:r w:rsidR="00121A5E" w:rsidRPr="005A1D07">
        <w:rPr>
          <w:rFonts w:ascii="Cambria" w:hAnsi="Cambria" w:cstheme="minorHAnsi"/>
        </w:rPr>
        <w:t>publicznych w rozumieniu ustawy z dnia 17 lutego 2005 r. o informatyzacji działalności</w:t>
      </w:r>
      <w:r w:rsidR="0001404D" w:rsidRPr="005A1D07">
        <w:rPr>
          <w:rFonts w:ascii="Cambria" w:hAnsi="Cambria" w:cstheme="minorHAnsi"/>
        </w:rPr>
        <w:t xml:space="preserve"> </w:t>
      </w:r>
      <w:r w:rsidR="00121A5E" w:rsidRPr="005A1D07">
        <w:rPr>
          <w:rFonts w:ascii="Cambria" w:hAnsi="Cambria" w:cstheme="minorHAnsi"/>
        </w:rPr>
        <w:t xml:space="preserve">podmiotów realizujących zadania publiczne, o ile wykonawca wskazał w oświadczeniu, </w:t>
      </w:r>
      <w:r w:rsidR="0001404D" w:rsidRPr="005A1D07">
        <w:rPr>
          <w:rFonts w:ascii="Cambria" w:hAnsi="Cambria" w:cstheme="minorHAnsi"/>
        </w:rPr>
        <w:t xml:space="preserve">                    </w:t>
      </w:r>
      <w:r w:rsidR="00121A5E" w:rsidRPr="005A1D07">
        <w:rPr>
          <w:rFonts w:ascii="Cambria" w:hAnsi="Cambria" w:cstheme="minorHAnsi"/>
        </w:rPr>
        <w:t>o którym</w:t>
      </w:r>
      <w:r w:rsidR="0001404D" w:rsidRPr="005A1D07">
        <w:rPr>
          <w:rFonts w:ascii="Cambria" w:hAnsi="Cambria" w:cstheme="minorHAnsi"/>
        </w:rPr>
        <w:t xml:space="preserve"> </w:t>
      </w:r>
      <w:r w:rsidR="00121A5E" w:rsidRPr="005A1D07">
        <w:rPr>
          <w:rFonts w:ascii="Cambria" w:hAnsi="Cambria" w:cstheme="minorHAnsi"/>
        </w:rPr>
        <w:t>mowa w art. 125 ust. 1 ustawy</w:t>
      </w:r>
      <w:r w:rsidR="002864DF" w:rsidRPr="005A1D07">
        <w:rPr>
          <w:rFonts w:ascii="Cambria" w:hAnsi="Cambria" w:cstheme="minorHAnsi"/>
        </w:rPr>
        <w:t xml:space="preserve"> Pzp</w:t>
      </w:r>
      <w:r w:rsidR="00121A5E" w:rsidRPr="005A1D07">
        <w:rPr>
          <w:rFonts w:ascii="Cambria" w:hAnsi="Cambria" w:cstheme="minorHAnsi"/>
        </w:rPr>
        <w:t>, dane umożliwiające dostęp do tych środków.</w:t>
      </w:r>
    </w:p>
    <w:p w:rsidR="00121A5E" w:rsidRPr="005A1D07" w:rsidRDefault="00121A5E" w:rsidP="00760AC9">
      <w:pPr>
        <w:pStyle w:val="Nagwek1"/>
        <w:ind w:left="426" w:hanging="426"/>
        <w:jc w:val="both"/>
        <w:rPr>
          <w:rFonts w:ascii="Cambria" w:hAnsi="Cambria"/>
          <w:sz w:val="22"/>
          <w:szCs w:val="22"/>
        </w:rPr>
      </w:pPr>
      <w:bookmarkStart w:id="26" w:name="_Toc106621961"/>
      <w:r w:rsidRPr="005A1D07">
        <w:rPr>
          <w:rFonts w:ascii="Cambria" w:hAnsi="Cambria"/>
          <w:sz w:val="22"/>
          <w:szCs w:val="22"/>
        </w:rPr>
        <w:t xml:space="preserve">XII. </w:t>
      </w:r>
      <w:r w:rsidR="00760AC9" w:rsidRPr="005A1D07">
        <w:rPr>
          <w:rFonts w:ascii="Cambria" w:hAnsi="Cambria"/>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bookmarkEnd w:id="26"/>
    </w:p>
    <w:p w:rsidR="00B67C14" w:rsidRPr="005A1D07" w:rsidRDefault="00B67C14" w:rsidP="00121A5E">
      <w:pPr>
        <w:autoSpaceDE w:val="0"/>
        <w:autoSpaceDN w:val="0"/>
        <w:adjustRightInd w:val="0"/>
        <w:spacing w:after="0" w:line="240" w:lineRule="auto"/>
        <w:rPr>
          <w:rFonts w:ascii="Cambria" w:hAnsi="Cambria" w:cstheme="minorHAnsi"/>
          <w:b/>
          <w:bCs/>
        </w:rPr>
      </w:pPr>
    </w:p>
    <w:p w:rsidR="00121A5E" w:rsidRPr="005A1D07" w:rsidRDefault="00121A5E" w:rsidP="002F00FF">
      <w:pPr>
        <w:autoSpaceDE w:val="0"/>
        <w:autoSpaceDN w:val="0"/>
        <w:adjustRightInd w:val="0"/>
        <w:spacing w:after="0" w:line="276" w:lineRule="auto"/>
        <w:ind w:left="284" w:hanging="284"/>
        <w:jc w:val="both"/>
        <w:rPr>
          <w:rFonts w:ascii="Cambria" w:hAnsi="Cambria" w:cstheme="minorHAnsi"/>
          <w:b/>
          <w:i/>
        </w:rPr>
      </w:pPr>
      <w:r w:rsidRPr="005A1D07">
        <w:rPr>
          <w:rFonts w:ascii="Cambria" w:hAnsi="Cambria" w:cstheme="minorHAnsi"/>
        </w:rPr>
        <w:t xml:space="preserve">1. </w:t>
      </w:r>
      <w:r w:rsidRPr="005A1D07">
        <w:rPr>
          <w:rFonts w:ascii="Cambria" w:hAnsi="Cambria" w:cstheme="minorHAnsi"/>
          <w:b/>
          <w:i/>
        </w:rPr>
        <w:t xml:space="preserve">W postępowaniu o udzielenie zamówienia komunikacja między Zamawiającym </w:t>
      </w:r>
      <w:r w:rsidR="0001404D" w:rsidRPr="005A1D07">
        <w:rPr>
          <w:rFonts w:ascii="Cambria" w:hAnsi="Cambria" w:cstheme="minorHAnsi"/>
          <w:b/>
          <w:i/>
        </w:rPr>
        <w:t xml:space="preserve">                             </w:t>
      </w:r>
      <w:r w:rsidRPr="005A1D07">
        <w:rPr>
          <w:rFonts w:ascii="Cambria" w:hAnsi="Cambria" w:cstheme="minorHAnsi"/>
          <w:b/>
          <w:i/>
        </w:rPr>
        <w:t>a Wykonawcami</w:t>
      </w:r>
      <w:r w:rsidR="0001404D" w:rsidRPr="005A1D07">
        <w:rPr>
          <w:rFonts w:ascii="Cambria" w:hAnsi="Cambria" w:cstheme="minorHAnsi"/>
          <w:b/>
          <w:i/>
        </w:rPr>
        <w:t xml:space="preserve"> </w:t>
      </w:r>
      <w:r w:rsidRPr="005A1D07">
        <w:rPr>
          <w:rFonts w:ascii="Cambria" w:hAnsi="Cambria" w:cstheme="minorHAnsi"/>
          <w:b/>
          <w:i/>
        </w:rPr>
        <w:t xml:space="preserve">odbywa się drogą elektroniczną przy użyciu </w:t>
      </w:r>
      <w:r w:rsidR="002F00FF" w:rsidRPr="005A1D07">
        <w:rPr>
          <w:rFonts w:ascii="Cambria" w:hAnsi="Cambria" w:cstheme="minorHAnsi"/>
          <w:b/>
          <w:i/>
        </w:rPr>
        <w:t>platformy zakupowej:</w:t>
      </w:r>
      <w:r w:rsidR="00B11AF9" w:rsidRPr="005A1D07">
        <w:rPr>
          <w:rFonts w:ascii="Cambria" w:hAnsi="Cambria" w:cstheme="minorHAnsi"/>
          <w:b/>
          <w:i/>
        </w:rPr>
        <w:br/>
      </w:r>
      <w:hyperlink r:id="rId9" w:history="1">
        <w:r w:rsidR="00B11AF9" w:rsidRPr="005A1D07">
          <w:rPr>
            <w:rStyle w:val="Hipercze"/>
            <w:rFonts w:ascii="Cambria" w:hAnsi="Cambria" w:cs="Calibri"/>
            <w:b/>
            <w:bCs/>
            <w:i/>
            <w:color w:val="auto"/>
          </w:rPr>
          <w:t>https://platformazakupowa.pl/pn/zdpsan</w:t>
        </w:r>
      </w:hyperlink>
      <w:r w:rsidR="003746D1" w:rsidRPr="005A1D07">
        <w:rPr>
          <w:rFonts w:ascii="Cambria" w:hAnsi="Cambria" w:cstheme="minorHAnsi"/>
          <w:b/>
          <w:i/>
        </w:rPr>
        <w:t>.</w:t>
      </w:r>
    </w:p>
    <w:p w:rsidR="00121A5E" w:rsidRPr="005A1D07" w:rsidRDefault="00121A5E"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2. Wymagania techniczne i organizacyjne wysyłania i odbierania korespondencji elektronicznej</w:t>
      </w:r>
      <w:r w:rsidR="0001404D" w:rsidRPr="005A1D07">
        <w:rPr>
          <w:rFonts w:ascii="Cambria" w:hAnsi="Cambria" w:cstheme="minorHAnsi"/>
        </w:rPr>
        <w:t xml:space="preserve"> </w:t>
      </w:r>
      <w:r w:rsidRPr="005A1D07">
        <w:rPr>
          <w:rFonts w:ascii="Cambria" w:hAnsi="Cambria" w:cstheme="minorHAnsi"/>
        </w:rPr>
        <w:t xml:space="preserve">przekazywanej przy ich użyciu, opisane zostały w Regulaminie korzystania z </w:t>
      </w:r>
      <w:r w:rsidR="002F00FF" w:rsidRPr="005A1D07">
        <w:rPr>
          <w:rFonts w:ascii="Cambria" w:hAnsi="Cambria" w:cstheme="minorHAnsi"/>
        </w:rPr>
        <w:t xml:space="preserve">platformy zakupowej </w:t>
      </w:r>
      <w:r w:rsidRPr="005A1D07">
        <w:rPr>
          <w:rFonts w:ascii="Cambria" w:hAnsi="Cambria" w:cstheme="minorHAnsi"/>
        </w:rPr>
        <w:t xml:space="preserve">dostępnym pod adresem </w:t>
      </w:r>
      <w:r w:rsidR="002F00FF" w:rsidRPr="005A1D07">
        <w:rPr>
          <w:rFonts w:ascii="Cambria" w:hAnsi="Cambria" w:cstheme="minorHAnsi"/>
        </w:rPr>
        <w:t>https://platformazakupowa.pl/strona/45-instrukcje</w:t>
      </w:r>
      <w:r w:rsidR="003746D1" w:rsidRPr="005A1D07">
        <w:rPr>
          <w:rFonts w:ascii="Cambria" w:hAnsi="Cambria" w:cstheme="minorHAnsi"/>
        </w:rPr>
        <w:t>.</w:t>
      </w:r>
    </w:p>
    <w:p w:rsidR="00DC6845" w:rsidRPr="005A1D07" w:rsidRDefault="003746D1" w:rsidP="00DC6845">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3</w:t>
      </w:r>
      <w:r w:rsidR="00121A5E" w:rsidRPr="005A1D07">
        <w:rPr>
          <w:rFonts w:ascii="Cambria" w:hAnsi="Cambria" w:cstheme="minorHAnsi"/>
        </w:rPr>
        <w:t>.</w:t>
      </w:r>
      <w:r w:rsidR="00DC6845" w:rsidRPr="005A1D07">
        <w:rPr>
          <w:rFonts w:ascii="Cambria" w:hAnsi="Cambria" w:cstheme="minorHAnsi"/>
        </w:rPr>
        <w:t>Dokumenty elektroniczne, oświadczenia lub elektroniczne kopie dokumentów lub oświadczeń</w:t>
      </w:r>
      <w:r w:rsidR="0001404D" w:rsidRPr="005A1D07">
        <w:rPr>
          <w:rFonts w:ascii="Cambria" w:hAnsi="Cambria" w:cstheme="minorHAnsi"/>
        </w:rPr>
        <w:t xml:space="preserve"> </w:t>
      </w:r>
      <w:r w:rsidR="00DC6845" w:rsidRPr="005A1D07">
        <w:rPr>
          <w:rFonts w:ascii="Cambria" w:hAnsi="Cambria" w:cstheme="minorHAnsi"/>
        </w:rPr>
        <w:t>składane są przez Wykonawcę za pośrednictwem Formularza do komunikacji na platformie zakupowej jako załączniki.</w:t>
      </w:r>
    </w:p>
    <w:p w:rsidR="00DC6845" w:rsidRPr="005A1D07" w:rsidRDefault="00DC6845" w:rsidP="00DC6845">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 xml:space="preserve">4. </w:t>
      </w:r>
      <w:r w:rsidR="00DE47A5" w:rsidRPr="005A1D07">
        <w:rPr>
          <w:rFonts w:ascii="Cambria" w:hAnsi="Cambria" w:cstheme="minorHAnsi"/>
        </w:rPr>
        <w:t xml:space="preserve">W </w:t>
      </w:r>
      <w:r w:rsidR="000D475C" w:rsidRPr="005A1D07">
        <w:rPr>
          <w:rFonts w:ascii="Cambria" w:hAnsi="Cambria" w:cstheme="minorHAnsi"/>
        </w:rPr>
        <w:t>postępowaniu o udzielenie zamówienia korespondencja elektroniczna (inna niż oferta</w:t>
      </w:r>
      <w:r w:rsidR="0001404D" w:rsidRPr="005A1D07">
        <w:rPr>
          <w:rFonts w:ascii="Cambria" w:hAnsi="Cambria" w:cstheme="minorHAnsi"/>
        </w:rPr>
        <w:t xml:space="preserve"> </w:t>
      </w:r>
      <w:r w:rsidR="000D475C" w:rsidRPr="005A1D07">
        <w:rPr>
          <w:rFonts w:ascii="Cambria" w:hAnsi="Cambria" w:cstheme="minorHAnsi"/>
        </w:rPr>
        <w:t>Wykonawcy i załączniki do oferty) odbywa się elektronicznie za pośrednictwem platformy zakupowej (Formularz do</w:t>
      </w:r>
      <w:r w:rsidR="0001404D" w:rsidRPr="005A1D07">
        <w:rPr>
          <w:rFonts w:ascii="Cambria" w:hAnsi="Cambria" w:cstheme="minorHAnsi"/>
        </w:rPr>
        <w:t xml:space="preserve"> </w:t>
      </w:r>
      <w:r w:rsidR="000D475C" w:rsidRPr="005A1D07">
        <w:rPr>
          <w:rFonts w:ascii="Cambria" w:hAnsi="Cambria" w:cstheme="minorHAnsi"/>
        </w:rPr>
        <w:t>komunikacji). Korespondencja przesłana za pomocą tego formularza nie może być szyfrowana.</w:t>
      </w:r>
      <w:r w:rsidR="0001404D" w:rsidRPr="005A1D07">
        <w:rPr>
          <w:rFonts w:ascii="Cambria" w:hAnsi="Cambria" w:cstheme="minorHAnsi"/>
        </w:rPr>
        <w:t xml:space="preserve"> </w:t>
      </w:r>
      <w:r w:rsidR="000D475C" w:rsidRPr="005A1D07">
        <w:rPr>
          <w:rFonts w:ascii="Cambria" w:hAnsi="Cambria" w:cstheme="minorHAnsi"/>
        </w:rPr>
        <w:t>We wszelkiej korespondencji związanej z niniejszym postępowaniem Zamawiający i Wykonawcy</w:t>
      </w:r>
      <w:r w:rsidR="0001404D" w:rsidRPr="005A1D07">
        <w:rPr>
          <w:rFonts w:ascii="Cambria" w:hAnsi="Cambria" w:cstheme="minorHAnsi"/>
        </w:rPr>
        <w:t xml:space="preserve"> </w:t>
      </w:r>
      <w:r w:rsidR="000D475C" w:rsidRPr="005A1D07">
        <w:rPr>
          <w:rFonts w:ascii="Cambria" w:hAnsi="Cambria" w:cstheme="minorHAnsi"/>
        </w:rPr>
        <w:t>posługują się numerem ogłoszenia (BZP).</w:t>
      </w:r>
    </w:p>
    <w:p w:rsidR="00DC6845" w:rsidRPr="005A1D07" w:rsidRDefault="00DC6845" w:rsidP="00F32BB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5</w:t>
      </w:r>
      <w:r w:rsidR="000D475C" w:rsidRPr="005A1D07">
        <w:rPr>
          <w:rFonts w:ascii="Cambria" w:hAnsi="Cambria" w:cstheme="minorHAnsi"/>
        </w:rPr>
        <w:t xml:space="preserve">. </w:t>
      </w:r>
      <w:r w:rsidRPr="005A1D07">
        <w:rPr>
          <w:rFonts w:ascii="Cambria" w:hAnsi="Cambria"/>
        </w:rPr>
        <w:t xml:space="preserve">Zamawiający będzie przekazywał wykonawcom informacje w formie elektronicznej </w:t>
      </w:r>
      <w:r w:rsidRPr="005A1D07">
        <w:rPr>
          <w:rFonts w:ascii="Cambria" w:hAnsi="Cambria"/>
        </w:rPr>
        <w:br/>
        <w:t xml:space="preserve">za pośrednictwem </w:t>
      </w:r>
      <w:hyperlink r:id="rId10">
        <w:r w:rsidRPr="005A1D07">
          <w:rPr>
            <w:rFonts w:ascii="Cambria" w:hAnsi="Cambria"/>
          </w:rPr>
          <w:t>platformazakupowa.pl</w:t>
        </w:r>
      </w:hyperlink>
      <w:r w:rsidR="0001404D" w:rsidRPr="005A1D07">
        <w:t xml:space="preserve"> </w:t>
      </w:r>
      <w:r w:rsidR="003F2296" w:rsidRPr="005A1D07">
        <w:rPr>
          <w:rFonts w:ascii="Cambria" w:hAnsi="Cambria"/>
        </w:rPr>
        <w:t>i</w:t>
      </w:r>
      <w:r w:rsidRPr="005A1D07">
        <w:rPr>
          <w:rFonts w:ascii="Cambria" w:hAnsi="Cambria"/>
        </w:rPr>
        <w:t xml:space="preserve">nformacje dotyczące odpowiedzi na pytania, zmiany specyfikacji, zmiany terminu składania i otwarcia ofert Zamawiający będzie zamieszczał na platformie w sekcji “Komunikaty”. Korespondencja, której zgodnie </w:t>
      </w:r>
      <w:r w:rsidR="0001404D" w:rsidRPr="005A1D07">
        <w:rPr>
          <w:rFonts w:ascii="Cambria" w:hAnsi="Cambria"/>
        </w:rPr>
        <w:t xml:space="preserve">                              </w:t>
      </w:r>
      <w:r w:rsidRPr="005A1D07">
        <w:rPr>
          <w:rFonts w:ascii="Cambria" w:hAnsi="Cambria"/>
        </w:rPr>
        <w:t xml:space="preserve">z obowiązującymi przepisami adresatem jest konkretny Wykonawca, będzie przekazywana </w:t>
      </w:r>
      <w:r w:rsidR="00A00A0F">
        <w:rPr>
          <w:rFonts w:ascii="Cambria" w:hAnsi="Cambria"/>
        </w:rPr>
        <w:t xml:space="preserve">                     </w:t>
      </w:r>
      <w:r w:rsidRPr="005A1D07">
        <w:rPr>
          <w:rFonts w:ascii="Cambria" w:hAnsi="Cambria"/>
        </w:rPr>
        <w:t>w formie</w:t>
      </w:r>
      <w:r w:rsidR="00F32BBF" w:rsidRPr="005A1D07">
        <w:rPr>
          <w:rFonts w:ascii="Cambria" w:hAnsi="Cambria"/>
        </w:rPr>
        <w:t xml:space="preserve"> elektronicznej  </w:t>
      </w:r>
      <w:r w:rsidRPr="005A1D07">
        <w:rPr>
          <w:rFonts w:ascii="Cambria" w:hAnsi="Cambria"/>
        </w:rPr>
        <w:t xml:space="preserve">za pośrednictwem </w:t>
      </w:r>
      <w:hyperlink r:id="rId11">
        <w:r w:rsidRPr="005A1D07">
          <w:rPr>
            <w:rFonts w:ascii="Cambria" w:hAnsi="Cambria"/>
          </w:rPr>
          <w:t>platformazakupowa.pl</w:t>
        </w:r>
      </w:hyperlink>
      <w:r w:rsidRPr="005A1D07">
        <w:rPr>
          <w:rFonts w:ascii="Cambria" w:hAnsi="Cambria"/>
        </w:rPr>
        <w:t xml:space="preserve"> do konkretnego wykonawcy.</w:t>
      </w:r>
    </w:p>
    <w:p w:rsidR="00DC6845" w:rsidRPr="005A1D07" w:rsidRDefault="00DC6845" w:rsidP="00DC6845">
      <w:pPr>
        <w:autoSpaceDE w:val="0"/>
        <w:autoSpaceDN w:val="0"/>
        <w:adjustRightInd w:val="0"/>
        <w:spacing w:after="0" w:line="276" w:lineRule="auto"/>
        <w:ind w:left="284" w:hanging="284"/>
        <w:jc w:val="both"/>
        <w:rPr>
          <w:rFonts w:ascii="Cambria" w:hAnsi="Cambria"/>
        </w:rPr>
      </w:pPr>
      <w:r w:rsidRPr="005A1D07">
        <w:rPr>
          <w:rFonts w:ascii="Cambria" w:hAnsi="Cambria"/>
        </w:rPr>
        <w:t xml:space="preserve">6. </w:t>
      </w:r>
      <w:r w:rsidR="000D475C" w:rsidRPr="005A1D07">
        <w:rPr>
          <w:rFonts w:ascii="Cambria" w:hAnsi="Cambria"/>
        </w:rPr>
        <w:t xml:space="preserve">Za datę przekazania (wpływu) oświadczeń, wniosków, zawiadomień oraz informacji przyjmuje się datę ich przesłania za pośrednictwem platformazakupowa.pl poprzez kliknięcie przycisku  </w:t>
      </w:r>
      <w:r w:rsidR="000D475C" w:rsidRPr="005A1D07">
        <w:rPr>
          <w:rFonts w:ascii="Cambria" w:hAnsi="Cambria"/>
        </w:rPr>
        <w:lastRenderedPageBreak/>
        <w:t xml:space="preserve">„Wyślij wiadomość do zamawiającego” po których pojawi się komunikat, </w:t>
      </w:r>
      <w:r w:rsidR="0001404D" w:rsidRPr="005A1D07">
        <w:rPr>
          <w:rFonts w:ascii="Cambria" w:hAnsi="Cambria"/>
        </w:rPr>
        <w:t xml:space="preserve"> </w:t>
      </w:r>
      <w:r w:rsidR="005A1D07" w:rsidRPr="005A1D07">
        <w:rPr>
          <w:rFonts w:ascii="Cambria" w:hAnsi="Cambria"/>
        </w:rPr>
        <w:t xml:space="preserve">                                        </w:t>
      </w:r>
      <w:r w:rsidR="0001404D" w:rsidRPr="005A1D07">
        <w:rPr>
          <w:rFonts w:ascii="Cambria" w:hAnsi="Cambria"/>
        </w:rPr>
        <w:t xml:space="preserve">                       </w:t>
      </w:r>
      <w:r w:rsidR="000D475C" w:rsidRPr="005A1D07">
        <w:rPr>
          <w:rFonts w:ascii="Cambria" w:hAnsi="Cambria"/>
        </w:rPr>
        <w:t>że wiadomość została wysłana do zamawiającego</w:t>
      </w:r>
      <w:r w:rsidRPr="005A1D07">
        <w:rPr>
          <w:rFonts w:ascii="Cambria" w:hAnsi="Cambria"/>
        </w:rPr>
        <w:t>.</w:t>
      </w:r>
    </w:p>
    <w:p w:rsidR="00DC6845" w:rsidRPr="005A1D07" w:rsidRDefault="00DC6845" w:rsidP="00DC6845">
      <w:pPr>
        <w:autoSpaceDE w:val="0"/>
        <w:autoSpaceDN w:val="0"/>
        <w:adjustRightInd w:val="0"/>
        <w:spacing w:after="0" w:line="276" w:lineRule="auto"/>
        <w:ind w:left="284" w:hanging="284"/>
        <w:jc w:val="both"/>
        <w:rPr>
          <w:rFonts w:ascii="Cambria" w:hAnsi="Cambria"/>
        </w:rPr>
      </w:pPr>
      <w:r w:rsidRPr="005A1D07">
        <w:rPr>
          <w:rFonts w:ascii="Cambria" w:hAnsi="Cambria"/>
        </w:rPr>
        <w:t xml:space="preserve">7. Wykonawca jako podmiot profesjonalny ma obowiązek sprawdzania komunikatów </w:t>
      </w:r>
      <w:r w:rsidR="0001404D" w:rsidRPr="005A1D07">
        <w:rPr>
          <w:rFonts w:ascii="Cambria" w:hAnsi="Cambria"/>
        </w:rPr>
        <w:t xml:space="preserve">                                   </w:t>
      </w:r>
      <w:r w:rsidRPr="005A1D07">
        <w:rPr>
          <w:rFonts w:ascii="Cambria" w:hAnsi="Cambria"/>
        </w:rPr>
        <w:t>i wiadomości bezpośrednio na platformazakupowa.pl przesłanych przez zamawiającego, gdyż system powiadomień może ulec awarii lub powiadomienie może trafić do folderu SPAM.</w:t>
      </w:r>
    </w:p>
    <w:p w:rsidR="00121A5E" w:rsidRPr="005A1D07" w:rsidRDefault="00DC6845"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 xml:space="preserve">8. </w:t>
      </w:r>
      <w:r w:rsidR="003746D1" w:rsidRPr="005A1D07">
        <w:rPr>
          <w:rFonts w:ascii="Cambria" w:hAnsi="Cambria" w:cstheme="minorHAnsi"/>
        </w:rPr>
        <w:t xml:space="preserve">Wyjątkowo, </w:t>
      </w:r>
      <w:r w:rsidR="000D475C" w:rsidRPr="005A1D07">
        <w:rPr>
          <w:rFonts w:ascii="Cambria" w:hAnsi="Cambria" w:cstheme="minorHAnsi"/>
        </w:rPr>
        <w:t xml:space="preserve">w sytuacjach awaryjnych </w:t>
      </w:r>
      <w:r w:rsidR="003746D1" w:rsidRPr="005A1D07">
        <w:rPr>
          <w:rFonts w:ascii="Cambria" w:hAnsi="Cambria" w:cstheme="minorHAnsi"/>
        </w:rPr>
        <w:t xml:space="preserve">w przypadku braku technicznej możliwości komunikacji </w:t>
      </w:r>
      <w:r w:rsidRPr="005A1D07">
        <w:rPr>
          <w:rFonts w:ascii="Cambria" w:hAnsi="Cambria" w:cstheme="minorHAnsi"/>
        </w:rPr>
        <w:br/>
      </w:r>
      <w:r w:rsidR="003746D1" w:rsidRPr="005A1D07">
        <w:rPr>
          <w:rFonts w:ascii="Cambria" w:hAnsi="Cambria" w:cstheme="minorHAnsi"/>
        </w:rPr>
        <w:t xml:space="preserve">za pośrednictwem platformy zakupowej, </w:t>
      </w:r>
      <w:r w:rsidR="00121A5E" w:rsidRPr="005A1D07">
        <w:rPr>
          <w:rFonts w:ascii="Cambria" w:hAnsi="Cambria" w:cstheme="minorHAnsi"/>
        </w:rPr>
        <w:t xml:space="preserve">Zamawiający </w:t>
      </w:r>
      <w:r w:rsidR="000D475C" w:rsidRPr="005A1D07">
        <w:rPr>
          <w:rFonts w:ascii="Cambria" w:hAnsi="Cambria" w:cstheme="minorHAnsi"/>
        </w:rPr>
        <w:t>dopuszcza</w:t>
      </w:r>
      <w:r w:rsidR="00121A5E" w:rsidRPr="005A1D07">
        <w:rPr>
          <w:rFonts w:ascii="Cambria" w:hAnsi="Cambria" w:cstheme="minorHAnsi"/>
        </w:rPr>
        <w:t xml:space="preserve"> komunikow</w:t>
      </w:r>
      <w:r w:rsidR="000D475C" w:rsidRPr="005A1D07">
        <w:rPr>
          <w:rFonts w:ascii="Cambria" w:hAnsi="Cambria" w:cstheme="minorHAnsi"/>
        </w:rPr>
        <w:t>anie</w:t>
      </w:r>
      <w:r w:rsidR="00121A5E" w:rsidRPr="005A1D07">
        <w:rPr>
          <w:rFonts w:ascii="Cambria" w:hAnsi="Cambria" w:cstheme="minorHAnsi"/>
        </w:rPr>
        <w:t xml:space="preserve"> się </w:t>
      </w:r>
      <w:r w:rsidRPr="005A1D07">
        <w:rPr>
          <w:rFonts w:ascii="Cambria" w:hAnsi="Cambria" w:cstheme="minorHAnsi"/>
        </w:rPr>
        <w:br/>
      </w:r>
      <w:r w:rsidR="00121A5E" w:rsidRPr="005A1D07">
        <w:rPr>
          <w:rFonts w:ascii="Cambria" w:hAnsi="Cambria" w:cstheme="minorHAnsi"/>
        </w:rPr>
        <w:t>z Wykonawcami za pomocą poczty elektronicznej,</w:t>
      </w:r>
      <w:r w:rsidR="00816D37" w:rsidRPr="005A1D07">
        <w:rPr>
          <w:rFonts w:ascii="Cambria" w:hAnsi="Cambria" w:cstheme="minorHAnsi"/>
        </w:rPr>
        <w:t xml:space="preserve"> </w:t>
      </w:r>
      <w:r w:rsidR="00121A5E" w:rsidRPr="005A1D07">
        <w:rPr>
          <w:rFonts w:ascii="Cambria" w:hAnsi="Cambria" w:cstheme="minorHAnsi"/>
        </w:rPr>
        <w:t>email:</w:t>
      </w:r>
      <w:r w:rsidR="00816D37" w:rsidRPr="005A1D07">
        <w:rPr>
          <w:rFonts w:ascii="Cambria" w:hAnsi="Cambria" w:cstheme="minorHAnsi"/>
        </w:rPr>
        <w:t xml:space="preserve"> </w:t>
      </w:r>
      <w:r w:rsidR="00F94F4D" w:rsidRPr="005A1D07">
        <w:rPr>
          <w:rFonts w:ascii="Cambria" w:hAnsi="Cambria" w:cstheme="minorHAnsi"/>
          <w:b/>
          <w:i/>
        </w:rPr>
        <w:t>zdpsandom@poczta.onet.pl</w:t>
      </w:r>
    </w:p>
    <w:p w:rsidR="00121A5E" w:rsidRPr="005A1D07" w:rsidRDefault="00DC6845"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9.</w:t>
      </w:r>
      <w:r w:rsidR="00121A5E" w:rsidRPr="005A1D07">
        <w:rPr>
          <w:rFonts w:ascii="Cambria" w:hAnsi="Cambria" w:cstheme="minorHAnsi"/>
        </w:rPr>
        <w:t xml:space="preserve"> Sposób sporządzenia dokumentów</w:t>
      </w:r>
      <w:r w:rsidR="0001404D" w:rsidRPr="005A1D07">
        <w:rPr>
          <w:rFonts w:ascii="Cambria" w:hAnsi="Cambria" w:cstheme="minorHAnsi"/>
        </w:rPr>
        <w:t xml:space="preserve"> </w:t>
      </w:r>
      <w:r w:rsidR="00121A5E" w:rsidRPr="005A1D07">
        <w:rPr>
          <w:rFonts w:ascii="Cambria" w:hAnsi="Cambria" w:cstheme="minorHAnsi"/>
        </w:rPr>
        <w:t>elektronicznych, oświadczeń lub elektronicznych kopii dokumentów lub oświadczeń musi być</w:t>
      </w:r>
      <w:r w:rsidR="0001404D" w:rsidRPr="005A1D07">
        <w:rPr>
          <w:rFonts w:ascii="Cambria" w:hAnsi="Cambria" w:cstheme="minorHAnsi"/>
        </w:rPr>
        <w:t xml:space="preserve"> </w:t>
      </w:r>
      <w:r w:rsidR="00121A5E" w:rsidRPr="005A1D07">
        <w:rPr>
          <w:rFonts w:ascii="Cambria" w:hAnsi="Cambria" w:cstheme="minorHAnsi"/>
        </w:rPr>
        <w:t xml:space="preserve">zgody z wymaganiami określonymi w rozporządzeniu Prezesa Rady Ministrów z dnia 31 grudnia2020r. </w:t>
      </w:r>
      <w:r w:rsidRPr="005A1D07">
        <w:rPr>
          <w:rFonts w:ascii="Cambria" w:hAnsi="Cambria"/>
        </w:rPr>
        <w:t xml:space="preserve">w sprawie sposobu sporządzania </w:t>
      </w:r>
      <w:r w:rsidR="0001404D" w:rsidRPr="005A1D07">
        <w:rPr>
          <w:rFonts w:ascii="Cambria" w:hAnsi="Cambria"/>
        </w:rPr>
        <w:t xml:space="preserve"> </w:t>
      </w:r>
      <w:r w:rsidR="00A00A0F">
        <w:rPr>
          <w:rFonts w:ascii="Cambria" w:hAnsi="Cambria"/>
        </w:rPr>
        <w:t xml:space="preserve"> </w:t>
      </w:r>
      <w:r w:rsidR="0001404D" w:rsidRPr="005A1D07">
        <w:rPr>
          <w:rFonts w:ascii="Cambria" w:hAnsi="Cambria"/>
        </w:rPr>
        <w:t xml:space="preserve">                            </w:t>
      </w:r>
      <w:r w:rsidRPr="005A1D07">
        <w:rPr>
          <w:rFonts w:ascii="Cambria" w:hAnsi="Cambria"/>
        </w:rPr>
        <w:t xml:space="preserve">i przekazywania informacji oraz wymagań technicznych dla dokumentów elektronicznych oraz środków komunikacji elektronicznej w postępowaniu o udzielenie zamówienia publicznego lub konkursie </w:t>
      </w:r>
      <w:r w:rsidR="00121A5E" w:rsidRPr="005A1D07">
        <w:rPr>
          <w:rFonts w:ascii="Cambria" w:hAnsi="Cambria" w:cstheme="minorHAnsi"/>
        </w:rPr>
        <w:t xml:space="preserve">(Dz. U </w:t>
      </w:r>
      <w:r w:rsidRPr="005A1D07">
        <w:rPr>
          <w:rFonts w:ascii="Cambria" w:hAnsi="Cambria" w:cstheme="minorHAnsi"/>
        </w:rPr>
        <w:t xml:space="preserve">z 2020 r. </w:t>
      </w:r>
      <w:r w:rsidR="00121A5E" w:rsidRPr="005A1D07">
        <w:rPr>
          <w:rFonts w:ascii="Cambria" w:hAnsi="Cambria" w:cstheme="minorHAnsi"/>
        </w:rPr>
        <w:t>poz. 2452).</w:t>
      </w:r>
    </w:p>
    <w:p w:rsidR="00DC6845" w:rsidRPr="005A1D07" w:rsidRDefault="00DC6845" w:rsidP="00DC6845">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10</w:t>
      </w:r>
      <w:r w:rsidR="00121A5E" w:rsidRPr="005A1D07">
        <w:rPr>
          <w:rFonts w:ascii="Cambria" w:hAnsi="Cambria" w:cstheme="minorHAnsi"/>
        </w:rPr>
        <w:t>.Zamawiający nie przewiduje sposobu komunikowania się z Wykonawcami w inny sposób niż</w:t>
      </w:r>
      <w:r w:rsidR="0001404D" w:rsidRPr="005A1D07">
        <w:rPr>
          <w:rFonts w:ascii="Cambria" w:hAnsi="Cambria" w:cstheme="minorHAnsi"/>
        </w:rPr>
        <w:t xml:space="preserve"> </w:t>
      </w:r>
      <w:r w:rsidR="00121A5E" w:rsidRPr="005A1D07">
        <w:rPr>
          <w:rFonts w:ascii="Cambria" w:hAnsi="Cambria" w:cstheme="minorHAnsi"/>
        </w:rPr>
        <w:t>przy użyciu środków komunikacji elektronicznej, wskazanych w SWZ.</w:t>
      </w:r>
    </w:p>
    <w:p w:rsidR="00DC6845" w:rsidRPr="005A1D07" w:rsidRDefault="00DC6845" w:rsidP="00DC6845">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 xml:space="preserve">11. </w:t>
      </w:r>
      <w:r w:rsidR="00E7166C" w:rsidRPr="005A1D07">
        <w:rPr>
          <w:rFonts w:ascii="Cambria" w:hAnsi="Cambria" w:cstheme="minorHAnsi"/>
        </w:rPr>
        <w:t>N</w:t>
      </w:r>
      <w:r w:rsidRPr="005A1D07">
        <w:rPr>
          <w:rFonts w:ascii="Cambria" w:hAnsi="Cambria"/>
        </w:rPr>
        <w:t>iezbędne wymagania sprzętowo - aplikacyjne umożliwiające pracę na</w:t>
      </w:r>
      <w:r w:rsidR="006908F7" w:rsidRPr="005A1D07">
        <w:rPr>
          <w:rFonts w:ascii="Cambria" w:hAnsi="Cambria"/>
        </w:rPr>
        <w:t xml:space="preserve"> </w:t>
      </w:r>
      <w:hyperlink r:id="rId12">
        <w:r w:rsidRPr="005A1D07">
          <w:rPr>
            <w:rFonts w:ascii="Cambria" w:hAnsi="Cambria"/>
          </w:rPr>
          <w:t>platformazakupowa.pl</w:t>
        </w:r>
      </w:hyperlink>
      <w:r w:rsidRPr="005A1D07">
        <w:rPr>
          <w:rFonts w:ascii="Cambria" w:hAnsi="Cambria"/>
        </w:rPr>
        <w:t>, tj.:</w:t>
      </w:r>
    </w:p>
    <w:p w:rsidR="00DC6845" w:rsidRPr="005A1D07" w:rsidRDefault="00DC6845" w:rsidP="00E7166C">
      <w:pPr>
        <w:numPr>
          <w:ilvl w:val="1"/>
          <w:numId w:val="15"/>
        </w:numPr>
        <w:spacing w:after="0" w:line="320" w:lineRule="auto"/>
        <w:ind w:left="567" w:hanging="283"/>
        <w:jc w:val="both"/>
        <w:rPr>
          <w:rFonts w:ascii="Cambria" w:hAnsi="Cambria"/>
        </w:rPr>
      </w:pPr>
      <w:r w:rsidRPr="005A1D07">
        <w:rPr>
          <w:rFonts w:ascii="Cambria" w:hAnsi="Cambria"/>
        </w:rPr>
        <w:t xml:space="preserve">stały dostęp do sieci Internet o gwarantowanej przepustowości nie mniejszej niż 512 </w:t>
      </w:r>
      <w:proofErr w:type="spellStart"/>
      <w:r w:rsidRPr="005A1D07">
        <w:rPr>
          <w:rFonts w:ascii="Cambria" w:hAnsi="Cambria"/>
        </w:rPr>
        <w:t>kb</w:t>
      </w:r>
      <w:proofErr w:type="spellEnd"/>
      <w:r w:rsidRPr="005A1D07">
        <w:rPr>
          <w:rFonts w:ascii="Cambria" w:hAnsi="Cambria"/>
        </w:rPr>
        <w:t>/s,</w:t>
      </w:r>
    </w:p>
    <w:p w:rsidR="00DC6845" w:rsidRPr="005A1D07" w:rsidRDefault="00DC6845" w:rsidP="00E7166C">
      <w:pPr>
        <w:numPr>
          <w:ilvl w:val="1"/>
          <w:numId w:val="15"/>
        </w:numPr>
        <w:spacing w:after="0" w:line="320" w:lineRule="auto"/>
        <w:ind w:left="567" w:hanging="283"/>
        <w:jc w:val="both"/>
        <w:rPr>
          <w:rFonts w:ascii="Cambria" w:hAnsi="Cambria"/>
        </w:rPr>
      </w:pPr>
      <w:r w:rsidRPr="005A1D07">
        <w:rPr>
          <w:rFonts w:ascii="Cambria" w:hAnsi="Cambria"/>
        </w:rPr>
        <w:t>komputer klasy PC lub MAC o następującej konfiguracji: pamięć min. 2 GB Ram, procesor Intel IV 2 GHZ lub jego nowsza wersja, jeden z systemów operacyjnych - MS Windows 7, Mac Os x 10 4, Linux, lub ich nowsze wersje,</w:t>
      </w:r>
    </w:p>
    <w:p w:rsidR="00DC6845" w:rsidRPr="005A1D07" w:rsidRDefault="00DC6845" w:rsidP="00E7166C">
      <w:pPr>
        <w:numPr>
          <w:ilvl w:val="1"/>
          <w:numId w:val="15"/>
        </w:numPr>
        <w:spacing w:after="0" w:line="320" w:lineRule="auto"/>
        <w:ind w:left="567" w:hanging="283"/>
        <w:jc w:val="both"/>
        <w:rPr>
          <w:rFonts w:ascii="Cambria" w:hAnsi="Cambria"/>
        </w:rPr>
      </w:pPr>
      <w:r w:rsidRPr="005A1D07">
        <w:rPr>
          <w:rFonts w:ascii="Cambria" w:hAnsi="Cambria"/>
        </w:rPr>
        <w:t>zainstalowana dowolna przeglądarka internetowa, w przypadku Internet Explorer minimalnie wersja 10 0.,</w:t>
      </w:r>
    </w:p>
    <w:p w:rsidR="00DC6845" w:rsidRPr="005A1D07" w:rsidRDefault="00DC6845" w:rsidP="00E7166C">
      <w:pPr>
        <w:numPr>
          <w:ilvl w:val="1"/>
          <w:numId w:val="15"/>
        </w:numPr>
        <w:spacing w:after="0" w:line="320" w:lineRule="auto"/>
        <w:ind w:left="567" w:hanging="283"/>
        <w:jc w:val="both"/>
        <w:rPr>
          <w:rFonts w:ascii="Cambria" w:hAnsi="Cambria"/>
        </w:rPr>
      </w:pPr>
      <w:r w:rsidRPr="005A1D07">
        <w:rPr>
          <w:rFonts w:ascii="Cambria" w:hAnsi="Cambria"/>
        </w:rPr>
        <w:t>włączona obsługa JavaScript,</w:t>
      </w:r>
    </w:p>
    <w:p w:rsidR="00DC6845" w:rsidRPr="005A1D07" w:rsidRDefault="00DC6845" w:rsidP="00E7166C">
      <w:pPr>
        <w:numPr>
          <w:ilvl w:val="1"/>
          <w:numId w:val="15"/>
        </w:numPr>
        <w:spacing w:after="0" w:line="320" w:lineRule="auto"/>
        <w:ind w:left="567" w:hanging="283"/>
        <w:jc w:val="both"/>
        <w:rPr>
          <w:rFonts w:ascii="Cambria" w:hAnsi="Cambria"/>
        </w:rPr>
      </w:pPr>
      <w:r w:rsidRPr="005A1D07">
        <w:rPr>
          <w:rFonts w:ascii="Cambria" w:hAnsi="Cambria"/>
        </w:rPr>
        <w:t xml:space="preserve">zainstalowany program Adobe </w:t>
      </w:r>
      <w:proofErr w:type="spellStart"/>
      <w:r w:rsidRPr="005A1D07">
        <w:rPr>
          <w:rFonts w:ascii="Cambria" w:hAnsi="Cambria"/>
        </w:rPr>
        <w:t>Acrobat</w:t>
      </w:r>
      <w:proofErr w:type="spellEnd"/>
      <w:r w:rsidRPr="005A1D07">
        <w:rPr>
          <w:rFonts w:ascii="Cambria" w:hAnsi="Cambria"/>
        </w:rPr>
        <w:t xml:space="preserve"> Reader lub inny obsługujący format plików .pdf,</w:t>
      </w:r>
    </w:p>
    <w:p w:rsidR="00DC6845" w:rsidRPr="005A1D07" w:rsidRDefault="00DC6845" w:rsidP="00E7166C">
      <w:pPr>
        <w:numPr>
          <w:ilvl w:val="1"/>
          <w:numId w:val="15"/>
        </w:numPr>
        <w:spacing w:after="0" w:line="320" w:lineRule="auto"/>
        <w:ind w:left="567" w:hanging="283"/>
        <w:jc w:val="both"/>
        <w:rPr>
          <w:rFonts w:ascii="Cambria" w:hAnsi="Cambria"/>
        </w:rPr>
      </w:pPr>
      <w:r w:rsidRPr="005A1D07">
        <w:rPr>
          <w:rFonts w:ascii="Cambria" w:hAnsi="Cambria"/>
        </w:rPr>
        <w:t>Platformazakupowa.pl działa według standardu przyjętego w komunikacji sieciowej - kodowanie UTF8,</w:t>
      </w:r>
    </w:p>
    <w:p w:rsidR="00DC6845" w:rsidRPr="005A1D07" w:rsidRDefault="00DC6845" w:rsidP="00E7166C">
      <w:pPr>
        <w:numPr>
          <w:ilvl w:val="1"/>
          <w:numId w:val="15"/>
        </w:numPr>
        <w:spacing w:after="0" w:line="320" w:lineRule="auto"/>
        <w:ind w:left="567" w:hanging="283"/>
        <w:jc w:val="both"/>
        <w:rPr>
          <w:rFonts w:ascii="Cambria" w:hAnsi="Cambria"/>
        </w:rPr>
      </w:pPr>
      <w:r w:rsidRPr="005A1D07">
        <w:rPr>
          <w:rFonts w:ascii="Cambria" w:hAnsi="Cambria"/>
        </w:rPr>
        <w:t>Oznaczenie czasu odbioru danych przez platformę zakupową stanowi datę oraz dokładny czas (</w:t>
      </w:r>
      <w:proofErr w:type="spellStart"/>
      <w:r w:rsidRPr="005A1D07">
        <w:rPr>
          <w:rFonts w:ascii="Cambria" w:hAnsi="Cambria"/>
        </w:rPr>
        <w:t>hh:mm:ss</w:t>
      </w:r>
      <w:proofErr w:type="spellEnd"/>
      <w:r w:rsidRPr="005A1D07">
        <w:rPr>
          <w:rFonts w:ascii="Cambria" w:hAnsi="Cambria"/>
        </w:rPr>
        <w:t>) generowany wg czasu lokalnego serwera synchronizowanego z zegarem Głównego Urzędu Miar.</w:t>
      </w:r>
    </w:p>
    <w:p w:rsidR="00DC6845" w:rsidRPr="005A1D07" w:rsidRDefault="00DC6845" w:rsidP="00E7166C">
      <w:pPr>
        <w:pStyle w:val="Akapitzlist"/>
        <w:numPr>
          <w:ilvl w:val="0"/>
          <w:numId w:val="17"/>
        </w:numPr>
        <w:pBdr>
          <w:top w:val="nil"/>
          <w:left w:val="nil"/>
          <w:bottom w:val="nil"/>
          <w:right w:val="nil"/>
          <w:between w:val="nil"/>
        </w:pBdr>
        <w:spacing w:after="0" w:line="320" w:lineRule="auto"/>
        <w:ind w:hanging="578"/>
        <w:jc w:val="both"/>
        <w:rPr>
          <w:rFonts w:ascii="Cambria" w:hAnsi="Cambria"/>
        </w:rPr>
      </w:pPr>
      <w:r w:rsidRPr="005A1D07">
        <w:rPr>
          <w:rFonts w:ascii="Cambria" w:hAnsi="Cambria"/>
        </w:rPr>
        <w:t>Wykonawca, przystępując do niniejszego postępowania o udzielenie zamówienia publicznego:</w:t>
      </w:r>
    </w:p>
    <w:p w:rsidR="00DC6845" w:rsidRPr="005A1D07" w:rsidRDefault="00DC6845" w:rsidP="00DC6845">
      <w:pPr>
        <w:pBdr>
          <w:top w:val="nil"/>
          <w:left w:val="nil"/>
          <w:bottom w:val="nil"/>
          <w:right w:val="nil"/>
          <w:between w:val="nil"/>
        </w:pBdr>
        <w:spacing w:after="0" w:line="320" w:lineRule="auto"/>
        <w:ind w:left="1134" w:hanging="414"/>
        <w:jc w:val="both"/>
        <w:rPr>
          <w:rFonts w:ascii="Cambria" w:hAnsi="Cambria"/>
        </w:rPr>
      </w:pPr>
      <w:r w:rsidRPr="005A1D07">
        <w:rPr>
          <w:rFonts w:ascii="Cambria" w:hAnsi="Cambria"/>
        </w:rPr>
        <w:t xml:space="preserve">1) akceptuje warunki korzystania z </w:t>
      </w:r>
      <w:hyperlink r:id="rId13">
        <w:r w:rsidRPr="005A1D07">
          <w:rPr>
            <w:rFonts w:ascii="Cambria" w:hAnsi="Cambria"/>
          </w:rPr>
          <w:t>platformazakupowa.pl</w:t>
        </w:r>
      </w:hyperlink>
      <w:r w:rsidRPr="005A1D07">
        <w:rPr>
          <w:rFonts w:ascii="Cambria" w:hAnsi="Cambria"/>
        </w:rPr>
        <w:t xml:space="preserve"> określone w Regulaminie zamieszczonym na stronie internetowej </w:t>
      </w:r>
      <w:hyperlink r:id="rId14">
        <w:r w:rsidRPr="005A1D07">
          <w:rPr>
            <w:rFonts w:ascii="Cambria" w:hAnsi="Cambria"/>
          </w:rPr>
          <w:t>pod linkiem</w:t>
        </w:r>
      </w:hyperlink>
      <w:r w:rsidRPr="005A1D07">
        <w:rPr>
          <w:rFonts w:ascii="Cambria" w:hAnsi="Cambria"/>
        </w:rPr>
        <w:t xml:space="preserve">  w zakładce „Regulamin" oraz uznaje go za wiążący,</w:t>
      </w:r>
    </w:p>
    <w:p w:rsidR="00DC6845" w:rsidRPr="005A1D07" w:rsidRDefault="00DC6845" w:rsidP="00DC6845">
      <w:pPr>
        <w:pBdr>
          <w:top w:val="nil"/>
          <w:left w:val="nil"/>
          <w:bottom w:val="nil"/>
          <w:right w:val="nil"/>
          <w:between w:val="nil"/>
        </w:pBdr>
        <w:spacing w:after="0" w:line="320" w:lineRule="auto"/>
        <w:ind w:left="720"/>
        <w:jc w:val="both"/>
        <w:rPr>
          <w:rFonts w:ascii="Cambria" w:hAnsi="Cambria"/>
        </w:rPr>
      </w:pPr>
      <w:r w:rsidRPr="005A1D07">
        <w:rPr>
          <w:rFonts w:ascii="Cambria" w:hAnsi="Cambria"/>
        </w:rPr>
        <w:t xml:space="preserve">2) zapoznał i stosuje się do Instrukcji składania ofert/wniosków dostępnej </w:t>
      </w:r>
      <w:hyperlink r:id="rId15">
        <w:r w:rsidRPr="005A1D07">
          <w:rPr>
            <w:rFonts w:ascii="Cambria" w:hAnsi="Cambria"/>
          </w:rPr>
          <w:t>pod linkiem</w:t>
        </w:r>
      </w:hyperlink>
      <w:r w:rsidRPr="005A1D07">
        <w:rPr>
          <w:rFonts w:ascii="Cambria" w:hAnsi="Cambria"/>
        </w:rPr>
        <w:t xml:space="preserve">. </w:t>
      </w:r>
    </w:p>
    <w:p w:rsidR="00DC6845" w:rsidRPr="005A1D07" w:rsidRDefault="00DC6845" w:rsidP="00E7166C">
      <w:pPr>
        <w:pStyle w:val="Akapitzlist"/>
        <w:numPr>
          <w:ilvl w:val="0"/>
          <w:numId w:val="17"/>
        </w:numPr>
        <w:pBdr>
          <w:top w:val="nil"/>
          <w:left w:val="nil"/>
          <w:bottom w:val="nil"/>
          <w:right w:val="nil"/>
          <w:between w:val="nil"/>
        </w:pBdr>
        <w:spacing w:after="0" w:line="320" w:lineRule="auto"/>
        <w:ind w:hanging="578"/>
        <w:jc w:val="both"/>
        <w:rPr>
          <w:rFonts w:ascii="Cambria" w:eastAsia="Calibri" w:hAnsi="Cambria" w:cs="Calibri"/>
        </w:rPr>
      </w:pPr>
      <w:r w:rsidRPr="005A1D07">
        <w:rPr>
          <w:rFonts w:ascii="Cambria" w:hAnsi="Cambria"/>
        </w:rPr>
        <w:t xml:space="preserve">Zamawiający nie ponosi odpowiedzialności za złożenie oferty w sposób niezgodny </w:t>
      </w:r>
      <w:r w:rsidR="00441DBC" w:rsidRPr="005A1D07">
        <w:rPr>
          <w:rFonts w:ascii="Cambria" w:hAnsi="Cambria"/>
        </w:rPr>
        <w:t xml:space="preserve">                   </w:t>
      </w:r>
      <w:r w:rsidRPr="005A1D07">
        <w:rPr>
          <w:rFonts w:ascii="Cambria" w:hAnsi="Cambria"/>
        </w:rPr>
        <w:t xml:space="preserve">z Instrukcją korzystania z </w:t>
      </w:r>
      <w:hyperlink r:id="rId16">
        <w:r w:rsidRPr="005A1D07">
          <w:rPr>
            <w:rFonts w:ascii="Cambria" w:hAnsi="Cambria"/>
          </w:rPr>
          <w:t>platformazakupowa.pl</w:t>
        </w:r>
      </w:hyperlink>
      <w:r w:rsidRPr="005A1D07">
        <w:rPr>
          <w:rFonts w:ascii="Cambria" w:hAnsi="Cambria"/>
        </w:rPr>
        <w:t xml:space="preserve">, w szczególności za sytuację, gdy </w:t>
      </w:r>
      <w:r w:rsidR="003919D8" w:rsidRPr="005A1D07">
        <w:rPr>
          <w:rFonts w:ascii="Cambria" w:hAnsi="Cambria"/>
        </w:rPr>
        <w:t>Z</w:t>
      </w:r>
      <w:r w:rsidRPr="005A1D07">
        <w:rPr>
          <w:rFonts w:ascii="Cambria" w:hAnsi="Cambria"/>
        </w:rPr>
        <w:t xml:space="preserve">amawiający zapozna się z treścią oferty przed upływem terminu składania ofert (np. złożenie oferty w zakładce „Wyślij wiadomość do zamawiającego”). Taka oferta zostanie uznana przez Zamawiającego za ofertę handlową i nie będzie brana pod uwagę </w:t>
      </w:r>
      <w:r w:rsidR="0001404D" w:rsidRPr="005A1D07">
        <w:rPr>
          <w:rFonts w:ascii="Cambria" w:hAnsi="Cambria"/>
        </w:rPr>
        <w:t xml:space="preserve">                          </w:t>
      </w:r>
      <w:r w:rsidRPr="005A1D07">
        <w:rPr>
          <w:rFonts w:ascii="Cambria" w:hAnsi="Cambria"/>
        </w:rPr>
        <w:lastRenderedPageBreak/>
        <w:t>w przedmiotowym postępowaniu ponieważ nie został spełniony obowiązek nar</w:t>
      </w:r>
      <w:r w:rsidR="00991EFE" w:rsidRPr="005A1D07">
        <w:rPr>
          <w:rFonts w:ascii="Cambria" w:hAnsi="Cambria"/>
        </w:rPr>
        <w:t xml:space="preserve">zucony </w:t>
      </w:r>
      <w:r w:rsidR="00A00A0F">
        <w:rPr>
          <w:rFonts w:ascii="Cambria" w:hAnsi="Cambria"/>
        </w:rPr>
        <w:t xml:space="preserve">               w art. 221 u</w:t>
      </w:r>
      <w:r w:rsidR="00991EFE" w:rsidRPr="005A1D07">
        <w:rPr>
          <w:rFonts w:ascii="Cambria" w:hAnsi="Cambria"/>
        </w:rPr>
        <w:t>stawy Prawo zamówień p</w:t>
      </w:r>
      <w:r w:rsidRPr="005A1D07">
        <w:rPr>
          <w:rFonts w:ascii="Cambria" w:hAnsi="Cambria"/>
        </w:rPr>
        <w:t>ublicznych.</w:t>
      </w:r>
    </w:p>
    <w:p w:rsidR="002F763F" w:rsidRPr="005A1D07" w:rsidRDefault="00DC6845" w:rsidP="001E5282">
      <w:pPr>
        <w:numPr>
          <w:ilvl w:val="0"/>
          <w:numId w:val="17"/>
        </w:numPr>
        <w:pBdr>
          <w:top w:val="nil"/>
          <w:left w:val="nil"/>
          <w:bottom w:val="nil"/>
          <w:right w:val="nil"/>
          <w:between w:val="nil"/>
        </w:pBdr>
        <w:spacing w:after="0" w:line="320" w:lineRule="auto"/>
        <w:jc w:val="both"/>
        <w:rPr>
          <w:ins w:id="27" w:author="Mateusz Sieńko" w:date="2022-06-30T05:51:00Z"/>
          <w:rFonts w:ascii="Cambria" w:hAnsi="Cambria"/>
        </w:rPr>
      </w:pPr>
      <w:r w:rsidRPr="005A1D07">
        <w:rPr>
          <w:rFonts w:ascii="Cambria" w:hAnsi="Cambria"/>
        </w:rPr>
        <w:t xml:space="preserve">Zamawiający informuje, że instrukcje korzystania z </w:t>
      </w:r>
      <w:hyperlink r:id="rId17">
        <w:r w:rsidRPr="005A1D07">
          <w:rPr>
            <w:rFonts w:ascii="Cambria" w:hAnsi="Cambria"/>
          </w:rPr>
          <w:t>platformazakupowa.pl</w:t>
        </w:r>
      </w:hyperlink>
      <w:r w:rsidRPr="005A1D07">
        <w:rPr>
          <w:rFonts w:ascii="Cambria" w:hAnsi="Cambria"/>
        </w:rPr>
        <w:t xml:space="preserve"> dotyczące </w:t>
      </w:r>
      <w:r w:rsidRPr="005A1D07">
        <w:rPr>
          <w:rFonts w:ascii="Cambria" w:hAnsi="Cambria"/>
        </w:rPr>
        <w:br/>
        <w:t xml:space="preserve">w szczególności logowania, składania wniosków o wyjaśnienie treści SWZ, składania ofert oraz innych czynności podejmowanych w niniejszym postępowaniu przy użyciu </w:t>
      </w:r>
      <w:hyperlink r:id="rId18">
        <w:r w:rsidRPr="005A1D07">
          <w:rPr>
            <w:rFonts w:ascii="Cambria" w:hAnsi="Cambria"/>
          </w:rPr>
          <w:t>platformazakupowa.pl</w:t>
        </w:r>
      </w:hyperlink>
      <w:r w:rsidRPr="005A1D07">
        <w:rPr>
          <w:rFonts w:ascii="Cambria" w:hAnsi="Cambria"/>
        </w:rPr>
        <w:t xml:space="preserve"> znajdują się w zakładce „Instrukcje dla Wykonawców" na stronie internetowej pod adresem: </w:t>
      </w:r>
      <w:hyperlink r:id="rId19">
        <w:r w:rsidRPr="005A1D07">
          <w:rPr>
            <w:rFonts w:ascii="Cambria" w:hAnsi="Cambria"/>
          </w:rPr>
          <w:t>https://platformazakupowa.pl/strona/45-instrukcje</w:t>
        </w:r>
      </w:hyperlink>
      <w:r w:rsidRPr="005A1D07">
        <w:rPr>
          <w:rFonts w:ascii="Cambria" w:hAnsi="Cambria"/>
        </w:rPr>
        <w:t>.</w:t>
      </w:r>
      <w:bookmarkStart w:id="28" w:name="_Toc106621962"/>
    </w:p>
    <w:p w:rsidR="00121A5E" w:rsidRPr="005A1D07" w:rsidRDefault="00121A5E" w:rsidP="001E5282">
      <w:pPr>
        <w:pStyle w:val="Nagwek1"/>
        <w:rPr>
          <w:rFonts w:ascii="Cambria" w:hAnsi="Cambria"/>
          <w:sz w:val="22"/>
          <w:szCs w:val="22"/>
        </w:rPr>
      </w:pPr>
      <w:r w:rsidRPr="005A1D07">
        <w:rPr>
          <w:rFonts w:ascii="Cambria" w:hAnsi="Cambria"/>
          <w:sz w:val="22"/>
          <w:szCs w:val="22"/>
        </w:rPr>
        <w:t xml:space="preserve">XIII. </w:t>
      </w:r>
      <w:r w:rsidR="00760AC9" w:rsidRPr="005A1D07">
        <w:rPr>
          <w:rFonts w:ascii="Cambria" w:hAnsi="Cambria"/>
          <w:sz w:val="22"/>
          <w:szCs w:val="22"/>
        </w:rPr>
        <w:t>Osoby uprawnione do kontaktów z Wykonawcami.</w:t>
      </w:r>
      <w:bookmarkEnd w:id="28"/>
    </w:p>
    <w:p w:rsidR="00BD461D" w:rsidRPr="005A1D07" w:rsidRDefault="00BD461D" w:rsidP="002F00FF">
      <w:pPr>
        <w:autoSpaceDE w:val="0"/>
        <w:autoSpaceDN w:val="0"/>
        <w:adjustRightInd w:val="0"/>
        <w:spacing w:after="0" w:line="276" w:lineRule="auto"/>
        <w:rPr>
          <w:rFonts w:ascii="Cambria" w:hAnsi="Cambria" w:cstheme="minorHAnsi"/>
          <w:b/>
          <w:bCs/>
        </w:rPr>
      </w:pPr>
    </w:p>
    <w:p w:rsidR="00121A5E" w:rsidRPr="005A1D07" w:rsidRDefault="00121A5E" w:rsidP="002F00FF">
      <w:pPr>
        <w:autoSpaceDE w:val="0"/>
        <w:autoSpaceDN w:val="0"/>
        <w:adjustRightInd w:val="0"/>
        <w:spacing w:after="0" w:line="276" w:lineRule="auto"/>
        <w:jc w:val="both"/>
        <w:rPr>
          <w:rFonts w:ascii="Cambria" w:hAnsi="Cambria" w:cstheme="minorHAnsi"/>
        </w:rPr>
      </w:pPr>
      <w:r w:rsidRPr="005A1D07">
        <w:rPr>
          <w:rFonts w:ascii="Cambria" w:hAnsi="Cambria" w:cstheme="minorHAnsi"/>
        </w:rPr>
        <w:t>1. Osobami upoważnionymi ze strony zamawiającego do porozumiewania się z Wykonawcami:</w:t>
      </w:r>
    </w:p>
    <w:p w:rsidR="00121A5E" w:rsidRPr="005A1D07" w:rsidRDefault="00121A5E" w:rsidP="002F00FF">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 xml:space="preserve">− </w:t>
      </w:r>
      <w:r w:rsidR="0001404D" w:rsidRPr="005A1D07">
        <w:rPr>
          <w:rFonts w:ascii="Cambria" w:hAnsi="Cambria" w:cstheme="minorHAnsi"/>
        </w:rPr>
        <w:t xml:space="preserve">  </w:t>
      </w:r>
      <w:r w:rsidR="00E7166C" w:rsidRPr="005A1D07">
        <w:rPr>
          <w:rFonts w:ascii="Cambria" w:hAnsi="Cambria" w:cstheme="minorHAnsi"/>
          <w:b/>
          <w:i/>
        </w:rPr>
        <w:t xml:space="preserve">Leszek Janus </w:t>
      </w:r>
      <w:r w:rsidRPr="005A1D07">
        <w:rPr>
          <w:rFonts w:ascii="Cambria" w:hAnsi="Cambria" w:cstheme="minorHAnsi"/>
        </w:rPr>
        <w:t xml:space="preserve">– w sprawach dotyczących przedmiotu zamówienia </w:t>
      </w:r>
    </w:p>
    <w:p w:rsidR="00121A5E" w:rsidRPr="005A1D07" w:rsidRDefault="00121A5E" w:rsidP="002F00FF">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w:t>
      </w:r>
      <w:r w:rsidR="0001404D" w:rsidRPr="005A1D07">
        <w:rPr>
          <w:rFonts w:ascii="Cambria" w:hAnsi="Cambria" w:cstheme="minorHAnsi"/>
        </w:rPr>
        <w:t xml:space="preserve"> </w:t>
      </w:r>
      <w:r w:rsidR="00A00A0F">
        <w:rPr>
          <w:rFonts w:ascii="Cambria" w:hAnsi="Cambria" w:cstheme="minorHAnsi"/>
        </w:rPr>
        <w:t xml:space="preserve"> </w:t>
      </w:r>
      <w:r w:rsidR="00F94F4D" w:rsidRPr="005A1D07">
        <w:rPr>
          <w:rFonts w:ascii="Cambria" w:hAnsi="Cambria" w:cstheme="minorHAnsi"/>
          <w:b/>
          <w:i/>
        </w:rPr>
        <w:t>Ewa Bińczak, Leszek Janus</w:t>
      </w:r>
      <w:r w:rsidRPr="005A1D07">
        <w:rPr>
          <w:rFonts w:ascii="Cambria" w:hAnsi="Cambria" w:cstheme="minorHAnsi"/>
        </w:rPr>
        <w:t xml:space="preserve"> - w sprawach dotyczących procedury udzielenia zamówienia</w:t>
      </w:r>
      <w:r w:rsidR="0001404D" w:rsidRPr="005A1D07">
        <w:rPr>
          <w:rFonts w:ascii="Cambria" w:hAnsi="Cambria" w:cstheme="minorHAnsi"/>
        </w:rPr>
        <w:t xml:space="preserve"> </w:t>
      </w:r>
      <w:r w:rsidRPr="005A1D07">
        <w:rPr>
          <w:rFonts w:ascii="Cambria" w:hAnsi="Cambria" w:cstheme="minorHAnsi"/>
        </w:rPr>
        <w:t>publicznego,</w:t>
      </w:r>
      <w:r w:rsidR="0001404D" w:rsidRPr="005A1D07">
        <w:rPr>
          <w:rFonts w:ascii="Cambria" w:hAnsi="Cambria" w:cstheme="minorHAnsi"/>
        </w:rPr>
        <w:t xml:space="preserve"> </w:t>
      </w:r>
      <w:r w:rsidRPr="005A1D07">
        <w:rPr>
          <w:rFonts w:ascii="Cambria" w:hAnsi="Cambria" w:cstheme="minorHAnsi"/>
        </w:rPr>
        <w:t xml:space="preserve">od poniedziałku do piątku w godzinach </w:t>
      </w:r>
      <w:r w:rsidR="00F94F4D" w:rsidRPr="005A1D07">
        <w:rPr>
          <w:rFonts w:ascii="Cambria" w:hAnsi="Cambria" w:cstheme="minorHAnsi"/>
        </w:rPr>
        <w:t>od 7</w:t>
      </w:r>
      <w:r w:rsidR="00F94F4D" w:rsidRPr="005A1D07">
        <w:rPr>
          <w:rFonts w:ascii="Cambria" w:hAnsi="Cambria" w:cstheme="minorHAnsi"/>
          <w:vertAlign w:val="superscript"/>
        </w:rPr>
        <w:t>30</w:t>
      </w:r>
      <w:r w:rsidRPr="005A1D07">
        <w:rPr>
          <w:rFonts w:ascii="Cambria" w:hAnsi="Cambria" w:cstheme="minorHAnsi"/>
        </w:rPr>
        <w:t xml:space="preserve"> do </w:t>
      </w:r>
      <w:r w:rsidR="00F94F4D" w:rsidRPr="005A1D07">
        <w:rPr>
          <w:rFonts w:ascii="Cambria" w:hAnsi="Cambria" w:cstheme="minorHAnsi"/>
        </w:rPr>
        <w:t>15</w:t>
      </w:r>
      <w:r w:rsidR="00F94F4D" w:rsidRPr="005A1D07">
        <w:rPr>
          <w:rFonts w:ascii="Cambria" w:hAnsi="Cambria" w:cstheme="minorHAnsi"/>
          <w:vertAlign w:val="superscript"/>
        </w:rPr>
        <w:t>30</w:t>
      </w:r>
      <w:r w:rsidR="0001404D" w:rsidRPr="005A1D07">
        <w:rPr>
          <w:rFonts w:ascii="Cambria" w:hAnsi="Cambria" w:cstheme="minorHAnsi"/>
          <w:vertAlign w:val="superscript"/>
        </w:rPr>
        <w:t xml:space="preserve">          </w:t>
      </w:r>
      <w:r w:rsidR="005A1D07">
        <w:rPr>
          <w:rFonts w:ascii="Cambria" w:hAnsi="Cambria" w:cstheme="minorHAnsi"/>
          <w:vertAlign w:val="superscript"/>
        </w:rPr>
        <w:t xml:space="preserve">                              </w:t>
      </w:r>
      <w:r w:rsidR="0001404D" w:rsidRPr="005A1D07">
        <w:rPr>
          <w:rFonts w:ascii="Cambria" w:hAnsi="Cambria" w:cstheme="minorHAnsi"/>
          <w:vertAlign w:val="superscript"/>
        </w:rPr>
        <w:t xml:space="preserve">                                                                               </w:t>
      </w:r>
      <w:r w:rsidRPr="005A1D07">
        <w:rPr>
          <w:rFonts w:ascii="Cambria" w:hAnsi="Cambria" w:cstheme="minorHAnsi"/>
        </w:rPr>
        <w:t>e-mail:</w:t>
      </w:r>
      <w:r w:rsidR="001D01B9" w:rsidRPr="005A1D07">
        <w:rPr>
          <w:rFonts w:ascii="Cambria" w:hAnsi="Cambria" w:cstheme="minorHAnsi"/>
        </w:rPr>
        <w:t xml:space="preserve">  </w:t>
      </w:r>
      <w:r w:rsidR="00F94F4D" w:rsidRPr="005A1D07">
        <w:rPr>
          <w:rFonts w:ascii="Cambria" w:hAnsi="Cambria" w:cstheme="minorHAnsi"/>
          <w:b/>
          <w:i/>
        </w:rPr>
        <w:t>zdpsandom@poczta.onet.pl</w:t>
      </w:r>
    </w:p>
    <w:p w:rsidR="00121A5E" w:rsidRPr="005A1D07" w:rsidRDefault="00121A5E" w:rsidP="002F00FF">
      <w:pPr>
        <w:autoSpaceDE w:val="0"/>
        <w:autoSpaceDN w:val="0"/>
        <w:adjustRightInd w:val="0"/>
        <w:spacing w:after="0" w:line="276" w:lineRule="auto"/>
        <w:jc w:val="both"/>
        <w:rPr>
          <w:rFonts w:ascii="Cambria" w:hAnsi="Cambria" w:cstheme="minorHAnsi"/>
        </w:rPr>
      </w:pPr>
      <w:r w:rsidRPr="005A1D07">
        <w:rPr>
          <w:rFonts w:ascii="Cambria" w:hAnsi="Cambria" w:cstheme="minorHAnsi"/>
        </w:rPr>
        <w:t>2. Zamawiający udzieli odpowiedzi Wykonawcom zgodnie z art. 284 ustawy Pzp.</w:t>
      </w:r>
    </w:p>
    <w:p w:rsidR="00121A5E" w:rsidRPr="005A1D07" w:rsidRDefault="00121A5E"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 xml:space="preserve">3. Treść zapytań wraz z wyjaśnieniami zamawiający przekaże </w:t>
      </w:r>
      <w:r w:rsidR="00BD461D" w:rsidRPr="005A1D07">
        <w:rPr>
          <w:rFonts w:ascii="Cambria" w:hAnsi="Cambria" w:cstheme="minorHAnsi"/>
        </w:rPr>
        <w:t>W</w:t>
      </w:r>
      <w:r w:rsidRPr="005A1D07">
        <w:rPr>
          <w:rFonts w:ascii="Cambria" w:hAnsi="Cambria" w:cstheme="minorHAnsi"/>
        </w:rPr>
        <w:t>ykonawcom, którym przekazał</w:t>
      </w:r>
      <w:r w:rsidR="0001404D" w:rsidRPr="005A1D07">
        <w:rPr>
          <w:rFonts w:ascii="Cambria" w:hAnsi="Cambria" w:cstheme="minorHAnsi"/>
        </w:rPr>
        <w:t xml:space="preserve"> </w:t>
      </w:r>
      <w:r w:rsidRPr="005A1D07">
        <w:rPr>
          <w:rFonts w:ascii="Cambria" w:hAnsi="Cambria" w:cstheme="minorHAnsi"/>
        </w:rPr>
        <w:t>SWZ, bez ujawniania źródła zapytania oraz zamieści na stronie internetowej postępowania.</w:t>
      </w:r>
    </w:p>
    <w:p w:rsidR="00121A5E" w:rsidRPr="005A1D07" w:rsidRDefault="00121A5E"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4. Zamawiający nie przewiduje zorganizowania zebrania z wykonawcami, o którym mowa w art.</w:t>
      </w:r>
      <w:r w:rsidR="00D61CC5">
        <w:rPr>
          <w:rFonts w:ascii="Cambria" w:hAnsi="Cambria" w:cstheme="minorHAnsi"/>
        </w:rPr>
        <w:t xml:space="preserve"> </w:t>
      </w:r>
      <w:r w:rsidRPr="005A1D07">
        <w:rPr>
          <w:rFonts w:ascii="Cambria" w:hAnsi="Cambria" w:cstheme="minorHAnsi"/>
        </w:rPr>
        <w:t xml:space="preserve">285 ustawy </w:t>
      </w:r>
      <w:r w:rsidR="00BD461D" w:rsidRPr="005A1D07">
        <w:rPr>
          <w:rFonts w:ascii="Cambria" w:hAnsi="Cambria" w:cstheme="minorHAnsi"/>
        </w:rPr>
        <w:t>P</w:t>
      </w:r>
      <w:r w:rsidRPr="005A1D07">
        <w:rPr>
          <w:rFonts w:ascii="Cambria" w:hAnsi="Cambria" w:cstheme="minorHAnsi"/>
        </w:rPr>
        <w:t>zp .</w:t>
      </w:r>
    </w:p>
    <w:p w:rsidR="00121A5E" w:rsidRPr="005A1D07" w:rsidRDefault="00121A5E" w:rsidP="002F00FF">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5. Zamawiający w uzasadnionych przypadkach może przed upływem terminu składania ofert</w:t>
      </w:r>
      <w:r w:rsidR="0001404D" w:rsidRPr="005A1D07">
        <w:rPr>
          <w:rFonts w:ascii="Cambria" w:hAnsi="Cambria" w:cstheme="minorHAnsi"/>
        </w:rPr>
        <w:t xml:space="preserve"> </w:t>
      </w:r>
      <w:r w:rsidRPr="005A1D07">
        <w:rPr>
          <w:rFonts w:ascii="Cambria" w:hAnsi="Cambria" w:cstheme="minorHAnsi"/>
        </w:rPr>
        <w:t>zmienić treść SWZ. Dokonaną zmianę treści SWZ Zamawiający udostępniona na stronie</w:t>
      </w:r>
      <w:r w:rsidR="0001404D" w:rsidRPr="005A1D07">
        <w:rPr>
          <w:rFonts w:ascii="Cambria" w:hAnsi="Cambria" w:cstheme="minorHAnsi"/>
        </w:rPr>
        <w:t xml:space="preserve"> </w:t>
      </w:r>
      <w:r w:rsidRPr="005A1D07">
        <w:rPr>
          <w:rFonts w:ascii="Cambria" w:hAnsi="Cambria" w:cstheme="minorHAnsi"/>
        </w:rPr>
        <w:t>internetowej w miejscu publikacji SWZ.</w:t>
      </w:r>
    </w:p>
    <w:p w:rsidR="00121A5E" w:rsidRPr="005A1D07" w:rsidRDefault="00121A5E" w:rsidP="001E5282">
      <w:pPr>
        <w:pStyle w:val="Nagwek1"/>
        <w:rPr>
          <w:rFonts w:ascii="Cambria" w:hAnsi="Cambria"/>
          <w:sz w:val="22"/>
          <w:szCs w:val="22"/>
        </w:rPr>
      </w:pPr>
      <w:bookmarkStart w:id="29" w:name="_Toc106621963"/>
      <w:r w:rsidRPr="005A1D07">
        <w:rPr>
          <w:rFonts w:ascii="Cambria" w:hAnsi="Cambria"/>
          <w:sz w:val="22"/>
          <w:szCs w:val="22"/>
        </w:rPr>
        <w:t xml:space="preserve">XIV. </w:t>
      </w:r>
      <w:r w:rsidR="00760AC9" w:rsidRPr="005A1D07">
        <w:rPr>
          <w:rFonts w:ascii="Cambria" w:hAnsi="Cambria"/>
          <w:sz w:val="22"/>
          <w:szCs w:val="22"/>
        </w:rPr>
        <w:t>Wymagania dotyczące wadium.</w:t>
      </w:r>
      <w:bookmarkEnd w:id="29"/>
    </w:p>
    <w:p w:rsidR="00DD39E9" w:rsidRPr="005A1D07" w:rsidRDefault="00DD39E9" w:rsidP="00DD39E9">
      <w:pPr>
        <w:autoSpaceDE w:val="0"/>
        <w:autoSpaceDN w:val="0"/>
        <w:adjustRightInd w:val="0"/>
        <w:spacing w:after="0" w:line="276" w:lineRule="auto"/>
        <w:jc w:val="both"/>
        <w:rPr>
          <w:rFonts w:ascii="Cambria" w:hAnsi="Cambria" w:cstheme="minorHAnsi"/>
        </w:rPr>
      </w:pPr>
      <w:r w:rsidRPr="005A1D07">
        <w:rPr>
          <w:rFonts w:ascii="Cambria" w:hAnsi="Cambria" w:cstheme="minorHAnsi"/>
        </w:rPr>
        <w:t xml:space="preserve"> Wykonawca </w:t>
      </w:r>
      <w:r w:rsidR="00816D37" w:rsidRPr="005A1D07">
        <w:rPr>
          <w:rFonts w:ascii="Cambria" w:hAnsi="Cambria" w:cstheme="minorHAnsi"/>
        </w:rPr>
        <w:t>nie wymaga wniesienia wadium.</w:t>
      </w:r>
    </w:p>
    <w:p w:rsidR="00121A5E" w:rsidRPr="005A1D07" w:rsidRDefault="00121A5E" w:rsidP="001E5282">
      <w:pPr>
        <w:pStyle w:val="Nagwek1"/>
        <w:rPr>
          <w:rFonts w:ascii="Cambria" w:hAnsi="Cambria"/>
          <w:bCs/>
          <w:sz w:val="22"/>
          <w:szCs w:val="22"/>
        </w:rPr>
      </w:pPr>
      <w:bookmarkStart w:id="30" w:name="_Toc106621964"/>
      <w:r w:rsidRPr="005A1D07">
        <w:rPr>
          <w:rFonts w:ascii="Cambria" w:hAnsi="Cambria"/>
          <w:bCs/>
          <w:sz w:val="22"/>
          <w:szCs w:val="22"/>
        </w:rPr>
        <w:t xml:space="preserve">XV. </w:t>
      </w:r>
      <w:r w:rsidR="00760AC9" w:rsidRPr="005A1D07">
        <w:rPr>
          <w:rFonts w:ascii="Cambria" w:hAnsi="Cambria"/>
          <w:bCs/>
          <w:sz w:val="22"/>
          <w:szCs w:val="22"/>
        </w:rPr>
        <w:t>Termin związania ofertą.</w:t>
      </w:r>
      <w:bookmarkEnd w:id="30"/>
    </w:p>
    <w:p w:rsidR="00AB4514" w:rsidRPr="005A1D07" w:rsidRDefault="00AB4514" w:rsidP="00AB4514">
      <w:pPr>
        <w:numPr>
          <w:ilvl w:val="0"/>
          <w:numId w:val="22"/>
        </w:numPr>
        <w:spacing w:after="0" w:line="288" w:lineRule="auto"/>
        <w:ind w:left="426" w:hanging="284"/>
        <w:jc w:val="both"/>
        <w:rPr>
          <w:rFonts w:ascii="Cambria" w:hAnsi="Cambria" w:cstheme="minorHAnsi"/>
        </w:rPr>
      </w:pPr>
      <w:r w:rsidRPr="005A1D07">
        <w:rPr>
          <w:rFonts w:ascii="Cambria" w:hAnsi="Cambria" w:cstheme="minorHAnsi"/>
        </w:rPr>
        <w:t>Wykonawca jest związany ofertą do dnia</w:t>
      </w:r>
      <w:r w:rsidR="002F76DF" w:rsidRPr="005A1D07">
        <w:rPr>
          <w:rFonts w:ascii="Cambria" w:hAnsi="Cambria" w:cstheme="minorHAnsi"/>
        </w:rPr>
        <w:t xml:space="preserve"> </w:t>
      </w:r>
      <w:r w:rsidR="00921D78">
        <w:rPr>
          <w:rFonts w:ascii="Cambria" w:hAnsi="Cambria" w:cstheme="minorHAnsi"/>
          <w:b/>
        </w:rPr>
        <w:t>21</w:t>
      </w:r>
      <w:r w:rsidR="00C3216B" w:rsidRPr="00430816">
        <w:rPr>
          <w:rFonts w:ascii="Cambria" w:hAnsi="Cambria" w:cstheme="minorHAnsi"/>
          <w:b/>
        </w:rPr>
        <w:t>.</w:t>
      </w:r>
      <w:r w:rsidR="00921D78">
        <w:rPr>
          <w:rFonts w:ascii="Cambria" w:hAnsi="Cambria" w:cstheme="minorHAnsi"/>
          <w:b/>
        </w:rPr>
        <w:t>02</w:t>
      </w:r>
      <w:r w:rsidR="00C3216B" w:rsidRPr="00430816">
        <w:rPr>
          <w:rFonts w:ascii="Cambria" w:hAnsi="Cambria" w:cstheme="minorHAnsi"/>
          <w:b/>
        </w:rPr>
        <w:t>.202</w:t>
      </w:r>
      <w:r w:rsidR="00921D78">
        <w:rPr>
          <w:rFonts w:ascii="Cambria" w:hAnsi="Cambria" w:cstheme="minorHAnsi"/>
          <w:b/>
        </w:rPr>
        <w:t>4</w:t>
      </w:r>
      <w:r w:rsidRPr="00430816">
        <w:rPr>
          <w:rFonts w:ascii="Cambria" w:hAnsi="Cambria" w:cstheme="minorHAnsi"/>
          <w:b/>
        </w:rPr>
        <w:t>r.</w:t>
      </w:r>
    </w:p>
    <w:p w:rsidR="00AB4514" w:rsidRPr="005A1D07" w:rsidRDefault="00AB4514" w:rsidP="00AB4514">
      <w:pPr>
        <w:numPr>
          <w:ilvl w:val="0"/>
          <w:numId w:val="22"/>
        </w:numPr>
        <w:spacing w:after="0" w:line="288" w:lineRule="auto"/>
        <w:ind w:left="426" w:hanging="284"/>
        <w:jc w:val="both"/>
        <w:rPr>
          <w:rFonts w:ascii="Cambria" w:hAnsi="Cambria" w:cstheme="minorHAnsi"/>
        </w:rPr>
      </w:pPr>
      <w:r w:rsidRPr="005A1D07">
        <w:rPr>
          <w:rFonts w:ascii="Cambria" w:hAnsi="Cambria" w:cstheme="minorHAnsi"/>
        </w:rPr>
        <w:t xml:space="preserve">Pierwszym dniem terminu związania ofertą jest dzień, w którym upływa termin składania ofert. </w:t>
      </w:r>
    </w:p>
    <w:p w:rsidR="00121A5E" w:rsidRPr="005A1D07" w:rsidRDefault="00121A5E" w:rsidP="001E5282">
      <w:pPr>
        <w:pStyle w:val="Nagwek1"/>
        <w:rPr>
          <w:rFonts w:ascii="Cambria" w:hAnsi="Cambria"/>
          <w:bCs/>
          <w:sz w:val="22"/>
          <w:szCs w:val="22"/>
        </w:rPr>
      </w:pPr>
      <w:bookmarkStart w:id="31" w:name="_Toc106621965"/>
      <w:r w:rsidRPr="005A1D07">
        <w:rPr>
          <w:rFonts w:ascii="Cambria" w:hAnsi="Cambria"/>
          <w:bCs/>
          <w:sz w:val="22"/>
          <w:szCs w:val="22"/>
        </w:rPr>
        <w:t xml:space="preserve">XVI. </w:t>
      </w:r>
      <w:r w:rsidR="00760AC9" w:rsidRPr="005A1D07">
        <w:rPr>
          <w:rFonts w:ascii="Cambria" w:hAnsi="Cambria"/>
          <w:bCs/>
          <w:sz w:val="22"/>
          <w:szCs w:val="22"/>
        </w:rPr>
        <w:t>Opis sposobu przygotowania oferty.</w:t>
      </w:r>
      <w:bookmarkEnd w:id="31"/>
    </w:p>
    <w:p w:rsidR="00121A5E" w:rsidRPr="005A1D07" w:rsidRDefault="00121A5E" w:rsidP="00183889">
      <w:pPr>
        <w:autoSpaceDE w:val="0"/>
        <w:autoSpaceDN w:val="0"/>
        <w:adjustRightInd w:val="0"/>
        <w:spacing w:after="0" w:line="276" w:lineRule="auto"/>
        <w:jc w:val="both"/>
        <w:rPr>
          <w:rFonts w:ascii="Cambria" w:hAnsi="Cambria" w:cstheme="minorHAnsi"/>
        </w:rPr>
      </w:pPr>
      <w:r w:rsidRPr="005A1D07">
        <w:rPr>
          <w:rFonts w:ascii="Cambria" w:hAnsi="Cambria" w:cstheme="minorHAnsi"/>
        </w:rPr>
        <w:t>1. Oferta musi być sporządzona w języku polskim, w postaci elektronicznej w formacie danych:</w:t>
      </w:r>
    </w:p>
    <w:p w:rsidR="00121A5E" w:rsidRPr="005A1D07" w:rsidRDefault="00121A5E" w:rsidP="00183889">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.pdf, .</w:t>
      </w:r>
      <w:proofErr w:type="spellStart"/>
      <w:r w:rsidRPr="005A1D07">
        <w:rPr>
          <w:rFonts w:ascii="Cambria" w:hAnsi="Cambria" w:cstheme="minorHAnsi"/>
        </w:rPr>
        <w:t>doc</w:t>
      </w:r>
      <w:proofErr w:type="spellEnd"/>
      <w:r w:rsidRPr="005A1D07">
        <w:rPr>
          <w:rFonts w:ascii="Cambria" w:hAnsi="Cambria" w:cstheme="minorHAnsi"/>
        </w:rPr>
        <w:t>, .</w:t>
      </w:r>
      <w:proofErr w:type="spellStart"/>
      <w:r w:rsidRPr="005A1D07">
        <w:rPr>
          <w:rFonts w:ascii="Cambria" w:hAnsi="Cambria" w:cstheme="minorHAnsi"/>
        </w:rPr>
        <w:t>docx</w:t>
      </w:r>
      <w:proofErr w:type="spellEnd"/>
      <w:r w:rsidRPr="005A1D07">
        <w:rPr>
          <w:rFonts w:ascii="Cambria" w:hAnsi="Cambria" w:cstheme="minorHAnsi"/>
        </w:rPr>
        <w:t>, .rtf, .</w:t>
      </w:r>
      <w:proofErr w:type="spellStart"/>
      <w:r w:rsidRPr="005A1D07">
        <w:rPr>
          <w:rFonts w:ascii="Cambria" w:hAnsi="Cambria" w:cstheme="minorHAnsi"/>
        </w:rPr>
        <w:t>xps</w:t>
      </w:r>
      <w:proofErr w:type="spellEnd"/>
      <w:r w:rsidRPr="005A1D07">
        <w:rPr>
          <w:rFonts w:ascii="Cambria" w:hAnsi="Cambria" w:cstheme="minorHAnsi"/>
        </w:rPr>
        <w:t>, .</w:t>
      </w:r>
      <w:proofErr w:type="spellStart"/>
      <w:r w:rsidRPr="005A1D07">
        <w:rPr>
          <w:rFonts w:ascii="Cambria" w:hAnsi="Cambria" w:cstheme="minorHAnsi"/>
        </w:rPr>
        <w:t>odt</w:t>
      </w:r>
      <w:proofErr w:type="spellEnd"/>
      <w:r w:rsidRPr="005A1D07">
        <w:rPr>
          <w:rFonts w:ascii="Cambria" w:hAnsi="Cambria" w:cstheme="minorHAnsi"/>
        </w:rPr>
        <w:t xml:space="preserve"> i opatrzona kwalifikowanym podpisem elektronicznym,</w:t>
      </w:r>
      <w:r w:rsidR="00364E62" w:rsidRPr="005A1D07">
        <w:rPr>
          <w:rFonts w:ascii="Cambria" w:hAnsi="Cambria" w:cstheme="minorHAnsi"/>
        </w:rPr>
        <w:t xml:space="preserve"> </w:t>
      </w:r>
      <w:r w:rsidRPr="005A1D07">
        <w:rPr>
          <w:rFonts w:ascii="Cambria" w:hAnsi="Cambria" w:cstheme="minorHAnsi"/>
        </w:rPr>
        <w:t>podpisem zaufanym lub podpisem osobistym.</w:t>
      </w:r>
    </w:p>
    <w:p w:rsidR="00121A5E" w:rsidRPr="005A1D07" w:rsidRDefault="00121A5E" w:rsidP="005C39BA">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 xml:space="preserve">2. </w:t>
      </w:r>
      <w:r w:rsidR="00183889" w:rsidRPr="005A1D07">
        <w:rPr>
          <w:rFonts w:ascii="Cambria" w:hAnsi="Cambria" w:cstheme="minorHAnsi"/>
        </w:rPr>
        <w:t>Wymagania techniczne i organizacyjne zostały opisane w Regulaminie www.platformazakupowa.pl, który jest uzupełnieniem niniejszej instrukcji.</w:t>
      </w:r>
    </w:p>
    <w:p w:rsidR="00121A5E" w:rsidRPr="005A1D07" w:rsidRDefault="00121A5E" w:rsidP="005C39BA">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3. Do przygotowania oferty konieczne jest posiadanie przez osobę upoważnioną do</w:t>
      </w:r>
      <w:r w:rsidR="00364E62" w:rsidRPr="005A1D07">
        <w:rPr>
          <w:rFonts w:ascii="Cambria" w:hAnsi="Cambria" w:cstheme="minorHAnsi"/>
        </w:rPr>
        <w:t xml:space="preserve"> </w:t>
      </w:r>
      <w:r w:rsidRPr="005A1D07">
        <w:rPr>
          <w:rFonts w:ascii="Cambria" w:hAnsi="Cambria" w:cstheme="minorHAnsi"/>
        </w:rPr>
        <w:t>reprezentowania Wykonawcy kwalifikowanego podpisu elektronicznego, podpisu osobistego lub</w:t>
      </w:r>
      <w:r w:rsidR="00364E62" w:rsidRPr="005A1D07">
        <w:rPr>
          <w:rFonts w:ascii="Cambria" w:hAnsi="Cambria" w:cstheme="minorHAnsi"/>
        </w:rPr>
        <w:t xml:space="preserve"> </w:t>
      </w:r>
      <w:r w:rsidRPr="005A1D07">
        <w:rPr>
          <w:rFonts w:ascii="Cambria" w:hAnsi="Cambria" w:cstheme="minorHAnsi"/>
        </w:rPr>
        <w:t>podpisu zaufanego.</w:t>
      </w:r>
    </w:p>
    <w:p w:rsidR="00121A5E" w:rsidRPr="005A1D07" w:rsidRDefault="00183889" w:rsidP="00183889">
      <w:pPr>
        <w:autoSpaceDE w:val="0"/>
        <w:autoSpaceDN w:val="0"/>
        <w:adjustRightInd w:val="0"/>
        <w:spacing w:after="0" w:line="276" w:lineRule="auto"/>
        <w:jc w:val="both"/>
        <w:rPr>
          <w:rFonts w:ascii="Cambria" w:hAnsi="Cambria" w:cstheme="minorHAnsi"/>
        </w:rPr>
      </w:pPr>
      <w:r w:rsidRPr="005A1D07">
        <w:rPr>
          <w:rFonts w:ascii="Cambria" w:hAnsi="Cambria" w:cstheme="minorHAnsi"/>
        </w:rPr>
        <w:t>4. Występuje limit przesyłanych plików – do 150 mb.</w:t>
      </w:r>
    </w:p>
    <w:p w:rsidR="00121A5E" w:rsidRPr="005A1D07" w:rsidRDefault="00183889" w:rsidP="001473B9">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5</w:t>
      </w:r>
      <w:r w:rsidR="00121A5E" w:rsidRPr="005A1D07">
        <w:rPr>
          <w:rFonts w:ascii="Cambria" w:hAnsi="Cambria" w:cstheme="minorHAnsi"/>
        </w:rPr>
        <w:t>. Zamawiający informuje, że zgodnie z art. 18 ust. 1 i art. 74 ust. 2 ustawy Pzp oferty składane</w:t>
      </w:r>
      <w:r w:rsidR="002E26B8" w:rsidRPr="005A1D07">
        <w:rPr>
          <w:rFonts w:ascii="Cambria" w:hAnsi="Cambria" w:cstheme="minorHAnsi"/>
        </w:rPr>
        <w:br/>
      </w:r>
      <w:r w:rsidR="00121A5E" w:rsidRPr="005A1D07">
        <w:rPr>
          <w:rFonts w:ascii="Cambria" w:hAnsi="Cambria" w:cstheme="minorHAnsi"/>
        </w:rPr>
        <w:t>w postępowaniu o zamówienie publiczne są jawne i podlegają udostępnieniu niezwłocznie lecz</w:t>
      </w:r>
      <w:r w:rsidR="00364E62" w:rsidRPr="005A1D07">
        <w:rPr>
          <w:rFonts w:ascii="Cambria" w:hAnsi="Cambria" w:cstheme="minorHAnsi"/>
        </w:rPr>
        <w:t xml:space="preserve"> </w:t>
      </w:r>
      <w:r w:rsidR="00121A5E" w:rsidRPr="005A1D07">
        <w:rPr>
          <w:rFonts w:ascii="Cambria" w:hAnsi="Cambria" w:cstheme="minorHAnsi"/>
        </w:rPr>
        <w:t>nie później niż w terminie 3 dni od dnia otwarcia ofert, z wyjątkiem informacji stanowiących</w:t>
      </w:r>
      <w:r w:rsidR="00364E62" w:rsidRPr="005A1D07">
        <w:rPr>
          <w:rFonts w:ascii="Cambria" w:hAnsi="Cambria" w:cstheme="minorHAnsi"/>
        </w:rPr>
        <w:t xml:space="preserve"> </w:t>
      </w:r>
      <w:r w:rsidR="00121A5E" w:rsidRPr="005A1D07">
        <w:rPr>
          <w:rFonts w:ascii="Cambria" w:hAnsi="Cambria" w:cstheme="minorHAnsi"/>
        </w:rPr>
        <w:t>tajemnicę przedsiębiorstwa w rozumieniu przepisów o zwalczaniu nieuczciwej konkurencji, jeśli</w:t>
      </w:r>
      <w:r w:rsidR="00364E62" w:rsidRPr="005A1D07">
        <w:rPr>
          <w:rFonts w:ascii="Cambria" w:hAnsi="Cambria" w:cstheme="minorHAnsi"/>
        </w:rPr>
        <w:t xml:space="preserve"> </w:t>
      </w:r>
      <w:r w:rsidR="00121A5E" w:rsidRPr="005A1D07">
        <w:rPr>
          <w:rFonts w:ascii="Cambria" w:hAnsi="Cambria" w:cstheme="minorHAnsi"/>
        </w:rPr>
        <w:t>wykonawca nie później niż w terminie składania ofert, zastrzegł, że nie mogą być one</w:t>
      </w:r>
      <w:r w:rsidR="00364E62" w:rsidRPr="005A1D07">
        <w:rPr>
          <w:rFonts w:ascii="Cambria" w:hAnsi="Cambria" w:cstheme="minorHAnsi"/>
        </w:rPr>
        <w:t xml:space="preserve"> </w:t>
      </w:r>
      <w:r w:rsidR="00121A5E" w:rsidRPr="005A1D07">
        <w:rPr>
          <w:rFonts w:ascii="Cambria" w:hAnsi="Cambria" w:cstheme="minorHAnsi"/>
        </w:rPr>
        <w:lastRenderedPageBreak/>
        <w:t>udostępnione oraz wykazał, że zastrzeżone informacje stanowią tajemnicę przedsiębiorstwa.</w:t>
      </w:r>
      <w:r w:rsidR="00364E62" w:rsidRPr="005A1D07">
        <w:rPr>
          <w:rFonts w:ascii="Cambria" w:hAnsi="Cambria" w:cstheme="minorHAnsi"/>
        </w:rPr>
        <w:t xml:space="preserve"> </w:t>
      </w:r>
      <w:r w:rsidR="00121A5E" w:rsidRPr="005A1D07">
        <w:rPr>
          <w:rFonts w:ascii="Cambria" w:hAnsi="Cambria" w:cstheme="minorHAnsi"/>
        </w:rPr>
        <w:t>Wszelkie informacje stanowiące tajemnicę przedsiębiorstwa w rozumieniu ustawy z dnia</w:t>
      </w:r>
      <w:r w:rsidR="00C3216B" w:rsidRPr="005A1D07">
        <w:rPr>
          <w:rFonts w:ascii="Cambria" w:hAnsi="Cambria" w:cstheme="minorHAnsi"/>
        </w:rPr>
        <w:t xml:space="preserve"> </w:t>
      </w:r>
      <w:r w:rsidR="00223D3A">
        <w:rPr>
          <w:rFonts w:ascii="Cambria" w:hAnsi="Cambria" w:cstheme="minorHAnsi"/>
        </w:rPr>
        <w:t xml:space="preserve">                  </w:t>
      </w:r>
      <w:r w:rsidR="00C3216B" w:rsidRPr="005A1D07">
        <w:rPr>
          <w:rFonts w:ascii="Cambria" w:hAnsi="Cambria" w:cstheme="minorHAnsi"/>
        </w:rPr>
        <w:t xml:space="preserve">16 </w:t>
      </w:r>
      <w:r w:rsidR="00121A5E" w:rsidRPr="005A1D07">
        <w:rPr>
          <w:rFonts w:ascii="Cambria" w:hAnsi="Cambria" w:cstheme="minorHAnsi"/>
        </w:rPr>
        <w:t xml:space="preserve"> kwietnia 1993 r. o zwalczaniu nieuczciwej konkurencji (Dz. U. z 20</w:t>
      </w:r>
      <w:r w:rsidR="00160D49" w:rsidRPr="005A1D07">
        <w:rPr>
          <w:rFonts w:ascii="Cambria" w:hAnsi="Cambria" w:cstheme="minorHAnsi"/>
        </w:rPr>
        <w:t>20</w:t>
      </w:r>
      <w:r w:rsidR="00121A5E" w:rsidRPr="005A1D07">
        <w:rPr>
          <w:rFonts w:ascii="Cambria" w:hAnsi="Cambria" w:cstheme="minorHAnsi"/>
        </w:rPr>
        <w:t xml:space="preserve"> r. poz. 1</w:t>
      </w:r>
      <w:r w:rsidR="00160D49" w:rsidRPr="005A1D07">
        <w:rPr>
          <w:rFonts w:ascii="Cambria" w:hAnsi="Cambria" w:cstheme="minorHAnsi"/>
        </w:rPr>
        <w:t>913</w:t>
      </w:r>
      <w:r w:rsidR="00121A5E" w:rsidRPr="005A1D07">
        <w:rPr>
          <w:rFonts w:ascii="Cambria" w:hAnsi="Cambria" w:cstheme="minorHAnsi"/>
        </w:rPr>
        <w:t>), które</w:t>
      </w:r>
      <w:r w:rsidR="00364E62" w:rsidRPr="005A1D07">
        <w:rPr>
          <w:rFonts w:ascii="Cambria" w:hAnsi="Cambria" w:cstheme="minorHAnsi"/>
        </w:rPr>
        <w:t xml:space="preserve"> </w:t>
      </w:r>
      <w:r w:rsidR="00121A5E" w:rsidRPr="005A1D07">
        <w:rPr>
          <w:rFonts w:ascii="Cambria" w:hAnsi="Cambria" w:cstheme="minorHAnsi"/>
        </w:rPr>
        <w:t>Wykonawca zastrzeże jako tajemnicę przedsiębiorstwa, powinny zostać złożone w osobnym</w:t>
      </w:r>
      <w:r w:rsidR="00364E62" w:rsidRPr="005A1D07">
        <w:rPr>
          <w:rFonts w:ascii="Cambria" w:hAnsi="Cambria" w:cstheme="minorHAnsi"/>
        </w:rPr>
        <w:t xml:space="preserve"> </w:t>
      </w:r>
      <w:r w:rsidR="00121A5E" w:rsidRPr="005A1D07">
        <w:rPr>
          <w:rFonts w:ascii="Cambria" w:hAnsi="Cambria" w:cstheme="minorHAnsi"/>
        </w:rPr>
        <w:t>pliku wraz z jednoczesnym zaznaczeniem polecenia „Załącznik stanowiący tajemnicę</w:t>
      </w:r>
      <w:r w:rsidR="00364E62" w:rsidRPr="005A1D07">
        <w:rPr>
          <w:rFonts w:ascii="Cambria" w:hAnsi="Cambria" w:cstheme="minorHAnsi"/>
        </w:rPr>
        <w:t xml:space="preserve"> </w:t>
      </w:r>
      <w:r w:rsidR="00121A5E" w:rsidRPr="005A1D07">
        <w:rPr>
          <w:rFonts w:ascii="Cambria" w:hAnsi="Cambria" w:cstheme="minorHAnsi"/>
        </w:rPr>
        <w:t>przedsiębiorstwa" a następnie wraz z plikami stanowiącymi jawną część skompresowane do</w:t>
      </w:r>
      <w:r w:rsidR="00364E62" w:rsidRPr="005A1D07">
        <w:rPr>
          <w:rFonts w:ascii="Cambria" w:hAnsi="Cambria" w:cstheme="minorHAnsi"/>
        </w:rPr>
        <w:t xml:space="preserve"> </w:t>
      </w:r>
      <w:r w:rsidR="00121A5E" w:rsidRPr="005A1D07">
        <w:rPr>
          <w:rFonts w:ascii="Cambria" w:hAnsi="Cambria" w:cstheme="minorHAnsi"/>
        </w:rPr>
        <w:t xml:space="preserve">jednego pliku archiwum (ZIP). Wykonawca zobowiązany jest, wraz </w:t>
      </w:r>
      <w:r w:rsidR="00364E62" w:rsidRPr="005A1D07">
        <w:rPr>
          <w:rFonts w:ascii="Cambria" w:hAnsi="Cambria" w:cstheme="minorHAnsi"/>
        </w:rPr>
        <w:t xml:space="preserve"> </w:t>
      </w:r>
      <w:r w:rsidR="00121A5E" w:rsidRPr="005A1D07">
        <w:rPr>
          <w:rFonts w:ascii="Cambria" w:hAnsi="Cambria" w:cstheme="minorHAnsi"/>
        </w:rPr>
        <w:t>z przekazaniem tych</w:t>
      </w:r>
      <w:r w:rsidR="00364E62" w:rsidRPr="005A1D07">
        <w:rPr>
          <w:rFonts w:ascii="Cambria" w:hAnsi="Cambria" w:cstheme="minorHAnsi"/>
        </w:rPr>
        <w:t xml:space="preserve"> </w:t>
      </w:r>
      <w:r w:rsidR="00121A5E" w:rsidRPr="005A1D07">
        <w:rPr>
          <w:rFonts w:ascii="Cambria" w:hAnsi="Cambria" w:cstheme="minorHAnsi"/>
        </w:rPr>
        <w:t xml:space="preserve">informacji, wykazać spełnienie przesłanek określonych w art. 11 ust. 2 ustawy z dnia </w:t>
      </w:r>
      <w:r w:rsidR="00223D3A">
        <w:rPr>
          <w:rFonts w:ascii="Cambria" w:hAnsi="Cambria" w:cstheme="minorHAnsi"/>
        </w:rPr>
        <w:t xml:space="preserve">                                </w:t>
      </w:r>
      <w:r w:rsidR="00121A5E" w:rsidRPr="005A1D07">
        <w:rPr>
          <w:rFonts w:ascii="Cambria" w:hAnsi="Cambria" w:cstheme="minorHAnsi"/>
        </w:rPr>
        <w:t>16</w:t>
      </w:r>
      <w:r w:rsidR="00364E62" w:rsidRPr="005A1D07">
        <w:rPr>
          <w:rFonts w:ascii="Cambria" w:hAnsi="Cambria" w:cstheme="minorHAnsi"/>
        </w:rPr>
        <w:t xml:space="preserve"> </w:t>
      </w:r>
      <w:r w:rsidR="00121A5E" w:rsidRPr="005A1D07">
        <w:rPr>
          <w:rFonts w:ascii="Cambria" w:hAnsi="Cambria" w:cstheme="minorHAnsi"/>
        </w:rPr>
        <w:t>kwietnia 1993 r. o zwalczaniu nieuczciwej konkurencji. Zaleca się, aby uzasadnienie</w:t>
      </w:r>
      <w:r w:rsidR="00364E62" w:rsidRPr="005A1D07">
        <w:rPr>
          <w:rFonts w:ascii="Cambria" w:hAnsi="Cambria" w:cstheme="minorHAnsi"/>
        </w:rPr>
        <w:t xml:space="preserve"> </w:t>
      </w:r>
      <w:r w:rsidR="00121A5E" w:rsidRPr="005A1D07">
        <w:rPr>
          <w:rFonts w:ascii="Cambria" w:hAnsi="Cambria" w:cstheme="minorHAnsi"/>
        </w:rPr>
        <w:t>zastrzeżenia informacji jako tajemnicy przedsiębiorstwa było sformułowane</w:t>
      </w:r>
      <w:r w:rsidR="00364E62" w:rsidRPr="005A1D07">
        <w:rPr>
          <w:rFonts w:ascii="Cambria" w:hAnsi="Cambria" w:cstheme="minorHAnsi"/>
        </w:rPr>
        <w:t xml:space="preserve">  </w:t>
      </w:r>
      <w:r w:rsidR="00121A5E" w:rsidRPr="005A1D07">
        <w:rPr>
          <w:rFonts w:ascii="Cambria" w:hAnsi="Cambria" w:cstheme="minorHAnsi"/>
        </w:rPr>
        <w:t xml:space="preserve"> w sposób</w:t>
      </w:r>
      <w:r w:rsidR="00364E62" w:rsidRPr="005A1D07">
        <w:rPr>
          <w:rFonts w:ascii="Cambria" w:hAnsi="Cambria" w:cstheme="minorHAnsi"/>
        </w:rPr>
        <w:t xml:space="preserve"> </w:t>
      </w:r>
      <w:r w:rsidR="00121A5E" w:rsidRPr="005A1D07">
        <w:rPr>
          <w:rFonts w:ascii="Cambria" w:hAnsi="Cambria" w:cstheme="minorHAnsi"/>
        </w:rPr>
        <w:t>umożliwiający jego udostępnienie. Zastrzeżenie przez Wykonawcę tajemnicy przedsiębiorstwa</w:t>
      </w:r>
      <w:r w:rsidR="00364E62" w:rsidRPr="005A1D07">
        <w:rPr>
          <w:rFonts w:ascii="Cambria" w:hAnsi="Cambria" w:cstheme="minorHAnsi"/>
        </w:rPr>
        <w:t xml:space="preserve"> </w:t>
      </w:r>
      <w:r w:rsidR="00121A5E" w:rsidRPr="005A1D07">
        <w:rPr>
          <w:rFonts w:ascii="Cambria" w:hAnsi="Cambria" w:cstheme="minorHAnsi"/>
        </w:rPr>
        <w:t>bez uzasadnienia, będzie traktowane przez Zamawiającego jako bezskuteczne ze względu na</w:t>
      </w:r>
      <w:r w:rsidR="00364E62" w:rsidRPr="005A1D07">
        <w:rPr>
          <w:rFonts w:ascii="Cambria" w:hAnsi="Cambria" w:cstheme="minorHAnsi"/>
        </w:rPr>
        <w:t xml:space="preserve"> </w:t>
      </w:r>
      <w:r w:rsidR="00121A5E" w:rsidRPr="005A1D07">
        <w:rPr>
          <w:rFonts w:ascii="Cambria" w:hAnsi="Cambria" w:cstheme="minorHAnsi"/>
        </w:rPr>
        <w:t xml:space="preserve">zaniechanie przez Wykonawcę podjęcia niezbędnych działań </w:t>
      </w:r>
      <w:r w:rsidR="00364E62" w:rsidRPr="005A1D07">
        <w:rPr>
          <w:rFonts w:ascii="Cambria" w:hAnsi="Cambria" w:cstheme="minorHAnsi"/>
        </w:rPr>
        <w:t xml:space="preserve">                </w:t>
      </w:r>
      <w:r w:rsidR="00121A5E" w:rsidRPr="005A1D07">
        <w:rPr>
          <w:rFonts w:ascii="Cambria" w:hAnsi="Cambria" w:cstheme="minorHAnsi"/>
        </w:rPr>
        <w:t>w celu zachowania poufności</w:t>
      </w:r>
      <w:r w:rsidR="00364E62" w:rsidRPr="005A1D07">
        <w:rPr>
          <w:rFonts w:ascii="Cambria" w:hAnsi="Cambria" w:cstheme="minorHAnsi"/>
        </w:rPr>
        <w:t xml:space="preserve"> </w:t>
      </w:r>
      <w:r w:rsidR="00121A5E" w:rsidRPr="005A1D07">
        <w:rPr>
          <w:rFonts w:ascii="Cambria" w:hAnsi="Cambria" w:cstheme="minorHAnsi"/>
        </w:rPr>
        <w:t xml:space="preserve">objętych klauzulą informacji zgodnie z postanowieniami art. 18 ust. 3 </w:t>
      </w:r>
      <w:r w:rsidR="00B43B4D" w:rsidRPr="005A1D07">
        <w:rPr>
          <w:rFonts w:ascii="Cambria" w:hAnsi="Cambria" w:cstheme="minorHAnsi"/>
        </w:rPr>
        <w:t>P</w:t>
      </w:r>
      <w:r w:rsidR="00121A5E" w:rsidRPr="005A1D07">
        <w:rPr>
          <w:rFonts w:ascii="Cambria" w:hAnsi="Cambria" w:cstheme="minorHAnsi"/>
        </w:rPr>
        <w:t>zp. Wykonawca w</w:t>
      </w:r>
      <w:r w:rsidR="00364E62" w:rsidRPr="005A1D07">
        <w:rPr>
          <w:rFonts w:ascii="Cambria" w:hAnsi="Cambria" w:cstheme="minorHAnsi"/>
        </w:rPr>
        <w:t xml:space="preserve"> </w:t>
      </w:r>
      <w:r w:rsidR="00121A5E" w:rsidRPr="005A1D07">
        <w:rPr>
          <w:rFonts w:ascii="Cambria" w:hAnsi="Cambria" w:cstheme="minorHAnsi"/>
        </w:rPr>
        <w:t xml:space="preserve">szczególności nie może zastrzec informacji dotyczących ceny </w:t>
      </w:r>
      <w:r w:rsidR="00364E62" w:rsidRPr="005A1D07">
        <w:rPr>
          <w:rFonts w:ascii="Cambria" w:hAnsi="Cambria" w:cstheme="minorHAnsi"/>
        </w:rPr>
        <w:t xml:space="preserve">                     </w:t>
      </w:r>
      <w:r w:rsidR="00121A5E" w:rsidRPr="005A1D07">
        <w:rPr>
          <w:rFonts w:ascii="Cambria" w:hAnsi="Cambria" w:cstheme="minorHAnsi"/>
        </w:rPr>
        <w:t>w ofercie (art. 18 ust. 3 w zw. z</w:t>
      </w:r>
      <w:r w:rsidR="00364E62" w:rsidRPr="005A1D07">
        <w:rPr>
          <w:rFonts w:ascii="Cambria" w:hAnsi="Cambria" w:cstheme="minorHAnsi"/>
        </w:rPr>
        <w:t xml:space="preserve"> </w:t>
      </w:r>
      <w:r w:rsidR="00121A5E" w:rsidRPr="005A1D07">
        <w:rPr>
          <w:rFonts w:ascii="Cambria" w:hAnsi="Cambria" w:cstheme="minorHAnsi"/>
        </w:rPr>
        <w:t>art. 222 ust. 5 ustawy Pzp).</w:t>
      </w:r>
    </w:p>
    <w:p w:rsidR="00121A5E" w:rsidRPr="005A1D07" w:rsidRDefault="00183889" w:rsidP="005C39BA">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6</w:t>
      </w:r>
      <w:r w:rsidR="00121A5E" w:rsidRPr="005A1D07">
        <w:rPr>
          <w:rFonts w:ascii="Cambria" w:hAnsi="Cambria" w:cstheme="minorHAnsi"/>
        </w:rPr>
        <w:t>. Do przygotowania oferty zaleca się wykorzystanie Formularza Oferty, którego wzór stanowi</w:t>
      </w:r>
      <w:r w:rsidR="00364E62" w:rsidRPr="005A1D07">
        <w:rPr>
          <w:rFonts w:ascii="Cambria" w:hAnsi="Cambria" w:cstheme="minorHAnsi"/>
        </w:rPr>
        <w:t xml:space="preserve"> </w:t>
      </w:r>
      <w:r w:rsidR="00121A5E" w:rsidRPr="005A1D07">
        <w:rPr>
          <w:rFonts w:ascii="Cambria" w:hAnsi="Cambria" w:cstheme="minorHAnsi"/>
          <w:b/>
          <w:bCs/>
        </w:rPr>
        <w:t>Załącznik nr 1 do SWZ.</w:t>
      </w:r>
      <w:r w:rsidR="00121A5E" w:rsidRPr="005A1D07">
        <w:rPr>
          <w:rFonts w:ascii="Cambria" w:hAnsi="Cambria" w:cstheme="minorHAnsi"/>
        </w:rPr>
        <w:t xml:space="preserve"> W przypadku, gdy Wykonawca nie korzysta z przygotowanego przez</w:t>
      </w:r>
      <w:r w:rsidR="00364E62" w:rsidRPr="005A1D07">
        <w:rPr>
          <w:rFonts w:ascii="Cambria" w:hAnsi="Cambria" w:cstheme="minorHAnsi"/>
        </w:rPr>
        <w:t xml:space="preserve"> </w:t>
      </w:r>
      <w:r w:rsidR="00121A5E" w:rsidRPr="005A1D07">
        <w:rPr>
          <w:rFonts w:ascii="Cambria" w:hAnsi="Cambria" w:cstheme="minorHAnsi"/>
        </w:rPr>
        <w:t xml:space="preserve">Zamawiającego wzoru, w treści oferty należy zamieścić wszystkie informacje wymagane </w:t>
      </w:r>
      <w:r w:rsidR="002E26B8" w:rsidRPr="005A1D07">
        <w:rPr>
          <w:rFonts w:ascii="Cambria" w:hAnsi="Cambria" w:cstheme="minorHAnsi"/>
        </w:rPr>
        <w:br/>
      </w:r>
      <w:r w:rsidR="00121A5E" w:rsidRPr="005A1D07">
        <w:rPr>
          <w:rFonts w:ascii="Cambria" w:hAnsi="Cambria" w:cstheme="minorHAnsi"/>
        </w:rPr>
        <w:t>w</w:t>
      </w:r>
      <w:r w:rsidR="00364E62" w:rsidRPr="005A1D07">
        <w:rPr>
          <w:rFonts w:ascii="Cambria" w:hAnsi="Cambria" w:cstheme="minorHAnsi"/>
        </w:rPr>
        <w:t xml:space="preserve"> </w:t>
      </w:r>
      <w:r w:rsidR="00121A5E" w:rsidRPr="005A1D07">
        <w:rPr>
          <w:rFonts w:ascii="Cambria" w:hAnsi="Cambria" w:cstheme="minorHAnsi"/>
        </w:rPr>
        <w:t>Formularzu Ofertowym.</w:t>
      </w:r>
    </w:p>
    <w:p w:rsidR="00121A5E" w:rsidRPr="005A1D07" w:rsidRDefault="005C39BA" w:rsidP="00183889">
      <w:pPr>
        <w:autoSpaceDE w:val="0"/>
        <w:autoSpaceDN w:val="0"/>
        <w:adjustRightInd w:val="0"/>
        <w:spacing w:after="0" w:line="276" w:lineRule="auto"/>
        <w:jc w:val="both"/>
        <w:rPr>
          <w:rFonts w:ascii="Cambria" w:hAnsi="Cambria" w:cstheme="minorHAnsi"/>
        </w:rPr>
      </w:pPr>
      <w:r w:rsidRPr="005A1D07">
        <w:rPr>
          <w:rFonts w:ascii="Cambria" w:hAnsi="Cambria" w:cstheme="minorHAnsi"/>
        </w:rPr>
        <w:t>7</w:t>
      </w:r>
      <w:r w:rsidR="00121A5E" w:rsidRPr="005A1D07">
        <w:rPr>
          <w:rFonts w:ascii="Cambria" w:hAnsi="Cambria" w:cstheme="minorHAnsi"/>
        </w:rPr>
        <w:t>. Do oferty należy dołączyć:</w:t>
      </w:r>
    </w:p>
    <w:p w:rsidR="00121A5E" w:rsidRPr="005A1D07" w:rsidRDefault="00121A5E" w:rsidP="005C39BA">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1</w:t>
      </w:r>
      <w:r w:rsidR="00183889" w:rsidRPr="005A1D07">
        <w:rPr>
          <w:rFonts w:ascii="Cambria" w:hAnsi="Cambria" w:cstheme="minorHAnsi"/>
        </w:rPr>
        <w:t>)</w:t>
      </w:r>
      <w:r w:rsidRPr="005A1D07">
        <w:rPr>
          <w:rFonts w:ascii="Cambria" w:hAnsi="Cambria" w:cstheme="minorHAnsi"/>
        </w:rPr>
        <w:t xml:space="preserve"> Pełnomocnictwo upoważniające do złożenia oferty, o ile ofertę składa pełnomocnik;</w:t>
      </w:r>
    </w:p>
    <w:p w:rsidR="00121A5E" w:rsidRPr="005A1D07" w:rsidRDefault="00121A5E" w:rsidP="006D3700">
      <w:pPr>
        <w:autoSpaceDE w:val="0"/>
        <w:autoSpaceDN w:val="0"/>
        <w:adjustRightInd w:val="0"/>
        <w:spacing w:after="0" w:line="276" w:lineRule="auto"/>
        <w:ind w:left="567" w:hanging="283"/>
        <w:jc w:val="both"/>
        <w:rPr>
          <w:rFonts w:ascii="Cambria" w:hAnsi="Cambria" w:cstheme="minorHAnsi"/>
        </w:rPr>
      </w:pPr>
      <w:r w:rsidRPr="005A1D07">
        <w:rPr>
          <w:rFonts w:ascii="Cambria" w:hAnsi="Cambria" w:cstheme="minorHAnsi"/>
        </w:rPr>
        <w:t>2</w:t>
      </w:r>
      <w:r w:rsidR="00183889" w:rsidRPr="005A1D07">
        <w:rPr>
          <w:rFonts w:ascii="Cambria" w:hAnsi="Cambria" w:cstheme="minorHAnsi"/>
        </w:rPr>
        <w:t>)</w:t>
      </w:r>
      <w:r w:rsidRPr="005A1D07">
        <w:rPr>
          <w:rFonts w:ascii="Cambria" w:hAnsi="Cambria" w:cstheme="minorHAnsi"/>
        </w:rPr>
        <w:t xml:space="preserve"> Pełnomocnictwo dla pełnomocnika do reprezentowania w postępowaniu Wykonawców</w:t>
      </w:r>
      <w:r w:rsidR="00364E62" w:rsidRPr="005A1D07">
        <w:rPr>
          <w:rFonts w:ascii="Cambria" w:hAnsi="Cambria" w:cstheme="minorHAnsi"/>
        </w:rPr>
        <w:t xml:space="preserve"> </w:t>
      </w:r>
      <w:r w:rsidRPr="005A1D07">
        <w:rPr>
          <w:rFonts w:ascii="Cambria" w:hAnsi="Cambria" w:cstheme="minorHAnsi"/>
        </w:rPr>
        <w:t>wspólnie ubiegających się o udzielenie zamówienia - dotyczy ofert składanych przez</w:t>
      </w:r>
      <w:r w:rsidR="00364E62" w:rsidRPr="005A1D07">
        <w:rPr>
          <w:rFonts w:ascii="Cambria" w:hAnsi="Cambria" w:cstheme="minorHAnsi"/>
        </w:rPr>
        <w:t xml:space="preserve"> </w:t>
      </w:r>
      <w:r w:rsidRPr="005A1D07">
        <w:rPr>
          <w:rFonts w:ascii="Cambria" w:hAnsi="Cambria" w:cstheme="minorHAnsi"/>
        </w:rPr>
        <w:t>Wykonawców wspólnie ubiegających się o udzielenie zamówienia;</w:t>
      </w:r>
    </w:p>
    <w:p w:rsidR="00121A5E" w:rsidRPr="005A1D07" w:rsidRDefault="00183889" w:rsidP="006D3700">
      <w:pPr>
        <w:autoSpaceDE w:val="0"/>
        <w:autoSpaceDN w:val="0"/>
        <w:adjustRightInd w:val="0"/>
        <w:spacing w:after="0" w:line="276" w:lineRule="auto"/>
        <w:ind w:left="567" w:hanging="283"/>
        <w:jc w:val="both"/>
        <w:rPr>
          <w:rFonts w:ascii="Cambria" w:hAnsi="Cambria" w:cstheme="minorHAnsi"/>
        </w:rPr>
      </w:pPr>
      <w:r w:rsidRPr="005A1D07">
        <w:rPr>
          <w:rFonts w:ascii="Cambria" w:hAnsi="Cambria" w:cstheme="minorHAnsi"/>
        </w:rPr>
        <w:t xml:space="preserve">3) </w:t>
      </w:r>
      <w:r w:rsidR="00121A5E" w:rsidRPr="005A1D07">
        <w:rPr>
          <w:rFonts w:ascii="Cambria" w:hAnsi="Cambria" w:cstheme="minorHAnsi"/>
        </w:rPr>
        <w:t>Oświadczenie Wykonawcy o niepodleganiu wykluczeniu oraz spełnianiu warunków udziału</w:t>
      </w:r>
      <w:r w:rsidR="00364E62" w:rsidRPr="005A1D07">
        <w:rPr>
          <w:rFonts w:ascii="Cambria" w:hAnsi="Cambria" w:cstheme="minorHAnsi"/>
        </w:rPr>
        <w:t xml:space="preserve"> </w:t>
      </w:r>
      <w:r w:rsidR="00121A5E" w:rsidRPr="005A1D07">
        <w:rPr>
          <w:rFonts w:ascii="Cambria" w:hAnsi="Cambria" w:cstheme="minorHAnsi"/>
        </w:rPr>
        <w:t xml:space="preserve">w postępowaniu – wzór oświadczenia stanowi Załącznik nr </w:t>
      </w:r>
      <w:r w:rsidR="006246FE" w:rsidRPr="005A1D07">
        <w:rPr>
          <w:rFonts w:ascii="Cambria" w:hAnsi="Cambria" w:cstheme="minorHAnsi"/>
        </w:rPr>
        <w:t>3</w:t>
      </w:r>
      <w:r w:rsidR="00121A5E" w:rsidRPr="005A1D07">
        <w:rPr>
          <w:rFonts w:ascii="Cambria" w:hAnsi="Cambria" w:cstheme="minorHAnsi"/>
        </w:rPr>
        <w:t xml:space="preserve"> do SWZ; </w:t>
      </w:r>
      <w:r w:rsidR="00364E62" w:rsidRPr="005A1D07">
        <w:rPr>
          <w:rFonts w:ascii="Cambria" w:hAnsi="Cambria" w:cstheme="minorHAnsi"/>
        </w:rPr>
        <w:t xml:space="preserve"> </w:t>
      </w:r>
      <w:r w:rsidR="005A1D07">
        <w:rPr>
          <w:rFonts w:ascii="Cambria" w:hAnsi="Cambria" w:cstheme="minorHAnsi"/>
        </w:rPr>
        <w:t xml:space="preserve">                       </w:t>
      </w:r>
      <w:r w:rsidR="00364E62" w:rsidRPr="005A1D07">
        <w:rPr>
          <w:rFonts w:ascii="Cambria" w:hAnsi="Cambria" w:cstheme="minorHAnsi"/>
        </w:rPr>
        <w:t xml:space="preserve">                                      </w:t>
      </w:r>
      <w:r w:rsidR="00121A5E" w:rsidRPr="005A1D07">
        <w:rPr>
          <w:rFonts w:ascii="Cambria" w:hAnsi="Cambria" w:cstheme="minorHAnsi"/>
        </w:rPr>
        <w:t>W przypadku wspólnego</w:t>
      </w:r>
      <w:r w:rsidR="00364E62" w:rsidRPr="005A1D07">
        <w:rPr>
          <w:rFonts w:ascii="Cambria" w:hAnsi="Cambria" w:cstheme="minorHAnsi"/>
        </w:rPr>
        <w:t xml:space="preserve"> </w:t>
      </w:r>
      <w:r w:rsidR="00121A5E" w:rsidRPr="005A1D07">
        <w:rPr>
          <w:rFonts w:ascii="Cambria" w:hAnsi="Cambria" w:cstheme="minorHAnsi"/>
        </w:rPr>
        <w:t xml:space="preserve">ubiegania się o zamówienie przez Wykonawców, oświadczenia, </w:t>
      </w:r>
      <w:r w:rsidR="00364E62" w:rsidRPr="005A1D07">
        <w:rPr>
          <w:rFonts w:ascii="Cambria" w:hAnsi="Cambria" w:cstheme="minorHAnsi"/>
        </w:rPr>
        <w:t xml:space="preserve"> </w:t>
      </w:r>
      <w:r w:rsidR="00223D3A">
        <w:rPr>
          <w:rFonts w:ascii="Cambria" w:hAnsi="Cambria" w:cstheme="minorHAnsi"/>
        </w:rPr>
        <w:t xml:space="preserve">             </w:t>
      </w:r>
      <w:r w:rsidR="00121A5E" w:rsidRPr="005A1D07">
        <w:rPr>
          <w:rFonts w:ascii="Cambria" w:hAnsi="Cambria" w:cstheme="minorHAnsi"/>
        </w:rPr>
        <w:t>o których mowa wyżej składa</w:t>
      </w:r>
      <w:r w:rsidR="00364E62" w:rsidRPr="005A1D07">
        <w:rPr>
          <w:rFonts w:ascii="Cambria" w:hAnsi="Cambria" w:cstheme="minorHAnsi"/>
        </w:rPr>
        <w:t xml:space="preserve"> </w:t>
      </w:r>
      <w:r w:rsidR="00121A5E" w:rsidRPr="005A1D07">
        <w:rPr>
          <w:rFonts w:ascii="Cambria" w:hAnsi="Cambria" w:cstheme="minorHAnsi"/>
        </w:rPr>
        <w:t>każdy z Wykonawców. W przypadku polegania na zdolnościach lub sytuacji podmiotów</w:t>
      </w:r>
      <w:r w:rsidR="00364E62" w:rsidRPr="005A1D07">
        <w:rPr>
          <w:rFonts w:ascii="Cambria" w:hAnsi="Cambria" w:cstheme="minorHAnsi"/>
        </w:rPr>
        <w:t xml:space="preserve"> </w:t>
      </w:r>
      <w:r w:rsidR="00121A5E" w:rsidRPr="005A1D07">
        <w:rPr>
          <w:rFonts w:ascii="Cambria" w:hAnsi="Cambria" w:cstheme="minorHAnsi"/>
        </w:rPr>
        <w:t>udostępniających zasoby Wykonawca dołącza również oświadczenie podmiotu udostępniającego</w:t>
      </w:r>
      <w:r w:rsidR="00364E62" w:rsidRPr="005A1D07">
        <w:rPr>
          <w:rFonts w:ascii="Cambria" w:hAnsi="Cambria" w:cstheme="minorHAnsi"/>
        </w:rPr>
        <w:t xml:space="preserve"> </w:t>
      </w:r>
      <w:r w:rsidR="00121A5E" w:rsidRPr="005A1D07">
        <w:rPr>
          <w:rFonts w:ascii="Cambria" w:hAnsi="Cambria" w:cstheme="minorHAnsi"/>
        </w:rPr>
        <w:t>zasoby, potwierdzające brak podstaw wykluczenia tego podmiotu oraz odpowiednio spełnianie</w:t>
      </w:r>
      <w:r w:rsidR="00364E62" w:rsidRPr="005A1D07">
        <w:rPr>
          <w:rFonts w:ascii="Cambria" w:hAnsi="Cambria" w:cstheme="minorHAnsi"/>
        </w:rPr>
        <w:t xml:space="preserve"> </w:t>
      </w:r>
      <w:r w:rsidR="00121A5E" w:rsidRPr="005A1D07">
        <w:rPr>
          <w:rFonts w:ascii="Cambria" w:hAnsi="Cambria" w:cstheme="minorHAnsi"/>
        </w:rPr>
        <w:t xml:space="preserve">warunków udziału </w:t>
      </w:r>
      <w:r w:rsidR="00364E62" w:rsidRPr="005A1D07">
        <w:rPr>
          <w:rFonts w:ascii="Cambria" w:hAnsi="Cambria" w:cstheme="minorHAnsi"/>
        </w:rPr>
        <w:t xml:space="preserve">                                  </w:t>
      </w:r>
      <w:r w:rsidR="00121A5E" w:rsidRPr="005A1D07">
        <w:rPr>
          <w:rFonts w:ascii="Cambria" w:hAnsi="Cambria" w:cstheme="minorHAnsi"/>
        </w:rPr>
        <w:t>w postępowaniu w zakresie, w jakim Wykonawca powołuje się na jego</w:t>
      </w:r>
      <w:r w:rsidR="00364E62" w:rsidRPr="005A1D07">
        <w:rPr>
          <w:rFonts w:ascii="Cambria" w:hAnsi="Cambria" w:cstheme="minorHAnsi"/>
        </w:rPr>
        <w:t xml:space="preserve"> </w:t>
      </w:r>
      <w:r w:rsidR="00121A5E" w:rsidRPr="005A1D07">
        <w:rPr>
          <w:rFonts w:ascii="Cambria" w:hAnsi="Cambria" w:cstheme="minorHAnsi"/>
        </w:rPr>
        <w:t>zasoby.</w:t>
      </w:r>
    </w:p>
    <w:p w:rsidR="005C39BA" w:rsidRPr="005A1D07" w:rsidRDefault="005C39BA" w:rsidP="006D3700">
      <w:pPr>
        <w:autoSpaceDE w:val="0"/>
        <w:autoSpaceDN w:val="0"/>
        <w:adjustRightInd w:val="0"/>
        <w:spacing w:after="0" w:line="276" w:lineRule="auto"/>
        <w:ind w:left="426" w:hanging="142"/>
        <w:jc w:val="both"/>
        <w:rPr>
          <w:rFonts w:ascii="Cambria" w:hAnsi="Cambria" w:cstheme="minorHAnsi"/>
        </w:rPr>
      </w:pPr>
      <w:r w:rsidRPr="005A1D07">
        <w:rPr>
          <w:rFonts w:ascii="Cambria" w:hAnsi="Cambria" w:cstheme="minorHAnsi"/>
        </w:rPr>
        <w:t>4) Zobowiązanie innych podmiotów do oddania wykonawcy do dyspozycji niezbędnych</w:t>
      </w:r>
      <w:r w:rsidR="00364E62" w:rsidRPr="005A1D07">
        <w:rPr>
          <w:rFonts w:ascii="Cambria" w:hAnsi="Cambria" w:cstheme="minorHAnsi"/>
        </w:rPr>
        <w:t xml:space="preserve"> </w:t>
      </w:r>
      <w:r w:rsidRPr="005A1D07">
        <w:rPr>
          <w:rFonts w:ascii="Cambria" w:hAnsi="Cambria" w:cstheme="minorHAnsi"/>
        </w:rPr>
        <w:t>zasobów na potrzeby realizacji zamówienia (art. 118 ust. 3 ustawy Pzp) (jeżeli dotyczy)</w:t>
      </w:r>
      <w:r w:rsidR="000250F5" w:rsidRPr="005A1D07">
        <w:rPr>
          <w:rFonts w:ascii="Cambria" w:hAnsi="Cambria" w:cstheme="minorHAnsi"/>
        </w:rPr>
        <w:t xml:space="preserve"> – wzór stanowi </w:t>
      </w:r>
      <w:r w:rsidR="000250F5" w:rsidRPr="005A1D07">
        <w:rPr>
          <w:rFonts w:ascii="Cambria" w:hAnsi="Cambria" w:cstheme="minorHAnsi"/>
          <w:b/>
        </w:rPr>
        <w:t xml:space="preserve">załącznik nr </w:t>
      </w:r>
      <w:r w:rsidR="006246FE" w:rsidRPr="005A1D07">
        <w:rPr>
          <w:rFonts w:ascii="Cambria" w:hAnsi="Cambria" w:cstheme="minorHAnsi"/>
          <w:b/>
        </w:rPr>
        <w:t>7</w:t>
      </w:r>
      <w:r w:rsidR="000250F5" w:rsidRPr="005A1D07">
        <w:rPr>
          <w:rFonts w:ascii="Cambria" w:hAnsi="Cambria" w:cstheme="minorHAnsi"/>
        </w:rPr>
        <w:t xml:space="preserve"> do SWZ.</w:t>
      </w:r>
    </w:p>
    <w:p w:rsidR="00121A5E" w:rsidRPr="005A1D07" w:rsidRDefault="005C39BA" w:rsidP="005C39BA">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 xml:space="preserve">5) </w:t>
      </w:r>
      <w:r w:rsidR="00121A5E" w:rsidRPr="005A1D07">
        <w:rPr>
          <w:rFonts w:ascii="Cambria" w:hAnsi="Cambria" w:cstheme="minorHAnsi"/>
        </w:rPr>
        <w:t>Kosztorys ofertow</w:t>
      </w:r>
      <w:r w:rsidR="00223D3A">
        <w:rPr>
          <w:rFonts w:ascii="Cambria" w:hAnsi="Cambria" w:cstheme="minorHAnsi"/>
        </w:rPr>
        <w:t>y</w:t>
      </w:r>
      <w:r w:rsidR="00121A5E" w:rsidRPr="005A1D07">
        <w:rPr>
          <w:rFonts w:ascii="Cambria" w:hAnsi="Cambria" w:cstheme="minorHAnsi"/>
        </w:rPr>
        <w:t xml:space="preserve"> – zgodnego z treścią </w:t>
      </w:r>
      <w:r w:rsidR="00121A5E" w:rsidRPr="005A1D07">
        <w:rPr>
          <w:rFonts w:ascii="Cambria" w:hAnsi="Cambria" w:cstheme="minorHAnsi"/>
          <w:b/>
        </w:rPr>
        <w:t xml:space="preserve">Załącznika nr </w:t>
      </w:r>
      <w:r w:rsidR="006246FE" w:rsidRPr="005A1D07">
        <w:rPr>
          <w:rFonts w:ascii="Cambria" w:hAnsi="Cambria" w:cstheme="minorHAnsi"/>
          <w:b/>
        </w:rPr>
        <w:t>2</w:t>
      </w:r>
      <w:r w:rsidR="00121A5E" w:rsidRPr="005A1D07">
        <w:rPr>
          <w:rFonts w:ascii="Cambria" w:hAnsi="Cambria" w:cstheme="minorHAnsi"/>
        </w:rPr>
        <w:t xml:space="preserve"> do SWZ;</w:t>
      </w:r>
    </w:p>
    <w:p w:rsidR="00121A5E" w:rsidRPr="005A1D07" w:rsidRDefault="005C39BA" w:rsidP="00183889">
      <w:pPr>
        <w:autoSpaceDE w:val="0"/>
        <w:autoSpaceDN w:val="0"/>
        <w:adjustRightInd w:val="0"/>
        <w:spacing w:after="0" w:line="276" w:lineRule="auto"/>
        <w:jc w:val="both"/>
        <w:rPr>
          <w:rFonts w:ascii="Cambria" w:hAnsi="Cambria" w:cstheme="minorHAnsi"/>
        </w:rPr>
      </w:pPr>
      <w:r w:rsidRPr="005A1D07">
        <w:rPr>
          <w:rFonts w:ascii="Cambria" w:hAnsi="Cambria" w:cstheme="minorHAnsi"/>
        </w:rPr>
        <w:t>8</w:t>
      </w:r>
      <w:r w:rsidR="00121A5E" w:rsidRPr="005A1D07">
        <w:rPr>
          <w:rFonts w:ascii="Cambria" w:hAnsi="Cambria" w:cstheme="minorHAnsi"/>
        </w:rPr>
        <w:t>. Wykonawca ponosi wszelkie koszty związane z przygotowaniem i złożeniem oferty.</w:t>
      </w:r>
    </w:p>
    <w:p w:rsidR="00121A5E" w:rsidRPr="005A1D07" w:rsidRDefault="005C39BA" w:rsidP="00183889">
      <w:pPr>
        <w:autoSpaceDE w:val="0"/>
        <w:autoSpaceDN w:val="0"/>
        <w:adjustRightInd w:val="0"/>
        <w:spacing w:after="0" w:line="276" w:lineRule="auto"/>
        <w:jc w:val="both"/>
        <w:rPr>
          <w:rFonts w:ascii="Cambria" w:hAnsi="Cambria" w:cstheme="minorHAnsi"/>
        </w:rPr>
      </w:pPr>
      <w:r w:rsidRPr="005A1D07">
        <w:rPr>
          <w:rFonts w:ascii="Cambria" w:hAnsi="Cambria" w:cstheme="minorHAnsi"/>
        </w:rPr>
        <w:t>9</w:t>
      </w:r>
      <w:r w:rsidR="00121A5E" w:rsidRPr="005A1D07">
        <w:rPr>
          <w:rFonts w:ascii="Cambria" w:hAnsi="Cambria" w:cstheme="minorHAnsi"/>
        </w:rPr>
        <w:t>. Zamawiający zaleca ponumerowanie stron oferty.</w:t>
      </w:r>
    </w:p>
    <w:p w:rsidR="00881B0C" w:rsidRPr="005A1D07" w:rsidRDefault="00121A5E" w:rsidP="00364E62">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1</w:t>
      </w:r>
      <w:r w:rsidR="005C39BA" w:rsidRPr="005A1D07">
        <w:rPr>
          <w:rFonts w:ascii="Cambria" w:hAnsi="Cambria" w:cstheme="minorHAnsi"/>
        </w:rPr>
        <w:t>0</w:t>
      </w:r>
      <w:r w:rsidRPr="005A1D07">
        <w:rPr>
          <w:rFonts w:ascii="Cambria" w:hAnsi="Cambria" w:cstheme="minorHAnsi"/>
        </w:rPr>
        <w:t>. Pełnomocnictwo do złożenia oferty musi być złożone w oryginale w takiej samej formie, jak</w:t>
      </w:r>
      <w:r w:rsidR="00364E62" w:rsidRPr="005A1D07">
        <w:rPr>
          <w:rFonts w:ascii="Cambria" w:hAnsi="Cambria" w:cstheme="minorHAnsi"/>
        </w:rPr>
        <w:t xml:space="preserve"> </w:t>
      </w:r>
      <w:r w:rsidRPr="005A1D07">
        <w:rPr>
          <w:rFonts w:ascii="Cambria" w:hAnsi="Cambria" w:cstheme="minorHAnsi"/>
        </w:rPr>
        <w:t>składana oferta (t.</w:t>
      </w:r>
      <w:r w:rsidR="00223D3A">
        <w:rPr>
          <w:rFonts w:ascii="Cambria" w:hAnsi="Cambria" w:cstheme="minorHAnsi"/>
        </w:rPr>
        <w:t xml:space="preserve"> </w:t>
      </w:r>
      <w:r w:rsidRPr="005A1D07">
        <w:rPr>
          <w:rFonts w:ascii="Cambria" w:hAnsi="Cambria" w:cstheme="minorHAnsi"/>
        </w:rPr>
        <w:t>j. w formie elektronicznej lub postaci elektronicznej opatrzonej podpisem</w:t>
      </w:r>
      <w:r w:rsidR="00364E62" w:rsidRPr="005A1D07">
        <w:rPr>
          <w:rFonts w:ascii="Cambria" w:hAnsi="Cambria" w:cstheme="minorHAnsi"/>
        </w:rPr>
        <w:t xml:space="preserve"> </w:t>
      </w:r>
      <w:r w:rsidRPr="005A1D07">
        <w:rPr>
          <w:rFonts w:ascii="Cambria" w:hAnsi="Cambria" w:cstheme="minorHAnsi"/>
        </w:rPr>
        <w:t>zaufanym lub podpisem osobistym). Dopuszcza się także złożenie elektronicznej kopii (skanu)pełnomocnictwa sporządzonego uprzednio w formie pisemnej, w formie elektronicznego</w:t>
      </w:r>
      <w:r w:rsidR="00364E62" w:rsidRPr="005A1D07">
        <w:rPr>
          <w:rFonts w:ascii="Cambria" w:hAnsi="Cambria" w:cstheme="minorHAnsi"/>
        </w:rPr>
        <w:t xml:space="preserve"> </w:t>
      </w:r>
      <w:r w:rsidRPr="005A1D07">
        <w:rPr>
          <w:rFonts w:ascii="Cambria" w:hAnsi="Cambria" w:cstheme="minorHAnsi"/>
        </w:rPr>
        <w:t xml:space="preserve">poświadczenia sporządzonego stosownie do art. 97 § 2 ustawy z dnia </w:t>
      </w:r>
      <w:r w:rsidR="00223D3A">
        <w:rPr>
          <w:rFonts w:ascii="Cambria" w:hAnsi="Cambria" w:cstheme="minorHAnsi"/>
        </w:rPr>
        <w:t xml:space="preserve">                           </w:t>
      </w:r>
      <w:r w:rsidRPr="005A1D07">
        <w:rPr>
          <w:rFonts w:ascii="Cambria" w:hAnsi="Cambria" w:cstheme="minorHAnsi"/>
        </w:rPr>
        <w:t xml:space="preserve">14 lutego 1991 r. </w:t>
      </w:r>
      <w:r w:rsidR="005C39BA" w:rsidRPr="005A1D07">
        <w:rPr>
          <w:rFonts w:ascii="Cambria" w:hAnsi="Cambria" w:cstheme="minorHAnsi"/>
        </w:rPr>
        <w:t>–</w:t>
      </w:r>
      <w:r w:rsidRPr="005A1D07">
        <w:rPr>
          <w:rFonts w:ascii="Cambria" w:hAnsi="Cambria" w:cstheme="minorHAnsi"/>
        </w:rPr>
        <w:t xml:space="preserve"> Prawo</w:t>
      </w:r>
      <w:r w:rsidR="00364E62" w:rsidRPr="005A1D07">
        <w:rPr>
          <w:rFonts w:ascii="Cambria" w:hAnsi="Cambria" w:cstheme="minorHAnsi"/>
        </w:rPr>
        <w:t xml:space="preserve"> </w:t>
      </w:r>
      <w:r w:rsidRPr="005A1D07">
        <w:rPr>
          <w:rFonts w:ascii="Cambria" w:hAnsi="Cambria" w:cstheme="minorHAnsi"/>
        </w:rPr>
        <w:t>o notariacie, które to poświadczenie notariusz opatruje kwalifikowanym podpisem</w:t>
      </w:r>
      <w:r w:rsidR="00364E62" w:rsidRPr="005A1D07">
        <w:rPr>
          <w:rFonts w:ascii="Cambria" w:hAnsi="Cambria" w:cstheme="minorHAnsi"/>
        </w:rPr>
        <w:t xml:space="preserve"> </w:t>
      </w:r>
      <w:r w:rsidRPr="005A1D07">
        <w:rPr>
          <w:rFonts w:ascii="Cambria" w:hAnsi="Cambria" w:cstheme="minorHAnsi"/>
        </w:rPr>
        <w:t>elektronicznym, bądź też poprzez opatrzenie skanu pełnomocnictwa sporządzonego uprzednio</w:t>
      </w:r>
      <w:r w:rsidR="00364E62" w:rsidRPr="005A1D07">
        <w:rPr>
          <w:rFonts w:ascii="Cambria" w:hAnsi="Cambria" w:cstheme="minorHAnsi"/>
        </w:rPr>
        <w:t xml:space="preserve"> </w:t>
      </w:r>
      <w:r w:rsidRPr="005A1D07">
        <w:rPr>
          <w:rFonts w:ascii="Cambria" w:hAnsi="Cambria" w:cstheme="minorHAnsi"/>
        </w:rPr>
        <w:t xml:space="preserve">w formie pisemnej kwalifikowanym podpisem, </w:t>
      </w:r>
      <w:r w:rsidRPr="005A1D07">
        <w:rPr>
          <w:rFonts w:ascii="Cambria" w:hAnsi="Cambria" w:cstheme="minorHAnsi"/>
        </w:rPr>
        <w:lastRenderedPageBreak/>
        <w:t>podpisem zaufanym lub podpisem osobistym</w:t>
      </w:r>
      <w:r w:rsidR="00364E62" w:rsidRPr="005A1D07">
        <w:rPr>
          <w:rFonts w:ascii="Cambria" w:hAnsi="Cambria" w:cstheme="minorHAnsi"/>
        </w:rPr>
        <w:t xml:space="preserve"> </w:t>
      </w:r>
      <w:r w:rsidRPr="005A1D07">
        <w:rPr>
          <w:rFonts w:ascii="Cambria" w:hAnsi="Cambria" w:cstheme="minorHAnsi"/>
        </w:rPr>
        <w:t>mocodawcy. Elektroniczna kopia pełnomocnictwa nie może być uwierzytelniona przez</w:t>
      </w:r>
      <w:r w:rsidR="00364E62" w:rsidRPr="005A1D07">
        <w:rPr>
          <w:rFonts w:ascii="Cambria" w:hAnsi="Cambria" w:cstheme="minorHAnsi"/>
        </w:rPr>
        <w:t xml:space="preserve"> </w:t>
      </w:r>
      <w:r w:rsidRPr="005A1D07">
        <w:rPr>
          <w:rFonts w:ascii="Cambria" w:hAnsi="Cambria" w:cstheme="minorHAnsi"/>
        </w:rPr>
        <w:t>upełnomocnionego.</w:t>
      </w:r>
    </w:p>
    <w:p w:rsidR="00121A5E" w:rsidRPr="005A1D07" w:rsidRDefault="00121A5E" w:rsidP="001E5282">
      <w:pPr>
        <w:pStyle w:val="Nagwek1"/>
        <w:rPr>
          <w:rFonts w:ascii="Cambria" w:hAnsi="Cambria"/>
          <w:sz w:val="22"/>
          <w:szCs w:val="22"/>
        </w:rPr>
      </w:pPr>
      <w:bookmarkStart w:id="32" w:name="_Toc106621966"/>
      <w:r w:rsidRPr="005A1D07">
        <w:rPr>
          <w:rFonts w:ascii="Cambria" w:hAnsi="Cambria"/>
          <w:sz w:val="22"/>
          <w:szCs w:val="22"/>
        </w:rPr>
        <w:t xml:space="preserve">XVII. </w:t>
      </w:r>
      <w:r w:rsidR="00760AC9" w:rsidRPr="005A1D07">
        <w:rPr>
          <w:rFonts w:ascii="Cambria" w:hAnsi="Cambria"/>
          <w:sz w:val="22"/>
          <w:szCs w:val="22"/>
        </w:rPr>
        <w:t>Sposób oraz termin składania ofert.</w:t>
      </w:r>
      <w:bookmarkEnd w:id="32"/>
    </w:p>
    <w:p w:rsidR="00881B0C" w:rsidRPr="005A1D07" w:rsidRDefault="00881B0C" w:rsidP="00121A5E">
      <w:pPr>
        <w:autoSpaceDE w:val="0"/>
        <w:autoSpaceDN w:val="0"/>
        <w:adjustRightInd w:val="0"/>
        <w:spacing w:after="0" w:line="240" w:lineRule="auto"/>
        <w:rPr>
          <w:rFonts w:ascii="Cambria" w:hAnsi="Cambria" w:cstheme="minorHAnsi"/>
          <w:b/>
          <w:bCs/>
        </w:rPr>
      </w:pPr>
    </w:p>
    <w:p w:rsidR="00121A5E" w:rsidRPr="005A1D07" w:rsidRDefault="00121A5E" w:rsidP="005C39BA">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1. Wykonawca składa ofertę za pośrednictwem Formularza do złożenia lub wycofania oferty</w:t>
      </w:r>
      <w:r w:rsidR="00364E62" w:rsidRPr="005A1D07">
        <w:rPr>
          <w:rFonts w:ascii="Cambria" w:hAnsi="Cambria" w:cstheme="minorHAnsi"/>
        </w:rPr>
        <w:t xml:space="preserve"> </w:t>
      </w:r>
      <w:r w:rsidRPr="005A1D07">
        <w:rPr>
          <w:rFonts w:ascii="Cambria" w:hAnsi="Cambria" w:cstheme="minorHAnsi"/>
        </w:rPr>
        <w:t xml:space="preserve">dostępnego na </w:t>
      </w:r>
      <w:r w:rsidR="00881B0C" w:rsidRPr="005A1D07">
        <w:rPr>
          <w:rFonts w:ascii="Cambria" w:hAnsi="Cambria" w:cstheme="minorHAnsi"/>
        </w:rPr>
        <w:t>platformie zakupowej</w:t>
      </w:r>
      <w:r w:rsidRPr="005A1D07">
        <w:rPr>
          <w:rFonts w:ascii="Cambria" w:hAnsi="Cambria" w:cstheme="minorHAnsi"/>
        </w:rPr>
        <w:t>. Sposób złożenia oferty opisany</w:t>
      </w:r>
      <w:r w:rsidR="00364E62" w:rsidRPr="005A1D07">
        <w:rPr>
          <w:rFonts w:ascii="Cambria" w:hAnsi="Cambria" w:cstheme="minorHAnsi"/>
        </w:rPr>
        <w:t xml:space="preserve"> </w:t>
      </w:r>
      <w:r w:rsidRPr="005A1D07">
        <w:rPr>
          <w:rFonts w:ascii="Cambria" w:hAnsi="Cambria" w:cstheme="minorHAnsi"/>
        </w:rPr>
        <w:t xml:space="preserve">został w Instrukcji użytkownika dostępnej na </w:t>
      </w:r>
      <w:r w:rsidR="00881B0C" w:rsidRPr="005A1D07">
        <w:rPr>
          <w:rFonts w:ascii="Cambria" w:hAnsi="Cambria" w:cstheme="minorHAnsi"/>
        </w:rPr>
        <w:t>platformie zakupowej.</w:t>
      </w:r>
    </w:p>
    <w:p w:rsidR="00121A5E" w:rsidRPr="005A1D07" w:rsidRDefault="00121A5E" w:rsidP="005C39BA">
      <w:pPr>
        <w:autoSpaceDE w:val="0"/>
        <w:autoSpaceDN w:val="0"/>
        <w:adjustRightInd w:val="0"/>
        <w:spacing w:after="0" w:line="276" w:lineRule="auto"/>
        <w:ind w:left="284" w:hanging="284"/>
        <w:jc w:val="both"/>
        <w:rPr>
          <w:rFonts w:ascii="Cambria" w:hAnsi="Cambria" w:cstheme="minorHAnsi"/>
          <w:b/>
          <w:bCs/>
        </w:rPr>
      </w:pPr>
      <w:r w:rsidRPr="005A1D07">
        <w:rPr>
          <w:rFonts w:ascii="Cambria" w:hAnsi="Cambria" w:cstheme="minorHAnsi"/>
        </w:rPr>
        <w:t>2. Ofertę wraz z wymaganymi załącznikami należy złożyć w terminie do dnia</w:t>
      </w:r>
      <w:r w:rsidR="00816D37" w:rsidRPr="005A1D07">
        <w:rPr>
          <w:rFonts w:ascii="Cambria" w:hAnsi="Cambria" w:cstheme="minorHAnsi"/>
        </w:rPr>
        <w:t xml:space="preserve"> </w:t>
      </w:r>
      <w:r w:rsidR="001742ED">
        <w:rPr>
          <w:rFonts w:ascii="Cambria" w:hAnsi="Cambria" w:cstheme="minorHAnsi"/>
          <w:b/>
          <w:bCs/>
        </w:rPr>
        <w:t>2</w:t>
      </w:r>
      <w:r w:rsidR="00921D78">
        <w:rPr>
          <w:rFonts w:ascii="Cambria" w:hAnsi="Cambria" w:cstheme="minorHAnsi"/>
          <w:b/>
          <w:bCs/>
        </w:rPr>
        <w:t>3.0</w:t>
      </w:r>
      <w:r w:rsidR="009724CA">
        <w:rPr>
          <w:rFonts w:ascii="Cambria" w:hAnsi="Cambria" w:cstheme="minorHAnsi"/>
          <w:b/>
          <w:bCs/>
        </w:rPr>
        <w:t>1</w:t>
      </w:r>
      <w:r w:rsidR="00B20B06" w:rsidRPr="00430816">
        <w:rPr>
          <w:rFonts w:ascii="Cambria" w:hAnsi="Cambria" w:cstheme="minorHAnsi"/>
          <w:b/>
          <w:bCs/>
        </w:rPr>
        <w:t>.202</w:t>
      </w:r>
      <w:r w:rsidR="00921D78">
        <w:rPr>
          <w:rFonts w:ascii="Cambria" w:hAnsi="Cambria" w:cstheme="minorHAnsi"/>
          <w:b/>
          <w:bCs/>
        </w:rPr>
        <w:t>4</w:t>
      </w:r>
      <w:r w:rsidRPr="00430816">
        <w:rPr>
          <w:rFonts w:ascii="Cambria" w:hAnsi="Cambria" w:cstheme="minorHAnsi"/>
          <w:b/>
          <w:bCs/>
        </w:rPr>
        <w:t xml:space="preserve"> roku,</w:t>
      </w:r>
      <w:r w:rsidR="00364E62" w:rsidRPr="00430816">
        <w:rPr>
          <w:rFonts w:ascii="Cambria" w:hAnsi="Cambria" w:cstheme="minorHAnsi"/>
          <w:b/>
          <w:bCs/>
        </w:rPr>
        <w:t xml:space="preserve"> </w:t>
      </w:r>
      <w:r w:rsidRPr="005A1D07">
        <w:rPr>
          <w:rFonts w:ascii="Cambria" w:hAnsi="Cambria" w:cstheme="minorHAnsi"/>
        </w:rPr>
        <w:t xml:space="preserve">do godz. </w:t>
      </w:r>
      <w:r w:rsidR="00881B0C" w:rsidRPr="005A1D07">
        <w:rPr>
          <w:rFonts w:ascii="Cambria" w:hAnsi="Cambria" w:cstheme="minorHAnsi"/>
          <w:b/>
          <w:bCs/>
        </w:rPr>
        <w:t>08</w:t>
      </w:r>
      <w:r w:rsidRPr="005A1D07">
        <w:rPr>
          <w:rFonts w:ascii="Cambria" w:hAnsi="Cambria" w:cstheme="minorHAnsi"/>
          <w:b/>
          <w:bCs/>
        </w:rPr>
        <w:t>:00.</w:t>
      </w:r>
    </w:p>
    <w:p w:rsidR="00121A5E" w:rsidRPr="005A1D07" w:rsidRDefault="00121A5E" w:rsidP="005C39BA">
      <w:pPr>
        <w:autoSpaceDE w:val="0"/>
        <w:autoSpaceDN w:val="0"/>
        <w:adjustRightInd w:val="0"/>
        <w:spacing w:after="0" w:line="276" w:lineRule="auto"/>
        <w:jc w:val="both"/>
        <w:rPr>
          <w:rFonts w:ascii="Cambria" w:hAnsi="Cambria" w:cstheme="minorHAnsi"/>
        </w:rPr>
      </w:pPr>
      <w:r w:rsidRPr="005A1D07">
        <w:rPr>
          <w:rFonts w:ascii="Cambria" w:hAnsi="Cambria" w:cstheme="minorHAnsi"/>
        </w:rPr>
        <w:t>3. Wykonawca może złożyć tylko jedną ofertę.</w:t>
      </w:r>
    </w:p>
    <w:p w:rsidR="00121A5E" w:rsidRPr="005A1D07" w:rsidRDefault="00121A5E" w:rsidP="005C39BA">
      <w:pPr>
        <w:autoSpaceDE w:val="0"/>
        <w:autoSpaceDN w:val="0"/>
        <w:adjustRightInd w:val="0"/>
        <w:spacing w:after="0" w:line="276" w:lineRule="auto"/>
        <w:jc w:val="both"/>
        <w:rPr>
          <w:rFonts w:ascii="Cambria" w:hAnsi="Cambria" w:cstheme="minorHAnsi"/>
        </w:rPr>
      </w:pPr>
      <w:r w:rsidRPr="005A1D07">
        <w:rPr>
          <w:rFonts w:ascii="Cambria" w:hAnsi="Cambria" w:cstheme="minorHAnsi"/>
        </w:rPr>
        <w:t>4. Zamawiający odrzuci ofertę złożoną po terminie składania ofert.</w:t>
      </w:r>
    </w:p>
    <w:p w:rsidR="00121A5E" w:rsidRPr="005A1D07" w:rsidRDefault="00121A5E" w:rsidP="005C39BA">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5. Wykonawca przed upływem terminu do składania ofert może wycofać ofertę za pośrednictwem</w:t>
      </w:r>
      <w:r w:rsidR="00364E62" w:rsidRPr="005A1D07">
        <w:rPr>
          <w:rFonts w:ascii="Cambria" w:hAnsi="Cambria" w:cstheme="minorHAnsi"/>
        </w:rPr>
        <w:t xml:space="preserve"> </w:t>
      </w:r>
      <w:r w:rsidRPr="005A1D07">
        <w:rPr>
          <w:rFonts w:ascii="Cambria" w:hAnsi="Cambria" w:cstheme="minorHAnsi"/>
        </w:rPr>
        <w:t xml:space="preserve">Formularza do wycofania oferty dostępnego na </w:t>
      </w:r>
      <w:r w:rsidR="00881B0C" w:rsidRPr="005A1D07">
        <w:rPr>
          <w:rFonts w:ascii="Cambria" w:hAnsi="Cambria" w:cstheme="minorHAnsi"/>
        </w:rPr>
        <w:t xml:space="preserve">platformie zakupowej. </w:t>
      </w:r>
      <w:r w:rsidRPr="005A1D07">
        <w:rPr>
          <w:rFonts w:ascii="Cambria" w:hAnsi="Cambria" w:cstheme="minorHAnsi"/>
        </w:rPr>
        <w:t xml:space="preserve">Sposób wycofania oferty został opisany w Instrukcji użytkownika dostępnej na </w:t>
      </w:r>
      <w:r w:rsidR="00881B0C" w:rsidRPr="005A1D07">
        <w:rPr>
          <w:rFonts w:ascii="Cambria" w:hAnsi="Cambria" w:cstheme="minorHAnsi"/>
        </w:rPr>
        <w:t xml:space="preserve">platformie zakupowej. </w:t>
      </w:r>
    </w:p>
    <w:p w:rsidR="00121A5E" w:rsidRPr="005A1D07" w:rsidRDefault="00CC4E85" w:rsidP="005C39BA">
      <w:pPr>
        <w:autoSpaceDE w:val="0"/>
        <w:autoSpaceDN w:val="0"/>
        <w:adjustRightInd w:val="0"/>
        <w:spacing w:after="0" w:line="276" w:lineRule="auto"/>
        <w:jc w:val="both"/>
        <w:rPr>
          <w:rFonts w:ascii="Cambria" w:hAnsi="Cambria" w:cstheme="minorHAnsi"/>
        </w:rPr>
      </w:pPr>
      <w:r w:rsidRPr="005A1D07">
        <w:rPr>
          <w:rFonts w:ascii="Cambria" w:hAnsi="Cambria" w:cstheme="minorHAnsi"/>
        </w:rPr>
        <w:t>6.</w:t>
      </w:r>
      <w:r w:rsidR="00121A5E" w:rsidRPr="005A1D07">
        <w:rPr>
          <w:rFonts w:ascii="Cambria" w:hAnsi="Cambria" w:cstheme="minorHAnsi"/>
        </w:rPr>
        <w:t xml:space="preserve"> Wykonawca po upływie terminu do składania ofert nie może wycofać złożonej oferty.</w:t>
      </w:r>
    </w:p>
    <w:p w:rsidR="00121A5E" w:rsidRPr="005A1D07" w:rsidRDefault="00121A5E" w:rsidP="001E5282">
      <w:pPr>
        <w:pStyle w:val="Nagwek1"/>
        <w:rPr>
          <w:rFonts w:ascii="Cambria" w:hAnsi="Cambria"/>
          <w:sz w:val="22"/>
          <w:szCs w:val="22"/>
        </w:rPr>
      </w:pPr>
      <w:bookmarkStart w:id="33" w:name="_Toc106621967"/>
      <w:r w:rsidRPr="005A1D07">
        <w:rPr>
          <w:rFonts w:ascii="Cambria" w:hAnsi="Cambria"/>
          <w:sz w:val="22"/>
          <w:szCs w:val="22"/>
        </w:rPr>
        <w:t xml:space="preserve">XVIII. </w:t>
      </w:r>
      <w:r w:rsidR="00760AC9" w:rsidRPr="005A1D07">
        <w:rPr>
          <w:rFonts w:ascii="Cambria" w:hAnsi="Cambria"/>
          <w:sz w:val="22"/>
          <w:szCs w:val="22"/>
        </w:rPr>
        <w:t>Termin otwarcia ofert.</w:t>
      </w:r>
      <w:bookmarkEnd w:id="33"/>
    </w:p>
    <w:p w:rsidR="00881B0C" w:rsidRPr="005A1D07" w:rsidRDefault="00881B0C" w:rsidP="00881B0C">
      <w:pPr>
        <w:autoSpaceDE w:val="0"/>
        <w:autoSpaceDN w:val="0"/>
        <w:adjustRightInd w:val="0"/>
        <w:spacing w:after="0" w:line="240" w:lineRule="auto"/>
        <w:jc w:val="both"/>
        <w:rPr>
          <w:rFonts w:ascii="Cambria" w:hAnsi="Cambria" w:cstheme="minorHAnsi"/>
          <w:b/>
          <w:bCs/>
        </w:rPr>
      </w:pPr>
    </w:p>
    <w:p w:rsidR="00121A5E" w:rsidRPr="005A1D07" w:rsidRDefault="00121A5E" w:rsidP="005C39BA">
      <w:pPr>
        <w:autoSpaceDE w:val="0"/>
        <w:autoSpaceDN w:val="0"/>
        <w:adjustRightInd w:val="0"/>
        <w:spacing w:after="0" w:line="276" w:lineRule="auto"/>
        <w:jc w:val="both"/>
        <w:rPr>
          <w:rFonts w:ascii="Cambria" w:hAnsi="Cambria" w:cstheme="minorHAnsi"/>
          <w:b/>
          <w:bCs/>
        </w:rPr>
      </w:pPr>
      <w:r w:rsidRPr="005A1D07">
        <w:rPr>
          <w:rFonts w:ascii="Cambria" w:hAnsi="Cambria" w:cstheme="minorHAnsi"/>
        </w:rPr>
        <w:t xml:space="preserve">1. Otwarcie ofert nastąpi w dniu </w:t>
      </w:r>
      <w:r w:rsidR="001742ED">
        <w:rPr>
          <w:rFonts w:ascii="Cambria" w:hAnsi="Cambria" w:cstheme="minorHAnsi"/>
          <w:b/>
          <w:bCs/>
        </w:rPr>
        <w:t>2</w:t>
      </w:r>
      <w:r w:rsidR="00921D78">
        <w:rPr>
          <w:rFonts w:ascii="Cambria" w:hAnsi="Cambria" w:cstheme="minorHAnsi"/>
          <w:b/>
          <w:bCs/>
        </w:rPr>
        <w:t>3</w:t>
      </w:r>
      <w:r w:rsidR="00161EFC">
        <w:rPr>
          <w:rFonts w:ascii="Cambria" w:hAnsi="Cambria" w:cstheme="minorHAnsi"/>
          <w:b/>
          <w:bCs/>
        </w:rPr>
        <w:t>.</w:t>
      </w:r>
      <w:r w:rsidR="00921D78">
        <w:rPr>
          <w:rFonts w:ascii="Cambria" w:hAnsi="Cambria" w:cstheme="minorHAnsi"/>
          <w:b/>
          <w:bCs/>
        </w:rPr>
        <w:t>0</w:t>
      </w:r>
      <w:r w:rsidR="009724CA">
        <w:rPr>
          <w:rFonts w:ascii="Cambria" w:hAnsi="Cambria" w:cstheme="minorHAnsi"/>
          <w:b/>
          <w:bCs/>
        </w:rPr>
        <w:t>1</w:t>
      </w:r>
      <w:r w:rsidRPr="00430816">
        <w:rPr>
          <w:rFonts w:ascii="Cambria" w:hAnsi="Cambria" w:cstheme="minorHAnsi"/>
          <w:b/>
          <w:bCs/>
        </w:rPr>
        <w:t>.202</w:t>
      </w:r>
      <w:r w:rsidR="00921D78">
        <w:rPr>
          <w:rFonts w:ascii="Cambria" w:hAnsi="Cambria" w:cstheme="minorHAnsi"/>
          <w:b/>
          <w:bCs/>
        </w:rPr>
        <w:t>4</w:t>
      </w:r>
      <w:r w:rsidRPr="00430816">
        <w:rPr>
          <w:rFonts w:ascii="Cambria" w:hAnsi="Cambria" w:cstheme="minorHAnsi"/>
          <w:b/>
          <w:bCs/>
        </w:rPr>
        <w:t xml:space="preserve"> </w:t>
      </w:r>
      <w:r w:rsidRPr="005A1D07">
        <w:rPr>
          <w:rFonts w:ascii="Cambria" w:hAnsi="Cambria" w:cstheme="minorHAnsi"/>
          <w:b/>
          <w:bCs/>
        </w:rPr>
        <w:t xml:space="preserve">r., o godzinie </w:t>
      </w:r>
      <w:r w:rsidR="00B571FE" w:rsidRPr="005A1D07">
        <w:rPr>
          <w:rFonts w:ascii="Cambria" w:hAnsi="Cambria" w:cstheme="minorHAnsi"/>
          <w:b/>
          <w:bCs/>
        </w:rPr>
        <w:t>09</w:t>
      </w:r>
      <w:r w:rsidR="00881B0C" w:rsidRPr="005A1D07">
        <w:rPr>
          <w:rFonts w:ascii="Cambria" w:hAnsi="Cambria" w:cstheme="minorHAnsi"/>
          <w:b/>
          <w:bCs/>
        </w:rPr>
        <w:t>.</w:t>
      </w:r>
      <w:r w:rsidR="00B571FE" w:rsidRPr="005A1D07">
        <w:rPr>
          <w:rFonts w:ascii="Cambria" w:hAnsi="Cambria" w:cstheme="minorHAnsi"/>
          <w:b/>
          <w:bCs/>
        </w:rPr>
        <w:t>0</w:t>
      </w:r>
      <w:r w:rsidR="00881B0C" w:rsidRPr="005A1D07">
        <w:rPr>
          <w:rFonts w:ascii="Cambria" w:hAnsi="Cambria" w:cstheme="minorHAnsi"/>
          <w:b/>
          <w:bCs/>
        </w:rPr>
        <w:t>0</w:t>
      </w:r>
      <w:r w:rsidRPr="005A1D07">
        <w:rPr>
          <w:rFonts w:ascii="Cambria" w:hAnsi="Cambria" w:cstheme="minorHAnsi"/>
          <w:b/>
          <w:bCs/>
        </w:rPr>
        <w:t>.</w:t>
      </w:r>
    </w:p>
    <w:p w:rsidR="00121A5E" w:rsidRPr="005A1D07" w:rsidRDefault="00121A5E" w:rsidP="005C39BA">
      <w:pPr>
        <w:autoSpaceDE w:val="0"/>
        <w:autoSpaceDN w:val="0"/>
        <w:adjustRightInd w:val="0"/>
        <w:spacing w:after="0" w:line="276" w:lineRule="auto"/>
        <w:jc w:val="both"/>
        <w:rPr>
          <w:rFonts w:ascii="Cambria" w:hAnsi="Cambria" w:cstheme="minorHAnsi"/>
        </w:rPr>
      </w:pPr>
      <w:r w:rsidRPr="005A1D07">
        <w:rPr>
          <w:rFonts w:ascii="Cambria" w:hAnsi="Cambria" w:cstheme="minorHAnsi"/>
        </w:rPr>
        <w:t xml:space="preserve">2. Otwarcie ofert jest </w:t>
      </w:r>
      <w:r w:rsidR="00962A36" w:rsidRPr="005A1D07">
        <w:rPr>
          <w:rFonts w:ascii="Cambria" w:hAnsi="Cambria" w:cstheme="minorHAnsi"/>
        </w:rPr>
        <w:t>nie</w:t>
      </w:r>
      <w:r w:rsidRPr="005A1D07">
        <w:rPr>
          <w:rFonts w:ascii="Cambria" w:hAnsi="Cambria" w:cstheme="minorHAnsi"/>
        </w:rPr>
        <w:t>jawne.</w:t>
      </w:r>
    </w:p>
    <w:p w:rsidR="00121A5E" w:rsidRPr="005A1D07" w:rsidRDefault="00121A5E" w:rsidP="005C39BA">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3. Zamawiający, najpóźniej przed otwarciem ofert, udostępnia na stronie internetowej</w:t>
      </w:r>
      <w:r w:rsidR="00364E62" w:rsidRPr="005A1D07">
        <w:rPr>
          <w:rFonts w:ascii="Cambria" w:hAnsi="Cambria" w:cstheme="minorHAnsi"/>
        </w:rPr>
        <w:t xml:space="preserve"> </w:t>
      </w:r>
      <w:r w:rsidRPr="005A1D07">
        <w:rPr>
          <w:rFonts w:ascii="Cambria" w:hAnsi="Cambria" w:cstheme="minorHAnsi"/>
        </w:rPr>
        <w:t>prowadzonego postępowania informację o kwocie, jaką zamierza przeznaczyć na sfinansowanie</w:t>
      </w:r>
      <w:r w:rsidR="00364E62" w:rsidRPr="005A1D07">
        <w:rPr>
          <w:rFonts w:ascii="Cambria" w:hAnsi="Cambria" w:cstheme="minorHAnsi"/>
        </w:rPr>
        <w:t xml:space="preserve"> </w:t>
      </w:r>
      <w:r w:rsidRPr="005A1D07">
        <w:rPr>
          <w:rFonts w:ascii="Cambria" w:hAnsi="Cambria" w:cstheme="minorHAnsi"/>
        </w:rPr>
        <w:t>zamówienia.</w:t>
      </w:r>
    </w:p>
    <w:p w:rsidR="00121A5E" w:rsidRPr="005A1D07" w:rsidRDefault="00121A5E" w:rsidP="005C39BA">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4. Zamawiający, niezwłocznie po otwarciu ofert, udostępnia na stronie internetowej</w:t>
      </w:r>
      <w:r w:rsidR="00364E62" w:rsidRPr="005A1D07">
        <w:rPr>
          <w:rFonts w:ascii="Cambria" w:hAnsi="Cambria" w:cstheme="minorHAnsi"/>
        </w:rPr>
        <w:t xml:space="preserve"> </w:t>
      </w:r>
      <w:r w:rsidRPr="005A1D07">
        <w:rPr>
          <w:rFonts w:ascii="Cambria" w:hAnsi="Cambria" w:cstheme="minorHAnsi"/>
        </w:rPr>
        <w:t>prowadzonego postępowania informacje o:</w:t>
      </w:r>
    </w:p>
    <w:p w:rsidR="00121A5E" w:rsidRPr="005A1D07" w:rsidRDefault="00121A5E" w:rsidP="005C39BA">
      <w:pPr>
        <w:autoSpaceDE w:val="0"/>
        <w:autoSpaceDN w:val="0"/>
        <w:adjustRightInd w:val="0"/>
        <w:spacing w:after="0" w:line="276" w:lineRule="auto"/>
        <w:ind w:left="709" w:hanging="283"/>
        <w:jc w:val="both"/>
        <w:rPr>
          <w:rFonts w:ascii="Cambria" w:hAnsi="Cambria" w:cstheme="minorHAnsi"/>
        </w:rPr>
      </w:pPr>
      <w:r w:rsidRPr="005A1D07">
        <w:rPr>
          <w:rFonts w:ascii="Cambria" w:hAnsi="Cambria" w:cstheme="minorHAnsi"/>
        </w:rPr>
        <w:t>1</w:t>
      </w:r>
      <w:r w:rsidR="00881B0C" w:rsidRPr="005A1D07">
        <w:rPr>
          <w:rFonts w:ascii="Cambria" w:hAnsi="Cambria" w:cstheme="minorHAnsi"/>
        </w:rPr>
        <w:t>)</w:t>
      </w:r>
      <w:r w:rsidRPr="005A1D07">
        <w:rPr>
          <w:rFonts w:ascii="Cambria" w:hAnsi="Cambria" w:cstheme="minorHAnsi"/>
        </w:rPr>
        <w:t xml:space="preserve"> nazwach albo imionach i nazwiskach oraz siedzibach lub miejscach prowadzonej</w:t>
      </w:r>
      <w:r w:rsidR="00364E62" w:rsidRPr="005A1D07">
        <w:rPr>
          <w:rFonts w:ascii="Cambria" w:hAnsi="Cambria" w:cstheme="minorHAnsi"/>
        </w:rPr>
        <w:t xml:space="preserve"> </w:t>
      </w:r>
      <w:r w:rsidRPr="005A1D07">
        <w:rPr>
          <w:rFonts w:ascii="Cambria" w:hAnsi="Cambria" w:cstheme="minorHAnsi"/>
        </w:rPr>
        <w:t>działalności gospodarczej albo miejscach zamieszkania wykonawców, których oferty zostały</w:t>
      </w:r>
      <w:r w:rsidR="00364E62" w:rsidRPr="005A1D07">
        <w:rPr>
          <w:rFonts w:ascii="Cambria" w:hAnsi="Cambria" w:cstheme="minorHAnsi"/>
        </w:rPr>
        <w:t xml:space="preserve"> </w:t>
      </w:r>
      <w:r w:rsidRPr="005A1D07">
        <w:rPr>
          <w:rFonts w:ascii="Cambria" w:hAnsi="Cambria" w:cstheme="minorHAnsi"/>
        </w:rPr>
        <w:t>otwarte;</w:t>
      </w:r>
    </w:p>
    <w:p w:rsidR="00121A5E" w:rsidRPr="005A1D07" w:rsidRDefault="00121A5E" w:rsidP="005C39BA">
      <w:pPr>
        <w:autoSpaceDE w:val="0"/>
        <w:autoSpaceDN w:val="0"/>
        <w:adjustRightInd w:val="0"/>
        <w:spacing w:after="0" w:line="276" w:lineRule="auto"/>
        <w:ind w:left="426"/>
        <w:jc w:val="both"/>
        <w:rPr>
          <w:rFonts w:ascii="Cambria" w:hAnsi="Cambria" w:cstheme="minorHAnsi"/>
        </w:rPr>
      </w:pPr>
      <w:r w:rsidRPr="005A1D07">
        <w:rPr>
          <w:rFonts w:ascii="Cambria" w:hAnsi="Cambria" w:cstheme="minorHAnsi"/>
        </w:rPr>
        <w:t>2</w:t>
      </w:r>
      <w:r w:rsidR="00881B0C" w:rsidRPr="005A1D07">
        <w:rPr>
          <w:rFonts w:ascii="Cambria" w:hAnsi="Cambria" w:cstheme="minorHAnsi"/>
        </w:rPr>
        <w:t>)</w:t>
      </w:r>
      <w:r w:rsidRPr="005A1D07">
        <w:rPr>
          <w:rFonts w:ascii="Cambria" w:hAnsi="Cambria" w:cstheme="minorHAnsi"/>
        </w:rPr>
        <w:t xml:space="preserve"> cenach lub kosztach zawartych w ofertach.</w:t>
      </w:r>
    </w:p>
    <w:p w:rsidR="00121A5E" w:rsidRPr="005A1D07" w:rsidRDefault="00121A5E" w:rsidP="005C39BA">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5. W przypadku wystąpienia awarii systemu teleinformatycznego, która spowoduje brak</w:t>
      </w:r>
      <w:r w:rsidR="00364E62" w:rsidRPr="005A1D07">
        <w:rPr>
          <w:rFonts w:ascii="Cambria" w:hAnsi="Cambria" w:cstheme="minorHAnsi"/>
        </w:rPr>
        <w:t xml:space="preserve"> </w:t>
      </w:r>
      <w:r w:rsidRPr="005A1D07">
        <w:rPr>
          <w:rFonts w:ascii="Cambria" w:hAnsi="Cambria" w:cstheme="minorHAnsi"/>
        </w:rPr>
        <w:t>możliwości otwarcia ofert w terminie określonym przez Zamawiającego, otwarcie ofert nastąpi</w:t>
      </w:r>
      <w:r w:rsidR="00364E62" w:rsidRPr="005A1D07">
        <w:rPr>
          <w:rFonts w:ascii="Cambria" w:hAnsi="Cambria" w:cstheme="minorHAnsi"/>
        </w:rPr>
        <w:t xml:space="preserve"> </w:t>
      </w:r>
      <w:r w:rsidRPr="005A1D07">
        <w:rPr>
          <w:rFonts w:ascii="Cambria" w:hAnsi="Cambria" w:cstheme="minorHAnsi"/>
        </w:rPr>
        <w:t>niezwłocznie po usunięciu awarii.</w:t>
      </w:r>
    </w:p>
    <w:p w:rsidR="00121A5E" w:rsidRPr="005A1D07" w:rsidRDefault="00121A5E" w:rsidP="005C39BA">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6. Zamawiający poinformuje o zmianie terminu otwarcia ofert na stronie internetowej</w:t>
      </w:r>
      <w:r w:rsidR="00364E62" w:rsidRPr="005A1D07">
        <w:rPr>
          <w:rFonts w:ascii="Cambria" w:hAnsi="Cambria" w:cstheme="minorHAnsi"/>
        </w:rPr>
        <w:t xml:space="preserve"> </w:t>
      </w:r>
      <w:r w:rsidRPr="005A1D07">
        <w:rPr>
          <w:rFonts w:ascii="Cambria" w:hAnsi="Cambria" w:cstheme="minorHAnsi"/>
        </w:rPr>
        <w:t>prowadzonego postępowania.</w:t>
      </w:r>
    </w:p>
    <w:p w:rsidR="00121A5E" w:rsidRPr="005A1D07" w:rsidRDefault="00121A5E" w:rsidP="001E5282">
      <w:pPr>
        <w:pStyle w:val="Nagwek1"/>
        <w:rPr>
          <w:rFonts w:ascii="Cambria" w:hAnsi="Cambria"/>
          <w:sz w:val="22"/>
          <w:szCs w:val="22"/>
        </w:rPr>
      </w:pPr>
      <w:bookmarkStart w:id="34" w:name="_Toc106621968"/>
      <w:r w:rsidRPr="005A1D07">
        <w:rPr>
          <w:rFonts w:ascii="Cambria" w:hAnsi="Cambria"/>
          <w:sz w:val="22"/>
          <w:szCs w:val="22"/>
        </w:rPr>
        <w:t xml:space="preserve">XIX. </w:t>
      </w:r>
      <w:r w:rsidR="00760AC9" w:rsidRPr="005A1D07">
        <w:rPr>
          <w:rFonts w:ascii="Cambria" w:hAnsi="Cambria"/>
          <w:sz w:val="22"/>
          <w:szCs w:val="22"/>
        </w:rPr>
        <w:t>Opis sposobu obliczenia ceny.</w:t>
      </w:r>
      <w:bookmarkEnd w:id="34"/>
    </w:p>
    <w:p w:rsidR="005C39BA" w:rsidRPr="005A1D07" w:rsidRDefault="005C39BA" w:rsidP="00121A5E">
      <w:pPr>
        <w:autoSpaceDE w:val="0"/>
        <w:autoSpaceDN w:val="0"/>
        <w:adjustRightInd w:val="0"/>
        <w:spacing w:after="0" w:line="240" w:lineRule="auto"/>
        <w:rPr>
          <w:rFonts w:ascii="Cambria" w:hAnsi="Cambria" w:cs="Verdana"/>
          <w:b/>
          <w:bCs/>
        </w:rPr>
      </w:pPr>
    </w:p>
    <w:p w:rsidR="00253BCF" w:rsidRPr="005A1D0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5A1D07">
        <w:rPr>
          <w:rFonts w:ascii="Cambria" w:hAnsi="Cambria" w:cstheme="minorHAnsi"/>
          <w:sz w:val="22"/>
          <w:szCs w:val="22"/>
        </w:rPr>
        <w:t>Cena jednostkowa będzie zawierała wszystkie koszty związane z realizacją zamówienia</w:t>
      </w:r>
      <w:r w:rsidR="00364E62" w:rsidRPr="005A1D07">
        <w:rPr>
          <w:rFonts w:ascii="Cambria" w:hAnsi="Cambria" w:cstheme="minorHAnsi"/>
          <w:sz w:val="22"/>
          <w:szCs w:val="22"/>
        </w:rPr>
        <w:t xml:space="preserve">                         </w:t>
      </w:r>
      <w:r w:rsidRPr="005A1D07">
        <w:rPr>
          <w:rFonts w:ascii="Cambria" w:hAnsi="Cambria" w:cstheme="minorHAnsi"/>
          <w:sz w:val="22"/>
          <w:szCs w:val="22"/>
        </w:rPr>
        <w:t>i będzie podana w polskich złotych z dokładnością do dwóch miejsc po przecinku.</w:t>
      </w:r>
    </w:p>
    <w:p w:rsidR="00253BCF" w:rsidRPr="005A1D0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5A1D07">
        <w:rPr>
          <w:rFonts w:ascii="Cambria" w:hAnsi="Cambria" w:cstheme="minorHAnsi"/>
          <w:sz w:val="22"/>
          <w:szCs w:val="22"/>
        </w:rPr>
        <w:t>Zamawiający wymaga zachowania niezmienności cen przez okres trwania umowy licząc od dnia podpisania umowy.</w:t>
      </w:r>
    </w:p>
    <w:p w:rsidR="00253BCF" w:rsidRPr="005A1D0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5A1D07">
        <w:rPr>
          <w:rFonts w:ascii="Cambria" w:hAnsi="Cambria" w:cstheme="minorHAnsi"/>
          <w:sz w:val="22"/>
          <w:szCs w:val="22"/>
        </w:rPr>
        <w:t>Cena oferty zostanie wyliczona przez Wykonawcę w oparciu o kosztorys ofertow</w:t>
      </w:r>
      <w:r w:rsidR="006F71AF">
        <w:rPr>
          <w:rFonts w:ascii="Cambria" w:hAnsi="Cambria" w:cstheme="minorHAnsi"/>
          <w:sz w:val="22"/>
          <w:szCs w:val="22"/>
        </w:rPr>
        <w:t>y</w:t>
      </w:r>
      <w:r w:rsidRPr="005A1D07">
        <w:rPr>
          <w:rFonts w:ascii="Cambria" w:hAnsi="Cambria" w:cstheme="minorHAnsi"/>
          <w:sz w:val="22"/>
          <w:szCs w:val="22"/>
        </w:rPr>
        <w:t xml:space="preserve"> sporządzon</w:t>
      </w:r>
      <w:r w:rsidR="006F71AF">
        <w:rPr>
          <w:rFonts w:ascii="Cambria" w:hAnsi="Cambria" w:cstheme="minorHAnsi"/>
          <w:sz w:val="22"/>
          <w:szCs w:val="22"/>
        </w:rPr>
        <w:t>y</w:t>
      </w:r>
      <w:r w:rsidRPr="005A1D07">
        <w:rPr>
          <w:rFonts w:ascii="Cambria" w:hAnsi="Cambria" w:cstheme="minorHAnsi"/>
          <w:sz w:val="22"/>
          <w:szCs w:val="22"/>
        </w:rPr>
        <w:t xml:space="preserve"> na formularzu, którego wzór stanowi kosztorys</w:t>
      </w:r>
      <w:r w:rsidR="006F71AF">
        <w:rPr>
          <w:rFonts w:ascii="Cambria" w:hAnsi="Cambria" w:cstheme="minorHAnsi"/>
          <w:sz w:val="22"/>
          <w:szCs w:val="22"/>
        </w:rPr>
        <w:t xml:space="preserve"> ofertowy</w:t>
      </w:r>
      <w:r w:rsidRPr="005A1D07">
        <w:rPr>
          <w:rFonts w:ascii="Cambria" w:hAnsi="Cambria" w:cstheme="minorHAnsi"/>
          <w:sz w:val="22"/>
          <w:szCs w:val="22"/>
        </w:rPr>
        <w:t xml:space="preserve"> (ślep</w:t>
      </w:r>
      <w:r w:rsidR="006F71AF">
        <w:rPr>
          <w:rFonts w:ascii="Cambria" w:hAnsi="Cambria" w:cstheme="minorHAnsi"/>
          <w:sz w:val="22"/>
          <w:szCs w:val="22"/>
        </w:rPr>
        <w:t>y</w:t>
      </w:r>
      <w:r w:rsidRPr="005A1D07">
        <w:rPr>
          <w:rFonts w:ascii="Cambria" w:hAnsi="Cambria" w:cstheme="minorHAnsi"/>
          <w:sz w:val="22"/>
          <w:szCs w:val="22"/>
        </w:rPr>
        <w:t xml:space="preserve">). </w:t>
      </w:r>
    </w:p>
    <w:p w:rsidR="00253BCF" w:rsidRPr="005A1D0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5A1D07">
        <w:rPr>
          <w:rFonts w:ascii="Cambria" w:hAnsi="Cambria" w:cstheme="minorHAnsi"/>
          <w:sz w:val="22"/>
          <w:szCs w:val="22"/>
        </w:rPr>
        <w:t>Kosztorys ofertow</w:t>
      </w:r>
      <w:r w:rsidR="006F71AF">
        <w:rPr>
          <w:rFonts w:ascii="Cambria" w:hAnsi="Cambria" w:cstheme="minorHAnsi"/>
          <w:sz w:val="22"/>
          <w:szCs w:val="22"/>
        </w:rPr>
        <w:t>y</w:t>
      </w:r>
      <w:r w:rsidRPr="005A1D07">
        <w:rPr>
          <w:rFonts w:ascii="Cambria" w:hAnsi="Cambria" w:cstheme="minorHAnsi"/>
          <w:sz w:val="22"/>
          <w:szCs w:val="22"/>
        </w:rPr>
        <w:t>, o który</w:t>
      </w:r>
      <w:r w:rsidR="006F71AF">
        <w:rPr>
          <w:rFonts w:ascii="Cambria" w:hAnsi="Cambria" w:cstheme="minorHAnsi"/>
          <w:sz w:val="22"/>
          <w:szCs w:val="22"/>
        </w:rPr>
        <w:t>m</w:t>
      </w:r>
      <w:r w:rsidRPr="005A1D07">
        <w:rPr>
          <w:rFonts w:ascii="Cambria" w:hAnsi="Cambria" w:cstheme="minorHAnsi"/>
          <w:sz w:val="22"/>
          <w:szCs w:val="22"/>
        </w:rPr>
        <w:t xml:space="preserve"> mowa w ust. 3 należy sporządzić metodą kalkulacji uproszczonej ściśle według kolejności pozycji wyszczególnionych w  kosztorys</w:t>
      </w:r>
      <w:r w:rsidR="006F71AF">
        <w:rPr>
          <w:rFonts w:ascii="Cambria" w:hAnsi="Cambria" w:cstheme="minorHAnsi"/>
          <w:sz w:val="22"/>
          <w:szCs w:val="22"/>
        </w:rPr>
        <w:t>ie</w:t>
      </w:r>
      <w:r w:rsidRPr="005A1D07">
        <w:rPr>
          <w:rFonts w:ascii="Cambria" w:hAnsi="Cambria" w:cstheme="minorHAnsi"/>
          <w:sz w:val="22"/>
          <w:szCs w:val="22"/>
        </w:rPr>
        <w:t xml:space="preserve">  ofertowy</w:t>
      </w:r>
      <w:r w:rsidR="006F71AF">
        <w:rPr>
          <w:rFonts w:ascii="Cambria" w:hAnsi="Cambria" w:cstheme="minorHAnsi"/>
          <w:sz w:val="22"/>
          <w:szCs w:val="22"/>
        </w:rPr>
        <w:t>m</w:t>
      </w:r>
      <w:r w:rsidRPr="005A1D07">
        <w:rPr>
          <w:rFonts w:ascii="Cambria" w:hAnsi="Cambria" w:cstheme="minorHAnsi"/>
          <w:sz w:val="22"/>
          <w:szCs w:val="22"/>
        </w:rPr>
        <w:t xml:space="preserve">. Wykonawca </w:t>
      </w:r>
      <w:r w:rsidRPr="005A1D07">
        <w:rPr>
          <w:rFonts w:ascii="Cambria" w:hAnsi="Cambria" w:cstheme="minorHAnsi"/>
          <w:sz w:val="22"/>
          <w:szCs w:val="22"/>
        </w:rPr>
        <w:lastRenderedPageBreak/>
        <w:t xml:space="preserve">określi ceny jednostkowe netto oraz wartości netto dla wszystkich pozycji wymienionych </w:t>
      </w:r>
      <w:r w:rsidR="006F71AF">
        <w:rPr>
          <w:rFonts w:ascii="Cambria" w:hAnsi="Cambria" w:cstheme="minorHAnsi"/>
          <w:sz w:val="22"/>
          <w:szCs w:val="22"/>
        </w:rPr>
        <w:t xml:space="preserve">                        </w:t>
      </w:r>
      <w:r w:rsidRPr="005A1D07">
        <w:rPr>
          <w:rFonts w:ascii="Cambria" w:hAnsi="Cambria" w:cstheme="minorHAnsi"/>
          <w:sz w:val="22"/>
          <w:szCs w:val="22"/>
        </w:rPr>
        <w:t>w kosztorys</w:t>
      </w:r>
      <w:r w:rsidR="006F71AF">
        <w:rPr>
          <w:rFonts w:ascii="Cambria" w:hAnsi="Cambria" w:cstheme="minorHAnsi"/>
          <w:sz w:val="22"/>
          <w:szCs w:val="22"/>
        </w:rPr>
        <w:t>ie ofertowym</w:t>
      </w:r>
      <w:r w:rsidRPr="005A1D07">
        <w:rPr>
          <w:rFonts w:ascii="Cambria" w:hAnsi="Cambria" w:cstheme="minorHAnsi"/>
          <w:sz w:val="22"/>
          <w:szCs w:val="22"/>
        </w:rPr>
        <w:t xml:space="preserve"> oraz wyliczy cenę oferty brutto.</w:t>
      </w:r>
    </w:p>
    <w:p w:rsidR="00253BCF" w:rsidRPr="005A1D0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5A1D07">
        <w:rPr>
          <w:rFonts w:ascii="Cambria" w:hAnsi="Cambria" w:cstheme="minorHAnsi"/>
          <w:sz w:val="22"/>
          <w:szCs w:val="22"/>
        </w:rPr>
        <w:t>Wykonawca obliczając cenę oferty musi uwzględnić w kosztorys</w:t>
      </w:r>
      <w:r w:rsidR="006F71AF">
        <w:rPr>
          <w:rFonts w:ascii="Cambria" w:hAnsi="Cambria" w:cstheme="minorHAnsi"/>
          <w:sz w:val="22"/>
          <w:szCs w:val="22"/>
        </w:rPr>
        <w:t>ie</w:t>
      </w:r>
      <w:r w:rsidRPr="005A1D07">
        <w:rPr>
          <w:rFonts w:ascii="Cambria" w:hAnsi="Cambria" w:cstheme="minorHAnsi"/>
          <w:sz w:val="22"/>
          <w:szCs w:val="22"/>
        </w:rPr>
        <w:t xml:space="preserve"> ofertowy</w:t>
      </w:r>
      <w:r w:rsidR="006F71AF">
        <w:rPr>
          <w:rFonts w:ascii="Cambria" w:hAnsi="Cambria" w:cstheme="minorHAnsi"/>
          <w:sz w:val="22"/>
          <w:szCs w:val="22"/>
        </w:rPr>
        <w:t xml:space="preserve">m </w:t>
      </w:r>
      <w:r w:rsidRPr="005A1D07">
        <w:rPr>
          <w:rFonts w:ascii="Cambria" w:hAnsi="Cambria" w:cstheme="minorHAnsi"/>
          <w:sz w:val="22"/>
          <w:szCs w:val="22"/>
        </w:rPr>
        <w:t xml:space="preserve"> wszystkie pozycje przedmiarowe opisane w kosztorys</w:t>
      </w:r>
      <w:r w:rsidR="006F71AF">
        <w:rPr>
          <w:rFonts w:ascii="Cambria" w:hAnsi="Cambria" w:cstheme="minorHAnsi"/>
          <w:sz w:val="22"/>
          <w:szCs w:val="22"/>
        </w:rPr>
        <w:t>ie</w:t>
      </w:r>
      <w:r w:rsidRPr="005A1D07">
        <w:rPr>
          <w:rFonts w:ascii="Cambria" w:hAnsi="Cambria" w:cstheme="minorHAnsi"/>
          <w:sz w:val="22"/>
          <w:szCs w:val="22"/>
        </w:rPr>
        <w:t xml:space="preserve"> ofertowy</w:t>
      </w:r>
      <w:r w:rsidR="006F71AF">
        <w:rPr>
          <w:rFonts w:ascii="Cambria" w:hAnsi="Cambria" w:cstheme="minorHAnsi"/>
          <w:sz w:val="22"/>
          <w:szCs w:val="22"/>
        </w:rPr>
        <w:t>m</w:t>
      </w:r>
      <w:r w:rsidRPr="005A1D07">
        <w:rPr>
          <w:rFonts w:ascii="Cambria" w:hAnsi="Cambria" w:cstheme="minorHAnsi"/>
          <w:sz w:val="22"/>
          <w:szCs w:val="22"/>
        </w:rPr>
        <w:t>. Wykonawca nie może samodzielnie wprowadzić zmian do kosztorys</w:t>
      </w:r>
      <w:r w:rsidR="006F71AF">
        <w:rPr>
          <w:rFonts w:ascii="Cambria" w:hAnsi="Cambria" w:cstheme="minorHAnsi"/>
          <w:sz w:val="22"/>
          <w:szCs w:val="22"/>
        </w:rPr>
        <w:t>u</w:t>
      </w:r>
      <w:r w:rsidRPr="005A1D07">
        <w:rPr>
          <w:rFonts w:ascii="Cambria" w:hAnsi="Cambria" w:cstheme="minorHAnsi"/>
          <w:sz w:val="22"/>
          <w:szCs w:val="22"/>
        </w:rPr>
        <w:t xml:space="preserve"> ofertow</w:t>
      </w:r>
      <w:r w:rsidR="006F71AF">
        <w:rPr>
          <w:rFonts w:ascii="Cambria" w:hAnsi="Cambria" w:cstheme="minorHAnsi"/>
          <w:sz w:val="22"/>
          <w:szCs w:val="22"/>
        </w:rPr>
        <w:t>ego</w:t>
      </w:r>
      <w:r w:rsidRPr="005A1D07">
        <w:rPr>
          <w:rFonts w:ascii="Cambria" w:hAnsi="Cambria" w:cstheme="minorHAnsi"/>
          <w:sz w:val="22"/>
          <w:szCs w:val="22"/>
        </w:rPr>
        <w:t>.</w:t>
      </w:r>
    </w:p>
    <w:p w:rsidR="00253BCF" w:rsidRPr="005A1D0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5A1D07">
        <w:rPr>
          <w:rFonts w:ascii="Cambria" w:hAnsi="Cambria" w:cstheme="minorHAnsi"/>
          <w:sz w:val="22"/>
          <w:szCs w:val="22"/>
        </w:rPr>
        <w:t xml:space="preserve">Cena musi być podana w </w:t>
      </w:r>
      <w:r w:rsidRPr="005A1D07">
        <w:rPr>
          <w:rFonts w:ascii="Cambria" w:hAnsi="Cambria" w:cstheme="minorHAnsi"/>
          <w:b/>
          <w:sz w:val="22"/>
          <w:szCs w:val="22"/>
        </w:rPr>
        <w:t>złotych</w:t>
      </w:r>
      <w:r w:rsidR="00364E62" w:rsidRPr="005A1D07">
        <w:rPr>
          <w:rFonts w:ascii="Cambria" w:hAnsi="Cambria" w:cstheme="minorHAnsi"/>
          <w:b/>
          <w:sz w:val="22"/>
          <w:szCs w:val="22"/>
        </w:rPr>
        <w:t xml:space="preserve"> </w:t>
      </w:r>
      <w:r w:rsidRPr="005A1D07">
        <w:rPr>
          <w:rFonts w:ascii="Cambria" w:hAnsi="Cambria" w:cstheme="minorHAnsi"/>
          <w:b/>
          <w:sz w:val="22"/>
          <w:szCs w:val="22"/>
        </w:rPr>
        <w:t>polskich</w:t>
      </w:r>
      <w:r w:rsidRPr="005A1D07">
        <w:rPr>
          <w:rFonts w:ascii="Cambria" w:hAnsi="Cambria" w:cstheme="minorHAnsi"/>
          <w:sz w:val="22"/>
          <w:szCs w:val="22"/>
        </w:rPr>
        <w:t xml:space="preserve"> cyfrowo i słownie, w zaokrągleniu do drugiego miejsca po   przecinku.</w:t>
      </w:r>
    </w:p>
    <w:p w:rsidR="00253BCF" w:rsidRPr="005A1D0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5A1D07">
        <w:rPr>
          <w:rFonts w:ascii="Cambria" w:eastAsia="Calibri" w:hAnsi="Cambria" w:cstheme="minorHAnsi"/>
          <w:sz w:val="22"/>
          <w:szCs w:val="22"/>
        </w:rPr>
        <w:t xml:space="preserve">Jeżeli w zaoferowanej cenie są towary których nabycie prowadzi do powstania </w:t>
      </w:r>
      <w:r w:rsidR="00364E62" w:rsidRPr="005A1D07">
        <w:rPr>
          <w:rFonts w:ascii="Cambria" w:eastAsia="Calibri" w:hAnsi="Cambria" w:cstheme="minorHAnsi"/>
          <w:sz w:val="22"/>
          <w:szCs w:val="22"/>
        </w:rPr>
        <w:t xml:space="preserve">  </w:t>
      </w:r>
      <w:r w:rsidR="005A1D07">
        <w:rPr>
          <w:rFonts w:ascii="Cambria" w:eastAsia="Calibri" w:hAnsi="Cambria" w:cstheme="minorHAnsi"/>
          <w:sz w:val="22"/>
          <w:szCs w:val="22"/>
        </w:rPr>
        <w:t xml:space="preserve">              </w:t>
      </w:r>
      <w:r w:rsidR="00364E62" w:rsidRPr="005A1D07">
        <w:rPr>
          <w:rFonts w:ascii="Cambria" w:eastAsia="Calibri" w:hAnsi="Cambria" w:cstheme="minorHAnsi"/>
          <w:sz w:val="22"/>
          <w:szCs w:val="22"/>
        </w:rPr>
        <w:t xml:space="preserve">                                      </w:t>
      </w:r>
      <w:r w:rsidRPr="005A1D07">
        <w:rPr>
          <w:rFonts w:ascii="Cambria" w:eastAsia="Calibri" w:hAnsi="Cambria" w:cstheme="minorHAnsi"/>
          <w:sz w:val="22"/>
          <w:szCs w:val="22"/>
        </w:rPr>
        <w:t>u zamawiającego obowiązku podatkowego zgodnie z przepisami o podatku od towarów i usług (VAT) to wykonawca wraz z ofertą składa o tym informację wskazując nazwę (rodzaj) towaru lub usługi, których dostawa lub świadczenie będzie prowadzić do jego powstania, oraz wskazując ich wartość bez kwoty podatku.</w:t>
      </w:r>
    </w:p>
    <w:p w:rsidR="00253BCF" w:rsidRPr="005A1D07" w:rsidRDefault="00253BCF" w:rsidP="00253BCF">
      <w:pPr>
        <w:pStyle w:val="Tekstpodstawowy"/>
        <w:spacing w:after="60" w:line="276" w:lineRule="auto"/>
        <w:ind w:left="142"/>
        <w:jc w:val="both"/>
        <w:rPr>
          <w:rFonts w:ascii="Cambria" w:hAnsi="Cambria" w:cstheme="minorHAnsi"/>
          <w:b/>
          <w:smallCaps/>
          <w:sz w:val="22"/>
          <w:szCs w:val="22"/>
        </w:rPr>
      </w:pPr>
      <w:r w:rsidRPr="005A1D07">
        <w:rPr>
          <w:rFonts w:ascii="Cambria" w:eastAsia="Arial Unicode MS" w:hAnsi="Cambria" w:cstheme="minorHAnsi"/>
          <w:b/>
          <w:sz w:val="22"/>
          <w:szCs w:val="22"/>
        </w:rPr>
        <w:t>Niezłożenie przez Wykonawcę informacji będzie oznaczało, że taki obowiązek nie powstaje.</w:t>
      </w:r>
    </w:p>
    <w:p w:rsidR="00253BCF" w:rsidRPr="005A1D0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5A1D07">
        <w:rPr>
          <w:rFonts w:ascii="Cambria" w:eastAsia="Calibri" w:hAnsi="Cambria" w:cstheme="minorHAnsi"/>
          <w:sz w:val="22"/>
          <w:szCs w:val="22"/>
        </w:rPr>
        <w:t>W okolicznościach o których mowa w ust. 5 zamawiający w celu oceny takiej oferty dolicza do przedstawionej w niej ceny podatek VAT, który miałby obowiązek rozliczyć zgodnie z tymi przepisami.</w:t>
      </w:r>
    </w:p>
    <w:p w:rsidR="00121A5E" w:rsidRPr="005A1D07" w:rsidRDefault="00121A5E" w:rsidP="00760AC9">
      <w:pPr>
        <w:pStyle w:val="Nagwek1"/>
        <w:ind w:left="426" w:hanging="426"/>
        <w:jc w:val="both"/>
        <w:rPr>
          <w:rFonts w:ascii="Cambria" w:hAnsi="Cambria" w:cstheme="minorHAnsi"/>
          <w:sz w:val="22"/>
          <w:szCs w:val="22"/>
        </w:rPr>
      </w:pPr>
      <w:bookmarkStart w:id="35" w:name="_Toc106621969"/>
      <w:r w:rsidRPr="005A1D07">
        <w:rPr>
          <w:rFonts w:ascii="Cambria" w:hAnsi="Cambria" w:cstheme="minorHAnsi"/>
          <w:sz w:val="22"/>
          <w:szCs w:val="22"/>
        </w:rPr>
        <w:t xml:space="preserve">XX. </w:t>
      </w:r>
      <w:r w:rsidR="00760AC9" w:rsidRPr="005A1D07">
        <w:rPr>
          <w:rFonts w:ascii="Cambria" w:hAnsi="Cambria" w:cstheme="minorHAnsi"/>
          <w:sz w:val="22"/>
          <w:szCs w:val="22"/>
        </w:rPr>
        <w:t>Opis kryteriów, którymi zamawiający będzie się kierował przy wyborze</w:t>
      </w:r>
      <w:r w:rsidR="005A1D07">
        <w:rPr>
          <w:rFonts w:ascii="Cambria" w:hAnsi="Cambria" w:cstheme="minorHAnsi"/>
          <w:sz w:val="22"/>
          <w:szCs w:val="22"/>
        </w:rPr>
        <w:t xml:space="preserve"> </w:t>
      </w:r>
      <w:r w:rsidR="00760AC9" w:rsidRPr="005A1D07">
        <w:rPr>
          <w:rFonts w:ascii="Cambria" w:hAnsi="Cambria" w:cstheme="minorHAnsi"/>
          <w:sz w:val="22"/>
          <w:szCs w:val="22"/>
        </w:rPr>
        <w:t>oferty,</w:t>
      </w:r>
      <w:r w:rsidR="00760AC9" w:rsidRPr="005A1D07">
        <w:rPr>
          <w:rFonts w:ascii="Cambria" w:hAnsi="Cambria" w:cstheme="minorHAnsi"/>
          <w:sz w:val="22"/>
          <w:szCs w:val="22"/>
        </w:rPr>
        <w:br/>
        <w:t>wraz z podaniem wag tych kryteriów i sposobu oceny ofert.</w:t>
      </w:r>
      <w:bookmarkEnd w:id="35"/>
    </w:p>
    <w:p w:rsidR="00452E23" w:rsidRPr="005A1D07" w:rsidRDefault="00452E23" w:rsidP="00121A5E">
      <w:pPr>
        <w:autoSpaceDE w:val="0"/>
        <w:autoSpaceDN w:val="0"/>
        <w:adjustRightInd w:val="0"/>
        <w:spacing w:after="0" w:line="240" w:lineRule="auto"/>
        <w:rPr>
          <w:rFonts w:ascii="Cambria" w:hAnsi="Cambria" w:cstheme="minorHAnsi"/>
          <w:b/>
          <w:bCs/>
        </w:rPr>
      </w:pPr>
    </w:p>
    <w:p w:rsidR="00121A5E" w:rsidRPr="005A1D07" w:rsidRDefault="00121A5E" w:rsidP="00121A5E">
      <w:pPr>
        <w:autoSpaceDE w:val="0"/>
        <w:autoSpaceDN w:val="0"/>
        <w:adjustRightInd w:val="0"/>
        <w:spacing w:after="0" w:line="240" w:lineRule="auto"/>
        <w:rPr>
          <w:rFonts w:ascii="Cambria" w:hAnsi="Cambria" w:cstheme="minorHAnsi"/>
        </w:rPr>
      </w:pPr>
      <w:r w:rsidRPr="005A1D07">
        <w:rPr>
          <w:rFonts w:ascii="Cambria" w:hAnsi="Cambria" w:cstheme="minorHAnsi"/>
        </w:rPr>
        <w:t>1. Przy wyborze oferty Zamawiający będzie się kierował następującymi kryteriami.</w:t>
      </w:r>
    </w:p>
    <w:p w:rsidR="00452E23" w:rsidRPr="005A1D07" w:rsidRDefault="00452E23" w:rsidP="00452E23">
      <w:pPr>
        <w:pStyle w:val="Nagwek4"/>
        <w:shd w:val="clear" w:color="auto" w:fill="auto"/>
        <w:spacing w:line="276" w:lineRule="auto"/>
        <w:ind w:left="1211"/>
        <w:jc w:val="both"/>
        <w:rPr>
          <w:rFonts w:ascii="Cambria" w:hAnsi="Cambria" w:cstheme="minorHAnsi"/>
          <w:b w:val="0"/>
          <w:bCs w:val="0"/>
          <w:sz w:val="22"/>
          <w:szCs w:val="22"/>
        </w:rPr>
      </w:pPr>
    </w:p>
    <w:tbl>
      <w:tblPr>
        <w:tblW w:w="8363" w:type="dxa"/>
        <w:tblInd w:w="106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5670"/>
        <w:gridCol w:w="1559"/>
      </w:tblGrid>
      <w:tr w:rsidR="005925B2" w:rsidRPr="005A1D07" w:rsidTr="000D4BA7">
        <w:trPr>
          <w:cantSplit/>
          <w:trHeight w:val="187"/>
        </w:trPr>
        <w:tc>
          <w:tcPr>
            <w:tcW w:w="1134" w:type="dxa"/>
            <w:tcBorders>
              <w:top w:val="double" w:sz="4" w:space="0" w:color="auto"/>
              <w:left w:val="double" w:sz="4" w:space="0" w:color="auto"/>
              <w:bottom w:val="double" w:sz="4" w:space="0" w:color="auto"/>
              <w:right w:val="double" w:sz="4" w:space="0" w:color="auto"/>
            </w:tcBorders>
            <w:vAlign w:val="center"/>
          </w:tcPr>
          <w:p w:rsidR="005925B2" w:rsidRPr="005A1D07" w:rsidRDefault="005925B2" w:rsidP="000D4BA7">
            <w:pPr>
              <w:spacing w:before="60" w:after="60" w:line="276" w:lineRule="auto"/>
              <w:jc w:val="center"/>
              <w:rPr>
                <w:rFonts w:ascii="Cambria" w:hAnsi="Cambria" w:cs="Arial"/>
                <w:b/>
              </w:rPr>
            </w:pPr>
            <w:r w:rsidRPr="005A1D07">
              <w:rPr>
                <w:rFonts w:ascii="Cambria" w:hAnsi="Cambria" w:cs="Arial"/>
                <w:b/>
              </w:rPr>
              <w:t>Nr kryt.</w:t>
            </w:r>
          </w:p>
        </w:tc>
        <w:tc>
          <w:tcPr>
            <w:tcW w:w="5670" w:type="dxa"/>
            <w:tcBorders>
              <w:top w:val="double" w:sz="4" w:space="0" w:color="auto"/>
              <w:left w:val="double" w:sz="4" w:space="0" w:color="auto"/>
              <w:bottom w:val="double" w:sz="4" w:space="0" w:color="auto"/>
              <w:right w:val="double" w:sz="4" w:space="0" w:color="auto"/>
            </w:tcBorders>
            <w:vAlign w:val="center"/>
          </w:tcPr>
          <w:p w:rsidR="005925B2" w:rsidRPr="005A1D07" w:rsidRDefault="005925B2" w:rsidP="000D4BA7">
            <w:pPr>
              <w:pStyle w:val="Nagwek7"/>
              <w:spacing w:line="276" w:lineRule="auto"/>
              <w:jc w:val="center"/>
              <w:rPr>
                <w:rFonts w:ascii="Cambria" w:hAnsi="Cambria" w:cs="Arial"/>
                <w:b/>
                <w:color w:val="auto"/>
              </w:rPr>
            </w:pPr>
            <w:r w:rsidRPr="005A1D07">
              <w:rPr>
                <w:rFonts w:ascii="Cambria" w:hAnsi="Cambria" w:cs="Arial"/>
                <w:b/>
                <w:color w:val="auto"/>
              </w:rPr>
              <w:t>Opis kryteriów oceny</w:t>
            </w:r>
          </w:p>
        </w:tc>
        <w:tc>
          <w:tcPr>
            <w:tcW w:w="1559" w:type="dxa"/>
            <w:tcBorders>
              <w:top w:val="double" w:sz="4" w:space="0" w:color="auto"/>
              <w:left w:val="double" w:sz="4" w:space="0" w:color="auto"/>
              <w:bottom w:val="double" w:sz="4" w:space="0" w:color="auto"/>
              <w:right w:val="double" w:sz="4" w:space="0" w:color="auto"/>
            </w:tcBorders>
            <w:vAlign w:val="center"/>
          </w:tcPr>
          <w:p w:rsidR="005925B2" w:rsidRPr="005A1D07" w:rsidRDefault="005925B2" w:rsidP="000D4BA7">
            <w:pPr>
              <w:spacing w:before="60" w:after="60" w:line="276" w:lineRule="auto"/>
              <w:jc w:val="center"/>
              <w:rPr>
                <w:rFonts w:ascii="Cambria" w:hAnsi="Cambria" w:cs="Arial"/>
                <w:b/>
              </w:rPr>
            </w:pPr>
            <w:r w:rsidRPr="005A1D07">
              <w:rPr>
                <w:rFonts w:ascii="Cambria" w:hAnsi="Cambria" w:cs="Arial"/>
                <w:b/>
              </w:rPr>
              <w:t>Znaczenie</w:t>
            </w:r>
          </w:p>
        </w:tc>
      </w:tr>
      <w:tr w:rsidR="005925B2" w:rsidRPr="005A1D07" w:rsidTr="000D4BA7">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tcPr>
          <w:p w:rsidR="005925B2" w:rsidRPr="005A1D07" w:rsidRDefault="005925B2" w:rsidP="000D4BA7">
            <w:pPr>
              <w:spacing w:before="60" w:after="60" w:line="276" w:lineRule="auto"/>
              <w:jc w:val="center"/>
              <w:rPr>
                <w:rFonts w:ascii="Cambria" w:hAnsi="Cambria" w:cs="Arial"/>
                <w:b/>
                <w:bCs/>
              </w:rPr>
            </w:pPr>
            <w:r w:rsidRPr="005A1D07">
              <w:rPr>
                <w:rFonts w:ascii="Cambria" w:hAnsi="Cambria" w:cs="Arial"/>
                <w:b/>
                <w:bCs/>
              </w:rPr>
              <w:t>1</w:t>
            </w:r>
          </w:p>
        </w:tc>
        <w:tc>
          <w:tcPr>
            <w:tcW w:w="5670" w:type="dxa"/>
            <w:tcBorders>
              <w:top w:val="double" w:sz="4" w:space="0" w:color="auto"/>
              <w:left w:val="double" w:sz="4" w:space="0" w:color="auto"/>
              <w:bottom w:val="double" w:sz="4" w:space="0" w:color="auto"/>
              <w:right w:val="double" w:sz="4" w:space="0" w:color="auto"/>
            </w:tcBorders>
            <w:vAlign w:val="center"/>
          </w:tcPr>
          <w:p w:rsidR="005925B2" w:rsidRPr="005A1D07" w:rsidRDefault="005925B2" w:rsidP="000D4BA7">
            <w:pPr>
              <w:spacing w:before="60" w:after="60" w:line="276" w:lineRule="auto"/>
              <w:rPr>
                <w:rFonts w:ascii="Cambria" w:hAnsi="Cambria" w:cs="Arial"/>
                <w:b/>
                <w:bCs/>
              </w:rPr>
            </w:pPr>
            <w:r w:rsidRPr="005A1D07">
              <w:rPr>
                <w:rFonts w:ascii="Cambria" w:hAnsi="Cambria" w:cs="Arial"/>
                <w:b/>
                <w:bCs/>
              </w:rPr>
              <w:t>Cena brutto</w:t>
            </w:r>
          </w:p>
        </w:tc>
        <w:tc>
          <w:tcPr>
            <w:tcW w:w="1559" w:type="dxa"/>
            <w:tcBorders>
              <w:top w:val="double" w:sz="4" w:space="0" w:color="auto"/>
              <w:left w:val="double" w:sz="4" w:space="0" w:color="auto"/>
              <w:bottom w:val="double" w:sz="4" w:space="0" w:color="auto"/>
              <w:right w:val="double" w:sz="4" w:space="0" w:color="auto"/>
            </w:tcBorders>
            <w:vAlign w:val="center"/>
          </w:tcPr>
          <w:p w:rsidR="005925B2" w:rsidRPr="005A1D07" w:rsidRDefault="006246FE" w:rsidP="006246FE">
            <w:pPr>
              <w:spacing w:before="60" w:after="60" w:line="276" w:lineRule="auto"/>
              <w:jc w:val="center"/>
              <w:rPr>
                <w:rFonts w:ascii="Cambria" w:hAnsi="Cambria" w:cs="Arial"/>
                <w:b/>
                <w:bCs/>
              </w:rPr>
            </w:pPr>
            <w:r w:rsidRPr="005A1D07">
              <w:rPr>
                <w:rFonts w:ascii="Cambria" w:hAnsi="Cambria" w:cs="Arial"/>
                <w:b/>
                <w:bCs/>
              </w:rPr>
              <w:t>60</w:t>
            </w:r>
            <w:r w:rsidR="005925B2" w:rsidRPr="005A1D07">
              <w:rPr>
                <w:rFonts w:ascii="Cambria" w:hAnsi="Cambria" w:cs="Arial"/>
                <w:b/>
                <w:bCs/>
              </w:rPr>
              <w:t>%</w:t>
            </w:r>
          </w:p>
        </w:tc>
      </w:tr>
      <w:tr w:rsidR="005925B2" w:rsidRPr="005A1D07" w:rsidTr="000D4BA7">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tcPr>
          <w:p w:rsidR="005925B2" w:rsidRPr="005A1D07" w:rsidRDefault="006246FE" w:rsidP="00364E62">
            <w:pPr>
              <w:spacing w:after="0" w:line="240" w:lineRule="auto"/>
              <w:jc w:val="center"/>
              <w:rPr>
                <w:rFonts w:ascii="Cambria" w:hAnsi="Cambria" w:cs="Arial"/>
                <w:b/>
                <w:bCs/>
              </w:rPr>
            </w:pPr>
            <w:r w:rsidRPr="005A1D07">
              <w:rPr>
                <w:rFonts w:ascii="Cambria" w:hAnsi="Cambria" w:cs="Arial"/>
                <w:b/>
                <w:bCs/>
              </w:rPr>
              <w:t>2</w:t>
            </w:r>
          </w:p>
        </w:tc>
        <w:tc>
          <w:tcPr>
            <w:tcW w:w="5670" w:type="dxa"/>
            <w:tcBorders>
              <w:top w:val="double" w:sz="4" w:space="0" w:color="auto"/>
              <w:left w:val="double" w:sz="4" w:space="0" w:color="auto"/>
              <w:bottom w:val="double" w:sz="4" w:space="0" w:color="auto"/>
              <w:right w:val="double" w:sz="4" w:space="0" w:color="auto"/>
            </w:tcBorders>
            <w:vAlign w:val="center"/>
          </w:tcPr>
          <w:p w:rsidR="005925B2" w:rsidRPr="005A1D07" w:rsidRDefault="005925B2" w:rsidP="00364E62">
            <w:pPr>
              <w:spacing w:after="0" w:line="240" w:lineRule="auto"/>
              <w:rPr>
                <w:rFonts w:ascii="Cambria" w:hAnsi="Cambria" w:cs="Arial"/>
                <w:b/>
                <w:bCs/>
              </w:rPr>
            </w:pPr>
            <w:r w:rsidRPr="005A1D07">
              <w:rPr>
                <w:rFonts w:ascii="Cambria" w:hAnsi="Cambria" w:cs="Arial"/>
                <w:b/>
                <w:bCs/>
              </w:rPr>
              <w:t>Okres udzielonej gwarancji</w:t>
            </w:r>
          </w:p>
        </w:tc>
        <w:tc>
          <w:tcPr>
            <w:tcW w:w="1559" w:type="dxa"/>
            <w:tcBorders>
              <w:top w:val="double" w:sz="4" w:space="0" w:color="auto"/>
              <w:left w:val="double" w:sz="4" w:space="0" w:color="auto"/>
              <w:bottom w:val="double" w:sz="4" w:space="0" w:color="auto"/>
              <w:right w:val="double" w:sz="4" w:space="0" w:color="auto"/>
            </w:tcBorders>
            <w:vAlign w:val="center"/>
          </w:tcPr>
          <w:p w:rsidR="005925B2" w:rsidRPr="005A1D07" w:rsidRDefault="006246FE" w:rsidP="00364E62">
            <w:pPr>
              <w:spacing w:after="0" w:line="240" w:lineRule="auto"/>
              <w:jc w:val="center"/>
              <w:rPr>
                <w:rFonts w:ascii="Cambria" w:hAnsi="Cambria" w:cs="Arial"/>
                <w:b/>
                <w:bCs/>
              </w:rPr>
            </w:pPr>
            <w:r w:rsidRPr="005A1D07">
              <w:rPr>
                <w:rFonts w:ascii="Cambria" w:hAnsi="Cambria" w:cs="Arial"/>
                <w:b/>
                <w:bCs/>
              </w:rPr>
              <w:t>40</w:t>
            </w:r>
            <w:r w:rsidR="005925B2" w:rsidRPr="005A1D07">
              <w:rPr>
                <w:rFonts w:ascii="Cambria" w:hAnsi="Cambria" w:cs="Arial"/>
                <w:b/>
                <w:bCs/>
              </w:rPr>
              <w:t>%</w:t>
            </w:r>
          </w:p>
        </w:tc>
      </w:tr>
    </w:tbl>
    <w:p w:rsidR="00364E62" w:rsidRPr="005A1D07" w:rsidRDefault="00364E62" w:rsidP="00364E62">
      <w:pPr>
        <w:spacing w:after="0" w:line="240" w:lineRule="auto"/>
        <w:jc w:val="both"/>
        <w:rPr>
          <w:rFonts w:ascii="Cambria" w:hAnsi="Cambria" w:cs="Arial"/>
        </w:rPr>
      </w:pPr>
    </w:p>
    <w:p w:rsidR="00452E23" w:rsidRPr="005A1D07" w:rsidRDefault="00452E23" w:rsidP="00364E62">
      <w:pPr>
        <w:pStyle w:val="Nagwek4"/>
        <w:shd w:val="clear" w:color="auto" w:fill="auto"/>
        <w:jc w:val="both"/>
        <w:rPr>
          <w:rFonts w:ascii="Cambria" w:hAnsi="Cambria" w:cstheme="minorHAnsi"/>
          <w:b w:val="0"/>
          <w:bCs w:val="0"/>
          <w:sz w:val="22"/>
          <w:szCs w:val="22"/>
        </w:rPr>
      </w:pPr>
      <w:r w:rsidRPr="005A1D07">
        <w:rPr>
          <w:rFonts w:ascii="Cambria" w:hAnsi="Cambria" w:cstheme="minorHAnsi"/>
          <w:b w:val="0"/>
          <w:bCs w:val="0"/>
          <w:sz w:val="22"/>
          <w:szCs w:val="22"/>
        </w:rPr>
        <w:t>2. Punkty przyznawane za kryteria będą liczone wg następujących wzorów:</w:t>
      </w:r>
    </w:p>
    <w:tbl>
      <w:tblPr>
        <w:tblW w:w="8363" w:type="dxa"/>
        <w:tblInd w:w="10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5"/>
        <w:gridCol w:w="5528"/>
        <w:gridCol w:w="1134"/>
        <w:gridCol w:w="1276"/>
      </w:tblGrid>
      <w:tr w:rsidR="005925B2" w:rsidRPr="005A1D07" w:rsidTr="000D4BA7">
        <w:tc>
          <w:tcPr>
            <w:tcW w:w="425" w:type="dxa"/>
            <w:shd w:val="clear" w:color="auto" w:fill="E6E6E6"/>
          </w:tcPr>
          <w:p w:rsidR="005925B2" w:rsidRPr="005A1D07" w:rsidRDefault="005925B2" w:rsidP="000D4BA7">
            <w:pPr>
              <w:spacing w:line="276" w:lineRule="auto"/>
              <w:jc w:val="center"/>
              <w:rPr>
                <w:rFonts w:ascii="Cambria" w:hAnsi="Cambria" w:cstheme="minorHAnsi"/>
                <w:noProof/>
                <w:sz w:val="18"/>
                <w:szCs w:val="18"/>
              </w:rPr>
            </w:pPr>
          </w:p>
          <w:p w:rsidR="005925B2" w:rsidRPr="005A1D07" w:rsidRDefault="005925B2" w:rsidP="000D4BA7">
            <w:pPr>
              <w:spacing w:line="276" w:lineRule="auto"/>
              <w:jc w:val="center"/>
              <w:rPr>
                <w:rFonts w:ascii="Cambria" w:hAnsi="Cambria" w:cstheme="minorHAnsi"/>
                <w:noProof/>
                <w:sz w:val="18"/>
                <w:szCs w:val="18"/>
              </w:rPr>
            </w:pPr>
            <w:r w:rsidRPr="005A1D07">
              <w:rPr>
                <w:rFonts w:ascii="Cambria" w:hAnsi="Cambria" w:cstheme="minorHAnsi"/>
                <w:noProof/>
                <w:sz w:val="18"/>
                <w:szCs w:val="18"/>
              </w:rPr>
              <w:t>l.p.</w:t>
            </w:r>
          </w:p>
        </w:tc>
        <w:tc>
          <w:tcPr>
            <w:tcW w:w="5528" w:type="dxa"/>
            <w:shd w:val="clear" w:color="auto" w:fill="E6E6E6"/>
          </w:tcPr>
          <w:p w:rsidR="005925B2" w:rsidRPr="005A1D07" w:rsidRDefault="005925B2" w:rsidP="000D4BA7">
            <w:pPr>
              <w:spacing w:line="276" w:lineRule="auto"/>
              <w:jc w:val="center"/>
              <w:rPr>
                <w:rFonts w:ascii="Cambria" w:hAnsi="Cambria" w:cstheme="minorHAnsi"/>
                <w:noProof/>
                <w:sz w:val="18"/>
                <w:szCs w:val="18"/>
              </w:rPr>
            </w:pPr>
          </w:p>
          <w:p w:rsidR="005925B2" w:rsidRPr="005A1D07" w:rsidRDefault="005925B2" w:rsidP="000D4BA7">
            <w:pPr>
              <w:spacing w:line="276" w:lineRule="auto"/>
              <w:jc w:val="center"/>
              <w:rPr>
                <w:rFonts w:ascii="Cambria" w:hAnsi="Cambria" w:cstheme="minorHAnsi"/>
                <w:noProof/>
                <w:sz w:val="18"/>
                <w:szCs w:val="18"/>
              </w:rPr>
            </w:pPr>
            <w:r w:rsidRPr="005A1D07">
              <w:rPr>
                <w:rFonts w:ascii="Cambria" w:hAnsi="Cambria" w:cstheme="minorHAnsi"/>
                <w:noProof/>
                <w:sz w:val="18"/>
                <w:szCs w:val="18"/>
              </w:rPr>
              <w:t>Kryterium</w:t>
            </w:r>
          </w:p>
        </w:tc>
        <w:tc>
          <w:tcPr>
            <w:tcW w:w="1134" w:type="dxa"/>
            <w:shd w:val="clear" w:color="auto" w:fill="E6E6E6"/>
          </w:tcPr>
          <w:p w:rsidR="005925B2" w:rsidRPr="005A1D07" w:rsidRDefault="005925B2" w:rsidP="000D4BA7">
            <w:pPr>
              <w:spacing w:line="276" w:lineRule="auto"/>
              <w:jc w:val="center"/>
              <w:rPr>
                <w:rFonts w:ascii="Cambria" w:hAnsi="Cambria" w:cstheme="minorHAnsi"/>
                <w:noProof/>
                <w:sz w:val="18"/>
                <w:szCs w:val="18"/>
              </w:rPr>
            </w:pPr>
            <w:r w:rsidRPr="005A1D07">
              <w:rPr>
                <w:rFonts w:ascii="Cambria" w:hAnsi="Cambria" w:cstheme="minorHAnsi"/>
                <w:noProof/>
                <w:sz w:val="18"/>
                <w:szCs w:val="18"/>
              </w:rPr>
              <w:t>Znaczenie</w:t>
            </w:r>
          </w:p>
          <w:p w:rsidR="005925B2" w:rsidRPr="005A1D07" w:rsidRDefault="005925B2" w:rsidP="000D4BA7">
            <w:pPr>
              <w:spacing w:line="276" w:lineRule="auto"/>
              <w:jc w:val="center"/>
              <w:rPr>
                <w:rFonts w:ascii="Cambria" w:hAnsi="Cambria" w:cstheme="minorHAnsi"/>
                <w:noProof/>
                <w:sz w:val="18"/>
                <w:szCs w:val="18"/>
              </w:rPr>
            </w:pPr>
            <w:r w:rsidRPr="005A1D07">
              <w:rPr>
                <w:rFonts w:ascii="Cambria" w:hAnsi="Cambria" w:cstheme="minorHAnsi"/>
                <w:noProof/>
                <w:sz w:val="18"/>
                <w:szCs w:val="18"/>
              </w:rPr>
              <w:t>procentowe</w:t>
            </w:r>
          </w:p>
          <w:p w:rsidR="005925B2" w:rsidRPr="005A1D07" w:rsidRDefault="005925B2" w:rsidP="000D4BA7">
            <w:pPr>
              <w:spacing w:line="276" w:lineRule="auto"/>
              <w:jc w:val="center"/>
              <w:rPr>
                <w:rFonts w:ascii="Cambria" w:hAnsi="Cambria" w:cstheme="minorHAnsi"/>
                <w:noProof/>
                <w:sz w:val="18"/>
                <w:szCs w:val="18"/>
              </w:rPr>
            </w:pPr>
            <w:r w:rsidRPr="005A1D07">
              <w:rPr>
                <w:rFonts w:ascii="Cambria" w:hAnsi="Cambria" w:cstheme="minorHAnsi"/>
                <w:noProof/>
                <w:sz w:val="18"/>
                <w:szCs w:val="18"/>
              </w:rPr>
              <w:t>kryterium</w:t>
            </w:r>
          </w:p>
        </w:tc>
        <w:tc>
          <w:tcPr>
            <w:tcW w:w="1276" w:type="dxa"/>
            <w:shd w:val="clear" w:color="auto" w:fill="E6E6E6"/>
          </w:tcPr>
          <w:p w:rsidR="005925B2" w:rsidRPr="005A1D07" w:rsidRDefault="005925B2" w:rsidP="000D4BA7">
            <w:pPr>
              <w:spacing w:line="276" w:lineRule="auto"/>
              <w:jc w:val="center"/>
              <w:rPr>
                <w:rFonts w:ascii="Cambria" w:hAnsi="Cambria" w:cstheme="minorHAnsi"/>
                <w:noProof/>
                <w:sz w:val="18"/>
                <w:szCs w:val="18"/>
              </w:rPr>
            </w:pPr>
            <w:r w:rsidRPr="005A1D07">
              <w:rPr>
                <w:rFonts w:ascii="Cambria" w:hAnsi="Cambria" w:cstheme="minorHAnsi"/>
                <w:noProof/>
                <w:sz w:val="18"/>
                <w:szCs w:val="18"/>
              </w:rPr>
              <w:t>Maksymalna ilość punktów jakie może otrzymać oferta</w:t>
            </w:r>
          </w:p>
          <w:p w:rsidR="005925B2" w:rsidRPr="005A1D07" w:rsidRDefault="005925B2" w:rsidP="000D4BA7">
            <w:pPr>
              <w:spacing w:line="276" w:lineRule="auto"/>
              <w:jc w:val="center"/>
              <w:rPr>
                <w:rFonts w:ascii="Cambria" w:hAnsi="Cambria" w:cstheme="minorHAnsi"/>
                <w:noProof/>
                <w:sz w:val="18"/>
                <w:szCs w:val="18"/>
              </w:rPr>
            </w:pPr>
            <w:r w:rsidRPr="005A1D07">
              <w:rPr>
                <w:rFonts w:ascii="Cambria" w:hAnsi="Cambria" w:cstheme="minorHAnsi"/>
                <w:noProof/>
                <w:sz w:val="18"/>
                <w:szCs w:val="18"/>
              </w:rPr>
              <w:t>za dane kryterium</w:t>
            </w:r>
          </w:p>
        </w:tc>
      </w:tr>
      <w:tr w:rsidR="005925B2" w:rsidRPr="005A1D07" w:rsidTr="000D4BA7">
        <w:tc>
          <w:tcPr>
            <w:tcW w:w="425" w:type="dxa"/>
            <w:vAlign w:val="center"/>
          </w:tcPr>
          <w:p w:rsidR="005925B2" w:rsidRPr="005A1D07" w:rsidRDefault="005925B2" w:rsidP="000D4BA7">
            <w:pPr>
              <w:spacing w:line="276" w:lineRule="auto"/>
              <w:ind w:left="72"/>
              <w:jc w:val="center"/>
              <w:rPr>
                <w:rFonts w:ascii="Cambria" w:hAnsi="Cambria" w:cstheme="minorHAnsi"/>
                <w:b/>
              </w:rPr>
            </w:pPr>
            <w:r w:rsidRPr="005A1D07">
              <w:rPr>
                <w:rFonts w:ascii="Cambria" w:hAnsi="Cambria" w:cstheme="minorHAnsi"/>
                <w:b/>
              </w:rPr>
              <w:t>1</w:t>
            </w:r>
          </w:p>
        </w:tc>
        <w:tc>
          <w:tcPr>
            <w:tcW w:w="5528" w:type="dxa"/>
            <w:vAlign w:val="center"/>
          </w:tcPr>
          <w:p w:rsidR="005925B2" w:rsidRPr="005A1D07" w:rsidRDefault="005925B2" w:rsidP="000D4BA7">
            <w:pPr>
              <w:spacing w:before="60" w:after="60" w:line="276" w:lineRule="auto"/>
              <w:ind w:left="74"/>
              <w:rPr>
                <w:rFonts w:ascii="Cambria" w:hAnsi="Cambria" w:cstheme="minorHAnsi"/>
              </w:rPr>
            </w:pPr>
            <w:r w:rsidRPr="005A1D07">
              <w:rPr>
                <w:rFonts w:ascii="Cambria" w:hAnsi="Cambria" w:cstheme="minorHAnsi"/>
              </w:rPr>
              <w:t>Cena brutto</w:t>
            </w:r>
          </w:p>
          <w:p w:rsidR="005925B2" w:rsidRPr="005A1D07" w:rsidRDefault="006246FE" w:rsidP="00364E62">
            <w:pPr>
              <w:spacing w:after="0" w:line="240" w:lineRule="auto"/>
              <w:ind w:left="74"/>
              <w:rPr>
                <w:rFonts w:ascii="Cambria" w:hAnsi="Cambria" w:cstheme="minorHAnsi"/>
              </w:rPr>
            </w:pPr>
            <w:r w:rsidRPr="005A1D07">
              <w:rPr>
                <w:rFonts w:ascii="Cambria" w:hAnsi="Cambria" w:cstheme="minorHAnsi"/>
              </w:rPr>
              <w:t xml:space="preserve">Liczba punktów = </w:t>
            </w:r>
            <w:proofErr w:type="spellStart"/>
            <w:r w:rsidRPr="005A1D07">
              <w:rPr>
                <w:rFonts w:ascii="Cambria" w:hAnsi="Cambria" w:cstheme="minorHAnsi"/>
              </w:rPr>
              <w:t>Cn</w:t>
            </w:r>
            <w:proofErr w:type="spellEnd"/>
            <w:r w:rsidRPr="005A1D07">
              <w:rPr>
                <w:rFonts w:ascii="Cambria" w:hAnsi="Cambria" w:cstheme="minorHAnsi"/>
              </w:rPr>
              <w:t>/</w:t>
            </w:r>
            <w:proofErr w:type="spellStart"/>
            <w:r w:rsidRPr="005A1D07">
              <w:rPr>
                <w:rFonts w:ascii="Cambria" w:hAnsi="Cambria" w:cstheme="minorHAnsi"/>
              </w:rPr>
              <w:t>Cb</w:t>
            </w:r>
            <w:proofErr w:type="spellEnd"/>
            <w:r w:rsidRPr="005A1D07">
              <w:rPr>
                <w:rFonts w:ascii="Cambria" w:hAnsi="Cambria" w:cstheme="minorHAnsi"/>
              </w:rPr>
              <w:t xml:space="preserve">  x 60</w:t>
            </w:r>
          </w:p>
          <w:p w:rsidR="005925B2" w:rsidRPr="005A1D07" w:rsidRDefault="005925B2" w:rsidP="00364E62">
            <w:pPr>
              <w:pStyle w:val="Tekstpodstawowy22"/>
              <w:widowControl/>
              <w:ind w:left="74"/>
              <w:jc w:val="left"/>
              <w:rPr>
                <w:rFonts w:ascii="Cambria" w:hAnsi="Cambria" w:cstheme="minorHAnsi"/>
                <w:szCs w:val="22"/>
              </w:rPr>
            </w:pPr>
            <w:r w:rsidRPr="005A1D07">
              <w:rPr>
                <w:rFonts w:ascii="Cambria" w:hAnsi="Cambria" w:cstheme="minorHAnsi"/>
                <w:szCs w:val="22"/>
              </w:rPr>
              <w:t>gdzie:</w:t>
            </w:r>
          </w:p>
          <w:p w:rsidR="005925B2" w:rsidRPr="005A1D07" w:rsidRDefault="005925B2" w:rsidP="00364E62">
            <w:pPr>
              <w:spacing w:after="0" w:line="240" w:lineRule="auto"/>
              <w:ind w:left="74"/>
              <w:rPr>
                <w:rFonts w:ascii="Cambria" w:hAnsi="Cambria" w:cstheme="minorHAnsi"/>
              </w:rPr>
            </w:pPr>
            <w:r w:rsidRPr="005A1D07">
              <w:rPr>
                <w:rFonts w:ascii="Cambria" w:hAnsi="Cambria" w:cstheme="minorHAnsi"/>
              </w:rPr>
              <w:t xml:space="preserve"> - </w:t>
            </w:r>
            <w:proofErr w:type="spellStart"/>
            <w:r w:rsidRPr="005A1D07">
              <w:rPr>
                <w:rFonts w:ascii="Cambria" w:hAnsi="Cambria" w:cstheme="minorHAnsi"/>
              </w:rPr>
              <w:t>Cn</w:t>
            </w:r>
            <w:proofErr w:type="spellEnd"/>
            <w:r w:rsidRPr="005A1D07">
              <w:rPr>
                <w:rFonts w:ascii="Cambria" w:hAnsi="Cambria" w:cstheme="minorHAnsi"/>
              </w:rPr>
              <w:t xml:space="preserve"> – najniższa cena spośród wszystkich ofert nie odrzuconych</w:t>
            </w:r>
          </w:p>
          <w:p w:rsidR="005925B2" w:rsidRPr="005A1D07" w:rsidRDefault="005925B2" w:rsidP="00364E62">
            <w:pPr>
              <w:spacing w:after="0" w:line="240" w:lineRule="auto"/>
              <w:ind w:left="74"/>
              <w:rPr>
                <w:rFonts w:ascii="Cambria" w:hAnsi="Cambria" w:cstheme="minorHAnsi"/>
              </w:rPr>
            </w:pPr>
            <w:r w:rsidRPr="005A1D07">
              <w:rPr>
                <w:rFonts w:ascii="Cambria" w:hAnsi="Cambria" w:cstheme="minorHAnsi"/>
              </w:rPr>
              <w:t xml:space="preserve"> - </w:t>
            </w:r>
            <w:proofErr w:type="spellStart"/>
            <w:r w:rsidRPr="005A1D07">
              <w:rPr>
                <w:rFonts w:ascii="Cambria" w:hAnsi="Cambria" w:cstheme="minorHAnsi"/>
              </w:rPr>
              <w:t>Cb</w:t>
            </w:r>
            <w:proofErr w:type="spellEnd"/>
            <w:r w:rsidRPr="005A1D07">
              <w:rPr>
                <w:rFonts w:ascii="Cambria" w:hAnsi="Cambria" w:cstheme="minorHAnsi"/>
              </w:rPr>
              <w:t xml:space="preserve"> – cena oferty badanej</w:t>
            </w:r>
          </w:p>
          <w:p w:rsidR="005925B2" w:rsidRPr="005A1D07" w:rsidRDefault="006246FE" w:rsidP="00364E62">
            <w:pPr>
              <w:spacing w:after="0" w:line="240" w:lineRule="auto"/>
              <w:ind w:left="74"/>
              <w:rPr>
                <w:rFonts w:ascii="Cambria" w:hAnsi="Cambria" w:cstheme="minorHAnsi"/>
              </w:rPr>
            </w:pPr>
            <w:r w:rsidRPr="005A1D07">
              <w:rPr>
                <w:rFonts w:ascii="Cambria" w:hAnsi="Cambria" w:cstheme="minorHAnsi"/>
              </w:rPr>
              <w:t xml:space="preserve"> - 60</w:t>
            </w:r>
            <w:r w:rsidR="005925B2" w:rsidRPr="005A1D07">
              <w:rPr>
                <w:rFonts w:ascii="Cambria" w:hAnsi="Cambria" w:cstheme="minorHAnsi"/>
              </w:rPr>
              <w:t xml:space="preserve"> wskaźnik stały</w:t>
            </w:r>
          </w:p>
        </w:tc>
        <w:tc>
          <w:tcPr>
            <w:tcW w:w="1134" w:type="dxa"/>
          </w:tcPr>
          <w:p w:rsidR="005925B2" w:rsidRPr="005A1D07" w:rsidRDefault="006246FE" w:rsidP="006246FE">
            <w:pPr>
              <w:numPr>
                <w:ilvl w:val="12"/>
                <w:numId w:val="0"/>
              </w:numPr>
              <w:spacing w:line="276" w:lineRule="auto"/>
              <w:jc w:val="center"/>
              <w:rPr>
                <w:rFonts w:ascii="Cambria" w:hAnsi="Cambria" w:cstheme="minorHAnsi"/>
              </w:rPr>
            </w:pPr>
            <w:r w:rsidRPr="005A1D07">
              <w:rPr>
                <w:rFonts w:ascii="Cambria" w:hAnsi="Cambria" w:cstheme="minorHAnsi"/>
              </w:rPr>
              <w:t>60</w:t>
            </w:r>
            <w:r w:rsidR="005925B2" w:rsidRPr="005A1D07">
              <w:rPr>
                <w:rFonts w:ascii="Cambria" w:hAnsi="Cambria" w:cstheme="minorHAnsi"/>
              </w:rPr>
              <w:t xml:space="preserve"> %</w:t>
            </w:r>
          </w:p>
        </w:tc>
        <w:tc>
          <w:tcPr>
            <w:tcW w:w="1276" w:type="dxa"/>
          </w:tcPr>
          <w:p w:rsidR="005925B2" w:rsidRPr="005A1D07" w:rsidRDefault="006246FE" w:rsidP="006246FE">
            <w:pPr>
              <w:numPr>
                <w:ilvl w:val="12"/>
                <w:numId w:val="0"/>
              </w:numPr>
              <w:spacing w:line="276" w:lineRule="auto"/>
              <w:jc w:val="center"/>
              <w:rPr>
                <w:rFonts w:ascii="Cambria" w:hAnsi="Cambria" w:cstheme="minorHAnsi"/>
              </w:rPr>
            </w:pPr>
            <w:r w:rsidRPr="005A1D07">
              <w:rPr>
                <w:rFonts w:ascii="Cambria" w:hAnsi="Cambria" w:cstheme="minorHAnsi"/>
              </w:rPr>
              <w:t>60</w:t>
            </w:r>
            <w:r w:rsidR="005925B2" w:rsidRPr="005A1D07">
              <w:rPr>
                <w:rFonts w:ascii="Cambria" w:hAnsi="Cambria" w:cstheme="minorHAnsi"/>
              </w:rPr>
              <w:t xml:space="preserve"> pkt</w:t>
            </w:r>
          </w:p>
        </w:tc>
      </w:tr>
      <w:tr w:rsidR="005925B2" w:rsidRPr="005A1D07" w:rsidTr="000D4BA7">
        <w:tc>
          <w:tcPr>
            <w:tcW w:w="425" w:type="dxa"/>
            <w:vAlign w:val="center"/>
          </w:tcPr>
          <w:p w:rsidR="005925B2" w:rsidRPr="005A1D07" w:rsidRDefault="006246FE" w:rsidP="000D4BA7">
            <w:pPr>
              <w:spacing w:line="276" w:lineRule="auto"/>
              <w:ind w:left="72"/>
              <w:jc w:val="center"/>
              <w:rPr>
                <w:rFonts w:ascii="Cambria" w:hAnsi="Cambria" w:cstheme="minorHAnsi"/>
                <w:b/>
              </w:rPr>
            </w:pPr>
            <w:r w:rsidRPr="005A1D07">
              <w:rPr>
                <w:rFonts w:ascii="Cambria" w:hAnsi="Cambria" w:cstheme="minorHAnsi"/>
                <w:b/>
              </w:rPr>
              <w:t>2</w:t>
            </w:r>
          </w:p>
        </w:tc>
        <w:tc>
          <w:tcPr>
            <w:tcW w:w="5528" w:type="dxa"/>
            <w:vAlign w:val="center"/>
          </w:tcPr>
          <w:p w:rsidR="005925B2" w:rsidRPr="005A1D07" w:rsidRDefault="005925B2" w:rsidP="00364E62">
            <w:pPr>
              <w:pStyle w:val="Standard"/>
              <w:spacing w:line="276" w:lineRule="auto"/>
              <w:rPr>
                <w:rFonts w:ascii="Cambria" w:hAnsi="Cambria" w:cstheme="minorHAnsi"/>
                <w:sz w:val="22"/>
                <w:szCs w:val="22"/>
              </w:rPr>
            </w:pPr>
            <w:bookmarkStart w:id="36" w:name="_Hlk70979780"/>
            <w:r w:rsidRPr="005A1D07">
              <w:rPr>
                <w:rFonts w:ascii="Cambria" w:hAnsi="Cambria" w:cstheme="minorHAnsi"/>
                <w:sz w:val="22"/>
                <w:szCs w:val="22"/>
              </w:rPr>
              <w:t>Okres udzielonej gwarancji na wykonanie przedmiotu zamówienia</w:t>
            </w:r>
          </w:p>
          <w:bookmarkEnd w:id="36"/>
          <w:p w:rsidR="005925B2" w:rsidRPr="005A1D07" w:rsidRDefault="005925B2" w:rsidP="00364E62">
            <w:pPr>
              <w:pStyle w:val="Standard"/>
              <w:spacing w:line="276" w:lineRule="auto"/>
              <w:rPr>
                <w:rFonts w:ascii="Cambria" w:hAnsi="Cambria" w:cstheme="minorHAnsi"/>
                <w:sz w:val="22"/>
                <w:szCs w:val="22"/>
              </w:rPr>
            </w:pPr>
            <w:r w:rsidRPr="005A1D07">
              <w:rPr>
                <w:rFonts w:ascii="Cambria" w:hAnsi="Cambria" w:cstheme="minorHAnsi"/>
                <w:sz w:val="22"/>
                <w:szCs w:val="22"/>
              </w:rPr>
              <w:t>Za udzielenie gwarancji  na okres:</w:t>
            </w:r>
          </w:p>
          <w:p w:rsidR="005925B2" w:rsidRPr="005A1D07" w:rsidRDefault="00C4557F" w:rsidP="00364E62">
            <w:pPr>
              <w:pStyle w:val="Standard"/>
              <w:numPr>
                <w:ilvl w:val="0"/>
                <w:numId w:val="24"/>
              </w:numPr>
              <w:spacing w:line="276" w:lineRule="auto"/>
              <w:rPr>
                <w:rFonts w:ascii="Cambria" w:hAnsi="Cambria" w:cstheme="minorHAnsi"/>
                <w:sz w:val="22"/>
                <w:szCs w:val="22"/>
              </w:rPr>
            </w:pPr>
            <w:r w:rsidRPr="005A1D07">
              <w:rPr>
                <w:rFonts w:ascii="Cambria" w:hAnsi="Cambria" w:cstheme="minorHAnsi"/>
                <w:sz w:val="22"/>
                <w:szCs w:val="22"/>
              </w:rPr>
              <w:lastRenderedPageBreak/>
              <w:t>36</w:t>
            </w:r>
            <w:r w:rsidR="00037571" w:rsidRPr="005A1D07">
              <w:rPr>
                <w:rFonts w:ascii="Cambria" w:hAnsi="Cambria" w:cstheme="minorHAnsi"/>
                <w:sz w:val="22"/>
                <w:szCs w:val="22"/>
              </w:rPr>
              <w:t xml:space="preserve"> </w:t>
            </w:r>
            <w:r w:rsidR="005925B2" w:rsidRPr="005A1D07">
              <w:rPr>
                <w:rFonts w:ascii="Cambria" w:hAnsi="Cambria" w:cstheme="minorHAnsi"/>
                <w:sz w:val="22"/>
                <w:szCs w:val="22"/>
              </w:rPr>
              <w:t xml:space="preserve"> miesięcy, wykonawca otrzyma – 0 pkt.</w:t>
            </w:r>
          </w:p>
          <w:p w:rsidR="005925B2" w:rsidRPr="005A1D07" w:rsidRDefault="00C4557F" w:rsidP="00C4557F">
            <w:pPr>
              <w:pStyle w:val="Standard"/>
              <w:numPr>
                <w:ilvl w:val="0"/>
                <w:numId w:val="24"/>
              </w:numPr>
              <w:spacing w:line="276" w:lineRule="auto"/>
              <w:rPr>
                <w:rFonts w:ascii="Cambria" w:hAnsi="Cambria" w:cstheme="minorHAnsi"/>
                <w:sz w:val="22"/>
                <w:szCs w:val="22"/>
              </w:rPr>
            </w:pPr>
            <w:r w:rsidRPr="005A1D07">
              <w:rPr>
                <w:rFonts w:ascii="Cambria" w:hAnsi="Cambria" w:cstheme="minorHAnsi"/>
                <w:sz w:val="22"/>
                <w:szCs w:val="22"/>
              </w:rPr>
              <w:t>60</w:t>
            </w:r>
            <w:r w:rsidR="006246FE" w:rsidRPr="005A1D07">
              <w:rPr>
                <w:rFonts w:ascii="Cambria" w:hAnsi="Cambria" w:cstheme="minorHAnsi"/>
                <w:sz w:val="22"/>
                <w:szCs w:val="22"/>
              </w:rPr>
              <w:t xml:space="preserve"> miesięcy, wykonawca otrzyma – 40</w:t>
            </w:r>
            <w:r w:rsidR="005925B2" w:rsidRPr="005A1D07">
              <w:rPr>
                <w:rFonts w:ascii="Cambria" w:hAnsi="Cambria" w:cstheme="minorHAnsi"/>
                <w:sz w:val="22"/>
                <w:szCs w:val="22"/>
              </w:rPr>
              <w:t xml:space="preserve"> pkt.</w:t>
            </w:r>
          </w:p>
        </w:tc>
        <w:tc>
          <w:tcPr>
            <w:tcW w:w="1134" w:type="dxa"/>
          </w:tcPr>
          <w:p w:rsidR="005925B2" w:rsidRPr="005A1D07" w:rsidRDefault="006246FE" w:rsidP="006246FE">
            <w:pPr>
              <w:numPr>
                <w:ilvl w:val="12"/>
                <w:numId w:val="0"/>
              </w:numPr>
              <w:spacing w:line="276" w:lineRule="auto"/>
              <w:jc w:val="center"/>
              <w:rPr>
                <w:rFonts w:ascii="Cambria" w:hAnsi="Cambria" w:cstheme="minorHAnsi"/>
              </w:rPr>
            </w:pPr>
            <w:r w:rsidRPr="005A1D07">
              <w:rPr>
                <w:rFonts w:ascii="Cambria" w:hAnsi="Cambria" w:cstheme="minorHAnsi"/>
              </w:rPr>
              <w:lastRenderedPageBreak/>
              <w:t>40</w:t>
            </w:r>
            <w:r w:rsidR="005925B2" w:rsidRPr="005A1D07">
              <w:rPr>
                <w:rFonts w:ascii="Cambria" w:hAnsi="Cambria" w:cstheme="minorHAnsi"/>
              </w:rPr>
              <w:t xml:space="preserve"> %</w:t>
            </w:r>
          </w:p>
        </w:tc>
        <w:tc>
          <w:tcPr>
            <w:tcW w:w="1276" w:type="dxa"/>
          </w:tcPr>
          <w:p w:rsidR="005925B2" w:rsidRPr="005A1D07" w:rsidRDefault="006246FE" w:rsidP="000D4BA7">
            <w:pPr>
              <w:numPr>
                <w:ilvl w:val="12"/>
                <w:numId w:val="0"/>
              </w:numPr>
              <w:spacing w:line="276" w:lineRule="auto"/>
              <w:jc w:val="center"/>
              <w:rPr>
                <w:rFonts w:ascii="Cambria" w:hAnsi="Cambria" w:cstheme="minorHAnsi"/>
              </w:rPr>
            </w:pPr>
            <w:r w:rsidRPr="005A1D07">
              <w:rPr>
                <w:rFonts w:ascii="Cambria" w:hAnsi="Cambria" w:cstheme="minorHAnsi"/>
              </w:rPr>
              <w:t>40</w:t>
            </w:r>
            <w:r w:rsidR="005925B2" w:rsidRPr="005A1D07">
              <w:rPr>
                <w:rFonts w:ascii="Cambria" w:hAnsi="Cambria" w:cstheme="minorHAnsi"/>
              </w:rPr>
              <w:t xml:space="preserve">  pkt</w:t>
            </w:r>
          </w:p>
        </w:tc>
      </w:tr>
    </w:tbl>
    <w:p w:rsidR="00452E23" w:rsidRPr="005A1D07" w:rsidRDefault="00452E23" w:rsidP="00121A5E">
      <w:pPr>
        <w:autoSpaceDE w:val="0"/>
        <w:autoSpaceDN w:val="0"/>
        <w:adjustRightInd w:val="0"/>
        <w:spacing w:after="0" w:line="240" w:lineRule="auto"/>
        <w:rPr>
          <w:rFonts w:ascii="Cambria" w:hAnsi="Cambria" w:cs="Verdana"/>
        </w:rPr>
      </w:pPr>
    </w:p>
    <w:p w:rsidR="00452E23" w:rsidRPr="005A1D07" w:rsidRDefault="00452E23" w:rsidP="00121A5E">
      <w:pPr>
        <w:autoSpaceDE w:val="0"/>
        <w:autoSpaceDN w:val="0"/>
        <w:adjustRightInd w:val="0"/>
        <w:spacing w:after="0" w:line="240" w:lineRule="auto"/>
        <w:rPr>
          <w:rFonts w:ascii="Cambria" w:hAnsi="Cambria" w:cstheme="minorHAnsi"/>
        </w:rPr>
      </w:pPr>
    </w:p>
    <w:p w:rsidR="00121A5E" w:rsidRPr="005A1D07" w:rsidRDefault="00AE592B" w:rsidP="00452E23">
      <w:pPr>
        <w:autoSpaceDE w:val="0"/>
        <w:autoSpaceDN w:val="0"/>
        <w:adjustRightInd w:val="0"/>
        <w:spacing w:after="0" w:line="276" w:lineRule="auto"/>
        <w:jc w:val="both"/>
        <w:rPr>
          <w:rFonts w:ascii="Cambria" w:hAnsi="Cambria" w:cstheme="minorHAnsi"/>
        </w:rPr>
      </w:pPr>
      <w:r w:rsidRPr="005A1D07">
        <w:rPr>
          <w:rFonts w:ascii="Cambria" w:hAnsi="Cambria" w:cstheme="minorHAnsi"/>
        </w:rPr>
        <w:t>3</w:t>
      </w:r>
      <w:r w:rsidR="00452E23" w:rsidRPr="005A1D07">
        <w:rPr>
          <w:rFonts w:ascii="Cambria" w:hAnsi="Cambria" w:cstheme="minorHAnsi"/>
        </w:rPr>
        <w:t xml:space="preserve">. </w:t>
      </w:r>
      <w:r w:rsidR="00121A5E" w:rsidRPr="005A1D07">
        <w:rPr>
          <w:rFonts w:ascii="Cambria" w:hAnsi="Cambria" w:cstheme="minorHAnsi"/>
        </w:rPr>
        <w:t>Każdej ofercie zostanie przyznana liczba punktów wg wzoru:</w:t>
      </w:r>
    </w:p>
    <w:p w:rsidR="00121A5E" w:rsidRPr="005A1D07" w:rsidRDefault="00121A5E" w:rsidP="00452E23">
      <w:pPr>
        <w:autoSpaceDE w:val="0"/>
        <w:autoSpaceDN w:val="0"/>
        <w:adjustRightInd w:val="0"/>
        <w:spacing w:after="0" w:line="276" w:lineRule="auto"/>
        <w:jc w:val="center"/>
        <w:rPr>
          <w:rFonts w:ascii="Cambria" w:hAnsi="Cambria" w:cstheme="minorHAnsi"/>
          <w:b/>
          <w:bCs/>
        </w:rPr>
      </w:pPr>
      <w:r w:rsidRPr="005A1D07">
        <w:rPr>
          <w:rFonts w:ascii="Cambria" w:hAnsi="Cambria" w:cstheme="minorHAnsi"/>
          <w:b/>
          <w:bCs/>
        </w:rPr>
        <w:t>K = K</w:t>
      </w:r>
      <w:r w:rsidR="00452E23" w:rsidRPr="005A1D07">
        <w:rPr>
          <w:rFonts w:ascii="Cambria" w:hAnsi="Cambria" w:cstheme="minorHAnsi"/>
          <w:b/>
          <w:bCs/>
        </w:rPr>
        <w:t>1</w:t>
      </w:r>
      <w:r w:rsidRPr="005A1D07">
        <w:rPr>
          <w:rFonts w:ascii="Cambria" w:hAnsi="Cambria" w:cstheme="minorHAnsi"/>
          <w:b/>
          <w:bCs/>
        </w:rPr>
        <w:t xml:space="preserve"> + K</w:t>
      </w:r>
      <w:r w:rsidR="00452E23" w:rsidRPr="005A1D07">
        <w:rPr>
          <w:rFonts w:ascii="Cambria" w:hAnsi="Cambria" w:cstheme="minorHAnsi"/>
          <w:b/>
          <w:bCs/>
        </w:rPr>
        <w:t>2</w:t>
      </w:r>
    </w:p>
    <w:p w:rsidR="00121A5E" w:rsidRPr="005A1D07" w:rsidRDefault="00121A5E" w:rsidP="00452E23">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Gdzie:</w:t>
      </w:r>
    </w:p>
    <w:p w:rsidR="00121A5E" w:rsidRPr="005A1D07" w:rsidRDefault="00121A5E" w:rsidP="00452E23">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b/>
          <w:bCs/>
        </w:rPr>
        <w:t>K</w:t>
      </w:r>
      <w:r w:rsidR="00452E23" w:rsidRPr="005A1D07">
        <w:rPr>
          <w:rFonts w:ascii="Cambria" w:hAnsi="Cambria" w:cstheme="minorHAnsi"/>
          <w:b/>
          <w:bCs/>
        </w:rPr>
        <w:t>1</w:t>
      </w:r>
      <w:r w:rsidR="002D1D1F" w:rsidRPr="005A1D07">
        <w:rPr>
          <w:rFonts w:ascii="Cambria" w:hAnsi="Cambria" w:cstheme="minorHAnsi"/>
        </w:rPr>
        <w:t xml:space="preserve"> – ilość punktów w kryterium     C</w:t>
      </w:r>
      <w:r w:rsidRPr="005A1D07">
        <w:rPr>
          <w:rFonts w:ascii="Cambria" w:hAnsi="Cambria" w:cstheme="minorHAnsi"/>
        </w:rPr>
        <w:t xml:space="preserve">ena, </w:t>
      </w:r>
    </w:p>
    <w:p w:rsidR="00EB61C0" w:rsidRPr="005A1D07" w:rsidRDefault="00EB61C0" w:rsidP="00452E23">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b/>
          <w:bCs/>
        </w:rPr>
        <w:t>K</w:t>
      </w:r>
      <w:r w:rsidR="006246FE" w:rsidRPr="005A1D07">
        <w:rPr>
          <w:rFonts w:ascii="Cambria" w:hAnsi="Cambria" w:cstheme="minorHAnsi"/>
          <w:b/>
          <w:bCs/>
        </w:rPr>
        <w:t>2</w:t>
      </w:r>
      <w:r w:rsidRPr="005A1D07">
        <w:rPr>
          <w:rFonts w:ascii="Cambria" w:hAnsi="Cambria" w:cstheme="minorHAnsi"/>
        </w:rPr>
        <w:t>- ilość przyznanych punktów w kryterium</w:t>
      </w:r>
      <w:r w:rsidR="00A930DD" w:rsidRPr="005A1D07">
        <w:rPr>
          <w:rFonts w:ascii="Cambria" w:hAnsi="Cambria" w:cstheme="minorHAnsi"/>
        </w:rPr>
        <w:t xml:space="preserve"> </w:t>
      </w:r>
      <w:r w:rsidRPr="005A1D07">
        <w:rPr>
          <w:rFonts w:ascii="Cambria" w:hAnsi="Cambria" w:cstheme="minorHAnsi"/>
        </w:rPr>
        <w:t>Okres udzielonej gwarancji na wykonanie przedmiotu zamówienia</w:t>
      </w:r>
    </w:p>
    <w:p w:rsidR="00121A5E" w:rsidRPr="005A1D07" w:rsidRDefault="00121A5E" w:rsidP="00452E23">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Końcowy wynik powyższego działania zostanie zaokrąglony do dwóch miejsc po przecinku.</w:t>
      </w:r>
    </w:p>
    <w:p w:rsidR="00FB21FD" w:rsidRPr="005A1D07" w:rsidRDefault="00AE592B" w:rsidP="00620CA6">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 xml:space="preserve">4. </w:t>
      </w:r>
      <w:r w:rsidR="00620CA6" w:rsidRPr="005A1D07">
        <w:rPr>
          <w:rFonts w:ascii="Cambria" w:hAnsi="Cambria" w:cstheme="minorHAnsi"/>
        </w:rPr>
        <w:t>Najwyżej oceniona zostanie oferta, która uzysk</w:t>
      </w:r>
      <w:r w:rsidR="00FB21FD" w:rsidRPr="005A1D07">
        <w:rPr>
          <w:rFonts w:ascii="Cambria" w:hAnsi="Cambria" w:cstheme="minorHAnsi"/>
        </w:rPr>
        <w:t xml:space="preserve">a najwyższą ilość punktów, zgodnie z </w:t>
      </w:r>
      <w:r w:rsidR="002E26B8" w:rsidRPr="005A1D07">
        <w:rPr>
          <w:rFonts w:ascii="Cambria" w:hAnsi="Cambria" w:cstheme="minorHAnsi"/>
        </w:rPr>
        <w:t>zasadami</w:t>
      </w:r>
      <w:r w:rsidR="00FB21FD" w:rsidRPr="005A1D07">
        <w:rPr>
          <w:rFonts w:ascii="Cambria" w:hAnsi="Cambria" w:cstheme="minorHAnsi"/>
        </w:rPr>
        <w:t xml:space="preserve"> określonymi w ust. 2 i 3. </w:t>
      </w:r>
    </w:p>
    <w:p w:rsidR="00121A5E" w:rsidRPr="005A1D07" w:rsidRDefault="00FB21FD" w:rsidP="00620CA6">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 xml:space="preserve">5. </w:t>
      </w:r>
      <w:r w:rsidR="00121A5E" w:rsidRPr="005A1D07">
        <w:rPr>
          <w:rFonts w:ascii="Cambria" w:hAnsi="Cambria" w:cstheme="minorHAnsi"/>
        </w:rPr>
        <w:t>W toku badania i oceny ofert Zamawiający może żądać od Wykonawców wyjaśnień dotyczących</w:t>
      </w:r>
      <w:r w:rsidR="00A930DD" w:rsidRPr="005A1D07">
        <w:rPr>
          <w:rFonts w:ascii="Cambria" w:hAnsi="Cambria" w:cstheme="minorHAnsi"/>
        </w:rPr>
        <w:t xml:space="preserve"> </w:t>
      </w:r>
      <w:r w:rsidR="00121A5E" w:rsidRPr="005A1D07">
        <w:rPr>
          <w:rFonts w:ascii="Cambria" w:hAnsi="Cambria" w:cstheme="minorHAnsi"/>
        </w:rPr>
        <w:t>treści złożonych przez nich ofert lub innych składanych dokumentów lub oświadczeń.</w:t>
      </w:r>
      <w:r w:rsidR="00A930DD" w:rsidRPr="005A1D07">
        <w:rPr>
          <w:rFonts w:ascii="Cambria" w:hAnsi="Cambria" w:cstheme="minorHAnsi"/>
        </w:rPr>
        <w:t xml:space="preserve"> </w:t>
      </w:r>
      <w:r w:rsidR="00121A5E" w:rsidRPr="005A1D07">
        <w:rPr>
          <w:rFonts w:ascii="Cambria" w:hAnsi="Cambria" w:cstheme="minorHAnsi"/>
        </w:rPr>
        <w:t>Wykonawcy są zobowiązani do przedstawienia wyjaśnień w terminie wskazanym przez</w:t>
      </w:r>
      <w:r w:rsidR="00A930DD" w:rsidRPr="005A1D07">
        <w:rPr>
          <w:rFonts w:ascii="Cambria" w:hAnsi="Cambria" w:cstheme="minorHAnsi"/>
        </w:rPr>
        <w:t xml:space="preserve"> </w:t>
      </w:r>
      <w:r w:rsidR="00121A5E" w:rsidRPr="005A1D07">
        <w:rPr>
          <w:rFonts w:ascii="Cambria" w:hAnsi="Cambria" w:cstheme="minorHAnsi"/>
        </w:rPr>
        <w:t>Zamawiającego.</w:t>
      </w:r>
    </w:p>
    <w:p w:rsidR="00FB21FD" w:rsidRPr="005A1D07" w:rsidRDefault="00FB21FD" w:rsidP="00452E23">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6</w:t>
      </w:r>
      <w:r w:rsidR="00AE592B" w:rsidRPr="005A1D07">
        <w:rPr>
          <w:rFonts w:ascii="Cambria" w:hAnsi="Cambria" w:cstheme="minorHAnsi"/>
        </w:rPr>
        <w:t xml:space="preserve">. </w:t>
      </w:r>
      <w:r w:rsidRPr="005A1D07">
        <w:rPr>
          <w:rFonts w:ascii="Cambria" w:hAnsi="Cambria" w:cstheme="minorHAnsi"/>
        </w:rPr>
        <w:t>Jeżeli nie można wybrać oferty najwyżej ocenionej z uwagi na to, że dwie lub więcej ofert przedstawia taki sam bilans ceny i innych kryteriów oceny ofert, Zamawiający wybiera spośród tych ofert ofertę, która otrzymała najwyższą ocenę w kryterium o najwyższej wadze.</w:t>
      </w:r>
      <w:r w:rsidR="006F71AF">
        <w:rPr>
          <w:rFonts w:ascii="Cambria" w:hAnsi="Cambria" w:cstheme="minorHAnsi"/>
        </w:rPr>
        <w:t xml:space="preserve">                                  </w:t>
      </w:r>
      <w:r w:rsidRPr="005A1D07">
        <w:rPr>
          <w:rFonts w:ascii="Cambria" w:hAnsi="Cambria" w:cstheme="minorHAnsi"/>
        </w:rPr>
        <w:t>Za najkorzystniejszą zostanie wybrana oferta, która zgodnie z powyższymi kryteriami oceny ofert  uzyska najwyższą liczbę punktów spośród ofert niepodlegających odrzuceniu.</w:t>
      </w:r>
    </w:p>
    <w:p w:rsidR="00FB21FD" w:rsidRPr="005A1D07" w:rsidRDefault="00FB21FD" w:rsidP="00452E23">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7. Jeżeli oferty otrzymały taką samą ocenę w kryterium o najwyższej wadze, Zamawiający wybiera ofertę z najniższą ceną.</w:t>
      </w:r>
    </w:p>
    <w:p w:rsidR="00FB21FD" w:rsidRPr="005A1D07" w:rsidRDefault="00FB21FD" w:rsidP="00452E23">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8. Jeżeli nie można dokonać wyboru oferty w sposób, o którym mowa w ust. 7, Zamawiający wzywa wykonawców, którzy złożyli te oferty, do złożenia w terminie określonym przez Zamawiającego ofert dodatkowych zawierających nową cenę.</w:t>
      </w:r>
    </w:p>
    <w:p w:rsidR="00620CA6" w:rsidRPr="005A1D07" w:rsidRDefault="00FB21FD" w:rsidP="00452E23">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 xml:space="preserve">9. </w:t>
      </w:r>
      <w:r w:rsidR="00620CA6" w:rsidRPr="005A1D07">
        <w:rPr>
          <w:rFonts w:ascii="Cambria" w:hAnsi="Cambria" w:cstheme="minorHAnsi"/>
        </w:rPr>
        <w:t>Zamawiający wezwie Wykonawcę, którego oferta została najwyżej oceniona do przedłożenia dokumentów o których mowa w Rozdziale XI ust. 2 i 3, w terminie 5 dni od dnia doręczenia wezwania.</w:t>
      </w:r>
    </w:p>
    <w:p w:rsidR="00FB21FD" w:rsidRPr="005A1D07" w:rsidRDefault="00FB21FD" w:rsidP="00452E23">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10. Oferta Wykonawcy, który spełnia warunki udziału w postępowaniu i którego oferta zostanie najwyżej oceniona, zostanie wybrana jako oferta najkorzystniejsza.</w:t>
      </w:r>
    </w:p>
    <w:p w:rsidR="00121A5E" w:rsidRPr="005A1D07" w:rsidRDefault="00121A5E" w:rsidP="00760AC9">
      <w:pPr>
        <w:pStyle w:val="Nagwek1"/>
        <w:ind w:left="426" w:hanging="426"/>
        <w:rPr>
          <w:rFonts w:ascii="Cambria" w:hAnsi="Cambria"/>
          <w:sz w:val="22"/>
          <w:szCs w:val="22"/>
        </w:rPr>
      </w:pPr>
      <w:bookmarkStart w:id="37" w:name="_Toc106621970"/>
      <w:r w:rsidRPr="005A1D07">
        <w:rPr>
          <w:rFonts w:ascii="Cambria" w:hAnsi="Cambria"/>
          <w:sz w:val="22"/>
          <w:szCs w:val="22"/>
        </w:rPr>
        <w:t xml:space="preserve">XXI. </w:t>
      </w:r>
      <w:r w:rsidR="00760AC9" w:rsidRPr="005A1D07">
        <w:rPr>
          <w:rFonts w:ascii="Cambria" w:hAnsi="Cambria"/>
          <w:sz w:val="22"/>
          <w:szCs w:val="22"/>
        </w:rPr>
        <w:t xml:space="preserve">Informacje o formalnościach, jakie muszą zostać dopełnione po wyborze oferty </w:t>
      </w:r>
      <w:r w:rsidR="006F71AF">
        <w:rPr>
          <w:rFonts w:ascii="Cambria" w:hAnsi="Cambria"/>
          <w:sz w:val="22"/>
          <w:szCs w:val="22"/>
        </w:rPr>
        <w:t xml:space="preserve">                          </w:t>
      </w:r>
      <w:r w:rsidR="00760AC9" w:rsidRPr="005A1D07">
        <w:rPr>
          <w:rFonts w:ascii="Cambria" w:hAnsi="Cambria"/>
          <w:sz w:val="22"/>
          <w:szCs w:val="22"/>
        </w:rPr>
        <w:t>w celu zawarcia umowy w sprawie zamówienia publicznego.</w:t>
      </w:r>
      <w:bookmarkEnd w:id="37"/>
    </w:p>
    <w:p w:rsidR="001E5282" w:rsidRPr="005A1D07" w:rsidRDefault="001E5282" w:rsidP="00C46325">
      <w:pPr>
        <w:autoSpaceDE w:val="0"/>
        <w:autoSpaceDN w:val="0"/>
        <w:adjustRightInd w:val="0"/>
        <w:spacing w:after="0" w:line="276" w:lineRule="auto"/>
        <w:jc w:val="both"/>
        <w:rPr>
          <w:rFonts w:ascii="Cambria" w:hAnsi="Cambria" w:cstheme="minorHAnsi"/>
          <w:b/>
          <w:bCs/>
        </w:rPr>
      </w:pPr>
    </w:p>
    <w:p w:rsidR="00121A5E" w:rsidRPr="005A1D07" w:rsidRDefault="00121A5E" w:rsidP="00C46325">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1. Niezwłocznie po wyborze najkorzystniejszej oferty Zamawiający poinformuje równocześnie</w:t>
      </w:r>
      <w:r w:rsidR="00A930DD" w:rsidRPr="005A1D07">
        <w:rPr>
          <w:rFonts w:ascii="Cambria" w:hAnsi="Cambria" w:cstheme="minorHAnsi"/>
        </w:rPr>
        <w:t xml:space="preserve"> </w:t>
      </w:r>
      <w:r w:rsidRPr="005A1D07">
        <w:rPr>
          <w:rFonts w:ascii="Cambria" w:hAnsi="Cambria" w:cstheme="minorHAnsi"/>
        </w:rPr>
        <w:t>Wykonawców, którzy złożyli oferty, o:</w:t>
      </w:r>
    </w:p>
    <w:p w:rsidR="00121A5E" w:rsidRPr="005A1D07" w:rsidRDefault="00C46325" w:rsidP="00C46325">
      <w:pPr>
        <w:autoSpaceDE w:val="0"/>
        <w:autoSpaceDN w:val="0"/>
        <w:adjustRightInd w:val="0"/>
        <w:spacing w:after="0" w:line="276" w:lineRule="auto"/>
        <w:ind w:left="851" w:hanging="284"/>
        <w:jc w:val="both"/>
        <w:rPr>
          <w:rFonts w:ascii="Cambria" w:hAnsi="Cambria" w:cstheme="minorHAnsi"/>
        </w:rPr>
      </w:pPr>
      <w:r w:rsidRPr="005A1D07">
        <w:rPr>
          <w:rFonts w:ascii="Cambria" w:hAnsi="Cambria" w:cstheme="minorHAnsi"/>
        </w:rPr>
        <w:t>1</w:t>
      </w:r>
      <w:r w:rsidR="00121A5E" w:rsidRPr="005A1D07">
        <w:rPr>
          <w:rFonts w:ascii="Cambria" w:hAnsi="Cambria" w:cstheme="minorHAnsi"/>
        </w:rPr>
        <w:t>) wyborze najkorzystniejszej oferty, podając nazwę (firmę), albo imię i nazwisko, siedzibę</w:t>
      </w:r>
      <w:r w:rsidR="00A930DD" w:rsidRPr="005A1D07">
        <w:rPr>
          <w:rFonts w:ascii="Cambria" w:hAnsi="Cambria" w:cstheme="minorHAnsi"/>
        </w:rPr>
        <w:t xml:space="preserve"> </w:t>
      </w:r>
      <w:r w:rsidR="00121A5E" w:rsidRPr="005A1D07">
        <w:rPr>
          <w:rFonts w:ascii="Cambria" w:hAnsi="Cambria" w:cstheme="minorHAnsi"/>
        </w:rPr>
        <w:t>albo miejsce zamieszkania, jeżeli jest miejscem wykonywania działalności wykonawcy,</w:t>
      </w:r>
      <w:r w:rsidR="00A930DD" w:rsidRPr="005A1D07">
        <w:rPr>
          <w:rFonts w:ascii="Cambria" w:hAnsi="Cambria" w:cstheme="minorHAnsi"/>
        </w:rPr>
        <w:t xml:space="preserve"> </w:t>
      </w:r>
      <w:r w:rsidR="00121A5E" w:rsidRPr="005A1D07">
        <w:rPr>
          <w:rFonts w:ascii="Cambria" w:hAnsi="Cambria" w:cstheme="minorHAnsi"/>
        </w:rPr>
        <w:t>którego ofertę wybrano, oraz nazwy albo imiona i nazwiska, siedziby albo miejsca</w:t>
      </w:r>
      <w:r w:rsidR="00A930DD" w:rsidRPr="005A1D07">
        <w:rPr>
          <w:rFonts w:ascii="Cambria" w:hAnsi="Cambria" w:cstheme="minorHAnsi"/>
        </w:rPr>
        <w:t xml:space="preserve"> </w:t>
      </w:r>
      <w:r w:rsidR="00121A5E" w:rsidRPr="005A1D07">
        <w:rPr>
          <w:rFonts w:ascii="Cambria" w:hAnsi="Cambria" w:cstheme="minorHAnsi"/>
        </w:rPr>
        <w:t>zamieszkania, jeżeli są miejscami wykonywania działalności wykonawców, którzy złożyli</w:t>
      </w:r>
      <w:r w:rsidR="00A930DD" w:rsidRPr="005A1D07">
        <w:rPr>
          <w:rFonts w:ascii="Cambria" w:hAnsi="Cambria" w:cstheme="minorHAnsi"/>
        </w:rPr>
        <w:t xml:space="preserve"> </w:t>
      </w:r>
      <w:r w:rsidR="00121A5E" w:rsidRPr="005A1D07">
        <w:rPr>
          <w:rFonts w:ascii="Cambria" w:hAnsi="Cambria" w:cstheme="minorHAnsi"/>
        </w:rPr>
        <w:t>oferty, a także punktację przyznaną ofertom w każdym kryterium oceny ofert</w:t>
      </w:r>
      <w:r w:rsidR="006F71AF">
        <w:rPr>
          <w:rFonts w:ascii="Cambria" w:hAnsi="Cambria" w:cstheme="minorHAnsi"/>
        </w:rPr>
        <w:t xml:space="preserve">                     </w:t>
      </w:r>
      <w:r w:rsidR="00121A5E" w:rsidRPr="005A1D07">
        <w:rPr>
          <w:rFonts w:ascii="Cambria" w:hAnsi="Cambria" w:cstheme="minorHAnsi"/>
        </w:rPr>
        <w:t xml:space="preserve"> i łączną</w:t>
      </w:r>
      <w:r w:rsidR="00A930DD" w:rsidRPr="005A1D07">
        <w:rPr>
          <w:rFonts w:ascii="Cambria" w:hAnsi="Cambria" w:cstheme="minorHAnsi"/>
        </w:rPr>
        <w:t xml:space="preserve"> </w:t>
      </w:r>
      <w:r w:rsidR="00121A5E" w:rsidRPr="005A1D07">
        <w:rPr>
          <w:rFonts w:ascii="Cambria" w:hAnsi="Cambria" w:cstheme="minorHAnsi"/>
        </w:rPr>
        <w:t>punktację;</w:t>
      </w:r>
    </w:p>
    <w:p w:rsidR="00121A5E" w:rsidRPr="005A1D07" w:rsidRDefault="00C46325" w:rsidP="00C46325">
      <w:pPr>
        <w:autoSpaceDE w:val="0"/>
        <w:autoSpaceDN w:val="0"/>
        <w:adjustRightInd w:val="0"/>
        <w:spacing w:after="0" w:line="276" w:lineRule="auto"/>
        <w:ind w:left="851" w:hanging="284"/>
        <w:jc w:val="both"/>
        <w:rPr>
          <w:rFonts w:ascii="Cambria" w:hAnsi="Cambria" w:cstheme="minorHAnsi"/>
        </w:rPr>
      </w:pPr>
      <w:r w:rsidRPr="005A1D07">
        <w:rPr>
          <w:rFonts w:ascii="Cambria" w:hAnsi="Cambria" w:cstheme="minorHAnsi"/>
        </w:rPr>
        <w:t>2</w:t>
      </w:r>
      <w:r w:rsidR="00121A5E" w:rsidRPr="005A1D07">
        <w:rPr>
          <w:rFonts w:ascii="Cambria" w:hAnsi="Cambria" w:cstheme="minorHAnsi"/>
        </w:rPr>
        <w:t xml:space="preserve">) wykonawcach, których oferty zostały odrzucone, podając uzasadnienie faktyczne </w:t>
      </w:r>
      <w:r w:rsidR="00A930DD" w:rsidRPr="005A1D07">
        <w:rPr>
          <w:rFonts w:ascii="Cambria" w:hAnsi="Cambria" w:cstheme="minorHAnsi"/>
        </w:rPr>
        <w:t xml:space="preserve">                       </w:t>
      </w:r>
      <w:r w:rsidR="00121A5E" w:rsidRPr="005A1D07">
        <w:rPr>
          <w:rFonts w:ascii="Cambria" w:hAnsi="Cambria" w:cstheme="minorHAnsi"/>
        </w:rPr>
        <w:t>i prawne</w:t>
      </w:r>
      <w:r w:rsidR="00A930DD" w:rsidRPr="005A1D07">
        <w:rPr>
          <w:rFonts w:ascii="Cambria" w:hAnsi="Cambria" w:cstheme="minorHAnsi"/>
        </w:rPr>
        <w:t xml:space="preserve"> </w:t>
      </w:r>
      <w:r w:rsidR="00121A5E" w:rsidRPr="005A1D07">
        <w:rPr>
          <w:rFonts w:ascii="Cambria" w:hAnsi="Cambria" w:cstheme="minorHAnsi"/>
        </w:rPr>
        <w:t>odrzucenia oferty;</w:t>
      </w:r>
    </w:p>
    <w:p w:rsidR="00121A5E" w:rsidRPr="005A1D07" w:rsidRDefault="00121A5E" w:rsidP="00020387">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lastRenderedPageBreak/>
        <w:t xml:space="preserve">2. Informacje, o których mowa w </w:t>
      </w:r>
      <w:r w:rsidR="0015288A" w:rsidRPr="005A1D07">
        <w:rPr>
          <w:rFonts w:ascii="Cambria" w:hAnsi="Cambria" w:cstheme="minorHAnsi"/>
        </w:rPr>
        <w:t xml:space="preserve">ust. 1 </w:t>
      </w:r>
      <w:r w:rsidRPr="005A1D07">
        <w:rPr>
          <w:rFonts w:ascii="Cambria" w:hAnsi="Cambria" w:cstheme="minorHAnsi"/>
        </w:rPr>
        <w:t>pkt 1 Zamawiający zamieści na stronie internetowej</w:t>
      </w:r>
      <w:r w:rsidR="00A930DD" w:rsidRPr="005A1D07">
        <w:rPr>
          <w:rFonts w:ascii="Cambria" w:hAnsi="Cambria" w:cstheme="minorHAnsi"/>
        </w:rPr>
        <w:t xml:space="preserve"> </w:t>
      </w:r>
      <w:r w:rsidR="0015288A" w:rsidRPr="005A1D07">
        <w:rPr>
          <w:rFonts w:ascii="Cambria" w:hAnsi="Cambria" w:cstheme="minorHAnsi"/>
        </w:rPr>
        <w:t xml:space="preserve">prowadzonego </w:t>
      </w:r>
      <w:r w:rsidRPr="005A1D07">
        <w:rPr>
          <w:rFonts w:ascii="Cambria" w:hAnsi="Cambria" w:cstheme="minorHAnsi"/>
        </w:rPr>
        <w:t>postępowania.</w:t>
      </w:r>
    </w:p>
    <w:p w:rsidR="00121A5E" w:rsidRPr="005A1D07" w:rsidRDefault="00121A5E" w:rsidP="00020387">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3. Zamawiający zaw</w:t>
      </w:r>
      <w:r w:rsidR="006F71AF">
        <w:rPr>
          <w:rFonts w:ascii="Cambria" w:hAnsi="Cambria" w:cstheme="minorHAnsi"/>
        </w:rPr>
        <w:t>iera umowę</w:t>
      </w:r>
      <w:r w:rsidRPr="005A1D07">
        <w:rPr>
          <w:rFonts w:ascii="Cambria" w:hAnsi="Cambria" w:cstheme="minorHAnsi"/>
        </w:rPr>
        <w:t xml:space="preserve"> w sprawie zamówienia publicznego, z uwzględnieniem </w:t>
      </w:r>
      <w:r w:rsidR="00C12F4A" w:rsidRPr="005A1D07">
        <w:rPr>
          <w:rFonts w:ascii="Cambria" w:hAnsi="Cambria" w:cstheme="minorHAnsi"/>
        </w:rPr>
        <w:br/>
      </w:r>
      <w:r w:rsidRPr="005A1D07">
        <w:rPr>
          <w:rFonts w:ascii="Cambria" w:hAnsi="Cambria" w:cstheme="minorHAnsi"/>
        </w:rPr>
        <w:t>art. 577</w:t>
      </w:r>
      <w:r w:rsidR="00C46325" w:rsidRPr="005A1D07">
        <w:rPr>
          <w:rFonts w:ascii="Cambria" w:hAnsi="Cambria" w:cstheme="minorHAnsi"/>
        </w:rPr>
        <w:t xml:space="preserve"> ustawy </w:t>
      </w:r>
      <w:r w:rsidRPr="005A1D07">
        <w:rPr>
          <w:rFonts w:ascii="Cambria" w:hAnsi="Cambria" w:cstheme="minorHAnsi"/>
        </w:rPr>
        <w:t>Pzp, w terminie 5 dni od dnia przesłania zawiadomienia o wyborze</w:t>
      </w:r>
      <w:r w:rsidR="00A930DD" w:rsidRPr="005A1D07">
        <w:rPr>
          <w:rFonts w:ascii="Cambria" w:hAnsi="Cambria" w:cstheme="minorHAnsi"/>
        </w:rPr>
        <w:t xml:space="preserve"> </w:t>
      </w:r>
      <w:r w:rsidRPr="005A1D07">
        <w:rPr>
          <w:rFonts w:ascii="Cambria" w:hAnsi="Cambria" w:cstheme="minorHAnsi"/>
        </w:rPr>
        <w:t>najkorzystniejszej oferty, jeżeli zawiadomienie to zostało przesłane przy użyciu środków</w:t>
      </w:r>
      <w:r w:rsidR="00A930DD" w:rsidRPr="005A1D07">
        <w:rPr>
          <w:rFonts w:ascii="Cambria" w:hAnsi="Cambria" w:cstheme="minorHAnsi"/>
        </w:rPr>
        <w:t xml:space="preserve"> </w:t>
      </w:r>
      <w:r w:rsidRPr="005A1D07">
        <w:rPr>
          <w:rFonts w:ascii="Cambria" w:hAnsi="Cambria" w:cstheme="minorHAnsi"/>
        </w:rPr>
        <w:t>komunikacji elektronicznej, albo 10 dni, jeżeli zostało przesłane w inny sposób.</w:t>
      </w:r>
    </w:p>
    <w:p w:rsidR="00121A5E" w:rsidRPr="005A1D07" w:rsidRDefault="00121A5E" w:rsidP="00020387">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4. Zamawiający może zawrzeć umowę w sprawie zamówienia publicznego przed upływem</w:t>
      </w:r>
      <w:r w:rsidR="00A930DD" w:rsidRPr="005A1D07">
        <w:rPr>
          <w:rFonts w:ascii="Cambria" w:hAnsi="Cambria" w:cstheme="minorHAnsi"/>
        </w:rPr>
        <w:t xml:space="preserve"> </w:t>
      </w:r>
      <w:r w:rsidRPr="005A1D07">
        <w:rPr>
          <w:rFonts w:ascii="Cambria" w:hAnsi="Cambria" w:cstheme="minorHAnsi"/>
        </w:rPr>
        <w:t>terminu, o którym mowa w ust. 3, jeżeli w postępowaniu o udzielenie zamówienia</w:t>
      </w:r>
      <w:r w:rsidR="00A930DD" w:rsidRPr="005A1D07">
        <w:rPr>
          <w:rFonts w:ascii="Cambria" w:hAnsi="Cambria" w:cstheme="minorHAnsi"/>
        </w:rPr>
        <w:t xml:space="preserve"> </w:t>
      </w:r>
      <w:r w:rsidRPr="005A1D07">
        <w:rPr>
          <w:rFonts w:ascii="Cambria" w:hAnsi="Cambria" w:cstheme="minorHAnsi"/>
        </w:rPr>
        <w:t>prowadzonego w trybie podstawowym złożono tylko jedną ofertę.</w:t>
      </w:r>
    </w:p>
    <w:p w:rsidR="00121A5E" w:rsidRPr="005A1D07" w:rsidRDefault="00121A5E" w:rsidP="00957526">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5. Z Wykonawcą, który złoży najkorzystniejszą ofertę zostanie podpisana umowa, której wzór</w:t>
      </w:r>
      <w:r w:rsidR="00A930DD" w:rsidRPr="005A1D07">
        <w:rPr>
          <w:rFonts w:ascii="Cambria" w:hAnsi="Cambria" w:cstheme="minorHAnsi"/>
        </w:rPr>
        <w:t xml:space="preserve"> </w:t>
      </w:r>
      <w:r w:rsidRPr="005A1D07">
        <w:rPr>
          <w:rFonts w:ascii="Cambria" w:hAnsi="Cambria" w:cstheme="minorHAnsi"/>
        </w:rPr>
        <w:t xml:space="preserve">stanowi załącznik nr </w:t>
      </w:r>
      <w:r w:rsidR="007E5B95" w:rsidRPr="005A1D07">
        <w:rPr>
          <w:rFonts w:ascii="Cambria" w:hAnsi="Cambria" w:cstheme="minorHAnsi"/>
        </w:rPr>
        <w:t>6</w:t>
      </w:r>
      <w:r w:rsidRPr="005A1D07">
        <w:rPr>
          <w:rFonts w:ascii="Cambria" w:hAnsi="Cambria" w:cstheme="minorHAnsi"/>
        </w:rPr>
        <w:t xml:space="preserve"> do niniejszej SWZ. Miejsce i termin podpisania umowy zostanie</w:t>
      </w:r>
      <w:r w:rsidR="00A930DD" w:rsidRPr="005A1D07">
        <w:rPr>
          <w:rFonts w:ascii="Cambria" w:hAnsi="Cambria" w:cstheme="minorHAnsi"/>
        </w:rPr>
        <w:t xml:space="preserve"> </w:t>
      </w:r>
      <w:r w:rsidRPr="005A1D07">
        <w:rPr>
          <w:rFonts w:ascii="Cambria" w:hAnsi="Cambria" w:cstheme="minorHAnsi"/>
        </w:rPr>
        <w:t>wyznaczony przez Zamawiającego. W przypadku, gdy Wykonawca nie wypełni wymagań</w:t>
      </w:r>
      <w:r w:rsidR="00A930DD" w:rsidRPr="005A1D07">
        <w:rPr>
          <w:rFonts w:ascii="Cambria" w:hAnsi="Cambria" w:cstheme="minorHAnsi"/>
        </w:rPr>
        <w:t xml:space="preserve"> </w:t>
      </w:r>
      <w:r w:rsidRPr="005A1D07">
        <w:rPr>
          <w:rFonts w:ascii="Cambria" w:hAnsi="Cambria" w:cstheme="minorHAnsi"/>
        </w:rPr>
        <w:t>formalnych zawartych w treści niniejszej SWZ dotyczących podpisania umowy Zamawiający</w:t>
      </w:r>
      <w:r w:rsidR="00A930DD" w:rsidRPr="005A1D07">
        <w:rPr>
          <w:rFonts w:ascii="Cambria" w:hAnsi="Cambria" w:cstheme="minorHAnsi"/>
        </w:rPr>
        <w:t xml:space="preserve"> </w:t>
      </w:r>
      <w:r w:rsidRPr="005A1D07">
        <w:rPr>
          <w:rFonts w:ascii="Cambria" w:hAnsi="Cambria" w:cstheme="minorHAnsi"/>
        </w:rPr>
        <w:t>wyznaczy dodatkowy/ostateczny termin uzupełnienia brakujących dokumentów. Gdy</w:t>
      </w:r>
      <w:r w:rsidR="00A930DD" w:rsidRPr="005A1D07">
        <w:rPr>
          <w:rFonts w:ascii="Cambria" w:hAnsi="Cambria" w:cstheme="minorHAnsi"/>
        </w:rPr>
        <w:t xml:space="preserve"> </w:t>
      </w:r>
      <w:r w:rsidRPr="005A1D07">
        <w:rPr>
          <w:rFonts w:ascii="Cambria" w:hAnsi="Cambria" w:cstheme="minorHAnsi"/>
        </w:rPr>
        <w:t>Wykonawca na ponowne wezwanie nie wypełni wymagań formalnych, Zamawiający ma prawo</w:t>
      </w:r>
      <w:r w:rsidR="00A930DD" w:rsidRPr="005A1D07">
        <w:rPr>
          <w:rFonts w:ascii="Cambria" w:hAnsi="Cambria" w:cstheme="minorHAnsi"/>
        </w:rPr>
        <w:t xml:space="preserve"> </w:t>
      </w:r>
      <w:r w:rsidRPr="005A1D07">
        <w:rPr>
          <w:rFonts w:ascii="Cambria" w:hAnsi="Cambria" w:cstheme="minorHAnsi"/>
        </w:rPr>
        <w:t>uznać, że Wykonawca uchyla się od podpisania umowy. W takim wypadku będą miały</w:t>
      </w:r>
      <w:r w:rsidR="00A930DD" w:rsidRPr="005A1D07">
        <w:rPr>
          <w:rFonts w:ascii="Cambria" w:hAnsi="Cambria" w:cstheme="minorHAnsi"/>
        </w:rPr>
        <w:t xml:space="preserve"> </w:t>
      </w:r>
      <w:r w:rsidRPr="005A1D07">
        <w:rPr>
          <w:rFonts w:ascii="Cambria" w:hAnsi="Cambria" w:cstheme="minorHAnsi"/>
        </w:rPr>
        <w:t>zastosowanie przepisy</w:t>
      </w:r>
      <w:r w:rsidR="00C12F4A" w:rsidRPr="005A1D07">
        <w:rPr>
          <w:rFonts w:ascii="Cambria" w:hAnsi="Cambria" w:cstheme="minorHAnsi"/>
        </w:rPr>
        <w:t xml:space="preserve"> w zakresie</w:t>
      </w:r>
      <w:r w:rsidRPr="005A1D07">
        <w:rPr>
          <w:rFonts w:ascii="Cambria" w:hAnsi="Cambria" w:cstheme="minorHAnsi"/>
        </w:rPr>
        <w:t>:</w:t>
      </w:r>
    </w:p>
    <w:p w:rsidR="00121A5E" w:rsidRPr="005A1D07" w:rsidRDefault="00C12F4A" w:rsidP="00020387">
      <w:pPr>
        <w:autoSpaceDE w:val="0"/>
        <w:autoSpaceDN w:val="0"/>
        <w:adjustRightInd w:val="0"/>
        <w:spacing w:after="0" w:line="276" w:lineRule="auto"/>
        <w:ind w:left="284" w:firstLine="283"/>
        <w:jc w:val="both"/>
        <w:rPr>
          <w:rFonts w:ascii="Cambria" w:hAnsi="Cambria" w:cstheme="minorHAnsi"/>
        </w:rPr>
      </w:pPr>
      <w:r w:rsidRPr="005A1D07">
        <w:rPr>
          <w:rFonts w:ascii="Cambria" w:hAnsi="Cambria" w:cstheme="minorHAnsi"/>
        </w:rPr>
        <w:t>1)</w:t>
      </w:r>
      <w:r w:rsidR="00121A5E" w:rsidRPr="005A1D07">
        <w:rPr>
          <w:rFonts w:ascii="Cambria" w:hAnsi="Cambria" w:cstheme="minorHAnsi"/>
        </w:rPr>
        <w:t xml:space="preserve"> możliwoś</w:t>
      </w:r>
      <w:r w:rsidRPr="005A1D07">
        <w:rPr>
          <w:rFonts w:ascii="Cambria" w:hAnsi="Cambria" w:cstheme="minorHAnsi"/>
        </w:rPr>
        <w:t>ci</w:t>
      </w:r>
      <w:r w:rsidR="00121A5E" w:rsidRPr="005A1D07">
        <w:rPr>
          <w:rFonts w:ascii="Cambria" w:hAnsi="Cambria" w:cstheme="minorHAnsi"/>
        </w:rPr>
        <w:t xml:space="preserve"> zastosowania art. 263 (wybór kolejnej oferty)</w:t>
      </w:r>
    </w:p>
    <w:p w:rsidR="00121A5E" w:rsidRPr="005A1D07" w:rsidRDefault="00C12F4A" w:rsidP="00020387">
      <w:pPr>
        <w:autoSpaceDE w:val="0"/>
        <w:autoSpaceDN w:val="0"/>
        <w:adjustRightInd w:val="0"/>
        <w:spacing w:after="0" w:line="276" w:lineRule="auto"/>
        <w:ind w:left="284" w:firstLine="283"/>
        <w:jc w:val="both"/>
        <w:rPr>
          <w:rFonts w:ascii="Cambria" w:hAnsi="Cambria" w:cstheme="minorHAnsi"/>
        </w:rPr>
      </w:pPr>
      <w:r w:rsidRPr="005A1D07">
        <w:rPr>
          <w:rFonts w:ascii="Cambria" w:hAnsi="Cambria" w:cstheme="minorHAnsi"/>
        </w:rPr>
        <w:t>2)</w:t>
      </w:r>
      <w:r w:rsidR="00121A5E" w:rsidRPr="005A1D07">
        <w:rPr>
          <w:rFonts w:ascii="Cambria" w:hAnsi="Cambria" w:cstheme="minorHAnsi"/>
        </w:rPr>
        <w:t xml:space="preserve"> obowiązk</w:t>
      </w:r>
      <w:r w:rsidRPr="005A1D07">
        <w:rPr>
          <w:rFonts w:ascii="Cambria" w:hAnsi="Cambria" w:cstheme="minorHAnsi"/>
        </w:rPr>
        <w:t>u</w:t>
      </w:r>
      <w:r w:rsidR="00121A5E" w:rsidRPr="005A1D07">
        <w:rPr>
          <w:rFonts w:ascii="Cambria" w:hAnsi="Cambria" w:cstheme="minorHAnsi"/>
        </w:rPr>
        <w:t xml:space="preserve"> zastosowania art. 98 ust. 2 pkt a ustawy Pzp (zatrzymanie wadium)</w:t>
      </w:r>
    </w:p>
    <w:p w:rsidR="00121A5E" w:rsidRPr="005A1D07" w:rsidRDefault="00121A5E" w:rsidP="00EF5DDA">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6. Jeżeli wykonawca, którego oferta została wybrana, uchyla się od zawarcia umowy w sprawie</w:t>
      </w:r>
      <w:r w:rsidR="00A930DD" w:rsidRPr="005A1D07">
        <w:rPr>
          <w:rFonts w:ascii="Cambria" w:hAnsi="Cambria" w:cstheme="minorHAnsi"/>
        </w:rPr>
        <w:t xml:space="preserve"> </w:t>
      </w:r>
      <w:r w:rsidRPr="005A1D07">
        <w:rPr>
          <w:rFonts w:ascii="Cambria" w:hAnsi="Cambria" w:cstheme="minorHAnsi"/>
        </w:rPr>
        <w:t>zamówienia publicznego lub nie wnosi wymaganego zabezpieczenia należytego wykonania</w:t>
      </w:r>
      <w:r w:rsidR="00A930DD" w:rsidRPr="005A1D07">
        <w:rPr>
          <w:rFonts w:ascii="Cambria" w:hAnsi="Cambria" w:cstheme="minorHAnsi"/>
        </w:rPr>
        <w:t xml:space="preserve"> </w:t>
      </w:r>
      <w:r w:rsidRPr="005A1D07">
        <w:rPr>
          <w:rFonts w:ascii="Cambria" w:hAnsi="Cambria" w:cstheme="minorHAnsi"/>
        </w:rPr>
        <w:t>umowy, Zamawiający może dokonać ponownego badania i oceny ofert spośród ofert</w:t>
      </w:r>
      <w:r w:rsidR="00A930DD" w:rsidRPr="005A1D07">
        <w:rPr>
          <w:rFonts w:ascii="Cambria" w:hAnsi="Cambria" w:cstheme="minorHAnsi"/>
        </w:rPr>
        <w:t xml:space="preserve"> </w:t>
      </w:r>
      <w:r w:rsidRPr="005A1D07">
        <w:rPr>
          <w:rFonts w:ascii="Cambria" w:hAnsi="Cambria" w:cstheme="minorHAnsi"/>
        </w:rPr>
        <w:t>pozostałych w postępowaniu wykonawców oraz wybrać najkorzystniejszą ofertę albo</w:t>
      </w:r>
      <w:r w:rsidR="00A930DD" w:rsidRPr="005A1D07">
        <w:rPr>
          <w:rFonts w:ascii="Cambria" w:hAnsi="Cambria" w:cstheme="minorHAnsi"/>
        </w:rPr>
        <w:t xml:space="preserve"> </w:t>
      </w:r>
      <w:r w:rsidRPr="005A1D07">
        <w:rPr>
          <w:rFonts w:ascii="Cambria" w:hAnsi="Cambria" w:cstheme="minorHAnsi"/>
        </w:rPr>
        <w:t>unieważnić postępowanie.</w:t>
      </w:r>
    </w:p>
    <w:p w:rsidR="00121A5E" w:rsidRPr="005A1D07" w:rsidRDefault="00121A5E" w:rsidP="006D3700">
      <w:pPr>
        <w:autoSpaceDE w:val="0"/>
        <w:autoSpaceDN w:val="0"/>
        <w:adjustRightInd w:val="0"/>
        <w:spacing w:after="0" w:line="276" w:lineRule="auto"/>
        <w:ind w:left="284" w:hanging="284"/>
        <w:jc w:val="both"/>
        <w:rPr>
          <w:rFonts w:ascii="Cambria" w:hAnsi="Cambria" w:cstheme="minorHAnsi"/>
          <w:i/>
          <w:iCs/>
        </w:rPr>
      </w:pPr>
      <w:r w:rsidRPr="005A1D07">
        <w:rPr>
          <w:rFonts w:ascii="Cambria" w:hAnsi="Cambria" w:cstheme="minorHAnsi"/>
        </w:rPr>
        <w:t>7. Wykonawca, którego oferta zostanie uznana za najkorzystniejszą, przed podpisaniem umowy</w:t>
      </w:r>
      <w:r w:rsidR="00A930DD" w:rsidRPr="005A1D07">
        <w:rPr>
          <w:rFonts w:ascii="Cambria" w:hAnsi="Cambria" w:cstheme="minorHAnsi"/>
        </w:rPr>
        <w:t xml:space="preserve"> </w:t>
      </w:r>
      <w:r w:rsidRPr="005A1D07">
        <w:rPr>
          <w:rFonts w:ascii="Cambria" w:hAnsi="Cambria" w:cstheme="minorHAnsi"/>
        </w:rPr>
        <w:t>zobowiązany jest do</w:t>
      </w:r>
      <w:r w:rsidR="00A930DD" w:rsidRPr="005A1D07">
        <w:rPr>
          <w:rFonts w:ascii="Cambria" w:hAnsi="Cambria" w:cstheme="minorHAnsi"/>
        </w:rPr>
        <w:t xml:space="preserve"> </w:t>
      </w:r>
      <w:r w:rsidRPr="005A1D07">
        <w:rPr>
          <w:rFonts w:ascii="Cambria" w:hAnsi="Cambria" w:cstheme="minorHAnsi"/>
        </w:rPr>
        <w:t xml:space="preserve">przedłożenia umowy regulującej współpracę Wykonawców wspólnie </w:t>
      </w:r>
      <w:r w:rsidR="00EF5DDA" w:rsidRPr="005A1D07">
        <w:rPr>
          <w:rFonts w:ascii="Cambria" w:hAnsi="Cambria" w:cstheme="minorHAnsi"/>
        </w:rPr>
        <w:t>ubiegających s</w:t>
      </w:r>
      <w:r w:rsidRPr="005A1D07">
        <w:rPr>
          <w:rFonts w:ascii="Cambria" w:hAnsi="Cambria" w:cstheme="minorHAnsi"/>
        </w:rPr>
        <w:t>ię</w:t>
      </w:r>
      <w:r w:rsidR="00A930DD" w:rsidRPr="005A1D07">
        <w:rPr>
          <w:rFonts w:ascii="Cambria" w:hAnsi="Cambria" w:cstheme="minorHAnsi"/>
        </w:rPr>
        <w:t xml:space="preserve"> </w:t>
      </w:r>
      <w:r w:rsidRPr="005A1D07">
        <w:rPr>
          <w:rFonts w:ascii="Cambria" w:hAnsi="Cambria" w:cstheme="minorHAnsi"/>
        </w:rPr>
        <w:t xml:space="preserve">o udzielenie zamówienia </w:t>
      </w:r>
      <w:r w:rsidRPr="005A1D07">
        <w:rPr>
          <w:rFonts w:ascii="Cambria" w:hAnsi="Cambria" w:cstheme="minorHAnsi"/>
          <w:i/>
          <w:iCs/>
        </w:rPr>
        <w:t>(o ile dotyczy)</w:t>
      </w:r>
      <w:r w:rsidR="00EF5DDA" w:rsidRPr="005A1D07">
        <w:rPr>
          <w:rFonts w:ascii="Cambria" w:hAnsi="Cambria" w:cstheme="minorHAnsi"/>
          <w:i/>
          <w:iCs/>
        </w:rPr>
        <w:t>.</w:t>
      </w:r>
    </w:p>
    <w:p w:rsidR="00121A5E" w:rsidRPr="005A1D07" w:rsidRDefault="006D3700" w:rsidP="00EF5DDA">
      <w:pPr>
        <w:autoSpaceDE w:val="0"/>
        <w:autoSpaceDN w:val="0"/>
        <w:adjustRightInd w:val="0"/>
        <w:spacing w:after="0" w:line="276" w:lineRule="auto"/>
        <w:ind w:left="284" w:hanging="284"/>
        <w:jc w:val="both"/>
        <w:rPr>
          <w:rFonts w:ascii="Cambria" w:hAnsi="Cambria" w:cstheme="minorHAnsi"/>
          <w:b/>
          <w:bCs/>
        </w:rPr>
      </w:pPr>
      <w:r w:rsidRPr="005A1D07">
        <w:rPr>
          <w:rFonts w:ascii="Cambria" w:hAnsi="Cambria" w:cstheme="minorHAnsi"/>
        </w:rPr>
        <w:t>8</w:t>
      </w:r>
      <w:r w:rsidR="00121A5E" w:rsidRPr="005A1D07">
        <w:rPr>
          <w:rFonts w:ascii="Cambria" w:hAnsi="Cambria" w:cstheme="minorHAnsi"/>
        </w:rPr>
        <w:t>. Zamawiający żąda, aby, o ile są już znane, wykonawca podał nazwy (firm) albo imiona</w:t>
      </w:r>
      <w:r w:rsidR="005A1D07">
        <w:rPr>
          <w:rFonts w:ascii="Cambria" w:hAnsi="Cambria" w:cstheme="minorHAnsi"/>
        </w:rPr>
        <w:t xml:space="preserve">                                      </w:t>
      </w:r>
      <w:r w:rsidR="00121A5E" w:rsidRPr="005A1D07">
        <w:rPr>
          <w:rFonts w:ascii="Cambria" w:hAnsi="Cambria" w:cstheme="minorHAnsi"/>
        </w:rPr>
        <w:t xml:space="preserve">i nazwiska, dane kontaktowe podwykonawców </w:t>
      </w:r>
      <w:r w:rsidR="00EF5DDA" w:rsidRPr="005A1D07">
        <w:rPr>
          <w:rFonts w:ascii="Cambria" w:hAnsi="Cambria" w:cstheme="minorHAnsi"/>
        </w:rPr>
        <w:t xml:space="preserve">i ich przedstawicieli prawnych, </w:t>
      </w:r>
      <w:r w:rsidR="00121A5E" w:rsidRPr="005A1D07">
        <w:rPr>
          <w:rFonts w:ascii="Cambria" w:hAnsi="Cambria" w:cstheme="minorHAnsi"/>
        </w:rPr>
        <w:t>zaangażowanych</w:t>
      </w:r>
      <w:r w:rsidR="00A930DD" w:rsidRPr="005A1D07">
        <w:rPr>
          <w:rFonts w:ascii="Cambria" w:hAnsi="Cambria" w:cstheme="minorHAnsi"/>
        </w:rPr>
        <w:t xml:space="preserve"> </w:t>
      </w:r>
      <w:r w:rsidR="00121A5E" w:rsidRPr="005A1D07">
        <w:rPr>
          <w:rFonts w:ascii="Cambria" w:hAnsi="Cambria" w:cstheme="minorHAnsi"/>
        </w:rPr>
        <w:t>w realizację zamówienia</w:t>
      </w:r>
      <w:r w:rsidR="00121A5E" w:rsidRPr="005A1D07">
        <w:rPr>
          <w:rFonts w:ascii="Cambria" w:hAnsi="Cambria" w:cstheme="minorHAnsi"/>
          <w:b/>
          <w:bCs/>
        </w:rPr>
        <w:t>.</w:t>
      </w:r>
    </w:p>
    <w:p w:rsidR="00121A5E" w:rsidRPr="005A1D07" w:rsidRDefault="00121A5E" w:rsidP="001E5282">
      <w:pPr>
        <w:pStyle w:val="Nagwek1"/>
        <w:rPr>
          <w:rFonts w:ascii="Cambria" w:hAnsi="Cambria" w:cstheme="minorHAnsi"/>
          <w:sz w:val="22"/>
          <w:szCs w:val="22"/>
        </w:rPr>
      </w:pPr>
      <w:bookmarkStart w:id="38" w:name="_Toc106621971"/>
      <w:r w:rsidRPr="005A1D07">
        <w:rPr>
          <w:rFonts w:ascii="Cambria" w:hAnsi="Cambria" w:cstheme="minorHAnsi"/>
          <w:sz w:val="22"/>
          <w:szCs w:val="22"/>
        </w:rPr>
        <w:t xml:space="preserve">XXII. </w:t>
      </w:r>
      <w:r w:rsidR="00760AC9" w:rsidRPr="005A1D07">
        <w:rPr>
          <w:rFonts w:ascii="Cambria" w:hAnsi="Cambria" w:cstheme="minorHAnsi"/>
          <w:sz w:val="22"/>
          <w:szCs w:val="22"/>
        </w:rPr>
        <w:t>Wymagania dotyczące zabezpieczenia należytego wykonania umowy.</w:t>
      </w:r>
      <w:bookmarkEnd w:id="38"/>
    </w:p>
    <w:p w:rsidR="00057DA1" w:rsidRPr="005A1D07" w:rsidRDefault="00057DA1" w:rsidP="00020387">
      <w:pPr>
        <w:autoSpaceDE w:val="0"/>
        <w:autoSpaceDN w:val="0"/>
        <w:adjustRightInd w:val="0"/>
        <w:spacing w:after="0" w:line="276" w:lineRule="auto"/>
        <w:jc w:val="both"/>
        <w:rPr>
          <w:rFonts w:ascii="Cambria" w:hAnsi="Cambria" w:cstheme="minorHAnsi"/>
          <w:b/>
          <w:bCs/>
        </w:rPr>
      </w:pPr>
    </w:p>
    <w:p w:rsidR="00EB61C0" w:rsidRPr="005A1D0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5A1D07">
        <w:rPr>
          <w:rFonts w:ascii="Cambria" w:hAnsi="Cambria" w:cstheme="minorHAnsi"/>
        </w:rPr>
        <w:t xml:space="preserve">Zamawiający, zgodnie z art. 449 ustawy Pzp, przed zawarciem umowy </w:t>
      </w:r>
      <w:r w:rsidRPr="005A1D07">
        <w:rPr>
          <w:rFonts w:ascii="Cambria" w:hAnsi="Cambria" w:cstheme="minorHAnsi"/>
          <w:b/>
        </w:rPr>
        <w:t>wymaga</w:t>
      </w:r>
      <w:r w:rsidRPr="005A1D07">
        <w:rPr>
          <w:rFonts w:ascii="Cambria" w:hAnsi="Cambria" w:cstheme="minorHAnsi"/>
        </w:rPr>
        <w:t xml:space="preserve"> wniesienia, wg zasad określonych w art. 450 ustawy, zabezpieczenia należytego wykonania umowy</w:t>
      </w:r>
      <w:r w:rsidR="00222762" w:rsidRPr="005A1D07">
        <w:rPr>
          <w:rFonts w:ascii="Cambria" w:hAnsi="Cambria" w:cstheme="minorHAnsi"/>
        </w:rPr>
        <w:t xml:space="preserve"> dla każdej części zamówienia</w:t>
      </w:r>
      <w:r w:rsidRPr="005A1D07">
        <w:rPr>
          <w:rFonts w:ascii="Cambria" w:hAnsi="Cambria" w:cstheme="minorHAnsi"/>
        </w:rPr>
        <w:t xml:space="preserve"> w wysokości</w:t>
      </w:r>
      <w:r w:rsidRPr="005A1D07">
        <w:rPr>
          <w:rFonts w:ascii="Cambria" w:hAnsi="Cambria" w:cstheme="minorHAnsi"/>
          <w:b/>
        </w:rPr>
        <w:t xml:space="preserve"> 5% </w:t>
      </w:r>
      <w:r w:rsidRPr="005A1D07">
        <w:rPr>
          <w:rFonts w:ascii="Cambria" w:hAnsi="Cambria" w:cstheme="minorHAnsi"/>
        </w:rPr>
        <w:t>wartości brutto oferty</w:t>
      </w:r>
      <w:r w:rsidR="00222762" w:rsidRPr="005A1D07">
        <w:rPr>
          <w:rFonts w:ascii="Cambria" w:hAnsi="Cambria" w:cstheme="minorHAnsi"/>
        </w:rPr>
        <w:t>.</w:t>
      </w:r>
    </w:p>
    <w:p w:rsidR="00EB61C0" w:rsidRPr="005A1D0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5A1D07">
        <w:rPr>
          <w:rFonts w:ascii="Cambria" w:hAnsi="Cambria" w:cstheme="minorHAnsi"/>
        </w:rPr>
        <w:t xml:space="preserve">Zabezpieczenie wniesione w innej formie niż pieniądz musi być wystawione na Zamawiającego tj. </w:t>
      </w:r>
      <w:r w:rsidR="00222762" w:rsidRPr="005A1D07">
        <w:rPr>
          <w:rFonts w:ascii="Cambria" w:hAnsi="Cambria" w:cstheme="minorHAnsi"/>
        </w:rPr>
        <w:t>Zarząd Dróg Powiatowych w Sandomierzu</w:t>
      </w:r>
      <w:r w:rsidRPr="005A1D07">
        <w:rPr>
          <w:rFonts w:ascii="Cambria" w:hAnsi="Cambria" w:cstheme="minorHAnsi"/>
        </w:rPr>
        <w:t xml:space="preserve">.  </w:t>
      </w:r>
    </w:p>
    <w:p w:rsidR="00EB61C0" w:rsidRPr="005A1D0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5A1D07">
        <w:rPr>
          <w:rFonts w:ascii="Cambria" w:hAnsi="Cambria" w:cstheme="minorHAnsi"/>
        </w:rPr>
        <w:t>Z treści gwarancji (poręczenia) musi jednoznacznie wynikać, jaki jest sposób reprezentacji Gwaranta. Gwarancja musi być podpisana przez upoważnionego (upełnomocnionego) przedstawiciela Gwaranta. Z treści gwarancji winno wynikać bezwarunkowe zobowiązanie Gwaranta (poręczyciela) do wypłaty Zamawiającemu pełnej kwoty zabezpieczenia, na każde pisemne żądanie zgłoszone przez Zamawiającego w terminie do 30 dni od dnia otrzymania wezwania.</w:t>
      </w:r>
    </w:p>
    <w:p w:rsidR="00EB61C0" w:rsidRPr="005A1D0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5A1D07">
        <w:rPr>
          <w:rFonts w:ascii="Cambria" w:hAnsi="Cambria" w:cstheme="minorHAnsi"/>
        </w:rPr>
        <w:t xml:space="preserve">Gwarancja (poręczenie) nie może zawierać zastrzeżenia gwaranta (poręczyciela), że odpowiedzialność gwaranta (poręczyciela) z tytułu gwarancji (poręczenia) jest wyłączona </w:t>
      </w:r>
      <w:r w:rsidRPr="005A1D07">
        <w:rPr>
          <w:rFonts w:ascii="Cambria" w:hAnsi="Cambria" w:cstheme="minorHAnsi"/>
        </w:rPr>
        <w:br/>
      </w:r>
      <w:r w:rsidRPr="005A1D07">
        <w:rPr>
          <w:rFonts w:ascii="Cambria" w:hAnsi="Cambria" w:cstheme="minorHAnsi"/>
        </w:rPr>
        <w:lastRenderedPageBreak/>
        <w:t xml:space="preserve">w stosunku do jakiejkolwiek zmiany umowy objętej gwarancją (poręczeniem), jeżeli zmiana ta nie została zaakceptowana przez gwaranta (poręczyciela). </w:t>
      </w:r>
    </w:p>
    <w:p w:rsidR="00EB61C0" w:rsidRPr="005A1D0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5A1D07">
        <w:rPr>
          <w:rFonts w:ascii="Cambria" w:hAnsi="Cambria" w:cstheme="minorHAnsi"/>
        </w:rPr>
        <w:t xml:space="preserve">Zamawiający nie wyraża zgody na wniesienie zabezpieczenia należytego wykonania umowy </w:t>
      </w:r>
      <w:r w:rsidRPr="005A1D07">
        <w:rPr>
          <w:rFonts w:ascii="Cambria" w:hAnsi="Cambria" w:cstheme="minorHAnsi"/>
        </w:rPr>
        <w:br/>
        <w:t>w formach wymienionych w art. 450 ust. 2 ustawy PZP.</w:t>
      </w:r>
    </w:p>
    <w:p w:rsidR="00EB61C0" w:rsidRPr="005A1D0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5A1D07">
        <w:rPr>
          <w:rFonts w:ascii="Cambria" w:hAnsi="Cambria" w:cstheme="minorHAnsi"/>
        </w:rPr>
        <w:t xml:space="preserve">Oryginał dokumentu potwierdzającego wniesienie zabezpieczenia należytego wykonania umowy musi być dostarczony do Zamawiającego przed podpisaniem umowy. </w:t>
      </w:r>
    </w:p>
    <w:p w:rsidR="00F64DF2" w:rsidRPr="005A1D07" w:rsidRDefault="00F64DF2" w:rsidP="00F64DF2">
      <w:pPr>
        <w:pStyle w:val="Akapitzlist"/>
        <w:numPr>
          <w:ilvl w:val="0"/>
          <w:numId w:val="25"/>
        </w:numPr>
        <w:spacing w:after="0" w:line="288" w:lineRule="auto"/>
        <w:ind w:left="284" w:hanging="284"/>
        <w:contextualSpacing w:val="0"/>
        <w:jc w:val="both"/>
        <w:rPr>
          <w:rFonts w:ascii="Cambria" w:hAnsi="Cambria" w:cstheme="minorHAnsi"/>
        </w:rPr>
      </w:pPr>
      <w:r w:rsidRPr="005A1D07">
        <w:rPr>
          <w:rFonts w:ascii="Cambria" w:hAnsi="Cambria" w:cstheme="minorHAnsi"/>
        </w:rPr>
        <w:t>Zabezpieczenie wnoszone w pieniądzu Wykonawca zobowiązany będzie wnieść przelewem na rachunek bankowy Zamawiającego: Bank:</w:t>
      </w:r>
      <w:r w:rsidRPr="005A1D07">
        <w:rPr>
          <w:rFonts w:ascii="Cambria" w:hAnsi="Cambria"/>
        </w:rPr>
        <w:t xml:space="preserve"> BS Sandomierz </w:t>
      </w:r>
      <w:r w:rsidRPr="005A1D07">
        <w:rPr>
          <w:rFonts w:ascii="Cambria" w:hAnsi="Cambria" w:cstheme="minorHAnsi"/>
        </w:rPr>
        <w:t xml:space="preserve">Nr konta: </w:t>
      </w:r>
      <w:r w:rsidRPr="005A1D07">
        <w:rPr>
          <w:rFonts w:ascii="Cambria" w:hAnsi="Cambria"/>
          <w:b/>
        </w:rPr>
        <w:t>16942900042001001322510001</w:t>
      </w:r>
      <w:r w:rsidRPr="005A1D07">
        <w:rPr>
          <w:rFonts w:ascii="Cambria" w:hAnsi="Cambria" w:cstheme="minorHAnsi"/>
        </w:rPr>
        <w:t xml:space="preserve"> z podaniem tytułu: Zabezpieczenie należytego wykonania umowy „</w:t>
      </w:r>
      <w:r w:rsidR="00921D78">
        <w:rPr>
          <w:rFonts w:ascii="Cambria" w:hAnsi="Cambria" w:cstheme="minorHAnsi"/>
          <w:b/>
          <w:i/>
        </w:rPr>
        <w:t>Przebudowa</w:t>
      </w:r>
      <w:r w:rsidR="001D01B9" w:rsidRPr="005A1D07">
        <w:rPr>
          <w:rFonts w:ascii="Cambria" w:hAnsi="Cambria" w:cstheme="minorHAnsi"/>
          <w:b/>
          <w:i/>
        </w:rPr>
        <w:t xml:space="preserve"> dr</w:t>
      </w:r>
      <w:r w:rsidR="009724CA">
        <w:rPr>
          <w:rFonts w:ascii="Cambria" w:hAnsi="Cambria" w:cstheme="minorHAnsi"/>
          <w:b/>
          <w:i/>
        </w:rPr>
        <w:t>óg</w:t>
      </w:r>
      <w:r w:rsidR="001D01B9" w:rsidRPr="005A1D07">
        <w:rPr>
          <w:rFonts w:ascii="Cambria" w:hAnsi="Cambria" w:cstheme="minorHAnsi"/>
          <w:b/>
          <w:i/>
        </w:rPr>
        <w:t xml:space="preserve"> powiatow</w:t>
      </w:r>
      <w:r w:rsidR="009724CA">
        <w:rPr>
          <w:rFonts w:ascii="Cambria" w:hAnsi="Cambria" w:cstheme="minorHAnsi"/>
          <w:b/>
          <w:i/>
        </w:rPr>
        <w:t xml:space="preserve">ych: </w:t>
      </w:r>
      <w:r w:rsidR="00921D78">
        <w:rPr>
          <w:rFonts w:ascii="Cambria" w:hAnsi="Cambria" w:cstheme="minorHAnsi"/>
          <w:b/>
          <w:i/>
        </w:rPr>
        <w:t>nr 1719T Koprzywnica- Łążek, nr 1703T Świątniki- Byszów oraz remont drogi powiatowej nr 1700T Rzeczyca Mokra – Mściów- Sandomierz</w:t>
      </w:r>
      <w:r w:rsidRPr="005A1D07">
        <w:rPr>
          <w:rFonts w:ascii="Cambria" w:hAnsi="Cambria" w:cstheme="minorHAnsi"/>
        </w:rPr>
        <w:t>”.</w:t>
      </w:r>
    </w:p>
    <w:p w:rsidR="00EB61C0" w:rsidRPr="005A1D0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5A1D07">
        <w:rPr>
          <w:rFonts w:ascii="Cambria" w:hAnsi="Cambria" w:cstheme="minorHAnsi"/>
        </w:rPr>
        <w:t xml:space="preserve">Zamawiający zwraca zabezpieczenie wniesione w pieniądzu z odsetkami wynikającymi </w:t>
      </w:r>
      <w:r w:rsidRPr="005A1D07">
        <w:rPr>
          <w:rFonts w:ascii="Cambria" w:hAnsi="Cambria" w:cstheme="minorHAnsi"/>
        </w:rPr>
        <w:br/>
        <w:t xml:space="preserve">z umowy rachunku bankowego, na którym było ono przechowywane, pomniejszone </w:t>
      </w:r>
      <w:r w:rsidRPr="005A1D07">
        <w:rPr>
          <w:rFonts w:ascii="Cambria" w:hAnsi="Cambria" w:cstheme="minorHAnsi"/>
        </w:rPr>
        <w:br/>
        <w:t>o koszt prowadzenia tego rachunku oraz prowizji bankowej za przelew pieniędzy na rachunek bankowy Wykonawcy.</w:t>
      </w:r>
    </w:p>
    <w:p w:rsidR="00EB61C0" w:rsidRPr="005A1D0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5A1D07">
        <w:rPr>
          <w:rFonts w:ascii="Cambria" w:hAnsi="Cambria" w:cstheme="minorHAnsi"/>
        </w:rPr>
        <w:t xml:space="preserve">Zabezpieczenie należytego wykonania umowy zostanie zwrócone lub zwolnione </w:t>
      </w:r>
      <w:r w:rsidRPr="005A1D07">
        <w:rPr>
          <w:rFonts w:ascii="Cambria" w:hAnsi="Cambria" w:cstheme="minorHAnsi"/>
        </w:rPr>
        <w:br/>
        <w:t>w następujący sposób:</w:t>
      </w:r>
    </w:p>
    <w:p w:rsidR="00A562DE" w:rsidRDefault="00EB61C0" w:rsidP="00A562DE">
      <w:pPr>
        <w:pStyle w:val="Akapitzlist"/>
        <w:numPr>
          <w:ilvl w:val="0"/>
          <w:numId w:val="30"/>
        </w:numPr>
        <w:spacing w:after="0" w:line="288" w:lineRule="auto"/>
        <w:contextualSpacing w:val="0"/>
        <w:jc w:val="both"/>
        <w:rPr>
          <w:rFonts w:ascii="Cambria" w:hAnsi="Cambria" w:cstheme="minorHAnsi"/>
        </w:rPr>
      </w:pPr>
      <w:r w:rsidRPr="005A1D07">
        <w:rPr>
          <w:rFonts w:ascii="Cambria" w:hAnsi="Cambria" w:cstheme="minorHAnsi"/>
        </w:rPr>
        <w:t>70% wysokości wniesionego zabezpieczenia w ciągu 30 dni od dnia wykonania zamówienia i uznania przez Zamawiającego za należycie wykonane;</w:t>
      </w:r>
      <w:r w:rsidR="00A562DE">
        <w:rPr>
          <w:rFonts w:ascii="Cambria" w:hAnsi="Cambria" w:cstheme="minorHAnsi"/>
        </w:rPr>
        <w:t xml:space="preserve">  </w:t>
      </w:r>
    </w:p>
    <w:p w:rsidR="00EB61C0" w:rsidRPr="00A562DE" w:rsidRDefault="00EB61C0" w:rsidP="00A562DE">
      <w:pPr>
        <w:pStyle w:val="Akapitzlist"/>
        <w:numPr>
          <w:ilvl w:val="0"/>
          <w:numId w:val="30"/>
        </w:numPr>
        <w:spacing w:after="0" w:line="288" w:lineRule="auto"/>
        <w:contextualSpacing w:val="0"/>
        <w:jc w:val="both"/>
        <w:rPr>
          <w:rFonts w:ascii="Cambria" w:hAnsi="Cambria" w:cstheme="minorHAnsi"/>
        </w:rPr>
      </w:pPr>
      <w:r w:rsidRPr="00A562DE">
        <w:rPr>
          <w:rFonts w:ascii="Cambria" w:hAnsi="Cambria" w:cstheme="minorHAnsi"/>
        </w:rPr>
        <w:t xml:space="preserve">30% wysokości wniesionego zabezpieczenia w ciągu 15 dni po upływie okresu gwarancji. </w:t>
      </w:r>
    </w:p>
    <w:p w:rsidR="00EB61C0" w:rsidRPr="00A562DE" w:rsidRDefault="00A562DE" w:rsidP="00A562DE">
      <w:pPr>
        <w:spacing w:after="0" w:line="288" w:lineRule="auto"/>
        <w:jc w:val="both"/>
        <w:rPr>
          <w:rFonts w:ascii="Cambria" w:hAnsi="Cambria" w:cstheme="minorHAnsi"/>
        </w:rPr>
      </w:pPr>
      <w:r>
        <w:rPr>
          <w:rFonts w:ascii="Cambria" w:hAnsi="Cambria" w:cstheme="minorHAnsi"/>
        </w:rPr>
        <w:t xml:space="preserve">10. </w:t>
      </w:r>
      <w:r w:rsidR="00EB61C0" w:rsidRPr="00A562DE">
        <w:rPr>
          <w:rFonts w:ascii="Cambria" w:hAnsi="Cambria" w:cstheme="minorHAnsi"/>
        </w:rPr>
        <w:t>Przez należycie wykonane należy rozumieć zatwierdzenie przez Zamawiającego bez zastrzeżeń protokołu odbioru końcowego.</w:t>
      </w:r>
    </w:p>
    <w:p w:rsidR="00121A5E" w:rsidRPr="005A1D07" w:rsidRDefault="00121A5E" w:rsidP="00760AC9">
      <w:pPr>
        <w:pStyle w:val="Nagwek1"/>
        <w:ind w:left="567" w:hanging="567"/>
        <w:jc w:val="both"/>
        <w:rPr>
          <w:rFonts w:ascii="Cambria" w:hAnsi="Cambria"/>
          <w:sz w:val="22"/>
          <w:szCs w:val="22"/>
        </w:rPr>
      </w:pPr>
      <w:bookmarkStart w:id="39" w:name="_Toc106621972"/>
      <w:r w:rsidRPr="005A1D07">
        <w:rPr>
          <w:rFonts w:ascii="Cambria" w:hAnsi="Cambria"/>
          <w:sz w:val="22"/>
          <w:szCs w:val="22"/>
        </w:rPr>
        <w:t xml:space="preserve">XXIII. </w:t>
      </w:r>
      <w:r w:rsidR="00760AC9" w:rsidRPr="005A1D07">
        <w:rPr>
          <w:rFonts w:ascii="Cambria" w:hAnsi="Cambria"/>
          <w:sz w:val="22"/>
          <w:szCs w:val="22"/>
        </w:rPr>
        <w:t>Pouczenie o środkach ochrony prawnej przysługujących wykonawcom w toku postępowania o udzielenie zamówienia publicznego.</w:t>
      </w:r>
      <w:bookmarkEnd w:id="39"/>
    </w:p>
    <w:p w:rsidR="00057DA1" w:rsidRPr="005A1D07" w:rsidRDefault="00057DA1" w:rsidP="00020387">
      <w:pPr>
        <w:autoSpaceDE w:val="0"/>
        <w:autoSpaceDN w:val="0"/>
        <w:adjustRightInd w:val="0"/>
        <w:spacing w:after="0" w:line="276" w:lineRule="auto"/>
        <w:jc w:val="both"/>
        <w:rPr>
          <w:rFonts w:ascii="Cambria" w:hAnsi="Cambria" w:cstheme="minorHAnsi"/>
          <w:b/>
          <w:bCs/>
        </w:rPr>
      </w:pPr>
    </w:p>
    <w:p w:rsidR="00121A5E" w:rsidRPr="005A1D07" w:rsidRDefault="00121A5E" w:rsidP="00020387">
      <w:pPr>
        <w:autoSpaceDE w:val="0"/>
        <w:autoSpaceDN w:val="0"/>
        <w:adjustRightInd w:val="0"/>
        <w:spacing w:after="0" w:line="276" w:lineRule="auto"/>
        <w:ind w:left="142" w:hanging="142"/>
        <w:jc w:val="both"/>
        <w:rPr>
          <w:rFonts w:ascii="Cambria" w:hAnsi="Cambria" w:cstheme="minorHAnsi"/>
        </w:rPr>
      </w:pPr>
      <w:r w:rsidRPr="005A1D07">
        <w:rPr>
          <w:rFonts w:ascii="Cambria" w:hAnsi="Cambria" w:cstheme="minorHAnsi"/>
        </w:rPr>
        <w:t xml:space="preserve">1. Środki ochrony prawnej określone przysługują wykonawcy, jeżeli ma lub miał interes </w:t>
      </w:r>
      <w:r w:rsidR="00A930DD" w:rsidRPr="005A1D07">
        <w:rPr>
          <w:rFonts w:ascii="Cambria" w:hAnsi="Cambria" w:cstheme="minorHAnsi"/>
        </w:rPr>
        <w:t xml:space="preserve">                        </w:t>
      </w:r>
      <w:r w:rsidRPr="005A1D07">
        <w:rPr>
          <w:rFonts w:ascii="Cambria" w:hAnsi="Cambria" w:cstheme="minorHAnsi"/>
        </w:rPr>
        <w:t>w</w:t>
      </w:r>
      <w:r w:rsidR="00A930DD" w:rsidRPr="005A1D07">
        <w:rPr>
          <w:rFonts w:ascii="Cambria" w:hAnsi="Cambria" w:cstheme="minorHAnsi"/>
        </w:rPr>
        <w:t xml:space="preserve"> </w:t>
      </w:r>
      <w:r w:rsidRPr="005A1D07">
        <w:rPr>
          <w:rFonts w:ascii="Cambria" w:hAnsi="Cambria" w:cstheme="minorHAnsi"/>
        </w:rPr>
        <w:t>uzyskaniu danego zamówienia oraz poniósł lub może ponieść szkodę w wyniku naruszenia przez</w:t>
      </w:r>
      <w:r w:rsidR="00EF5DDA" w:rsidRPr="005A1D07">
        <w:rPr>
          <w:rFonts w:ascii="Cambria" w:hAnsi="Cambria" w:cstheme="minorHAnsi"/>
        </w:rPr>
        <w:t xml:space="preserve"> Z</w:t>
      </w:r>
      <w:r w:rsidRPr="005A1D07">
        <w:rPr>
          <w:rFonts w:ascii="Cambria" w:hAnsi="Cambria" w:cstheme="minorHAnsi"/>
        </w:rPr>
        <w:t>amawiającego przepisów niniejszej ustawy.</w:t>
      </w:r>
    </w:p>
    <w:p w:rsidR="00121A5E" w:rsidRPr="005A1D07" w:rsidRDefault="00121A5E" w:rsidP="00020387">
      <w:pPr>
        <w:autoSpaceDE w:val="0"/>
        <w:autoSpaceDN w:val="0"/>
        <w:adjustRightInd w:val="0"/>
        <w:spacing w:after="0" w:line="276" w:lineRule="auto"/>
        <w:jc w:val="both"/>
        <w:rPr>
          <w:rFonts w:ascii="Cambria" w:hAnsi="Cambria" w:cstheme="minorHAnsi"/>
        </w:rPr>
      </w:pPr>
      <w:r w:rsidRPr="005A1D07">
        <w:rPr>
          <w:rFonts w:ascii="Cambria" w:hAnsi="Cambria" w:cstheme="minorHAnsi"/>
        </w:rPr>
        <w:t>2. Odwołanie przysługuje na:</w:t>
      </w:r>
    </w:p>
    <w:p w:rsidR="00121A5E" w:rsidRPr="005A1D07" w:rsidRDefault="00121A5E" w:rsidP="00020387">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1) niezgodną z przepisami ustawy czynność Zamawiającego, podjętą w postępowaniu</w:t>
      </w:r>
      <w:r w:rsidR="00A930DD" w:rsidRPr="005A1D07">
        <w:rPr>
          <w:rFonts w:ascii="Cambria" w:hAnsi="Cambria" w:cstheme="minorHAnsi"/>
        </w:rPr>
        <w:t xml:space="preserve">                            </w:t>
      </w:r>
      <w:r w:rsidRPr="005A1D07">
        <w:rPr>
          <w:rFonts w:ascii="Cambria" w:hAnsi="Cambria" w:cstheme="minorHAnsi"/>
        </w:rPr>
        <w:t>o</w:t>
      </w:r>
      <w:r w:rsidR="00A930DD" w:rsidRPr="005A1D07">
        <w:rPr>
          <w:rFonts w:ascii="Cambria" w:hAnsi="Cambria" w:cstheme="minorHAnsi"/>
        </w:rPr>
        <w:t xml:space="preserve"> </w:t>
      </w:r>
      <w:r w:rsidRPr="005A1D07">
        <w:rPr>
          <w:rFonts w:ascii="Cambria" w:hAnsi="Cambria" w:cstheme="minorHAnsi"/>
        </w:rPr>
        <w:t>udzielenie zamówienia, w tym na projektowane postanowienie umowy;</w:t>
      </w:r>
    </w:p>
    <w:p w:rsidR="00121A5E" w:rsidRPr="005A1D07" w:rsidRDefault="00121A5E" w:rsidP="00020387">
      <w:pPr>
        <w:autoSpaceDE w:val="0"/>
        <w:autoSpaceDN w:val="0"/>
        <w:adjustRightInd w:val="0"/>
        <w:spacing w:after="0" w:line="276" w:lineRule="auto"/>
        <w:ind w:left="284"/>
        <w:jc w:val="both"/>
        <w:rPr>
          <w:rFonts w:ascii="Cambria" w:hAnsi="Cambria" w:cstheme="minorHAnsi"/>
        </w:rPr>
      </w:pPr>
      <w:r w:rsidRPr="005A1D07">
        <w:rPr>
          <w:rFonts w:ascii="Cambria" w:hAnsi="Cambria" w:cstheme="minorHAnsi"/>
        </w:rPr>
        <w:t>2) zaniechanie czynności w postępowaniu o udzielenie zamówienia, do której Zamawiający był</w:t>
      </w:r>
      <w:r w:rsidR="00A930DD" w:rsidRPr="005A1D07">
        <w:rPr>
          <w:rFonts w:ascii="Cambria" w:hAnsi="Cambria" w:cstheme="minorHAnsi"/>
        </w:rPr>
        <w:t xml:space="preserve"> </w:t>
      </w:r>
      <w:r w:rsidRPr="005A1D07">
        <w:rPr>
          <w:rFonts w:ascii="Cambria" w:hAnsi="Cambria" w:cstheme="minorHAnsi"/>
        </w:rPr>
        <w:t>obowiązany na podstawie ustawy.</w:t>
      </w:r>
    </w:p>
    <w:p w:rsidR="00121A5E" w:rsidRPr="005A1D07" w:rsidRDefault="00EF5DDA" w:rsidP="00020387">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3. Odwołanie wnosi się</w:t>
      </w:r>
      <w:r w:rsidR="00121A5E" w:rsidRPr="005A1D07">
        <w:rPr>
          <w:rFonts w:ascii="Cambria" w:hAnsi="Cambria" w:cstheme="minorHAnsi"/>
        </w:rPr>
        <w:t xml:space="preserve"> do Prezesa Krajowej Izby Odwoławczej w formie pisemnej albo w formie</w:t>
      </w:r>
      <w:r w:rsidR="00A930DD" w:rsidRPr="005A1D07">
        <w:rPr>
          <w:rFonts w:ascii="Cambria" w:hAnsi="Cambria" w:cstheme="minorHAnsi"/>
        </w:rPr>
        <w:t xml:space="preserve"> </w:t>
      </w:r>
      <w:r w:rsidR="00121A5E" w:rsidRPr="005A1D07">
        <w:rPr>
          <w:rFonts w:ascii="Cambria" w:hAnsi="Cambria" w:cstheme="minorHAnsi"/>
        </w:rPr>
        <w:t>elektronicznej albo w postaci elektronicznej opatrzone podpisem zaufanym.</w:t>
      </w:r>
    </w:p>
    <w:p w:rsidR="00121A5E" w:rsidRPr="005A1D07" w:rsidRDefault="00121A5E" w:rsidP="00020387">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4. Odwołujący przekazuje zamawiającemu odwołanie wniesione w formie elektronicznej albo</w:t>
      </w:r>
      <w:r w:rsidR="00A930DD" w:rsidRPr="005A1D07">
        <w:rPr>
          <w:rFonts w:ascii="Cambria" w:hAnsi="Cambria" w:cstheme="minorHAnsi"/>
        </w:rPr>
        <w:t xml:space="preserve"> </w:t>
      </w:r>
      <w:r w:rsidRPr="005A1D07">
        <w:rPr>
          <w:rFonts w:ascii="Cambria" w:hAnsi="Cambria" w:cstheme="minorHAnsi"/>
        </w:rPr>
        <w:t>postaci elektronicznej albo kopię tego odwołania, jeżeli zostało ono wniesione w formie</w:t>
      </w:r>
      <w:r w:rsidR="00A930DD" w:rsidRPr="005A1D07">
        <w:rPr>
          <w:rFonts w:ascii="Cambria" w:hAnsi="Cambria" w:cstheme="minorHAnsi"/>
        </w:rPr>
        <w:t xml:space="preserve"> </w:t>
      </w:r>
      <w:r w:rsidRPr="005A1D07">
        <w:rPr>
          <w:rFonts w:ascii="Cambria" w:hAnsi="Cambria" w:cstheme="minorHAnsi"/>
        </w:rPr>
        <w:t>pisemnej, przed upływem terminu do wniesienia odwołania w taki sposób, aby mógł on</w:t>
      </w:r>
      <w:r w:rsidR="00A930DD" w:rsidRPr="005A1D07">
        <w:rPr>
          <w:rFonts w:ascii="Cambria" w:hAnsi="Cambria" w:cstheme="minorHAnsi"/>
        </w:rPr>
        <w:t xml:space="preserve"> </w:t>
      </w:r>
      <w:r w:rsidRPr="005A1D07">
        <w:rPr>
          <w:rFonts w:ascii="Cambria" w:hAnsi="Cambria" w:cstheme="minorHAnsi"/>
        </w:rPr>
        <w:t>zapoznać się z jego treścią przed upływem tego terminu.</w:t>
      </w:r>
    </w:p>
    <w:p w:rsidR="00EF5DDA" w:rsidRPr="005A1D07" w:rsidRDefault="00121A5E" w:rsidP="00020387">
      <w:pPr>
        <w:autoSpaceDE w:val="0"/>
        <w:autoSpaceDN w:val="0"/>
        <w:adjustRightInd w:val="0"/>
        <w:spacing w:after="0" w:line="276" w:lineRule="auto"/>
        <w:jc w:val="both"/>
        <w:rPr>
          <w:rFonts w:ascii="Cambria" w:hAnsi="Cambria" w:cstheme="minorHAnsi"/>
        </w:rPr>
      </w:pPr>
      <w:r w:rsidRPr="005A1D07">
        <w:rPr>
          <w:rFonts w:ascii="Cambria" w:hAnsi="Cambria" w:cstheme="minorHAnsi"/>
        </w:rPr>
        <w:t xml:space="preserve">5. Elementy odwołania oraz terminy ich wniesienia określa ustawa </w:t>
      </w:r>
      <w:r w:rsidR="00C46325" w:rsidRPr="005A1D07">
        <w:rPr>
          <w:rFonts w:ascii="Cambria" w:hAnsi="Cambria" w:cstheme="minorHAnsi"/>
        </w:rPr>
        <w:t>P</w:t>
      </w:r>
      <w:r w:rsidRPr="005A1D07">
        <w:rPr>
          <w:rFonts w:ascii="Cambria" w:hAnsi="Cambria" w:cstheme="minorHAnsi"/>
        </w:rPr>
        <w:t xml:space="preserve">zp (art. 515 i 516 ustawy </w:t>
      </w:r>
    </w:p>
    <w:p w:rsidR="00121A5E" w:rsidRPr="005A1D07" w:rsidRDefault="00C46325" w:rsidP="00020387">
      <w:pPr>
        <w:autoSpaceDE w:val="0"/>
        <w:autoSpaceDN w:val="0"/>
        <w:adjustRightInd w:val="0"/>
        <w:spacing w:after="0" w:line="276" w:lineRule="auto"/>
        <w:jc w:val="both"/>
        <w:rPr>
          <w:rFonts w:ascii="Cambria" w:hAnsi="Cambria" w:cstheme="minorHAnsi"/>
        </w:rPr>
      </w:pPr>
      <w:r w:rsidRPr="005A1D07">
        <w:rPr>
          <w:rFonts w:ascii="Cambria" w:hAnsi="Cambria" w:cstheme="minorHAnsi"/>
        </w:rPr>
        <w:t>P</w:t>
      </w:r>
      <w:r w:rsidR="00121A5E" w:rsidRPr="005A1D07">
        <w:rPr>
          <w:rFonts w:ascii="Cambria" w:hAnsi="Cambria" w:cstheme="minorHAnsi"/>
        </w:rPr>
        <w:t>zp).</w:t>
      </w:r>
    </w:p>
    <w:p w:rsidR="00121A5E" w:rsidRPr="005A1D07" w:rsidRDefault="00121A5E" w:rsidP="00020387">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6. Domniemywa się, że zamawiający mógł zapoznać się z treścią odwołania przed upływem</w:t>
      </w:r>
      <w:r w:rsidR="00A930DD" w:rsidRPr="005A1D07">
        <w:rPr>
          <w:rFonts w:ascii="Cambria" w:hAnsi="Cambria" w:cstheme="minorHAnsi"/>
        </w:rPr>
        <w:t xml:space="preserve"> </w:t>
      </w:r>
      <w:r w:rsidRPr="005A1D07">
        <w:rPr>
          <w:rFonts w:ascii="Cambria" w:hAnsi="Cambria" w:cstheme="minorHAnsi"/>
        </w:rPr>
        <w:t xml:space="preserve">terminu do jego wniesienia, jeżeli przekazanie odpowiednio odwołania albo jego kopii </w:t>
      </w:r>
      <w:r w:rsidRPr="005A1D07">
        <w:rPr>
          <w:rFonts w:ascii="Cambria" w:hAnsi="Cambria" w:cstheme="minorHAnsi"/>
        </w:rPr>
        <w:lastRenderedPageBreak/>
        <w:t>nastąpiło</w:t>
      </w:r>
      <w:r w:rsidR="00A930DD" w:rsidRPr="005A1D07">
        <w:rPr>
          <w:rFonts w:ascii="Cambria" w:hAnsi="Cambria" w:cstheme="minorHAnsi"/>
        </w:rPr>
        <w:t xml:space="preserve"> </w:t>
      </w:r>
      <w:r w:rsidRPr="005A1D07">
        <w:rPr>
          <w:rFonts w:ascii="Cambria" w:hAnsi="Cambria" w:cstheme="minorHAnsi"/>
        </w:rPr>
        <w:t>przed upływem terminu do jego wniesienia przy użyciu środków komunikacji elektronicznej.</w:t>
      </w:r>
    </w:p>
    <w:p w:rsidR="00121A5E" w:rsidRPr="005A1D07" w:rsidRDefault="00121A5E" w:rsidP="00EF5DDA">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7. Na orzeczenie Krajowej Izby Odwoławczej oraz postanowienie Prezesa Krajowej Izby</w:t>
      </w:r>
      <w:r w:rsidR="00A930DD" w:rsidRPr="005A1D07">
        <w:rPr>
          <w:rFonts w:ascii="Cambria" w:hAnsi="Cambria" w:cstheme="minorHAnsi"/>
        </w:rPr>
        <w:t xml:space="preserve"> </w:t>
      </w:r>
      <w:r w:rsidRPr="005A1D07">
        <w:rPr>
          <w:rFonts w:ascii="Cambria" w:hAnsi="Cambria" w:cstheme="minorHAnsi"/>
        </w:rPr>
        <w:t xml:space="preserve">Odwoławczej, o którym mowa w art. 519 ust. 1 ustawy </w:t>
      </w:r>
      <w:r w:rsidR="00C46325" w:rsidRPr="005A1D07">
        <w:rPr>
          <w:rFonts w:ascii="Cambria" w:hAnsi="Cambria" w:cstheme="minorHAnsi"/>
        </w:rPr>
        <w:t>P</w:t>
      </w:r>
      <w:r w:rsidRPr="005A1D07">
        <w:rPr>
          <w:rFonts w:ascii="Cambria" w:hAnsi="Cambria" w:cstheme="minorHAnsi"/>
        </w:rPr>
        <w:t>zp, stronom oraz uczestnikom</w:t>
      </w:r>
      <w:r w:rsidR="00A930DD" w:rsidRPr="005A1D07">
        <w:rPr>
          <w:rFonts w:ascii="Cambria" w:hAnsi="Cambria" w:cstheme="minorHAnsi"/>
        </w:rPr>
        <w:t xml:space="preserve"> </w:t>
      </w:r>
      <w:r w:rsidRPr="005A1D07">
        <w:rPr>
          <w:rFonts w:ascii="Cambria" w:hAnsi="Cambria" w:cstheme="minorHAnsi"/>
        </w:rPr>
        <w:t>postępowania odwoławczego przysługuje skarga do sądu. Skargę wnosi si</w:t>
      </w:r>
      <w:r w:rsidR="00EF5DDA" w:rsidRPr="005A1D07">
        <w:rPr>
          <w:rFonts w:ascii="Cambria" w:hAnsi="Cambria" w:cstheme="minorHAnsi"/>
        </w:rPr>
        <w:t>ę</w:t>
      </w:r>
      <w:r w:rsidRPr="005A1D07">
        <w:rPr>
          <w:rFonts w:ascii="Cambria" w:hAnsi="Cambria" w:cstheme="minorHAnsi"/>
        </w:rPr>
        <w:t xml:space="preserve"> do Sądu</w:t>
      </w:r>
      <w:r w:rsidR="00A930DD" w:rsidRPr="005A1D07">
        <w:rPr>
          <w:rFonts w:ascii="Cambria" w:hAnsi="Cambria" w:cstheme="minorHAnsi"/>
        </w:rPr>
        <w:t xml:space="preserve"> </w:t>
      </w:r>
      <w:r w:rsidRPr="005A1D07">
        <w:rPr>
          <w:rFonts w:ascii="Cambria" w:hAnsi="Cambria" w:cstheme="minorHAnsi"/>
        </w:rPr>
        <w:t>Okręgowego w Warszawie za pośrednictwem Prezesa Krajowej Izby Odwoławczej.</w:t>
      </w:r>
    </w:p>
    <w:p w:rsidR="00121A5E" w:rsidRPr="005A1D07" w:rsidRDefault="00121A5E" w:rsidP="00020387">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rPr>
        <w:t>8. Szczegółowe informacje dotyczące środków ochrony prawnej określone są w Dziale IX „Środki</w:t>
      </w:r>
      <w:r w:rsidR="00A930DD" w:rsidRPr="005A1D07">
        <w:rPr>
          <w:rFonts w:ascii="Cambria" w:hAnsi="Cambria" w:cstheme="minorHAnsi"/>
        </w:rPr>
        <w:t xml:space="preserve"> </w:t>
      </w:r>
      <w:r w:rsidRPr="005A1D07">
        <w:rPr>
          <w:rFonts w:ascii="Cambria" w:hAnsi="Cambria" w:cstheme="minorHAnsi"/>
        </w:rPr>
        <w:t xml:space="preserve">ochrony prawnej" </w:t>
      </w:r>
      <w:r w:rsidR="00C46325" w:rsidRPr="005A1D07">
        <w:rPr>
          <w:rFonts w:ascii="Cambria" w:hAnsi="Cambria" w:cstheme="minorHAnsi"/>
        </w:rPr>
        <w:t>P</w:t>
      </w:r>
      <w:r w:rsidRPr="005A1D07">
        <w:rPr>
          <w:rFonts w:ascii="Cambria" w:hAnsi="Cambria" w:cstheme="minorHAnsi"/>
        </w:rPr>
        <w:t>zp.</w:t>
      </w:r>
    </w:p>
    <w:p w:rsidR="00121A5E" w:rsidRPr="005A1D07" w:rsidRDefault="00121A5E" w:rsidP="001E5282">
      <w:pPr>
        <w:pStyle w:val="Nagwek1"/>
        <w:rPr>
          <w:rFonts w:ascii="Cambria" w:hAnsi="Cambria"/>
          <w:sz w:val="22"/>
          <w:szCs w:val="22"/>
        </w:rPr>
      </w:pPr>
      <w:bookmarkStart w:id="40" w:name="_Toc106621973"/>
      <w:r w:rsidRPr="005A1D07">
        <w:rPr>
          <w:rFonts w:ascii="Cambria" w:hAnsi="Cambria"/>
          <w:sz w:val="22"/>
          <w:szCs w:val="22"/>
        </w:rPr>
        <w:t xml:space="preserve">XXIV. </w:t>
      </w:r>
      <w:r w:rsidR="00760AC9" w:rsidRPr="005A1D07">
        <w:rPr>
          <w:rFonts w:ascii="Cambria" w:hAnsi="Cambria"/>
          <w:sz w:val="22"/>
          <w:szCs w:val="22"/>
        </w:rPr>
        <w:t>Pozostałe postanowienia.</w:t>
      </w:r>
      <w:bookmarkEnd w:id="40"/>
    </w:p>
    <w:p w:rsidR="00020387" w:rsidRPr="005A1D07" w:rsidRDefault="00020387" w:rsidP="00121A5E">
      <w:pPr>
        <w:autoSpaceDE w:val="0"/>
        <w:autoSpaceDN w:val="0"/>
        <w:adjustRightInd w:val="0"/>
        <w:spacing w:after="0" w:line="240" w:lineRule="auto"/>
        <w:rPr>
          <w:rFonts w:ascii="Cambria" w:hAnsi="Cambria" w:cstheme="minorHAnsi"/>
          <w:b/>
          <w:bCs/>
        </w:rPr>
      </w:pPr>
    </w:p>
    <w:p w:rsidR="00AA3C18" w:rsidRPr="005A1D07" w:rsidRDefault="00121A5E" w:rsidP="00020387">
      <w:pPr>
        <w:autoSpaceDE w:val="0"/>
        <w:autoSpaceDN w:val="0"/>
        <w:adjustRightInd w:val="0"/>
        <w:spacing w:after="0" w:line="276" w:lineRule="auto"/>
        <w:jc w:val="both"/>
        <w:rPr>
          <w:rFonts w:ascii="Cambria" w:hAnsi="Cambria" w:cstheme="minorHAnsi"/>
        </w:rPr>
      </w:pPr>
      <w:r w:rsidRPr="005A1D07">
        <w:rPr>
          <w:rFonts w:ascii="Cambria" w:hAnsi="Cambria" w:cstheme="minorHAnsi"/>
        </w:rPr>
        <w:t>1. Zamawiający nie przewiduje zawarcia umowy ramowej.</w:t>
      </w:r>
    </w:p>
    <w:p w:rsidR="00121A5E" w:rsidRPr="005A1D07" w:rsidRDefault="00121A5E" w:rsidP="00020387">
      <w:pPr>
        <w:autoSpaceDE w:val="0"/>
        <w:autoSpaceDN w:val="0"/>
        <w:adjustRightInd w:val="0"/>
        <w:spacing w:after="0" w:line="276" w:lineRule="auto"/>
        <w:jc w:val="both"/>
        <w:rPr>
          <w:rFonts w:ascii="Cambria" w:hAnsi="Cambria" w:cstheme="minorHAnsi"/>
        </w:rPr>
      </w:pPr>
      <w:r w:rsidRPr="005A1D07">
        <w:rPr>
          <w:rFonts w:ascii="Cambria" w:hAnsi="Cambria" w:cstheme="minorHAnsi"/>
        </w:rPr>
        <w:t>2. Zamawiający nie dopuszcza składania ofert wariantowych.</w:t>
      </w:r>
    </w:p>
    <w:p w:rsidR="00121A5E" w:rsidRPr="005A1D07" w:rsidRDefault="00121A5E" w:rsidP="00EB61C0">
      <w:pPr>
        <w:autoSpaceDE w:val="0"/>
        <w:autoSpaceDN w:val="0"/>
        <w:adjustRightInd w:val="0"/>
        <w:spacing w:after="0" w:line="276" w:lineRule="auto"/>
        <w:jc w:val="both"/>
        <w:rPr>
          <w:rFonts w:ascii="Cambria" w:hAnsi="Cambria" w:cstheme="minorHAnsi"/>
        </w:rPr>
      </w:pPr>
      <w:r w:rsidRPr="005A1D07">
        <w:rPr>
          <w:rFonts w:ascii="Cambria" w:hAnsi="Cambria" w:cstheme="minorHAnsi"/>
        </w:rPr>
        <w:t>3. Zamawiający nie przewiduje udzielania zamówień, o których mowa w art. 214 ust. 1 pkt 7 i</w:t>
      </w:r>
      <w:r w:rsidR="00A562DE">
        <w:rPr>
          <w:rFonts w:ascii="Cambria" w:hAnsi="Cambria" w:cstheme="minorHAnsi"/>
        </w:rPr>
        <w:t xml:space="preserve"> </w:t>
      </w:r>
      <w:r w:rsidRPr="005A1D07">
        <w:rPr>
          <w:rFonts w:ascii="Cambria" w:hAnsi="Cambria" w:cstheme="minorHAnsi"/>
        </w:rPr>
        <w:t xml:space="preserve">8 ustawy </w:t>
      </w:r>
      <w:r w:rsidR="00020387" w:rsidRPr="005A1D07">
        <w:rPr>
          <w:rFonts w:ascii="Cambria" w:hAnsi="Cambria" w:cstheme="minorHAnsi"/>
        </w:rPr>
        <w:t>P</w:t>
      </w:r>
      <w:r w:rsidRPr="005A1D07">
        <w:rPr>
          <w:rFonts w:ascii="Cambria" w:hAnsi="Cambria" w:cstheme="minorHAnsi"/>
        </w:rPr>
        <w:t>zp.</w:t>
      </w:r>
    </w:p>
    <w:p w:rsidR="00121A5E" w:rsidRPr="005A1D07" w:rsidRDefault="00121A5E" w:rsidP="00020387">
      <w:pPr>
        <w:autoSpaceDE w:val="0"/>
        <w:autoSpaceDN w:val="0"/>
        <w:adjustRightInd w:val="0"/>
        <w:spacing w:after="0" w:line="276" w:lineRule="auto"/>
        <w:jc w:val="both"/>
        <w:rPr>
          <w:rFonts w:ascii="Cambria" w:hAnsi="Cambria" w:cstheme="minorHAnsi"/>
        </w:rPr>
      </w:pPr>
      <w:r w:rsidRPr="005A1D07">
        <w:rPr>
          <w:rFonts w:ascii="Cambria" w:hAnsi="Cambria" w:cstheme="minorHAnsi"/>
        </w:rPr>
        <w:t>4. Zamawiający nie przewiduje wyboru oferty z zastosowaniem aukcji elektronicznej.</w:t>
      </w:r>
    </w:p>
    <w:p w:rsidR="00121A5E" w:rsidRPr="005A1D07" w:rsidRDefault="00121A5E" w:rsidP="00020387">
      <w:pPr>
        <w:autoSpaceDE w:val="0"/>
        <w:autoSpaceDN w:val="0"/>
        <w:adjustRightInd w:val="0"/>
        <w:spacing w:after="0" w:line="276" w:lineRule="auto"/>
        <w:jc w:val="both"/>
        <w:rPr>
          <w:rFonts w:ascii="Cambria" w:hAnsi="Cambria" w:cstheme="minorHAnsi"/>
        </w:rPr>
      </w:pPr>
      <w:r w:rsidRPr="005A1D07">
        <w:rPr>
          <w:rFonts w:ascii="Cambria" w:hAnsi="Cambria" w:cstheme="minorHAnsi"/>
        </w:rPr>
        <w:t xml:space="preserve">5. Zamawiający nie określił wymagań o których mowa w art. 96 ust. 2 pkt 2ustawy </w:t>
      </w:r>
      <w:r w:rsidR="00020387" w:rsidRPr="005A1D07">
        <w:rPr>
          <w:rFonts w:ascii="Cambria" w:hAnsi="Cambria" w:cstheme="minorHAnsi"/>
        </w:rPr>
        <w:t>P</w:t>
      </w:r>
      <w:r w:rsidRPr="005A1D07">
        <w:rPr>
          <w:rFonts w:ascii="Cambria" w:hAnsi="Cambria" w:cstheme="minorHAnsi"/>
        </w:rPr>
        <w:t>zp.</w:t>
      </w:r>
    </w:p>
    <w:p w:rsidR="00121A5E" w:rsidRPr="005A1D07" w:rsidRDefault="00121A5E" w:rsidP="00020387">
      <w:pPr>
        <w:autoSpaceDE w:val="0"/>
        <w:autoSpaceDN w:val="0"/>
        <w:adjustRightInd w:val="0"/>
        <w:spacing w:after="0" w:line="276" w:lineRule="auto"/>
        <w:jc w:val="both"/>
        <w:rPr>
          <w:rFonts w:ascii="Cambria" w:hAnsi="Cambria" w:cstheme="minorHAnsi"/>
        </w:rPr>
      </w:pPr>
      <w:r w:rsidRPr="005A1D07">
        <w:rPr>
          <w:rFonts w:ascii="Cambria" w:hAnsi="Cambria" w:cstheme="minorHAnsi"/>
        </w:rPr>
        <w:t>6. Zamawiający nie wymaga złożenia ofert w postaci katalogów elektronicznych.</w:t>
      </w:r>
    </w:p>
    <w:p w:rsidR="00121A5E" w:rsidRPr="005A1D07" w:rsidRDefault="00121A5E" w:rsidP="00020387">
      <w:pPr>
        <w:autoSpaceDE w:val="0"/>
        <w:autoSpaceDN w:val="0"/>
        <w:adjustRightInd w:val="0"/>
        <w:spacing w:after="0" w:line="276" w:lineRule="auto"/>
        <w:jc w:val="both"/>
        <w:rPr>
          <w:rFonts w:ascii="Cambria" w:hAnsi="Cambria" w:cstheme="minorHAnsi"/>
        </w:rPr>
      </w:pPr>
      <w:r w:rsidRPr="005A1D07">
        <w:rPr>
          <w:rFonts w:ascii="Cambria" w:hAnsi="Cambria" w:cstheme="minorHAnsi"/>
        </w:rPr>
        <w:t>7. Zamawiający nie przewiduje zwrotu kosztów udziału w postępowaniu.</w:t>
      </w:r>
    </w:p>
    <w:p w:rsidR="00AA3C18" w:rsidRPr="005A1D07" w:rsidRDefault="00AA3C18" w:rsidP="00020387">
      <w:pPr>
        <w:autoSpaceDE w:val="0"/>
        <w:autoSpaceDN w:val="0"/>
        <w:adjustRightInd w:val="0"/>
        <w:spacing w:after="0" w:line="276" w:lineRule="auto"/>
        <w:jc w:val="both"/>
        <w:rPr>
          <w:rFonts w:ascii="Cambria" w:hAnsi="Cambria" w:cstheme="minorHAnsi"/>
        </w:rPr>
      </w:pPr>
      <w:r w:rsidRPr="005A1D07">
        <w:rPr>
          <w:rFonts w:ascii="Cambria" w:hAnsi="Cambria" w:cstheme="minorHAnsi"/>
        </w:rPr>
        <w:t>8. Zamawiający</w:t>
      </w:r>
      <w:r w:rsidR="00A930DD" w:rsidRPr="005A1D07">
        <w:rPr>
          <w:rFonts w:ascii="Cambria" w:hAnsi="Cambria" w:cstheme="minorHAnsi"/>
        </w:rPr>
        <w:t xml:space="preserve"> </w:t>
      </w:r>
      <w:r w:rsidR="00EA397E">
        <w:rPr>
          <w:rFonts w:ascii="Cambria" w:hAnsi="Cambria" w:cstheme="minorHAnsi"/>
        </w:rPr>
        <w:t xml:space="preserve"> </w:t>
      </w:r>
      <w:r w:rsidRPr="005A1D07">
        <w:rPr>
          <w:rFonts w:ascii="Cambria" w:hAnsi="Cambria" w:cstheme="minorHAnsi"/>
        </w:rPr>
        <w:t>dopuszcza składani</w:t>
      </w:r>
      <w:r w:rsidR="00EA397E">
        <w:rPr>
          <w:rFonts w:ascii="Cambria" w:hAnsi="Cambria" w:cstheme="minorHAnsi"/>
        </w:rPr>
        <w:t>e</w:t>
      </w:r>
      <w:r w:rsidRPr="005A1D07">
        <w:rPr>
          <w:rFonts w:ascii="Cambria" w:hAnsi="Cambria" w:cstheme="minorHAnsi"/>
        </w:rPr>
        <w:t xml:space="preserve"> ofert częściowych.</w:t>
      </w:r>
    </w:p>
    <w:p w:rsidR="00121A5E" w:rsidRPr="005A1D07" w:rsidRDefault="00121A5E" w:rsidP="001E5282">
      <w:pPr>
        <w:pStyle w:val="Nagwek1"/>
        <w:rPr>
          <w:rFonts w:ascii="Cambria" w:hAnsi="Cambria"/>
          <w:sz w:val="22"/>
          <w:szCs w:val="22"/>
        </w:rPr>
      </w:pPr>
      <w:bookmarkStart w:id="41" w:name="_Toc106621974"/>
      <w:r w:rsidRPr="005A1D07">
        <w:rPr>
          <w:rFonts w:ascii="Cambria" w:hAnsi="Cambria"/>
          <w:sz w:val="22"/>
          <w:szCs w:val="22"/>
        </w:rPr>
        <w:t xml:space="preserve">XXV. </w:t>
      </w:r>
      <w:r w:rsidR="00760AC9" w:rsidRPr="005A1D07">
        <w:rPr>
          <w:rFonts w:ascii="Cambria" w:hAnsi="Cambria"/>
          <w:sz w:val="22"/>
          <w:szCs w:val="22"/>
        </w:rPr>
        <w:t>Informacje dodatkowe.</w:t>
      </w:r>
      <w:bookmarkEnd w:id="41"/>
    </w:p>
    <w:p w:rsidR="00020387" w:rsidRPr="005A1D07" w:rsidRDefault="00020387" w:rsidP="00020387">
      <w:pPr>
        <w:autoSpaceDE w:val="0"/>
        <w:autoSpaceDN w:val="0"/>
        <w:adjustRightInd w:val="0"/>
        <w:spacing w:after="0" w:line="240" w:lineRule="auto"/>
        <w:jc w:val="both"/>
        <w:rPr>
          <w:rFonts w:ascii="Cambria" w:hAnsi="Cambria" w:cstheme="minorHAnsi"/>
          <w:b/>
          <w:bCs/>
        </w:rPr>
      </w:pPr>
    </w:p>
    <w:p w:rsidR="00B136C5" w:rsidRPr="005A1D07" w:rsidRDefault="00121A5E" w:rsidP="00020387">
      <w:pPr>
        <w:autoSpaceDE w:val="0"/>
        <w:autoSpaceDN w:val="0"/>
        <w:adjustRightInd w:val="0"/>
        <w:spacing w:after="0" w:line="240" w:lineRule="auto"/>
        <w:jc w:val="both"/>
        <w:rPr>
          <w:rFonts w:ascii="Cambria" w:hAnsi="Cambria" w:cstheme="minorHAnsi"/>
        </w:rPr>
      </w:pPr>
      <w:r w:rsidRPr="005A1D07">
        <w:rPr>
          <w:rFonts w:ascii="Cambria" w:hAnsi="Cambria" w:cstheme="minorHAnsi"/>
        </w:rPr>
        <w:t>W sprawach nieuregulowanych w niniejszej SWZ zastosowanie mają przepisy ustawy Pzp.</w:t>
      </w:r>
    </w:p>
    <w:p w:rsidR="00F96DA3" w:rsidRPr="005A1D07" w:rsidRDefault="00F96DA3" w:rsidP="00020387">
      <w:pPr>
        <w:autoSpaceDE w:val="0"/>
        <w:autoSpaceDN w:val="0"/>
        <w:adjustRightInd w:val="0"/>
        <w:spacing w:after="0" w:line="240" w:lineRule="auto"/>
        <w:jc w:val="both"/>
        <w:rPr>
          <w:rFonts w:ascii="Cambria" w:hAnsi="Cambria" w:cstheme="minorHAnsi"/>
        </w:rPr>
      </w:pPr>
    </w:p>
    <w:p w:rsidR="00F96DA3" w:rsidRPr="005A1D07" w:rsidRDefault="00F96DA3" w:rsidP="00020387">
      <w:pPr>
        <w:autoSpaceDE w:val="0"/>
        <w:autoSpaceDN w:val="0"/>
        <w:adjustRightInd w:val="0"/>
        <w:spacing w:after="0" w:line="240" w:lineRule="auto"/>
        <w:jc w:val="both"/>
        <w:rPr>
          <w:rFonts w:ascii="Cambria" w:hAnsi="Cambria" w:cstheme="minorHAnsi"/>
          <w:b/>
          <w:bCs/>
        </w:rPr>
      </w:pPr>
      <w:r w:rsidRPr="005A1D07">
        <w:rPr>
          <w:rFonts w:ascii="Cambria" w:hAnsi="Cambria" w:cstheme="minorHAnsi"/>
          <w:b/>
          <w:bCs/>
        </w:rPr>
        <w:t>Załączniki:</w:t>
      </w:r>
    </w:p>
    <w:p w:rsidR="00493882" w:rsidRPr="005A1D07" w:rsidRDefault="00493882" w:rsidP="00020387">
      <w:pPr>
        <w:autoSpaceDE w:val="0"/>
        <w:autoSpaceDN w:val="0"/>
        <w:adjustRightInd w:val="0"/>
        <w:spacing w:after="0" w:line="240" w:lineRule="auto"/>
        <w:jc w:val="both"/>
        <w:rPr>
          <w:rFonts w:ascii="Cambria" w:hAnsi="Cambria" w:cstheme="minorHAnsi"/>
          <w:b/>
          <w:bCs/>
        </w:rPr>
      </w:pPr>
    </w:p>
    <w:p w:rsidR="00493882" w:rsidRPr="005A1D07" w:rsidRDefault="00493882" w:rsidP="00493882">
      <w:pPr>
        <w:autoSpaceDE w:val="0"/>
        <w:autoSpaceDN w:val="0"/>
        <w:adjustRightInd w:val="0"/>
        <w:spacing w:after="0" w:line="276" w:lineRule="auto"/>
        <w:jc w:val="both"/>
        <w:rPr>
          <w:rFonts w:ascii="Cambria" w:hAnsi="Cambria" w:cstheme="minorHAnsi"/>
        </w:rPr>
      </w:pPr>
      <w:r w:rsidRPr="005A1D07">
        <w:rPr>
          <w:rFonts w:ascii="Cambria" w:hAnsi="Cambria" w:cstheme="minorHAnsi"/>
          <w:b/>
          <w:bCs/>
        </w:rPr>
        <w:t>Załącznik nr 1 –</w:t>
      </w:r>
      <w:r w:rsidR="00784F09" w:rsidRPr="005A1D07">
        <w:rPr>
          <w:rFonts w:ascii="Cambria" w:hAnsi="Cambria" w:cstheme="minorHAnsi"/>
        </w:rPr>
        <w:t xml:space="preserve"> Formularz oferty.</w:t>
      </w:r>
    </w:p>
    <w:p w:rsidR="00F96DA3" w:rsidRPr="005A1D07" w:rsidRDefault="00493882" w:rsidP="00493882">
      <w:pPr>
        <w:autoSpaceDE w:val="0"/>
        <w:autoSpaceDN w:val="0"/>
        <w:adjustRightInd w:val="0"/>
        <w:spacing w:after="0" w:line="276" w:lineRule="auto"/>
        <w:jc w:val="both"/>
        <w:rPr>
          <w:rFonts w:ascii="Cambria" w:hAnsi="Cambria" w:cstheme="minorHAnsi"/>
        </w:rPr>
      </w:pPr>
      <w:r w:rsidRPr="005A1D07">
        <w:rPr>
          <w:rFonts w:ascii="Cambria" w:hAnsi="Cambria" w:cstheme="minorHAnsi"/>
          <w:b/>
          <w:bCs/>
        </w:rPr>
        <w:t xml:space="preserve">Załącznik nr </w:t>
      </w:r>
      <w:r w:rsidR="006246FE" w:rsidRPr="005A1D07">
        <w:rPr>
          <w:rFonts w:ascii="Cambria" w:hAnsi="Cambria" w:cstheme="minorHAnsi"/>
          <w:b/>
          <w:bCs/>
        </w:rPr>
        <w:t>2</w:t>
      </w:r>
      <w:r w:rsidRPr="005A1D07">
        <w:rPr>
          <w:rFonts w:ascii="Cambria" w:hAnsi="Cambria" w:cstheme="minorHAnsi"/>
          <w:b/>
          <w:bCs/>
        </w:rPr>
        <w:t xml:space="preserve"> -</w:t>
      </w:r>
      <w:r w:rsidR="00F96DA3" w:rsidRPr="005A1D07">
        <w:rPr>
          <w:rFonts w:ascii="Cambria" w:hAnsi="Cambria" w:cstheme="minorHAnsi"/>
        </w:rPr>
        <w:t>Kosztorys</w:t>
      </w:r>
      <w:r w:rsidR="009724CA">
        <w:rPr>
          <w:rFonts w:ascii="Cambria" w:hAnsi="Cambria" w:cstheme="minorHAnsi"/>
        </w:rPr>
        <w:t>y</w:t>
      </w:r>
      <w:r w:rsidR="00F96DA3" w:rsidRPr="005A1D07">
        <w:rPr>
          <w:rFonts w:ascii="Cambria" w:hAnsi="Cambria" w:cstheme="minorHAnsi"/>
        </w:rPr>
        <w:t xml:space="preserve"> ofertow</w:t>
      </w:r>
      <w:r w:rsidR="009724CA">
        <w:rPr>
          <w:rFonts w:ascii="Cambria" w:hAnsi="Cambria" w:cstheme="minorHAnsi"/>
        </w:rPr>
        <w:t>e</w:t>
      </w:r>
      <w:r w:rsidR="00037571" w:rsidRPr="005A1D07">
        <w:rPr>
          <w:rFonts w:ascii="Cambria" w:hAnsi="Cambria" w:cstheme="minorHAnsi"/>
        </w:rPr>
        <w:t xml:space="preserve"> oraz dokumentacja projektowa.</w:t>
      </w:r>
    </w:p>
    <w:p w:rsidR="00F96DA3" w:rsidRPr="005A1D07" w:rsidRDefault="00493882" w:rsidP="00FB32EE">
      <w:pPr>
        <w:autoSpaceDE w:val="0"/>
        <w:autoSpaceDN w:val="0"/>
        <w:adjustRightInd w:val="0"/>
        <w:spacing w:after="0" w:line="276" w:lineRule="auto"/>
        <w:jc w:val="both"/>
        <w:rPr>
          <w:rFonts w:ascii="Cambria" w:hAnsi="Cambria" w:cstheme="minorHAnsi"/>
        </w:rPr>
      </w:pPr>
      <w:r w:rsidRPr="005A1D07">
        <w:rPr>
          <w:rFonts w:ascii="Cambria" w:hAnsi="Cambria" w:cstheme="minorHAnsi"/>
          <w:b/>
          <w:bCs/>
        </w:rPr>
        <w:t xml:space="preserve">Załącznik nr </w:t>
      </w:r>
      <w:r w:rsidR="006246FE" w:rsidRPr="005A1D07">
        <w:rPr>
          <w:rFonts w:ascii="Cambria" w:hAnsi="Cambria" w:cstheme="minorHAnsi"/>
          <w:b/>
          <w:bCs/>
        </w:rPr>
        <w:t>3</w:t>
      </w:r>
      <w:r w:rsidRPr="005A1D07">
        <w:rPr>
          <w:rFonts w:ascii="Cambria" w:hAnsi="Cambria" w:cstheme="minorHAnsi"/>
          <w:b/>
          <w:bCs/>
        </w:rPr>
        <w:t xml:space="preserve">- </w:t>
      </w:r>
      <w:r w:rsidR="00F96DA3" w:rsidRPr="005A1D07">
        <w:rPr>
          <w:rFonts w:ascii="Cambria" w:hAnsi="Cambria" w:cstheme="minorHAnsi"/>
        </w:rPr>
        <w:t>Oświadczenie o braku podstaw do wykluczenia</w:t>
      </w:r>
      <w:r w:rsidR="00046397" w:rsidRPr="005A1D07">
        <w:rPr>
          <w:rFonts w:ascii="Cambria" w:hAnsi="Cambria" w:cstheme="minorHAnsi"/>
        </w:rPr>
        <w:t xml:space="preserve"> i spełnianiu warunków udziału </w:t>
      </w:r>
      <w:r w:rsidRPr="005A1D07">
        <w:rPr>
          <w:rFonts w:ascii="Cambria" w:hAnsi="Cambria" w:cstheme="minorHAnsi"/>
        </w:rPr>
        <w:br/>
      </w:r>
      <w:r w:rsidR="00046397" w:rsidRPr="005A1D07">
        <w:rPr>
          <w:rFonts w:ascii="Cambria" w:hAnsi="Cambria" w:cstheme="minorHAnsi"/>
        </w:rPr>
        <w:t>w postępowaniu</w:t>
      </w:r>
      <w:r w:rsidR="00784F09" w:rsidRPr="005A1D07">
        <w:rPr>
          <w:rFonts w:ascii="Cambria" w:hAnsi="Cambria" w:cstheme="minorHAnsi"/>
        </w:rPr>
        <w:t>.</w:t>
      </w:r>
    </w:p>
    <w:p w:rsidR="006246FE" w:rsidRPr="005A1D07" w:rsidRDefault="00493882" w:rsidP="006246FE">
      <w:pPr>
        <w:autoSpaceDE w:val="0"/>
        <w:autoSpaceDN w:val="0"/>
        <w:adjustRightInd w:val="0"/>
        <w:spacing w:after="0" w:line="276" w:lineRule="auto"/>
        <w:ind w:left="284" w:hanging="284"/>
        <w:jc w:val="both"/>
        <w:rPr>
          <w:rFonts w:ascii="Cambria" w:hAnsi="Cambria" w:cstheme="minorHAnsi"/>
          <w:b/>
          <w:bCs/>
        </w:rPr>
      </w:pPr>
      <w:r w:rsidRPr="005A1D07">
        <w:rPr>
          <w:rFonts w:ascii="Cambria" w:hAnsi="Cambria" w:cstheme="minorHAnsi"/>
          <w:b/>
          <w:bCs/>
        </w:rPr>
        <w:t xml:space="preserve">Załącznik nr </w:t>
      </w:r>
      <w:r w:rsidR="006246FE" w:rsidRPr="005A1D07">
        <w:rPr>
          <w:rFonts w:ascii="Cambria" w:hAnsi="Cambria" w:cstheme="minorHAnsi"/>
          <w:b/>
          <w:bCs/>
        </w:rPr>
        <w:t>4</w:t>
      </w:r>
      <w:r w:rsidRPr="005A1D07">
        <w:rPr>
          <w:rFonts w:ascii="Cambria" w:hAnsi="Cambria" w:cstheme="minorHAnsi"/>
          <w:b/>
          <w:bCs/>
        </w:rPr>
        <w:t xml:space="preserve">- </w:t>
      </w:r>
      <w:r w:rsidR="00F96DA3" w:rsidRPr="005A1D07">
        <w:rPr>
          <w:rFonts w:ascii="Cambria" w:hAnsi="Cambria" w:cstheme="minorHAnsi"/>
        </w:rPr>
        <w:t>Wykaz osób</w:t>
      </w:r>
      <w:r w:rsidR="00784F09" w:rsidRPr="005A1D07">
        <w:rPr>
          <w:rFonts w:ascii="Cambria" w:hAnsi="Cambria" w:cstheme="minorHAnsi"/>
        </w:rPr>
        <w:t>.</w:t>
      </w:r>
    </w:p>
    <w:p w:rsidR="00F96DA3" w:rsidRPr="005A1D07" w:rsidRDefault="006246FE" w:rsidP="006246FE">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b/>
          <w:bCs/>
        </w:rPr>
        <w:t>Załącznik nr 5</w:t>
      </w:r>
      <w:r w:rsidRPr="005A1D07">
        <w:rPr>
          <w:rFonts w:ascii="Cambria" w:hAnsi="Cambria" w:cstheme="minorHAnsi"/>
        </w:rPr>
        <w:t>- Oświadczenie o przy</w:t>
      </w:r>
      <w:r w:rsidR="00784F09" w:rsidRPr="005A1D07">
        <w:rPr>
          <w:rFonts w:ascii="Cambria" w:hAnsi="Cambria" w:cstheme="minorHAnsi"/>
        </w:rPr>
        <w:t>należności do grupy kapitałowej.</w:t>
      </w:r>
    </w:p>
    <w:p w:rsidR="00F96DA3" w:rsidRPr="005A1D07" w:rsidRDefault="00493882" w:rsidP="00493882">
      <w:pPr>
        <w:autoSpaceDE w:val="0"/>
        <w:autoSpaceDN w:val="0"/>
        <w:adjustRightInd w:val="0"/>
        <w:spacing w:after="0" w:line="276" w:lineRule="auto"/>
        <w:jc w:val="both"/>
        <w:rPr>
          <w:rFonts w:ascii="Cambria" w:hAnsi="Cambria" w:cstheme="minorHAnsi"/>
        </w:rPr>
      </w:pPr>
      <w:r w:rsidRPr="005A1D07">
        <w:rPr>
          <w:rFonts w:ascii="Cambria" w:hAnsi="Cambria" w:cstheme="minorHAnsi"/>
          <w:b/>
          <w:bCs/>
        </w:rPr>
        <w:t>Załącznik nr 6</w:t>
      </w:r>
      <w:r w:rsidRPr="005A1D07">
        <w:rPr>
          <w:rFonts w:ascii="Cambria" w:hAnsi="Cambria" w:cstheme="minorHAnsi"/>
        </w:rPr>
        <w:t xml:space="preserve">- </w:t>
      </w:r>
      <w:r w:rsidR="007E5B95" w:rsidRPr="005A1D07">
        <w:rPr>
          <w:rFonts w:ascii="Cambria" w:hAnsi="Cambria" w:cstheme="minorHAnsi"/>
        </w:rPr>
        <w:t>Projekt</w:t>
      </w:r>
      <w:r w:rsidR="0009553A" w:rsidRPr="005A1D07">
        <w:rPr>
          <w:rFonts w:ascii="Cambria" w:hAnsi="Cambria" w:cstheme="minorHAnsi"/>
        </w:rPr>
        <w:t>y</w:t>
      </w:r>
      <w:r w:rsidR="00F96DA3" w:rsidRPr="005A1D07">
        <w:rPr>
          <w:rFonts w:ascii="Cambria" w:hAnsi="Cambria" w:cstheme="minorHAnsi"/>
        </w:rPr>
        <w:t xml:space="preserve"> um</w:t>
      </w:r>
      <w:r w:rsidR="005F3C58" w:rsidRPr="005A1D07">
        <w:rPr>
          <w:rFonts w:ascii="Cambria" w:hAnsi="Cambria" w:cstheme="minorHAnsi"/>
        </w:rPr>
        <w:t>owy</w:t>
      </w:r>
      <w:r w:rsidR="00784F09" w:rsidRPr="005A1D07">
        <w:rPr>
          <w:rFonts w:ascii="Cambria" w:hAnsi="Cambria" w:cstheme="minorHAnsi"/>
        </w:rPr>
        <w:t>.</w:t>
      </w:r>
    </w:p>
    <w:p w:rsidR="00F96DA3" w:rsidRPr="005A1D07" w:rsidRDefault="00FB32EE" w:rsidP="00037571">
      <w:pPr>
        <w:autoSpaceDE w:val="0"/>
        <w:autoSpaceDN w:val="0"/>
        <w:adjustRightInd w:val="0"/>
        <w:spacing w:after="0" w:line="276" w:lineRule="auto"/>
        <w:ind w:left="284" w:hanging="284"/>
        <w:jc w:val="both"/>
        <w:rPr>
          <w:rFonts w:ascii="Cambria" w:hAnsi="Cambria" w:cstheme="minorHAnsi"/>
        </w:rPr>
      </w:pPr>
      <w:r w:rsidRPr="005A1D07">
        <w:rPr>
          <w:rFonts w:ascii="Cambria" w:hAnsi="Cambria" w:cstheme="minorHAnsi"/>
          <w:b/>
          <w:bCs/>
        </w:rPr>
        <w:t xml:space="preserve">Załącznik nr </w:t>
      </w:r>
      <w:r w:rsidR="006246FE" w:rsidRPr="005A1D07">
        <w:rPr>
          <w:rFonts w:ascii="Cambria" w:hAnsi="Cambria" w:cstheme="minorHAnsi"/>
          <w:b/>
          <w:bCs/>
        </w:rPr>
        <w:t>7</w:t>
      </w:r>
      <w:r w:rsidRPr="005A1D07">
        <w:rPr>
          <w:rFonts w:ascii="Cambria" w:hAnsi="Cambria" w:cstheme="minorHAnsi"/>
        </w:rPr>
        <w:t xml:space="preserve"> - Wzór zobowiązania.</w:t>
      </w:r>
    </w:p>
    <w:sectPr w:rsidR="00F96DA3" w:rsidRPr="005A1D07" w:rsidSect="000050CA">
      <w:headerReference w:type="even" r:id="rId20"/>
      <w:headerReference w:type="default" r:id="rId21"/>
      <w:footerReference w:type="even" r:id="rId22"/>
      <w:footerReference w:type="default" r:id="rId23"/>
      <w:headerReference w:type="first" r:id="rId24"/>
      <w:footerReference w:type="first" r:id="rId25"/>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60BF" w:rsidRDefault="008160BF" w:rsidP="00BD461D">
      <w:pPr>
        <w:spacing w:after="0" w:line="240" w:lineRule="auto"/>
      </w:pPr>
      <w:r>
        <w:separator/>
      </w:r>
    </w:p>
  </w:endnote>
  <w:endnote w:type="continuationSeparator" w:id="0">
    <w:p w:rsidR="008160BF" w:rsidRDefault="008160BF" w:rsidP="00BD4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EE"/>
    <w:family w:val="swiss"/>
    <w:pitch w:val="variable"/>
    <w:sig w:usb0="A00002EF" w:usb1="4000207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imes New (W1)">
    <w:altName w:val="Times New Roman"/>
    <w:charset w:val="EE"/>
    <w:family w:val="roman"/>
    <w:pitch w:val="variable"/>
    <w:sig w:usb0="00000007" w:usb1="80000000" w:usb2="00000008"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Verdana-Bold">
    <w:altName w:val="Verdana"/>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19B5" w:rsidRDefault="001D19B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7033388"/>
      <w:docPartObj>
        <w:docPartGallery w:val="Page Numbers (Bottom of Page)"/>
        <w:docPartUnique/>
      </w:docPartObj>
    </w:sdtPr>
    <w:sdtContent>
      <w:p w:rsidR="001D19B5" w:rsidRDefault="001D19B5">
        <w:pPr>
          <w:pStyle w:val="Stopka"/>
          <w:jc w:val="center"/>
        </w:pPr>
        <w:r>
          <w:rPr>
            <w:noProof/>
          </w:rPr>
          <w:fldChar w:fldCharType="begin"/>
        </w:r>
        <w:r>
          <w:rPr>
            <w:noProof/>
          </w:rPr>
          <w:instrText>PAGE   \* MERGEFORMAT</w:instrText>
        </w:r>
        <w:r>
          <w:rPr>
            <w:noProof/>
          </w:rPr>
          <w:fldChar w:fldCharType="separate"/>
        </w:r>
        <w:r w:rsidR="00223749">
          <w:rPr>
            <w:noProof/>
          </w:rPr>
          <w:t>22</w:t>
        </w:r>
        <w:r>
          <w:rPr>
            <w:noProof/>
          </w:rPr>
          <w:fldChar w:fldCharType="end"/>
        </w:r>
      </w:p>
    </w:sdtContent>
  </w:sdt>
  <w:p w:rsidR="001D19B5" w:rsidRDefault="001D19B5">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19B5" w:rsidRDefault="001D19B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60BF" w:rsidRDefault="008160BF" w:rsidP="00BD461D">
      <w:pPr>
        <w:spacing w:after="0" w:line="240" w:lineRule="auto"/>
      </w:pPr>
      <w:r>
        <w:separator/>
      </w:r>
    </w:p>
  </w:footnote>
  <w:footnote w:type="continuationSeparator" w:id="0">
    <w:p w:rsidR="008160BF" w:rsidRDefault="008160BF" w:rsidP="00BD46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19B5" w:rsidRDefault="001D19B5">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19B5" w:rsidRDefault="001D19B5" w:rsidP="00244699">
    <w:pPr>
      <w:pBdr>
        <w:top w:val="nil"/>
        <w:left w:val="nil"/>
        <w:bottom w:val="nil"/>
        <w:right w:val="nil"/>
        <w:between w:val="nil"/>
      </w:pBdr>
      <w:tabs>
        <w:tab w:val="right" w:pos="9072"/>
      </w:tabs>
      <w:spacing w:line="276" w:lineRule="auto"/>
      <w:jc w:val="center"/>
      <w:rPr>
        <w:rFonts w:ascii="Cambria" w:eastAsia="Cambria" w:hAnsi="Cambria" w:cs="Cambria"/>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19B5" w:rsidRDefault="001D19B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94DE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A10933"/>
    <w:multiLevelType w:val="hybridMultilevel"/>
    <w:tmpl w:val="15A492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9B2956"/>
    <w:multiLevelType w:val="multilevel"/>
    <w:tmpl w:val="209C8A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D9F3A77"/>
    <w:multiLevelType w:val="hybridMultilevel"/>
    <w:tmpl w:val="2F5ADE0A"/>
    <w:lvl w:ilvl="0" w:tplc="B28AE632">
      <w:start w:val="1"/>
      <w:numFmt w:val="decimal"/>
      <w:lvlText w:val="%1."/>
      <w:lvlJc w:val="left"/>
      <w:pPr>
        <w:tabs>
          <w:tab w:val="num" w:pos="720"/>
        </w:tabs>
        <w:ind w:left="720" w:hanging="360"/>
      </w:pPr>
      <w:rPr>
        <w:rFonts w:asciiTheme="minorHAnsi" w:hAnsiTheme="minorHAnsi" w:cstheme="minorHAnsi" w:hint="default"/>
        <w:b w:val="0"/>
        <w:bCs/>
        <w:i w:val="0"/>
        <w:sz w:val="22"/>
        <w:szCs w:val="22"/>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4" w15:restartNumberingAfterBreak="0">
    <w:nsid w:val="13B10E95"/>
    <w:multiLevelType w:val="hybridMultilevel"/>
    <w:tmpl w:val="0188224A"/>
    <w:lvl w:ilvl="0" w:tplc="FBB857C6">
      <w:start w:val="1"/>
      <w:numFmt w:val="decimal"/>
      <w:lvlText w:val="%1."/>
      <w:lvlJc w:val="left"/>
      <w:pPr>
        <w:ind w:left="425"/>
      </w:pPr>
      <w:rPr>
        <w:rFonts w:ascii="Cambria" w:eastAsia="Cambria" w:hAnsi="Cambria" w:cs="Cambria"/>
        <w:b w:val="0"/>
        <w:bCs w:val="0"/>
        <w:i w:val="0"/>
        <w:strike w:val="0"/>
        <w:dstrike w:val="0"/>
        <w:color w:val="000000"/>
        <w:sz w:val="22"/>
        <w:szCs w:val="22"/>
        <w:u w:val="none" w:color="000000"/>
        <w:bdr w:val="none" w:sz="0" w:space="0" w:color="auto"/>
        <w:shd w:val="clear" w:color="auto" w:fill="auto"/>
        <w:vertAlign w:val="baseline"/>
      </w:rPr>
    </w:lvl>
    <w:lvl w:ilvl="1" w:tplc="1960B85E">
      <w:start w:val="1"/>
      <w:numFmt w:val="lowerLetter"/>
      <w:lvlText w:val="%2"/>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tplc="A1EA211A">
      <w:start w:val="1"/>
      <w:numFmt w:val="lowerRoman"/>
      <w:lvlText w:val="%3"/>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tplc="3FC4C1D2">
      <w:start w:val="1"/>
      <w:numFmt w:val="decimal"/>
      <w:lvlText w:val="%4"/>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tplc="0BA6195A">
      <w:start w:val="1"/>
      <w:numFmt w:val="lowerLetter"/>
      <w:lvlText w:val="%5"/>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tplc="E1B0D1D2">
      <w:start w:val="1"/>
      <w:numFmt w:val="lowerRoman"/>
      <w:lvlText w:val="%6"/>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tplc="1CD686F6">
      <w:start w:val="1"/>
      <w:numFmt w:val="decimal"/>
      <w:lvlText w:val="%7"/>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tplc="F496A73E">
      <w:start w:val="1"/>
      <w:numFmt w:val="lowerLetter"/>
      <w:lvlText w:val="%8"/>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tplc="6A3E3E10">
      <w:start w:val="1"/>
      <w:numFmt w:val="lowerRoman"/>
      <w:lvlText w:val="%9"/>
      <w:lvlJc w:val="left"/>
      <w:pPr>
        <w:ind w:left="61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68B0971"/>
    <w:multiLevelType w:val="hybridMultilevel"/>
    <w:tmpl w:val="B0AA13D0"/>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7" w15:restartNumberingAfterBreak="0">
    <w:nsid w:val="1AEE4E17"/>
    <w:multiLevelType w:val="hybridMultilevel"/>
    <w:tmpl w:val="4490C6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640E42"/>
    <w:multiLevelType w:val="hybridMultilevel"/>
    <w:tmpl w:val="F320A966"/>
    <w:lvl w:ilvl="0" w:tplc="C8F2899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1C7F6B84"/>
    <w:multiLevelType w:val="hybridMultilevel"/>
    <w:tmpl w:val="51CA2B1E"/>
    <w:lvl w:ilvl="0" w:tplc="33FA74EE">
      <w:start w:val="2"/>
      <w:numFmt w:val="upperLetter"/>
      <w:lvlText w:val="%1)"/>
      <w:lvlJc w:val="left"/>
      <w:pPr>
        <w:ind w:left="734" w:hanging="360"/>
      </w:pPr>
      <w:rPr>
        <w:rFonts w:hint="default"/>
      </w:rPr>
    </w:lvl>
    <w:lvl w:ilvl="1" w:tplc="04150019" w:tentative="1">
      <w:start w:val="1"/>
      <w:numFmt w:val="lowerLetter"/>
      <w:lvlText w:val="%2."/>
      <w:lvlJc w:val="left"/>
      <w:pPr>
        <w:ind w:left="1454" w:hanging="360"/>
      </w:pPr>
    </w:lvl>
    <w:lvl w:ilvl="2" w:tplc="0415001B" w:tentative="1">
      <w:start w:val="1"/>
      <w:numFmt w:val="lowerRoman"/>
      <w:lvlText w:val="%3."/>
      <w:lvlJc w:val="right"/>
      <w:pPr>
        <w:ind w:left="2174" w:hanging="180"/>
      </w:pPr>
    </w:lvl>
    <w:lvl w:ilvl="3" w:tplc="0415000F" w:tentative="1">
      <w:start w:val="1"/>
      <w:numFmt w:val="decimal"/>
      <w:lvlText w:val="%4."/>
      <w:lvlJc w:val="left"/>
      <w:pPr>
        <w:ind w:left="2894" w:hanging="360"/>
      </w:pPr>
    </w:lvl>
    <w:lvl w:ilvl="4" w:tplc="04150019" w:tentative="1">
      <w:start w:val="1"/>
      <w:numFmt w:val="lowerLetter"/>
      <w:lvlText w:val="%5."/>
      <w:lvlJc w:val="left"/>
      <w:pPr>
        <w:ind w:left="3614" w:hanging="360"/>
      </w:pPr>
    </w:lvl>
    <w:lvl w:ilvl="5" w:tplc="0415001B" w:tentative="1">
      <w:start w:val="1"/>
      <w:numFmt w:val="lowerRoman"/>
      <w:lvlText w:val="%6."/>
      <w:lvlJc w:val="right"/>
      <w:pPr>
        <w:ind w:left="4334" w:hanging="180"/>
      </w:pPr>
    </w:lvl>
    <w:lvl w:ilvl="6" w:tplc="0415000F" w:tentative="1">
      <w:start w:val="1"/>
      <w:numFmt w:val="decimal"/>
      <w:lvlText w:val="%7."/>
      <w:lvlJc w:val="left"/>
      <w:pPr>
        <w:ind w:left="5054" w:hanging="360"/>
      </w:pPr>
    </w:lvl>
    <w:lvl w:ilvl="7" w:tplc="04150019" w:tentative="1">
      <w:start w:val="1"/>
      <w:numFmt w:val="lowerLetter"/>
      <w:lvlText w:val="%8."/>
      <w:lvlJc w:val="left"/>
      <w:pPr>
        <w:ind w:left="5774" w:hanging="360"/>
      </w:pPr>
    </w:lvl>
    <w:lvl w:ilvl="8" w:tplc="0415001B" w:tentative="1">
      <w:start w:val="1"/>
      <w:numFmt w:val="lowerRoman"/>
      <w:lvlText w:val="%9."/>
      <w:lvlJc w:val="right"/>
      <w:pPr>
        <w:ind w:left="6494" w:hanging="180"/>
      </w:pPr>
    </w:lvl>
  </w:abstractNum>
  <w:abstractNum w:abstractNumId="10" w15:restartNumberingAfterBreak="0">
    <w:nsid w:val="21724CA5"/>
    <w:multiLevelType w:val="hybridMultilevel"/>
    <w:tmpl w:val="00366E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2543303"/>
    <w:multiLevelType w:val="hybridMultilevel"/>
    <w:tmpl w:val="04C083CA"/>
    <w:lvl w:ilvl="0" w:tplc="58B0F144">
      <w:start w:val="1"/>
      <w:numFmt w:val="decimal"/>
      <w:lvlText w:val="%1."/>
      <w:lvlJc w:val="left"/>
      <w:pPr>
        <w:ind w:left="786" w:hanging="360"/>
      </w:pPr>
      <w:rPr>
        <w:rFonts w:asciiTheme="minorHAnsi" w:hAnsiTheme="minorHAnsi" w:cstheme="minorHAnsi"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2" w15:restartNumberingAfterBreak="0">
    <w:nsid w:val="24CE2DF9"/>
    <w:multiLevelType w:val="hybridMultilevel"/>
    <w:tmpl w:val="BFB8A0AC"/>
    <w:lvl w:ilvl="0" w:tplc="04150001">
      <w:start w:val="1"/>
      <w:numFmt w:val="bullet"/>
      <w:lvlText w:val=""/>
      <w:lvlJc w:val="left"/>
      <w:pPr>
        <w:ind w:left="792" w:hanging="360"/>
      </w:pPr>
      <w:rPr>
        <w:rFonts w:ascii="Symbol" w:hAnsi="Symbol" w:hint="default"/>
      </w:rPr>
    </w:lvl>
    <w:lvl w:ilvl="1" w:tplc="04150003">
      <w:start w:val="1"/>
      <w:numFmt w:val="bullet"/>
      <w:lvlText w:val="o"/>
      <w:lvlJc w:val="left"/>
      <w:pPr>
        <w:ind w:left="1512" w:hanging="360"/>
      </w:pPr>
      <w:rPr>
        <w:rFonts w:ascii="Courier New" w:hAnsi="Courier New" w:cs="Courier New" w:hint="default"/>
      </w:rPr>
    </w:lvl>
    <w:lvl w:ilvl="2" w:tplc="04150005">
      <w:start w:val="1"/>
      <w:numFmt w:val="bullet"/>
      <w:lvlText w:val=""/>
      <w:lvlJc w:val="left"/>
      <w:pPr>
        <w:ind w:left="2232" w:hanging="360"/>
      </w:pPr>
      <w:rPr>
        <w:rFonts w:ascii="Wingdings" w:hAnsi="Wingdings" w:hint="default"/>
      </w:rPr>
    </w:lvl>
    <w:lvl w:ilvl="3" w:tplc="04150001">
      <w:start w:val="1"/>
      <w:numFmt w:val="bullet"/>
      <w:lvlText w:val=""/>
      <w:lvlJc w:val="left"/>
      <w:pPr>
        <w:ind w:left="2952" w:hanging="360"/>
      </w:pPr>
      <w:rPr>
        <w:rFonts w:ascii="Symbol" w:hAnsi="Symbol" w:hint="default"/>
      </w:rPr>
    </w:lvl>
    <w:lvl w:ilvl="4" w:tplc="04150003">
      <w:start w:val="1"/>
      <w:numFmt w:val="bullet"/>
      <w:lvlText w:val="o"/>
      <w:lvlJc w:val="left"/>
      <w:pPr>
        <w:ind w:left="3672" w:hanging="360"/>
      </w:pPr>
      <w:rPr>
        <w:rFonts w:ascii="Courier New" w:hAnsi="Courier New" w:cs="Courier New" w:hint="default"/>
      </w:rPr>
    </w:lvl>
    <w:lvl w:ilvl="5" w:tplc="04150005">
      <w:start w:val="1"/>
      <w:numFmt w:val="bullet"/>
      <w:lvlText w:val=""/>
      <w:lvlJc w:val="left"/>
      <w:pPr>
        <w:ind w:left="4392" w:hanging="360"/>
      </w:pPr>
      <w:rPr>
        <w:rFonts w:ascii="Wingdings" w:hAnsi="Wingdings" w:hint="default"/>
      </w:rPr>
    </w:lvl>
    <w:lvl w:ilvl="6" w:tplc="04150001">
      <w:start w:val="1"/>
      <w:numFmt w:val="bullet"/>
      <w:lvlText w:val=""/>
      <w:lvlJc w:val="left"/>
      <w:pPr>
        <w:ind w:left="5112" w:hanging="360"/>
      </w:pPr>
      <w:rPr>
        <w:rFonts w:ascii="Symbol" w:hAnsi="Symbol" w:hint="default"/>
      </w:rPr>
    </w:lvl>
    <w:lvl w:ilvl="7" w:tplc="04150003">
      <w:start w:val="1"/>
      <w:numFmt w:val="bullet"/>
      <w:lvlText w:val="o"/>
      <w:lvlJc w:val="left"/>
      <w:pPr>
        <w:ind w:left="5832" w:hanging="360"/>
      </w:pPr>
      <w:rPr>
        <w:rFonts w:ascii="Courier New" w:hAnsi="Courier New" w:cs="Courier New" w:hint="default"/>
      </w:rPr>
    </w:lvl>
    <w:lvl w:ilvl="8" w:tplc="04150005">
      <w:start w:val="1"/>
      <w:numFmt w:val="bullet"/>
      <w:lvlText w:val=""/>
      <w:lvlJc w:val="left"/>
      <w:pPr>
        <w:ind w:left="6552" w:hanging="360"/>
      </w:pPr>
      <w:rPr>
        <w:rFonts w:ascii="Wingdings" w:hAnsi="Wingdings" w:hint="default"/>
      </w:rPr>
    </w:lvl>
  </w:abstractNum>
  <w:abstractNum w:abstractNumId="13"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295C6423"/>
    <w:multiLevelType w:val="multilevel"/>
    <w:tmpl w:val="4FE6AC32"/>
    <w:lvl w:ilvl="0">
      <w:start w:val="1"/>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2E117D30"/>
    <w:multiLevelType w:val="hybridMultilevel"/>
    <w:tmpl w:val="07CC7EE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31827ED3"/>
    <w:multiLevelType w:val="hybridMultilevel"/>
    <w:tmpl w:val="73283936"/>
    <w:lvl w:ilvl="0" w:tplc="04150015">
      <w:start w:val="1"/>
      <w:numFmt w:val="upperLetter"/>
      <w:lvlText w:val="%1."/>
      <w:lvlJc w:val="left"/>
      <w:pPr>
        <w:ind w:left="720" w:hanging="360"/>
      </w:pPr>
      <w:rPr>
        <w:rFonts w:hint="default"/>
      </w:rPr>
    </w:lvl>
    <w:lvl w:ilvl="1" w:tplc="B6A46248">
      <w:start w:val="1"/>
      <w:numFmt w:val="decimal"/>
      <w:lvlText w:val="%2."/>
      <w:lvlJc w:val="left"/>
      <w:pPr>
        <w:ind w:left="1440" w:hanging="360"/>
      </w:pPr>
      <w:rPr>
        <w:rFonts w:ascii="Arial" w:eastAsia="Times New Roman" w:hAnsi="Arial" w:cs="Arial" w:hint="default"/>
        <w:color w:val="auto"/>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31D8665A"/>
    <w:multiLevelType w:val="hybridMultilevel"/>
    <w:tmpl w:val="860854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9" w15:restartNumberingAfterBreak="0">
    <w:nsid w:val="364237C9"/>
    <w:multiLevelType w:val="hybridMultilevel"/>
    <w:tmpl w:val="E77E7380"/>
    <w:lvl w:ilvl="0" w:tplc="BBD42F52">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65E646D"/>
    <w:multiLevelType w:val="hybridMultilevel"/>
    <w:tmpl w:val="CAA6B864"/>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1" w15:restartNumberingAfterBreak="0">
    <w:nsid w:val="39065D24"/>
    <w:multiLevelType w:val="hybridMultilevel"/>
    <w:tmpl w:val="7332C338"/>
    <w:lvl w:ilvl="0" w:tplc="D2D82BAA">
      <w:start w:val="1"/>
      <w:numFmt w:val="decimal"/>
      <w:lvlText w:val="%1."/>
      <w:lvlJc w:val="left"/>
      <w:pPr>
        <w:tabs>
          <w:tab w:val="num" w:pos="720"/>
        </w:tabs>
        <w:ind w:left="720" w:hanging="360"/>
      </w:pPr>
      <w:rPr>
        <w:rFonts w:ascii="Arial" w:hAnsi="Arial" w:cs="Arial" w:hint="default"/>
        <w:b/>
        <w:i w:val="0"/>
        <w:sz w:val="18"/>
        <w:szCs w:val="18"/>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22" w15:restartNumberingAfterBreak="0">
    <w:nsid w:val="3A005C11"/>
    <w:multiLevelType w:val="hybridMultilevel"/>
    <w:tmpl w:val="AE1CFE76"/>
    <w:lvl w:ilvl="0" w:tplc="8674A440">
      <w:start w:val="1"/>
      <w:numFmt w:val="lowerLetter"/>
      <w:lvlText w:val="%1."/>
      <w:lvlJc w:val="left"/>
      <w:pPr>
        <w:ind w:left="1571" w:hanging="360"/>
      </w:pPr>
      <w:rPr>
        <w:b w:val="0"/>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23" w15:restartNumberingAfterBreak="0">
    <w:nsid w:val="45A74B7B"/>
    <w:multiLevelType w:val="multilevel"/>
    <w:tmpl w:val="4A8099E6"/>
    <w:lvl w:ilvl="0">
      <w:start w:val="22"/>
      <w:numFmt w:val="decimal"/>
      <w:lvlText w:val="%1"/>
      <w:lvlJc w:val="left"/>
      <w:pPr>
        <w:ind w:left="375" w:hanging="375"/>
      </w:pPr>
      <w:rPr>
        <w:rFonts w:hint="default"/>
      </w:rPr>
    </w:lvl>
    <w:lvl w:ilvl="1">
      <w:start w:val="1"/>
      <w:numFmt w:val="decimal"/>
      <w:lvlText w:val="%2."/>
      <w:lvlJc w:val="left"/>
      <w:pPr>
        <w:ind w:left="659"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24" w15:restartNumberingAfterBreak="0">
    <w:nsid w:val="4FF05F8E"/>
    <w:multiLevelType w:val="hybridMultilevel"/>
    <w:tmpl w:val="45C61808"/>
    <w:lvl w:ilvl="0" w:tplc="5DDE663A">
      <w:start w:val="1"/>
      <w:numFmt w:val="decimal"/>
      <w:lvlText w:val="%1."/>
      <w:lvlJc w:val="left"/>
      <w:pPr>
        <w:tabs>
          <w:tab w:val="num" w:pos="720"/>
        </w:tabs>
        <w:ind w:left="720" w:hanging="360"/>
      </w:pPr>
      <w:rPr>
        <w:rFonts w:ascii="Arial" w:hAnsi="Arial" w:cs="Arial" w:hint="default"/>
        <w:b/>
        <w:i w:val="0"/>
        <w:sz w:val="18"/>
        <w:szCs w:val="18"/>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25" w15:restartNumberingAfterBreak="0">
    <w:nsid w:val="50B876CF"/>
    <w:multiLevelType w:val="hybridMultilevel"/>
    <w:tmpl w:val="05749630"/>
    <w:lvl w:ilvl="0" w:tplc="27EA9FA6">
      <w:start w:val="12"/>
      <w:numFmt w:val="decimal"/>
      <w:lvlText w:val="%1."/>
      <w:lvlJc w:val="left"/>
      <w:pPr>
        <w:ind w:left="785"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131BC6"/>
    <w:multiLevelType w:val="hybridMultilevel"/>
    <w:tmpl w:val="71C8952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5B603824"/>
    <w:multiLevelType w:val="hybridMultilevel"/>
    <w:tmpl w:val="8F5C4E3C"/>
    <w:lvl w:ilvl="0" w:tplc="D706A5BA">
      <w:start w:val="1"/>
      <w:numFmt w:val="decimal"/>
      <w:lvlText w:val="%1."/>
      <w:lvlJc w:val="left"/>
      <w:pPr>
        <w:ind w:left="569"/>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1" w:tplc="04150001">
      <w:start w:val="1"/>
      <w:numFmt w:val="bullet"/>
      <w:lvlText w:val=""/>
      <w:lvlJc w:val="left"/>
      <w:pPr>
        <w:ind w:left="979"/>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2" w:tplc="189C9B46">
      <w:start w:val="1"/>
      <w:numFmt w:val="bullet"/>
      <w:lvlText w:val="▪"/>
      <w:lvlJc w:val="left"/>
      <w:pPr>
        <w:ind w:left="16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F3A113C">
      <w:start w:val="1"/>
      <w:numFmt w:val="bullet"/>
      <w:lvlText w:val="•"/>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7C2C398">
      <w:start w:val="1"/>
      <w:numFmt w:val="bullet"/>
      <w:lvlText w:val="o"/>
      <w:lvlJc w:val="left"/>
      <w:pPr>
        <w:ind w:left="30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6CC76C8">
      <w:start w:val="1"/>
      <w:numFmt w:val="bullet"/>
      <w:lvlText w:val="▪"/>
      <w:lvlJc w:val="left"/>
      <w:pPr>
        <w:ind w:left="38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83AB652">
      <w:start w:val="1"/>
      <w:numFmt w:val="bullet"/>
      <w:lvlText w:val="•"/>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726794E">
      <w:start w:val="1"/>
      <w:numFmt w:val="bullet"/>
      <w:lvlText w:val="o"/>
      <w:lvlJc w:val="left"/>
      <w:pPr>
        <w:ind w:left="52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588190E">
      <w:start w:val="1"/>
      <w:numFmt w:val="bullet"/>
      <w:lvlText w:val="▪"/>
      <w:lvlJc w:val="left"/>
      <w:pPr>
        <w:ind w:left="59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5EF36AC0"/>
    <w:multiLevelType w:val="multilevel"/>
    <w:tmpl w:val="928810B8"/>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670F6EE5"/>
    <w:multiLevelType w:val="multilevel"/>
    <w:tmpl w:val="E820A71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8926702"/>
    <w:multiLevelType w:val="hybridMultilevel"/>
    <w:tmpl w:val="9BA48A8C"/>
    <w:lvl w:ilvl="0" w:tplc="8334EFE4">
      <w:start w:val="1"/>
      <w:numFmt w:val="lowerLetter"/>
      <w:lvlText w:val="%1)"/>
      <w:lvlJc w:val="left"/>
      <w:pPr>
        <w:ind w:left="720" w:hanging="360"/>
      </w:pPr>
      <w:rPr>
        <w:rFont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18"/>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9"/>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12"/>
  </w:num>
  <w:num w:numId="13">
    <w:abstractNumId w:val="15"/>
  </w:num>
  <w:num w:numId="14">
    <w:abstractNumId w:val="17"/>
  </w:num>
  <w:num w:numId="15">
    <w:abstractNumId w:val="28"/>
  </w:num>
  <w:num w:numId="16">
    <w:abstractNumId w:val="2"/>
  </w:num>
  <w:num w:numId="17">
    <w:abstractNumId w:val="25"/>
  </w:num>
  <w:num w:numId="18">
    <w:abstractNumId w:val="3"/>
  </w:num>
  <w:num w:numId="19">
    <w:abstractNumId w:val="21"/>
  </w:num>
  <w:num w:numId="20">
    <w:abstractNumId w:val="24"/>
  </w:num>
  <w:num w:numId="21">
    <w:abstractNumId w:val="27"/>
  </w:num>
  <w:num w:numId="22">
    <w:abstractNumId w:val="4"/>
  </w:num>
  <w:num w:numId="23">
    <w:abstractNumId w:val="23"/>
  </w:num>
  <w:num w:numId="24">
    <w:abstractNumId w:val="10"/>
  </w:num>
  <w:num w:numId="25">
    <w:abstractNumId w:val="11"/>
  </w:num>
  <w:num w:numId="26">
    <w:abstractNumId w:val="20"/>
  </w:num>
  <w:num w:numId="27">
    <w:abstractNumId w:val="16"/>
  </w:num>
  <w:num w:numId="28">
    <w:abstractNumId w:val="1"/>
  </w:num>
  <w:num w:numId="29">
    <w:abstractNumId w:val="5"/>
  </w:num>
  <w:num w:numId="30">
    <w:abstractNumId w:val="8"/>
  </w:num>
  <w:num w:numId="31">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LL">
    <w15:presenceInfo w15:providerId="None" w15:userId="DELL"/>
  </w15:person>
  <w15:person w15:author="Mateusz Sieńko">
    <w15:presenceInfo w15:providerId="None" w15:userId="Mateusz Sieńk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A5E"/>
    <w:rsid w:val="00003F0B"/>
    <w:rsid w:val="000050CA"/>
    <w:rsid w:val="0001404D"/>
    <w:rsid w:val="00020387"/>
    <w:rsid w:val="000250F5"/>
    <w:rsid w:val="00037571"/>
    <w:rsid w:val="00046397"/>
    <w:rsid w:val="00046433"/>
    <w:rsid w:val="000502B3"/>
    <w:rsid w:val="0005145A"/>
    <w:rsid w:val="00052209"/>
    <w:rsid w:val="00052AC1"/>
    <w:rsid w:val="00057157"/>
    <w:rsid w:val="00057DA1"/>
    <w:rsid w:val="0008173B"/>
    <w:rsid w:val="00087B92"/>
    <w:rsid w:val="00087BB3"/>
    <w:rsid w:val="0009553A"/>
    <w:rsid w:val="000A7A70"/>
    <w:rsid w:val="000B563E"/>
    <w:rsid w:val="000C0F54"/>
    <w:rsid w:val="000D475C"/>
    <w:rsid w:val="000D4BA7"/>
    <w:rsid w:val="000F3C8F"/>
    <w:rsid w:val="000F6ADA"/>
    <w:rsid w:val="00100350"/>
    <w:rsid w:val="001036BD"/>
    <w:rsid w:val="00120FD0"/>
    <w:rsid w:val="00121A5E"/>
    <w:rsid w:val="0012654E"/>
    <w:rsid w:val="001271E7"/>
    <w:rsid w:val="00136A24"/>
    <w:rsid w:val="001473B9"/>
    <w:rsid w:val="0015288A"/>
    <w:rsid w:val="001536CB"/>
    <w:rsid w:val="00157639"/>
    <w:rsid w:val="00160D49"/>
    <w:rsid w:val="001614A4"/>
    <w:rsid w:val="00161EFC"/>
    <w:rsid w:val="00166E6E"/>
    <w:rsid w:val="001742ED"/>
    <w:rsid w:val="00182A81"/>
    <w:rsid w:val="00183889"/>
    <w:rsid w:val="0019061D"/>
    <w:rsid w:val="001930EF"/>
    <w:rsid w:val="00193819"/>
    <w:rsid w:val="001965BB"/>
    <w:rsid w:val="001A1EDB"/>
    <w:rsid w:val="001C0ED7"/>
    <w:rsid w:val="001D01B9"/>
    <w:rsid w:val="001D19B5"/>
    <w:rsid w:val="001D33CB"/>
    <w:rsid w:val="001D3439"/>
    <w:rsid w:val="001D6BF5"/>
    <w:rsid w:val="001D7F65"/>
    <w:rsid w:val="001E5282"/>
    <w:rsid w:val="00200A5F"/>
    <w:rsid w:val="002110A5"/>
    <w:rsid w:val="002136D7"/>
    <w:rsid w:val="0021461A"/>
    <w:rsid w:val="00222762"/>
    <w:rsid w:val="00223749"/>
    <w:rsid w:val="00223D3A"/>
    <w:rsid w:val="00223E61"/>
    <w:rsid w:val="002355C2"/>
    <w:rsid w:val="00237655"/>
    <w:rsid w:val="002416E3"/>
    <w:rsid w:val="00244699"/>
    <w:rsid w:val="00251A06"/>
    <w:rsid w:val="0025364F"/>
    <w:rsid w:val="00253BCF"/>
    <w:rsid w:val="00263CBF"/>
    <w:rsid w:val="00274DE0"/>
    <w:rsid w:val="00275320"/>
    <w:rsid w:val="00280805"/>
    <w:rsid w:val="00281D00"/>
    <w:rsid w:val="002849FA"/>
    <w:rsid w:val="002864DF"/>
    <w:rsid w:val="002B70A3"/>
    <w:rsid w:val="002C0F36"/>
    <w:rsid w:val="002C6719"/>
    <w:rsid w:val="002D044D"/>
    <w:rsid w:val="002D1D1F"/>
    <w:rsid w:val="002D2404"/>
    <w:rsid w:val="002D277C"/>
    <w:rsid w:val="002E26B8"/>
    <w:rsid w:val="002E50D5"/>
    <w:rsid w:val="002F00FF"/>
    <w:rsid w:val="002F115F"/>
    <w:rsid w:val="002F763F"/>
    <w:rsid w:val="002F76DF"/>
    <w:rsid w:val="00314ECD"/>
    <w:rsid w:val="00322BCC"/>
    <w:rsid w:val="00332D9E"/>
    <w:rsid w:val="003349AD"/>
    <w:rsid w:val="003403D4"/>
    <w:rsid w:val="003455D3"/>
    <w:rsid w:val="00350AD2"/>
    <w:rsid w:val="0035513D"/>
    <w:rsid w:val="00360240"/>
    <w:rsid w:val="003611F5"/>
    <w:rsid w:val="00364E62"/>
    <w:rsid w:val="003746D1"/>
    <w:rsid w:val="00380FB7"/>
    <w:rsid w:val="00383705"/>
    <w:rsid w:val="003919D8"/>
    <w:rsid w:val="00393374"/>
    <w:rsid w:val="003954ED"/>
    <w:rsid w:val="003D173D"/>
    <w:rsid w:val="003D3D79"/>
    <w:rsid w:val="003D5207"/>
    <w:rsid w:val="003E4A64"/>
    <w:rsid w:val="003E4AB1"/>
    <w:rsid w:val="003E4CCD"/>
    <w:rsid w:val="003E7371"/>
    <w:rsid w:val="003F2296"/>
    <w:rsid w:val="003F3FB4"/>
    <w:rsid w:val="004062B1"/>
    <w:rsid w:val="0040760C"/>
    <w:rsid w:val="004079F8"/>
    <w:rsid w:val="00407E2A"/>
    <w:rsid w:val="00410A28"/>
    <w:rsid w:val="00415BBB"/>
    <w:rsid w:val="00430816"/>
    <w:rsid w:val="00441DBC"/>
    <w:rsid w:val="00446D9D"/>
    <w:rsid w:val="00452E23"/>
    <w:rsid w:val="00452E77"/>
    <w:rsid w:val="0046505A"/>
    <w:rsid w:val="00467062"/>
    <w:rsid w:val="004709F4"/>
    <w:rsid w:val="00472153"/>
    <w:rsid w:val="00472222"/>
    <w:rsid w:val="0047371F"/>
    <w:rsid w:val="00473813"/>
    <w:rsid w:val="0047415A"/>
    <w:rsid w:val="00477614"/>
    <w:rsid w:val="00493882"/>
    <w:rsid w:val="00495B3E"/>
    <w:rsid w:val="004A4E66"/>
    <w:rsid w:val="004B09A2"/>
    <w:rsid w:val="004C22E1"/>
    <w:rsid w:val="004D265D"/>
    <w:rsid w:val="004D6B4F"/>
    <w:rsid w:val="004F632A"/>
    <w:rsid w:val="005046BC"/>
    <w:rsid w:val="005142DA"/>
    <w:rsid w:val="005169FB"/>
    <w:rsid w:val="00516C47"/>
    <w:rsid w:val="005333CC"/>
    <w:rsid w:val="005450CB"/>
    <w:rsid w:val="005536BF"/>
    <w:rsid w:val="005646DE"/>
    <w:rsid w:val="005722EA"/>
    <w:rsid w:val="00572B73"/>
    <w:rsid w:val="0057456B"/>
    <w:rsid w:val="00582CED"/>
    <w:rsid w:val="005855EB"/>
    <w:rsid w:val="005860B1"/>
    <w:rsid w:val="005925B2"/>
    <w:rsid w:val="00595004"/>
    <w:rsid w:val="005A1D07"/>
    <w:rsid w:val="005C3297"/>
    <w:rsid w:val="005C39BA"/>
    <w:rsid w:val="005D160B"/>
    <w:rsid w:val="005D3749"/>
    <w:rsid w:val="005E1AAD"/>
    <w:rsid w:val="005E26C4"/>
    <w:rsid w:val="005F3C58"/>
    <w:rsid w:val="005F41A2"/>
    <w:rsid w:val="005F5135"/>
    <w:rsid w:val="00604A7F"/>
    <w:rsid w:val="00604ED7"/>
    <w:rsid w:val="00617E98"/>
    <w:rsid w:val="00620CA6"/>
    <w:rsid w:val="00622CFA"/>
    <w:rsid w:val="006246FE"/>
    <w:rsid w:val="00636290"/>
    <w:rsid w:val="00650C9B"/>
    <w:rsid w:val="00661027"/>
    <w:rsid w:val="006633B4"/>
    <w:rsid w:val="00672183"/>
    <w:rsid w:val="00684EB0"/>
    <w:rsid w:val="0068628D"/>
    <w:rsid w:val="006908F7"/>
    <w:rsid w:val="006942B9"/>
    <w:rsid w:val="00694470"/>
    <w:rsid w:val="00697A86"/>
    <w:rsid w:val="006A5009"/>
    <w:rsid w:val="006A5736"/>
    <w:rsid w:val="006B1765"/>
    <w:rsid w:val="006B1A0F"/>
    <w:rsid w:val="006C4955"/>
    <w:rsid w:val="006D0440"/>
    <w:rsid w:val="006D3700"/>
    <w:rsid w:val="006D3F72"/>
    <w:rsid w:val="006E0C22"/>
    <w:rsid w:val="006E538A"/>
    <w:rsid w:val="006E583A"/>
    <w:rsid w:val="006F122D"/>
    <w:rsid w:val="006F71AF"/>
    <w:rsid w:val="0070141B"/>
    <w:rsid w:val="007067A2"/>
    <w:rsid w:val="0071194D"/>
    <w:rsid w:val="007161DB"/>
    <w:rsid w:val="00716F21"/>
    <w:rsid w:val="00717374"/>
    <w:rsid w:val="0074369C"/>
    <w:rsid w:val="00753B61"/>
    <w:rsid w:val="007547E7"/>
    <w:rsid w:val="00760AC9"/>
    <w:rsid w:val="0076281A"/>
    <w:rsid w:val="00767325"/>
    <w:rsid w:val="00780EDD"/>
    <w:rsid w:val="0078128A"/>
    <w:rsid w:val="00784F09"/>
    <w:rsid w:val="00786FBF"/>
    <w:rsid w:val="00787457"/>
    <w:rsid w:val="00790706"/>
    <w:rsid w:val="007A0CFE"/>
    <w:rsid w:val="007B0F00"/>
    <w:rsid w:val="007C7A84"/>
    <w:rsid w:val="007D04C5"/>
    <w:rsid w:val="007D1071"/>
    <w:rsid w:val="007E163F"/>
    <w:rsid w:val="007E52E0"/>
    <w:rsid w:val="007E5B95"/>
    <w:rsid w:val="007E7A90"/>
    <w:rsid w:val="007F1E51"/>
    <w:rsid w:val="007F473C"/>
    <w:rsid w:val="007F4802"/>
    <w:rsid w:val="00800F64"/>
    <w:rsid w:val="00811AA7"/>
    <w:rsid w:val="00813E24"/>
    <w:rsid w:val="008160BF"/>
    <w:rsid w:val="00816D37"/>
    <w:rsid w:val="00820D56"/>
    <w:rsid w:val="0082273B"/>
    <w:rsid w:val="008262B7"/>
    <w:rsid w:val="00827384"/>
    <w:rsid w:val="0084098E"/>
    <w:rsid w:val="008516A4"/>
    <w:rsid w:val="00854CBE"/>
    <w:rsid w:val="00872BA9"/>
    <w:rsid w:val="0087608E"/>
    <w:rsid w:val="0088128C"/>
    <w:rsid w:val="00881B0C"/>
    <w:rsid w:val="00884D87"/>
    <w:rsid w:val="00884FFA"/>
    <w:rsid w:val="00885244"/>
    <w:rsid w:val="00885DB3"/>
    <w:rsid w:val="00895334"/>
    <w:rsid w:val="008B29D8"/>
    <w:rsid w:val="008B546B"/>
    <w:rsid w:val="008E1250"/>
    <w:rsid w:val="008E1294"/>
    <w:rsid w:val="008E2F95"/>
    <w:rsid w:val="008E467D"/>
    <w:rsid w:val="008F54CC"/>
    <w:rsid w:val="008F75AB"/>
    <w:rsid w:val="009036FC"/>
    <w:rsid w:val="00911070"/>
    <w:rsid w:val="00920879"/>
    <w:rsid w:val="00920953"/>
    <w:rsid w:val="0092145F"/>
    <w:rsid w:val="00921C15"/>
    <w:rsid w:val="00921D78"/>
    <w:rsid w:val="00934E82"/>
    <w:rsid w:val="009356E2"/>
    <w:rsid w:val="0094734E"/>
    <w:rsid w:val="00947665"/>
    <w:rsid w:val="00957526"/>
    <w:rsid w:val="00962A36"/>
    <w:rsid w:val="009701D8"/>
    <w:rsid w:val="009715DE"/>
    <w:rsid w:val="009724CA"/>
    <w:rsid w:val="009740B1"/>
    <w:rsid w:val="009911F3"/>
    <w:rsid w:val="00991EFE"/>
    <w:rsid w:val="009A1DEC"/>
    <w:rsid w:val="009D0CFF"/>
    <w:rsid w:val="009E2AFA"/>
    <w:rsid w:val="009E5326"/>
    <w:rsid w:val="009F001F"/>
    <w:rsid w:val="00A00A0F"/>
    <w:rsid w:val="00A07B80"/>
    <w:rsid w:val="00A1674D"/>
    <w:rsid w:val="00A1686A"/>
    <w:rsid w:val="00A23E20"/>
    <w:rsid w:val="00A27A11"/>
    <w:rsid w:val="00A337C2"/>
    <w:rsid w:val="00A460B9"/>
    <w:rsid w:val="00A562DE"/>
    <w:rsid w:val="00A64733"/>
    <w:rsid w:val="00A7527A"/>
    <w:rsid w:val="00A80B86"/>
    <w:rsid w:val="00A8263C"/>
    <w:rsid w:val="00A85B73"/>
    <w:rsid w:val="00A86DD6"/>
    <w:rsid w:val="00A930DD"/>
    <w:rsid w:val="00A97D58"/>
    <w:rsid w:val="00AA3C18"/>
    <w:rsid w:val="00AA6A87"/>
    <w:rsid w:val="00AB4514"/>
    <w:rsid w:val="00AB56AE"/>
    <w:rsid w:val="00AB6DD1"/>
    <w:rsid w:val="00AC5ED9"/>
    <w:rsid w:val="00AD2194"/>
    <w:rsid w:val="00AE181C"/>
    <w:rsid w:val="00AE181E"/>
    <w:rsid w:val="00AE4FCF"/>
    <w:rsid w:val="00AE592B"/>
    <w:rsid w:val="00B02833"/>
    <w:rsid w:val="00B02BA7"/>
    <w:rsid w:val="00B03377"/>
    <w:rsid w:val="00B11AF9"/>
    <w:rsid w:val="00B136C5"/>
    <w:rsid w:val="00B20B06"/>
    <w:rsid w:val="00B3722D"/>
    <w:rsid w:val="00B43540"/>
    <w:rsid w:val="00B43B4D"/>
    <w:rsid w:val="00B47063"/>
    <w:rsid w:val="00B54682"/>
    <w:rsid w:val="00B571FE"/>
    <w:rsid w:val="00B67B23"/>
    <w:rsid w:val="00B67C14"/>
    <w:rsid w:val="00B75658"/>
    <w:rsid w:val="00B77425"/>
    <w:rsid w:val="00B81D40"/>
    <w:rsid w:val="00B8268D"/>
    <w:rsid w:val="00B9159E"/>
    <w:rsid w:val="00B93168"/>
    <w:rsid w:val="00BA151C"/>
    <w:rsid w:val="00BD3A4C"/>
    <w:rsid w:val="00BD461D"/>
    <w:rsid w:val="00BE1D3B"/>
    <w:rsid w:val="00BF0A90"/>
    <w:rsid w:val="00BF5EAA"/>
    <w:rsid w:val="00C02788"/>
    <w:rsid w:val="00C12476"/>
    <w:rsid w:val="00C12F4A"/>
    <w:rsid w:val="00C13BFD"/>
    <w:rsid w:val="00C15F8F"/>
    <w:rsid w:val="00C173F1"/>
    <w:rsid w:val="00C2104E"/>
    <w:rsid w:val="00C22272"/>
    <w:rsid w:val="00C3216B"/>
    <w:rsid w:val="00C33EBA"/>
    <w:rsid w:val="00C4557F"/>
    <w:rsid w:val="00C46325"/>
    <w:rsid w:val="00C51284"/>
    <w:rsid w:val="00C539CE"/>
    <w:rsid w:val="00C5629A"/>
    <w:rsid w:val="00C57C68"/>
    <w:rsid w:val="00C67F64"/>
    <w:rsid w:val="00C75336"/>
    <w:rsid w:val="00C93D72"/>
    <w:rsid w:val="00CA3E65"/>
    <w:rsid w:val="00CB0C2D"/>
    <w:rsid w:val="00CB1C58"/>
    <w:rsid w:val="00CB37BA"/>
    <w:rsid w:val="00CB4FD6"/>
    <w:rsid w:val="00CB62F9"/>
    <w:rsid w:val="00CB693B"/>
    <w:rsid w:val="00CC14ED"/>
    <w:rsid w:val="00CC3423"/>
    <w:rsid w:val="00CC4E85"/>
    <w:rsid w:val="00CC7785"/>
    <w:rsid w:val="00CD31A8"/>
    <w:rsid w:val="00CD5DB6"/>
    <w:rsid w:val="00CD5FBE"/>
    <w:rsid w:val="00CD65A1"/>
    <w:rsid w:val="00CE0853"/>
    <w:rsid w:val="00CE39CD"/>
    <w:rsid w:val="00CE617F"/>
    <w:rsid w:val="00CF4C03"/>
    <w:rsid w:val="00CF56CC"/>
    <w:rsid w:val="00D01E08"/>
    <w:rsid w:val="00D0607C"/>
    <w:rsid w:val="00D23631"/>
    <w:rsid w:val="00D37183"/>
    <w:rsid w:val="00D434C5"/>
    <w:rsid w:val="00D44FD0"/>
    <w:rsid w:val="00D46AD1"/>
    <w:rsid w:val="00D54791"/>
    <w:rsid w:val="00D61CC5"/>
    <w:rsid w:val="00D63D4D"/>
    <w:rsid w:val="00D65D50"/>
    <w:rsid w:val="00D70FCE"/>
    <w:rsid w:val="00D74082"/>
    <w:rsid w:val="00D74B7C"/>
    <w:rsid w:val="00D7609B"/>
    <w:rsid w:val="00D8072E"/>
    <w:rsid w:val="00D80F8B"/>
    <w:rsid w:val="00D84082"/>
    <w:rsid w:val="00D84A00"/>
    <w:rsid w:val="00D86A18"/>
    <w:rsid w:val="00D901BB"/>
    <w:rsid w:val="00DA60FF"/>
    <w:rsid w:val="00DB2EEA"/>
    <w:rsid w:val="00DC5586"/>
    <w:rsid w:val="00DC6845"/>
    <w:rsid w:val="00DD1D64"/>
    <w:rsid w:val="00DD39E9"/>
    <w:rsid w:val="00DD4820"/>
    <w:rsid w:val="00DD6D2C"/>
    <w:rsid w:val="00DE1FAE"/>
    <w:rsid w:val="00DE47A5"/>
    <w:rsid w:val="00DF6FE1"/>
    <w:rsid w:val="00E15A30"/>
    <w:rsid w:val="00E20F48"/>
    <w:rsid w:val="00E2220B"/>
    <w:rsid w:val="00E2339A"/>
    <w:rsid w:val="00E32420"/>
    <w:rsid w:val="00E35646"/>
    <w:rsid w:val="00E4262D"/>
    <w:rsid w:val="00E7000E"/>
    <w:rsid w:val="00E7166C"/>
    <w:rsid w:val="00E72E3B"/>
    <w:rsid w:val="00E76D16"/>
    <w:rsid w:val="00E80E49"/>
    <w:rsid w:val="00E87DEA"/>
    <w:rsid w:val="00E94C14"/>
    <w:rsid w:val="00E96455"/>
    <w:rsid w:val="00EA397E"/>
    <w:rsid w:val="00EB2B9C"/>
    <w:rsid w:val="00EB3C83"/>
    <w:rsid w:val="00EB55E6"/>
    <w:rsid w:val="00EB60A0"/>
    <w:rsid w:val="00EB61C0"/>
    <w:rsid w:val="00EC4194"/>
    <w:rsid w:val="00EE073D"/>
    <w:rsid w:val="00EE38C6"/>
    <w:rsid w:val="00EE6368"/>
    <w:rsid w:val="00EF24EC"/>
    <w:rsid w:val="00EF5DDA"/>
    <w:rsid w:val="00F02F4C"/>
    <w:rsid w:val="00F07AB7"/>
    <w:rsid w:val="00F259D1"/>
    <w:rsid w:val="00F32BBF"/>
    <w:rsid w:val="00F443A7"/>
    <w:rsid w:val="00F56017"/>
    <w:rsid w:val="00F57695"/>
    <w:rsid w:val="00F63014"/>
    <w:rsid w:val="00F64DF2"/>
    <w:rsid w:val="00F654B2"/>
    <w:rsid w:val="00F72D63"/>
    <w:rsid w:val="00F84CF0"/>
    <w:rsid w:val="00F92DA2"/>
    <w:rsid w:val="00F93CA0"/>
    <w:rsid w:val="00F94F4D"/>
    <w:rsid w:val="00F952EA"/>
    <w:rsid w:val="00F96DA3"/>
    <w:rsid w:val="00FA0D49"/>
    <w:rsid w:val="00FA5B9C"/>
    <w:rsid w:val="00FB21FD"/>
    <w:rsid w:val="00FB32EE"/>
    <w:rsid w:val="00FB3ACD"/>
    <w:rsid w:val="00FC2583"/>
    <w:rsid w:val="00FD2E32"/>
    <w:rsid w:val="00FD41AF"/>
    <w:rsid w:val="00FE44D5"/>
    <w:rsid w:val="00FE5E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16806E1-FEAF-4452-A341-E2E329660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44FD0"/>
  </w:style>
  <w:style w:type="paragraph" w:styleId="Nagwek1">
    <w:name w:val="heading 1"/>
    <w:basedOn w:val="Normalny"/>
    <w:next w:val="Normalny"/>
    <w:link w:val="Nagwek1Znak"/>
    <w:uiPriority w:val="9"/>
    <w:qFormat/>
    <w:rsid w:val="001E5282"/>
    <w:pPr>
      <w:keepNext/>
      <w:keepLines/>
      <w:spacing w:before="240" w:after="0"/>
      <w:outlineLvl w:val="0"/>
    </w:pPr>
    <w:rPr>
      <w:rFonts w:eastAsiaTheme="majorEastAsia" w:cstheme="majorBidi"/>
      <w:b/>
      <w:sz w:val="24"/>
      <w:szCs w:val="32"/>
    </w:rPr>
  </w:style>
  <w:style w:type="paragraph" w:styleId="Nagwek2">
    <w:name w:val="heading 2"/>
    <w:basedOn w:val="Normalny"/>
    <w:next w:val="Normalny"/>
    <w:link w:val="Nagwek2Znak"/>
    <w:uiPriority w:val="9"/>
    <w:unhideWhenUsed/>
    <w:qFormat/>
    <w:rsid w:val="001E528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4">
    <w:name w:val="heading 4"/>
    <w:basedOn w:val="Normalny"/>
    <w:next w:val="Normalny"/>
    <w:link w:val="Nagwek4Znak"/>
    <w:uiPriority w:val="99"/>
    <w:unhideWhenUsed/>
    <w:qFormat/>
    <w:rsid w:val="00C33EBA"/>
    <w:pPr>
      <w:keepNext/>
      <w:shd w:val="clear" w:color="auto" w:fill="FFFFFF"/>
      <w:spacing w:after="0" w:line="240" w:lineRule="auto"/>
      <w:jc w:val="right"/>
      <w:outlineLvl w:val="3"/>
    </w:pPr>
    <w:rPr>
      <w:rFonts w:ascii="Calibri" w:eastAsia="Times New Roman" w:hAnsi="Calibri" w:cs="Times New Roman"/>
      <w:b/>
      <w:bCs/>
      <w:sz w:val="28"/>
      <w:szCs w:val="28"/>
      <w:lang w:eastAsia="hi-IN"/>
    </w:rPr>
  </w:style>
  <w:style w:type="paragraph" w:styleId="Nagwek7">
    <w:name w:val="heading 7"/>
    <w:basedOn w:val="Normalny"/>
    <w:next w:val="Normalny"/>
    <w:link w:val="Nagwek7Znak"/>
    <w:uiPriority w:val="9"/>
    <w:semiHidden/>
    <w:unhideWhenUsed/>
    <w:qFormat/>
    <w:rsid w:val="00452E23"/>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C33EBA"/>
    <w:rPr>
      <w:rFonts w:ascii="Times New Roman" w:hAnsi="Times New Roman" w:cs="Times New Roman" w:hint="default"/>
      <w:color w:val="0000FF"/>
      <w:u w:val="single"/>
    </w:rPr>
  </w:style>
  <w:style w:type="paragraph" w:styleId="Akapitzlist">
    <w:name w:val="List Paragraph"/>
    <w:aliases w:val="L1,Numerowanie,2 heading,A_wyliczenie,K-P_odwolanie,Akapit z listą5,maz_wyliczenie,opis dzialania,Nagłowek 3,Preambuła,Akapit z listą BS,Kolorowa lista — akcent 11,Dot pt,F5 List Paragraph,Recommendation,List Paragraph11,lp1,CW_Lista"/>
    <w:basedOn w:val="Normalny"/>
    <w:link w:val="AkapitzlistZnak"/>
    <w:uiPriority w:val="99"/>
    <w:qFormat/>
    <w:rsid w:val="00C33EBA"/>
    <w:pPr>
      <w:ind w:left="720"/>
      <w:contextualSpacing/>
    </w:pPr>
  </w:style>
  <w:style w:type="paragraph" w:styleId="Bezodstpw">
    <w:name w:val="No Spacing"/>
    <w:uiPriority w:val="99"/>
    <w:qFormat/>
    <w:rsid w:val="00C33EBA"/>
    <w:pPr>
      <w:spacing w:after="0" w:line="240" w:lineRule="auto"/>
    </w:pPr>
    <w:rPr>
      <w:rFonts w:ascii="Times New Roman" w:eastAsia="Times New Roman" w:hAnsi="Times New Roman" w:cs="Times New Roman"/>
      <w:sz w:val="24"/>
      <w:szCs w:val="24"/>
      <w:lang w:eastAsia="pl-PL"/>
    </w:rPr>
  </w:style>
  <w:style w:type="character" w:customStyle="1" w:styleId="FontStyle132">
    <w:name w:val="Font Style132"/>
    <w:uiPriority w:val="99"/>
    <w:rsid w:val="00C33EBA"/>
    <w:rPr>
      <w:rFonts w:ascii="Arial" w:hAnsi="Arial" w:cs="Arial" w:hint="default"/>
      <w:b/>
      <w:bCs/>
      <w:sz w:val="26"/>
      <w:szCs w:val="26"/>
    </w:rPr>
  </w:style>
  <w:style w:type="character" w:customStyle="1" w:styleId="Nagwek4Znak">
    <w:name w:val="Nagłówek 4 Znak"/>
    <w:basedOn w:val="Domylnaczcionkaakapitu"/>
    <w:link w:val="Nagwek4"/>
    <w:uiPriority w:val="99"/>
    <w:rsid w:val="00C33EBA"/>
    <w:rPr>
      <w:rFonts w:ascii="Calibri" w:eastAsia="Times New Roman" w:hAnsi="Calibri" w:cs="Times New Roman"/>
      <w:b/>
      <w:bCs/>
      <w:sz w:val="28"/>
      <w:szCs w:val="28"/>
      <w:shd w:val="clear" w:color="auto" w:fill="FFFFFF"/>
      <w:lang w:eastAsia="hi-IN"/>
    </w:rPr>
  </w:style>
  <w:style w:type="character" w:customStyle="1" w:styleId="TytuZnak">
    <w:name w:val="Tytuł Znak"/>
    <w:aliases w:val="Znak Znak, Znak Znak"/>
    <w:basedOn w:val="Domylnaczcionkaakapitu"/>
    <w:link w:val="Tytu"/>
    <w:locked/>
    <w:rsid w:val="00C33EBA"/>
    <w:rPr>
      <w:rFonts w:ascii="Arial Narrow" w:hAnsi="Arial Narrow"/>
      <w:b/>
      <w:bCs/>
      <w:color w:val="000000"/>
      <w:kern w:val="28"/>
      <w:sz w:val="108"/>
      <w:szCs w:val="108"/>
    </w:rPr>
  </w:style>
  <w:style w:type="paragraph" w:styleId="Tytu">
    <w:name w:val="Title"/>
    <w:aliases w:val="Znak, Znak"/>
    <w:basedOn w:val="Normalny"/>
    <w:link w:val="TytuZnak"/>
    <w:qFormat/>
    <w:rsid w:val="00C33EBA"/>
    <w:pPr>
      <w:widowControl w:val="0"/>
      <w:suppressAutoHyphens/>
      <w:spacing w:after="0" w:line="268" w:lineRule="auto"/>
      <w:jc w:val="center"/>
    </w:pPr>
    <w:rPr>
      <w:rFonts w:ascii="Arial Narrow" w:hAnsi="Arial Narrow"/>
      <w:b/>
      <w:bCs/>
      <w:color w:val="000000"/>
      <w:kern w:val="28"/>
      <w:sz w:val="108"/>
      <w:szCs w:val="108"/>
    </w:rPr>
  </w:style>
  <w:style w:type="character" w:customStyle="1" w:styleId="TytuZnak1">
    <w:name w:val="Tytuł Znak1"/>
    <w:basedOn w:val="Domylnaczcionkaakapitu"/>
    <w:uiPriority w:val="10"/>
    <w:rsid w:val="00C33EBA"/>
    <w:rPr>
      <w:rFonts w:asciiTheme="majorHAnsi" w:eastAsiaTheme="majorEastAsia" w:hAnsiTheme="majorHAnsi" w:cstheme="majorBidi"/>
      <w:spacing w:val="-10"/>
      <w:kern w:val="28"/>
      <w:sz w:val="56"/>
      <w:szCs w:val="56"/>
    </w:rPr>
  </w:style>
  <w:style w:type="character" w:styleId="Pogrubienie">
    <w:name w:val="Strong"/>
    <w:basedOn w:val="Domylnaczcionkaakapitu"/>
    <w:uiPriority w:val="22"/>
    <w:qFormat/>
    <w:rsid w:val="00C33EBA"/>
    <w:rPr>
      <w:b/>
      <w:bCs/>
    </w:rPr>
  </w:style>
  <w:style w:type="character" w:customStyle="1" w:styleId="Nierozpoznanawzmianka1">
    <w:name w:val="Nierozpoznana wzmianka1"/>
    <w:basedOn w:val="Domylnaczcionkaakapitu"/>
    <w:uiPriority w:val="99"/>
    <w:semiHidden/>
    <w:unhideWhenUsed/>
    <w:rsid w:val="00BF0A90"/>
    <w:rPr>
      <w:color w:val="605E5C"/>
      <w:shd w:val="clear" w:color="auto" w:fill="E1DFDD"/>
    </w:rPr>
  </w:style>
  <w:style w:type="character" w:customStyle="1" w:styleId="footnote">
    <w:name w:val="footnote"/>
    <w:basedOn w:val="Domylnaczcionkaakapitu"/>
    <w:rsid w:val="00827384"/>
  </w:style>
  <w:style w:type="paragraph" w:styleId="Nagwek">
    <w:name w:val="header"/>
    <w:aliases w:val="Nagłówek strony"/>
    <w:basedOn w:val="Normalny"/>
    <w:link w:val="NagwekZnak"/>
    <w:uiPriority w:val="99"/>
    <w:unhideWhenUsed/>
    <w:rsid w:val="00BD461D"/>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qFormat/>
    <w:rsid w:val="00BD461D"/>
  </w:style>
  <w:style w:type="paragraph" w:styleId="Stopka">
    <w:name w:val="footer"/>
    <w:basedOn w:val="Normalny"/>
    <w:link w:val="StopkaZnak"/>
    <w:uiPriority w:val="99"/>
    <w:unhideWhenUsed/>
    <w:rsid w:val="00BD461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D461D"/>
  </w:style>
  <w:style w:type="character" w:customStyle="1" w:styleId="Nagwek7Znak">
    <w:name w:val="Nagłówek 7 Znak"/>
    <w:basedOn w:val="Domylnaczcionkaakapitu"/>
    <w:link w:val="Nagwek7"/>
    <w:uiPriority w:val="9"/>
    <w:semiHidden/>
    <w:rsid w:val="00452E23"/>
    <w:rPr>
      <w:rFonts w:asciiTheme="majorHAnsi" w:eastAsiaTheme="majorEastAsia" w:hAnsiTheme="majorHAnsi" w:cstheme="majorBidi"/>
      <w:i/>
      <w:iCs/>
      <w:color w:val="1F3763" w:themeColor="accent1" w:themeShade="7F"/>
    </w:rPr>
  </w:style>
  <w:style w:type="character" w:customStyle="1" w:styleId="TekstpodstawowyZnak1">
    <w:name w:val="Tekst podstawowy Znak1"/>
    <w:aliases w:val="Tekst podstawowy Znak Znak Znak Znak Znak,Tekst podstawowy Znak Znak Znak Znak Znak Znak Znak1,Tekst podstawowy Znak Znak Znak Znak Znak Znak Znak Znak,Tekst wcięty 2 st Znak,(ALT+½) Znak"/>
    <w:link w:val="Tekstpodstawowy"/>
    <w:uiPriority w:val="99"/>
    <w:semiHidden/>
    <w:locked/>
    <w:rsid w:val="00452E23"/>
    <w:rPr>
      <w:sz w:val="24"/>
      <w:szCs w:val="24"/>
      <w:lang w:eastAsia="hi-IN"/>
    </w:rPr>
  </w:style>
  <w:style w:type="paragraph" w:styleId="Tekstpodstawowy">
    <w:name w:val="Body Text"/>
    <w:aliases w:val="Tekst podstawowy Znak Znak Znak Znak,Tekst podstawowy Znak Znak Znak Znak Znak Znak,Tekst podstawowy Znak Znak Znak Znak Znak Znak Znak,Tekst wcięty 2 st,(ALT+½)"/>
    <w:basedOn w:val="Normalny"/>
    <w:link w:val="TekstpodstawowyZnak1"/>
    <w:uiPriority w:val="99"/>
    <w:semiHidden/>
    <w:unhideWhenUsed/>
    <w:qFormat/>
    <w:rsid w:val="00452E23"/>
    <w:pPr>
      <w:spacing w:after="120" w:line="240" w:lineRule="auto"/>
    </w:pPr>
    <w:rPr>
      <w:sz w:val="24"/>
      <w:szCs w:val="24"/>
      <w:lang w:eastAsia="hi-IN"/>
    </w:rPr>
  </w:style>
  <w:style w:type="character" w:customStyle="1" w:styleId="TekstpodstawowyZnak">
    <w:name w:val="Tekst podstawowy Znak"/>
    <w:basedOn w:val="Domylnaczcionkaakapitu"/>
    <w:uiPriority w:val="99"/>
    <w:semiHidden/>
    <w:rsid w:val="00452E23"/>
  </w:style>
  <w:style w:type="paragraph" w:customStyle="1" w:styleId="ProPublico1">
    <w:name w:val="ProPublico1"/>
    <w:basedOn w:val="Normalny"/>
    <w:rsid w:val="00452E23"/>
    <w:pPr>
      <w:spacing w:after="0" w:line="360" w:lineRule="auto"/>
      <w:jc w:val="both"/>
      <w:outlineLvl w:val="0"/>
    </w:pPr>
    <w:rPr>
      <w:rFonts w:ascii="Arial" w:eastAsia="Times New Roman" w:hAnsi="Arial" w:cs="Times New Roman"/>
      <w:b/>
      <w:noProof/>
      <w:szCs w:val="20"/>
      <w:lang w:eastAsia="pl-PL"/>
    </w:rPr>
  </w:style>
  <w:style w:type="paragraph" w:customStyle="1" w:styleId="Standard">
    <w:name w:val="Standard"/>
    <w:rsid w:val="00452E2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22">
    <w:name w:val="Tekst podstawowy 22"/>
    <w:basedOn w:val="Normalny"/>
    <w:rsid w:val="00452E23"/>
    <w:pPr>
      <w:widowControl w:val="0"/>
      <w:spacing w:after="0" w:line="240" w:lineRule="auto"/>
      <w:jc w:val="both"/>
    </w:pPr>
    <w:rPr>
      <w:rFonts w:ascii="Arial" w:eastAsia="Times New Roman" w:hAnsi="Arial" w:cs="Times New Roman"/>
      <w:szCs w:val="20"/>
      <w:lang w:eastAsia="pl-PL"/>
    </w:rPr>
  </w:style>
  <w:style w:type="paragraph" w:styleId="NormalnyWeb">
    <w:name w:val="Normal (Web)"/>
    <w:basedOn w:val="Normalny"/>
    <w:uiPriority w:val="99"/>
    <w:semiHidden/>
    <w:unhideWhenUsed/>
    <w:rsid w:val="00B0283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1E5282"/>
    <w:rPr>
      <w:rFonts w:eastAsiaTheme="majorEastAsia" w:cstheme="majorBidi"/>
      <w:b/>
      <w:sz w:val="24"/>
      <w:szCs w:val="32"/>
    </w:rPr>
  </w:style>
  <w:style w:type="character" w:customStyle="1" w:styleId="Nagwek2Znak">
    <w:name w:val="Nagłówek 2 Znak"/>
    <w:basedOn w:val="Domylnaczcionkaakapitu"/>
    <w:link w:val="Nagwek2"/>
    <w:uiPriority w:val="9"/>
    <w:rsid w:val="001E5282"/>
    <w:rPr>
      <w:rFonts w:asciiTheme="majorHAnsi" w:eastAsiaTheme="majorEastAsia" w:hAnsiTheme="majorHAnsi" w:cstheme="majorBidi"/>
      <w:color w:val="2F5496" w:themeColor="accent1" w:themeShade="BF"/>
      <w:sz w:val="26"/>
      <w:szCs w:val="26"/>
    </w:rPr>
  </w:style>
  <w:style w:type="paragraph" w:styleId="Nagwekspisutreci">
    <w:name w:val="TOC Heading"/>
    <w:basedOn w:val="Nagwek1"/>
    <w:next w:val="Normalny"/>
    <w:uiPriority w:val="39"/>
    <w:unhideWhenUsed/>
    <w:qFormat/>
    <w:rsid w:val="0047371F"/>
    <w:pPr>
      <w:outlineLvl w:val="9"/>
    </w:pPr>
    <w:rPr>
      <w:rFonts w:asciiTheme="majorHAnsi" w:hAnsiTheme="majorHAnsi"/>
      <w:b w:val="0"/>
      <w:color w:val="2F5496" w:themeColor="accent1" w:themeShade="BF"/>
      <w:sz w:val="32"/>
      <w:lang w:eastAsia="pl-PL"/>
    </w:rPr>
  </w:style>
  <w:style w:type="paragraph" w:styleId="Spistreci1">
    <w:name w:val="toc 1"/>
    <w:basedOn w:val="Normalny"/>
    <w:next w:val="Normalny"/>
    <w:autoRedefine/>
    <w:uiPriority w:val="39"/>
    <w:unhideWhenUsed/>
    <w:rsid w:val="00A27A11"/>
    <w:pPr>
      <w:tabs>
        <w:tab w:val="right" w:leader="dot" w:pos="9072"/>
      </w:tabs>
      <w:spacing w:after="100"/>
      <w:ind w:left="426" w:hanging="426"/>
      <w:jc w:val="both"/>
    </w:pPr>
    <w:rPr>
      <w:noProof/>
    </w:rPr>
  </w:style>
  <w:style w:type="character" w:styleId="UyteHipercze">
    <w:name w:val="FollowedHyperlink"/>
    <w:basedOn w:val="Domylnaczcionkaakapitu"/>
    <w:uiPriority w:val="99"/>
    <w:semiHidden/>
    <w:unhideWhenUsed/>
    <w:rsid w:val="006B1765"/>
    <w:rPr>
      <w:color w:val="954F72" w:themeColor="followedHyperlink"/>
      <w:u w:val="single"/>
    </w:rPr>
  </w:style>
  <w:style w:type="paragraph" w:styleId="Tekstpodstawowy3">
    <w:name w:val="Body Text 3"/>
    <w:basedOn w:val="Normalny"/>
    <w:link w:val="Tekstpodstawowy3Znak"/>
    <w:unhideWhenUsed/>
    <w:rsid w:val="00E35646"/>
    <w:pPr>
      <w:spacing w:after="120" w:line="240" w:lineRule="auto"/>
    </w:pPr>
    <w:rPr>
      <w:rFonts w:ascii="Times New (W1)" w:eastAsia="Times New Roman" w:hAnsi="Times New (W1)" w:cs="Times New Roman"/>
      <w:sz w:val="16"/>
      <w:szCs w:val="16"/>
      <w:lang w:eastAsia="pl-PL"/>
    </w:rPr>
  </w:style>
  <w:style w:type="character" w:customStyle="1" w:styleId="Tekstpodstawowy3Znak">
    <w:name w:val="Tekst podstawowy 3 Znak"/>
    <w:basedOn w:val="Domylnaczcionkaakapitu"/>
    <w:link w:val="Tekstpodstawowy3"/>
    <w:rsid w:val="00E35646"/>
    <w:rPr>
      <w:rFonts w:ascii="Times New (W1)" w:eastAsia="Times New Roman" w:hAnsi="Times New (W1)" w:cs="Times New Roman"/>
      <w:sz w:val="16"/>
      <w:szCs w:val="16"/>
      <w:lang w:eastAsia="pl-PL"/>
    </w:rPr>
  </w:style>
  <w:style w:type="character" w:customStyle="1" w:styleId="Teksttreci">
    <w:name w:val="Tekst treści_"/>
    <w:basedOn w:val="Domylnaczcionkaakapitu"/>
    <w:link w:val="Teksttreci0"/>
    <w:locked/>
    <w:rsid w:val="001D7F65"/>
    <w:rPr>
      <w:rFonts w:ascii="Verdana" w:hAnsi="Verdana" w:cs="Verdana"/>
      <w:sz w:val="19"/>
      <w:szCs w:val="19"/>
      <w:shd w:val="clear" w:color="auto" w:fill="FFFFFF"/>
    </w:rPr>
  </w:style>
  <w:style w:type="paragraph" w:customStyle="1" w:styleId="Teksttreci0">
    <w:name w:val="Tekst treści"/>
    <w:basedOn w:val="Normalny"/>
    <w:link w:val="Teksttreci"/>
    <w:rsid w:val="001D7F65"/>
    <w:pPr>
      <w:shd w:val="clear" w:color="auto" w:fill="FFFFFF"/>
      <w:spacing w:after="0" w:line="240" w:lineRule="atLeast"/>
      <w:ind w:hanging="1700"/>
    </w:pPr>
    <w:rPr>
      <w:rFonts w:ascii="Verdana" w:hAnsi="Verdana" w:cs="Verdana"/>
      <w:sz w:val="19"/>
      <w:szCs w:val="19"/>
    </w:rPr>
  </w:style>
  <w:style w:type="character" w:customStyle="1" w:styleId="AkapitzlistZnak">
    <w:name w:val="Akapit z listą Znak"/>
    <w:aliases w:val="L1 Znak,Numerowanie Znak,2 heading Znak,A_wyliczenie Znak,K-P_odwolanie Znak,Akapit z listą5 Znak,maz_wyliczenie Znak,opis dzialania Znak,Nagłowek 3 Znak,Preambuła Znak,Akapit z listą BS Znak,Kolorowa lista — akcent 11 Znak,lp1 Znak"/>
    <w:link w:val="Akapitzlist"/>
    <w:uiPriority w:val="34"/>
    <w:qFormat/>
    <w:locked/>
    <w:rsid w:val="00EB61C0"/>
  </w:style>
  <w:style w:type="paragraph" w:styleId="Tekstdymka">
    <w:name w:val="Balloon Text"/>
    <w:basedOn w:val="Normalny"/>
    <w:link w:val="TekstdymkaZnak"/>
    <w:uiPriority w:val="99"/>
    <w:semiHidden/>
    <w:unhideWhenUsed/>
    <w:rsid w:val="000D4BA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D4BA7"/>
    <w:rPr>
      <w:rFonts w:ascii="Tahoma" w:hAnsi="Tahoma" w:cs="Tahoma"/>
      <w:sz w:val="16"/>
      <w:szCs w:val="16"/>
    </w:rPr>
  </w:style>
  <w:style w:type="paragraph" w:styleId="Poprawka">
    <w:name w:val="Revision"/>
    <w:hidden/>
    <w:uiPriority w:val="99"/>
    <w:semiHidden/>
    <w:rsid w:val="00FE44D5"/>
    <w:pPr>
      <w:spacing w:after="0" w:line="240" w:lineRule="auto"/>
    </w:pPr>
  </w:style>
  <w:style w:type="character" w:customStyle="1" w:styleId="markedcontent">
    <w:name w:val="markedcontent"/>
    <w:rsid w:val="00A752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392028">
      <w:bodyDiv w:val="1"/>
      <w:marLeft w:val="0"/>
      <w:marRight w:val="0"/>
      <w:marTop w:val="0"/>
      <w:marBottom w:val="0"/>
      <w:divBdr>
        <w:top w:val="none" w:sz="0" w:space="0" w:color="auto"/>
        <w:left w:val="none" w:sz="0" w:space="0" w:color="auto"/>
        <w:bottom w:val="none" w:sz="0" w:space="0" w:color="auto"/>
        <w:right w:val="none" w:sz="0" w:space="0" w:color="auto"/>
      </w:divBdr>
    </w:div>
    <w:div w:id="409623138">
      <w:bodyDiv w:val="1"/>
      <w:marLeft w:val="0"/>
      <w:marRight w:val="0"/>
      <w:marTop w:val="0"/>
      <w:marBottom w:val="0"/>
      <w:divBdr>
        <w:top w:val="none" w:sz="0" w:space="0" w:color="auto"/>
        <w:left w:val="none" w:sz="0" w:space="0" w:color="auto"/>
        <w:bottom w:val="none" w:sz="0" w:space="0" w:color="auto"/>
        <w:right w:val="none" w:sz="0" w:space="0" w:color="auto"/>
      </w:divBdr>
    </w:div>
    <w:div w:id="509684258">
      <w:bodyDiv w:val="1"/>
      <w:marLeft w:val="0"/>
      <w:marRight w:val="0"/>
      <w:marTop w:val="0"/>
      <w:marBottom w:val="0"/>
      <w:divBdr>
        <w:top w:val="none" w:sz="0" w:space="0" w:color="auto"/>
        <w:left w:val="none" w:sz="0" w:space="0" w:color="auto"/>
        <w:bottom w:val="none" w:sz="0" w:space="0" w:color="auto"/>
        <w:right w:val="none" w:sz="0" w:space="0" w:color="auto"/>
      </w:divBdr>
    </w:div>
    <w:div w:id="511192086">
      <w:bodyDiv w:val="1"/>
      <w:marLeft w:val="0"/>
      <w:marRight w:val="0"/>
      <w:marTop w:val="0"/>
      <w:marBottom w:val="0"/>
      <w:divBdr>
        <w:top w:val="none" w:sz="0" w:space="0" w:color="auto"/>
        <w:left w:val="none" w:sz="0" w:space="0" w:color="auto"/>
        <w:bottom w:val="none" w:sz="0" w:space="0" w:color="auto"/>
        <w:right w:val="none" w:sz="0" w:space="0" w:color="auto"/>
      </w:divBdr>
    </w:div>
    <w:div w:id="847407186">
      <w:bodyDiv w:val="1"/>
      <w:marLeft w:val="0"/>
      <w:marRight w:val="0"/>
      <w:marTop w:val="0"/>
      <w:marBottom w:val="0"/>
      <w:divBdr>
        <w:top w:val="none" w:sz="0" w:space="0" w:color="auto"/>
        <w:left w:val="none" w:sz="0" w:space="0" w:color="auto"/>
        <w:bottom w:val="none" w:sz="0" w:space="0" w:color="auto"/>
        <w:right w:val="none" w:sz="0" w:space="0" w:color="auto"/>
      </w:divBdr>
      <w:divsChild>
        <w:div w:id="92362572">
          <w:marLeft w:val="0"/>
          <w:marRight w:val="0"/>
          <w:marTop w:val="0"/>
          <w:marBottom w:val="0"/>
          <w:divBdr>
            <w:top w:val="none" w:sz="0" w:space="0" w:color="auto"/>
            <w:left w:val="none" w:sz="0" w:space="0" w:color="auto"/>
            <w:bottom w:val="none" w:sz="0" w:space="0" w:color="auto"/>
            <w:right w:val="none" w:sz="0" w:space="0" w:color="auto"/>
          </w:divBdr>
          <w:divsChild>
            <w:div w:id="1835686611">
              <w:marLeft w:val="0"/>
              <w:marRight w:val="0"/>
              <w:marTop w:val="0"/>
              <w:marBottom w:val="0"/>
              <w:divBdr>
                <w:top w:val="none" w:sz="0" w:space="0" w:color="auto"/>
                <w:left w:val="none" w:sz="0" w:space="0" w:color="auto"/>
                <w:bottom w:val="none" w:sz="0" w:space="0" w:color="auto"/>
                <w:right w:val="none" w:sz="0" w:space="0" w:color="auto"/>
              </w:divBdr>
            </w:div>
          </w:divsChild>
        </w:div>
        <w:div w:id="1325283834">
          <w:marLeft w:val="0"/>
          <w:marRight w:val="0"/>
          <w:marTop w:val="0"/>
          <w:marBottom w:val="0"/>
          <w:divBdr>
            <w:top w:val="none" w:sz="0" w:space="0" w:color="auto"/>
            <w:left w:val="none" w:sz="0" w:space="0" w:color="auto"/>
            <w:bottom w:val="none" w:sz="0" w:space="0" w:color="auto"/>
            <w:right w:val="none" w:sz="0" w:space="0" w:color="auto"/>
          </w:divBdr>
          <w:divsChild>
            <w:div w:id="37050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648217">
      <w:bodyDiv w:val="1"/>
      <w:marLeft w:val="0"/>
      <w:marRight w:val="0"/>
      <w:marTop w:val="0"/>
      <w:marBottom w:val="0"/>
      <w:divBdr>
        <w:top w:val="none" w:sz="0" w:space="0" w:color="auto"/>
        <w:left w:val="none" w:sz="0" w:space="0" w:color="auto"/>
        <w:bottom w:val="none" w:sz="0" w:space="0" w:color="auto"/>
        <w:right w:val="none" w:sz="0" w:space="0" w:color="auto"/>
      </w:divBdr>
    </w:div>
    <w:div w:id="943653516">
      <w:bodyDiv w:val="1"/>
      <w:marLeft w:val="0"/>
      <w:marRight w:val="0"/>
      <w:marTop w:val="0"/>
      <w:marBottom w:val="0"/>
      <w:divBdr>
        <w:top w:val="none" w:sz="0" w:space="0" w:color="auto"/>
        <w:left w:val="none" w:sz="0" w:space="0" w:color="auto"/>
        <w:bottom w:val="none" w:sz="0" w:space="0" w:color="auto"/>
        <w:right w:val="none" w:sz="0" w:space="0" w:color="auto"/>
      </w:divBdr>
      <w:divsChild>
        <w:div w:id="17394367">
          <w:marLeft w:val="0"/>
          <w:marRight w:val="0"/>
          <w:marTop w:val="0"/>
          <w:marBottom w:val="0"/>
          <w:divBdr>
            <w:top w:val="none" w:sz="0" w:space="0" w:color="auto"/>
            <w:left w:val="none" w:sz="0" w:space="0" w:color="auto"/>
            <w:bottom w:val="none" w:sz="0" w:space="0" w:color="auto"/>
            <w:right w:val="none" w:sz="0" w:space="0" w:color="auto"/>
          </w:divBdr>
          <w:divsChild>
            <w:div w:id="2084793478">
              <w:marLeft w:val="0"/>
              <w:marRight w:val="0"/>
              <w:marTop w:val="0"/>
              <w:marBottom w:val="0"/>
              <w:divBdr>
                <w:top w:val="none" w:sz="0" w:space="0" w:color="auto"/>
                <w:left w:val="none" w:sz="0" w:space="0" w:color="auto"/>
                <w:bottom w:val="none" w:sz="0" w:space="0" w:color="auto"/>
                <w:right w:val="none" w:sz="0" w:space="0" w:color="auto"/>
              </w:divBdr>
            </w:div>
          </w:divsChild>
        </w:div>
        <w:div w:id="484973312">
          <w:marLeft w:val="0"/>
          <w:marRight w:val="0"/>
          <w:marTop w:val="0"/>
          <w:marBottom w:val="0"/>
          <w:divBdr>
            <w:top w:val="none" w:sz="0" w:space="0" w:color="auto"/>
            <w:left w:val="none" w:sz="0" w:space="0" w:color="auto"/>
            <w:bottom w:val="none" w:sz="0" w:space="0" w:color="auto"/>
            <w:right w:val="none" w:sz="0" w:space="0" w:color="auto"/>
          </w:divBdr>
          <w:divsChild>
            <w:div w:id="462623025">
              <w:marLeft w:val="0"/>
              <w:marRight w:val="0"/>
              <w:marTop w:val="0"/>
              <w:marBottom w:val="0"/>
              <w:divBdr>
                <w:top w:val="none" w:sz="0" w:space="0" w:color="auto"/>
                <w:left w:val="none" w:sz="0" w:space="0" w:color="auto"/>
                <w:bottom w:val="none" w:sz="0" w:space="0" w:color="auto"/>
                <w:right w:val="none" w:sz="0" w:space="0" w:color="auto"/>
              </w:divBdr>
            </w:div>
          </w:divsChild>
        </w:div>
        <w:div w:id="2041930886">
          <w:marLeft w:val="0"/>
          <w:marRight w:val="0"/>
          <w:marTop w:val="0"/>
          <w:marBottom w:val="0"/>
          <w:divBdr>
            <w:top w:val="none" w:sz="0" w:space="0" w:color="auto"/>
            <w:left w:val="none" w:sz="0" w:space="0" w:color="auto"/>
            <w:bottom w:val="none" w:sz="0" w:space="0" w:color="auto"/>
            <w:right w:val="none" w:sz="0" w:space="0" w:color="auto"/>
          </w:divBdr>
          <w:divsChild>
            <w:div w:id="49429730">
              <w:marLeft w:val="0"/>
              <w:marRight w:val="0"/>
              <w:marTop w:val="0"/>
              <w:marBottom w:val="0"/>
              <w:divBdr>
                <w:top w:val="none" w:sz="0" w:space="0" w:color="auto"/>
                <w:left w:val="none" w:sz="0" w:space="0" w:color="auto"/>
                <w:bottom w:val="none" w:sz="0" w:space="0" w:color="auto"/>
                <w:right w:val="none" w:sz="0" w:space="0" w:color="auto"/>
              </w:divBdr>
              <w:divsChild>
                <w:div w:id="343436376">
                  <w:marLeft w:val="0"/>
                  <w:marRight w:val="0"/>
                  <w:marTop w:val="0"/>
                  <w:marBottom w:val="0"/>
                  <w:divBdr>
                    <w:top w:val="none" w:sz="0" w:space="0" w:color="auto"/>
                    <w:left w:val="none" w:sz="0" w:space="0" w:color="auto"/>
                    <w:bottom w:val="none" w:sz="0" w:space="0" w:color="auto"/>
                    <w:right w:val="none" w:sz="0" w:space="0" w:color="auto"/>
                  </w:divBdr>
                  <w:divsChild>
                    <w:div w:id="1006981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664378">
              <w:marLeft w:val="0"/>
              <w:marRight w:val="0"/>
              <w:marTop w:val="0"/>
              <w:marBottom w:val="0"/>
              <w:divBdr>
                <w:top w:val="none" w:sz="0" w:space="0" w:color="auto"/>
                <w:left w:val="none" w:sz="0" w:space="0" w:color="auto"/>
                <w:bottom w:val="none" w:sz="0" w:space="0" w:color="auto"/>
                <w:right w:val="none" w:sz="0" w:space="0" w:color="auto"/>
              </w:divBdr>
              <w:divsChild>
                <w:div w:id="553197725">
                  <w:marLeft w:val="0"/>
                  <w:marRight w:val="0"/>
                  <w:marTop w:val="0"/>
                  <w:marBottom w:val="0"/>
                  <w:divBdr>
                    <w:top w:val="none" w:sz="0" w:space="0" w:color="auto"/>
                    <w:left w:val="none" w:sz="0" w:space="0" w:color="auto"/>
                    <w:bottom w:val="none" w:sz="0" w:space="0" w:color="auto"/>
                    <w:right w:val="none" w:sz="0" w:space="0" w:color="auto"/>
                  </w:divBdr>
                  <w:divsChild>
                    <w:div w:id="733550273">
                      <w:marLeft w:val="0"/>
                      <w:marRight w:val="0"/>
                      <w:marTop w:val="0"/>
                      <w:marBottom w:val="0"/>
                      <w:divBdr>
                        <w:top w:val="none" w:sz="0" w:space="0" w:color="auto"/>
                        <w:left w:val="none" w:sz="0" w:space="0" w:color="auto"/>
                        <w:bottom w:val="none" w:sz="0" w:space="0" w:color="auto"/>
                        <w:right w:val="none" w:sz="0" w:space="0" w:color="auto"/>
                      </w:divBdr>
                      <w:divsChild>
                        <w:div w:id="505560002">
                          <w:marLeft w:val="0"/>
                          <w:marRight w:val="0"/>
                          <w:marTop w:val="0"/>
                          <w:marBottom w:val="0"/>
                          <w:divBdr>
                            <w:top w:val="none" w:sz="0" w:space="0" w:color="auto"/>
                            <w:left w:val="none" w:sz="0" w:space="0" w:color="auto"/>
                            <w:bottom w:val="none" w:sz="0" w:space="0" w:color="auto"/>
                            <w:right w:val="none" w:sz="0" w:space="0" w:color="auto"/>
                          </w:divBdr>
                        </w:div>
                      </w:divsChild>
                    </w:div>
                    <w:div w:id="783042482">
                      <w:marLeft w:val="0"/>
                      <w:marRight w:val="0"/>
                      <w:marTop w:val="0"/>
                      <w:marBottom w:val="0"/>
                      <w:divBdr>
                        <w:top w:val="none" w:sz="0" w:space="0" w:color="auto"/>
                        <w:left w:val="none" w:sz="0" w:space="0" w:color="auto"/>
                        <w:bottom w:val="none" w:sz="0" w:space="0" w:color="auto"/>
                        <w:right w:val="none" w:sz="0" w:space="0" w:color="auto"/>
                      </w:divBdr>
                      <w:divsChild>
                        <w:div w:id="179390450">
                          <w:marLeft w:val="0"/>
                          <w:marRight w:val="0"/>
                          <w:marTop w:val="0"/>
                          <w:marBottom w:val="0"/>
                          <w:divBdr>
                            <w:top w:val="none" w:sz="0" w:space="0" w:color="auto"/>
                            <w:left w:val="none" w:sz="0" w:space="0" w:color="auto"/>
                            <w:bottom w:val="none" w:sz="0" w:space="0" w:color="auto"/>
                            <w:right w:val="none" w:sz="0" w:space="0" w:color="auto"/>
                          </w:divBdr>
                        </w:div>
                      </w:divsChild>
                    </w:div>
                    <w:div w:id="938678955">
                      <w:marLeft w:val="0"/>
                      <w:marRight w:val="0"/>
                      <w:marTop w:val="0"/>
                      <w:marBottom w:val="0"/>
                      <w:divBdr>
                        <w:top w:val="none" w:sz="0" w:space="0" w:color="auto"/>
                        <w:left w:val="none" w:sz="0" w:space="0" w:color="auto"/>
                        <w:bottom w:val="none" w:sz="0" w:space="0" w:color="auto"/>
                        <w:right w:val="none" w:sz="0" w:space="0" w:color="auto"/>
                      </w:divBdr>
                      <w:divsChild>
                        <w:div w:id="1993439235">
                          <w:marLeft w:val="0"/>
                          <w:marRight w:val="0"/>
                          <w:marTop w:val="0"/>
                          <w:marBottom w:val="0"/>
                          <w:divBdr>
                            <w:top w:val="none" w:sz="0" w:space="0" w:color="auto"/>
                            <w:left w:val="none" w:sz="0" w:space="0" w:color="auto"/>
                            <w:bottom w:val="none" w:sz="0" w:space="0" w:color="auto"/>
                            <w:right w:val="none" w:sz="0" w:space="0" w:color="auto"/>
                          </w:divBdr>
                        </w:div>
                      </w:divsChild>
                    </w:div>
                    <w:div w:id="1134567950">
                      <w:marLeft w:val="0"/>
                      <w:marRight w:val="0"/>
                      <w:marTop w:val="0"/>
                      <w:marBottom w:val="0"/>
                      <w:divBdr>
                        <w:top w:val="none" w:sz="0" w:space="0" w:color="auto"/>
                        <w:left w:val="none" w:sz="0" w:space="0" w:color="auto"/>
                        <w:bottom w:val="none" w:sz="0" w:space="0" w:color="auto"/>
                        <w:right w:val="none" w:sz="0" w:space="0" w:color="auto"/>
                      </w:divBdr>
                    </w:div>
                    <w:div w:id="1552765887">
                      <w:marLeft w:val="0"/>
                      <w:marRight w:val="0"/>
                      <w:marTop w:val="0"/>
                      <w:marBottom w:val="0"/>
                      <w:divBdr>
                        <w:top w:val="none" w:sz="0" w:space="0" w:color="auto"/>
                        <w:left w:val="none" w:sz="0" w:space="0" w:color="auto"/>
                        <w:bottom w:val="none" w:sz="0" w:space="0" w:color="auto"/>
                        <w:right w:val="none" w:sz="0" w:space="0" w:color="auto"/>
                      </w:divBdr>
                      <w:divsChild>
                        <w:div w:id="248659604">
                          <w:marLeft w:val="0"/>
                          <w:marRight w:val="0"/>
                          <w:marTop w:val="0"/>
                          <w:marBottom w:val="0"/>
                          <w:divBdr>
                            <w:top w:val="none" w:sz="0" w:space="0" w:color="auto"/>
                            <w:left w:val="none" w:sz="0" w:space="0" w:color="auto"/>
                            <w:bottom w:val="none" w:sz="0" w:space="0" w:color="auto"/>
                            <w:right w:val="none" w:sz="0" w:space="0" w:color="auto"/>
                          </w:divBdr>
                        </w:div>
                      </w:divsChild>
                    </w:div>
                    <w:div w:id="2133401396">
                      <w:marLeft w:val="0"/>
                      <w:marRight w:val="0"/>
                      <w:marTop w:val="0"/>
                      <w:marBottom w:val="0"/>
                      <w:divBdr>
                        <w:top w:val="none" w:sz="0" w:space="0" w:color="auto"/>
                        <w:left w:val="none" w:sz="0" w:space="0" w:color="auto"/>
                        <w:bottom w:val="none" w:sz="0" w:space="0" w:color="auto"/>
                        <w:right w:val="none" w:sz="0" w:space="0" w:color="auto"/>
                      </w:divBdr>
                      <w:divsChild>
                        <w:div w:id="51041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642621">
              <w:marLeft w:val="0"/>
              <w:marRight w:val="0"/>
              <w:marTop w:val="0"/>
              <w:marBottom w:val="0"/>
              <w:divBdr>
                <w:top w:val="none" w:sz="0" w:space="0" w:color="auto"/>
                <w:left w:val="none" w:sz="0" w:space="0" w:color="auto"/>
                <w:bottom w:val="none" w:sz="0" w:space="0" w:color="auto"/>
                <w:right w:val="none" w:sz="0" w:space="0" w:color="auto"/>
              </w:divBdr>
              <w:divsChild>
                <w:div w:id="1271277182">
                  <w:marLeft w:val="0"/>
                  <w:marRight w:val="0"/>
                  <w:marTop w:val="0"/>
                  <w:marBottom w:val="0"/>
                  <w:divBdr>
                    <w:top w:val="none" w:sz="0" w:space="0" w:color="auto"/>
                    <w:left w:val="none" w:sz="0" w:space="0" w:color="auto"/>
                    <w:bottom w:val="none" w:sz="0" w:space="0" w:color="auto"/>
                    <w:right w:val="none" w:sz="0" w:space="0" w:color="auto"/>
                  </w:divBdr>
                  <w:divsChild>
                    <w:div w:id="107617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91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109797">
      <w:bodyDiv w:val="1"/>
      <w:marLeft w:val="0"/>
      <w:marRight w:val="0"/>
      <w:marTop w:val="0"/>
      <w:marBottom w:val="0"/>
      <w:divBdr>
        <w:top w:val="none" w:sz="0" w:space="0" w:color="auto"/>
        <w:left w:val="none" w:sz="0" w:space="0" w:color="auto"/>
        <w:bottom w:val="none" w:sz="0" w:space="0" w:color="auto"/>
        <w:right w:val="none" w:sz="0" w:space="0" w:color="auto"/>
      </w:divBdr>
    </w:div>
    <w:div w:id="986083217">
      <w:bodyDiv w:val="1"/>
      <w:marLeft w:val="0"/>
      <w:marRight w:val="0"/>
      <w:marTop w:val="0"/>
      <w:marBottom w:val="0"/>
      <w:divBdr>
        <w:top w:val="none" w:sz="0" w:space="0" w:color="auto"/>
        <w:left w:val="none" w:sz="0" w:space="0" w:color="auto"/>
        <w:bottom w:val="none" w:sz="0" w:space="0" w:color="auto"/>
        <w:right w:val="none" w:sz="0" w:space="0" w:color="auto"/>
      </w:divBdr>
    </w:div>
    <w:div w:id="1186165158">
      <w:bodyDiv w:val="1"/>
      <w:marLeft w:val="0"/>
      <w:marRight w:val="0"/>
      <w:marTop w:val="0"/>
      <w:marBottom w:val="0"/>
      <w:divBdr>
        <w:top w:val="none" w:sz="0" w:space="0" w:color="auto"/>
        <w:left w:val="none" w:sz="0" w:space="0" w:color="auto"/>
        <w:bottom w:val="none" w:sz="0" w:space="0" w:color="auto"/>
        <w:right w:val="none" w:sz="0" w:space="0" w:color="auto"/>
      </w:divBdr>
    </w:div>
    <w:div w:id="1210875284">
      <w:bodyDiv w:val="1"/>
      <w:marLeft w:val="0"/>
      <w:marRight w:val="0"/>
      <w:marTop w:val="0"/>
      <w:marBottom w:val="0"/>
      <w:divBdr>
        <w:top w:val="none" w:sz="0" w:space="0" w:color="auto"/>
        <w:left w:val="none" w:sz="0" w:space="0" w:color="auto"/>
        <w:bottom w:val="none" w:sz="0" w:space="0" w:color="auto"/>
        <w:right w:val="none" w:sz="0" w:space="0" w:color="auto"/>
      </w:divBdr>
      <w:divsChild>
        <w:div w:id="1924145359">
          <w:marLeft w:val="0"/>
          <w:marRight w:val="0"/>
          <w:marTop w:val="0"/>
          <w:marBottom w:val="0"/>
          <w:divBdr>
            <w:top w:val="none" w:sz="0" w:space="0" w:color="auto"/>
            <w:left w:val="none" w:sz="0" w:space="0" w:color="auto"/>
            <w:bottom w:val="none" w:sz="0" w:space="0" w:color="auto"/>
            <w:right w:val="none" w:sz="0" w:space="0" w:color="auto"/>
          </w:divBdr>
          <w:divsChild>
            <w:div w:id="1342968166">
              <w:marLeft w:val="0"/>
              <w:marRight w:val="0"/>
              <w:marTop w:val="0"/>
              <w:marBottom w:val="0"/>
              <w:divBdr>
                <w:top w:val="none" w:sz="0" w:space="0" w:color="auto"/>
                <w:left w:val="none" w:sz="0" w:space="0" w:color="auto"/>
                <w:bottom w:val="none" w:sz="0" w:space="0" w:color="auto"/>
                <w:right w:val="none" w:sz="0" w:space="0" w:color="auto"/>
              </w:divBdr>
            </w:div>
          </w:divsChild>
        </w:div>
        <w:div w:id="1145314348">
          <w:marLeft w:val="0"/>
          <w:marRight w:val="0"/>
          <w:marTop w:val="0"/>
          <w:marBottom w:val="0"/>
          <w:divBdr>
            <w:top w:val="none" w:sz="0" w:space="0" w:color="auto"/>
            <w:left w:val="none" w:sz="0" w:space="0" w:color="auto"/>
            <w:bottom w:val="none" w:sz="0" w:space="0" w:color="auto"/>
            <w:right w:val="none" w:sz="0" w:space="0" w:color="auto"/>
          </w:divBdr>
          <w:divsChild>
            <w:div w:id="107597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5111">
      <w:bodyDiv w:val="1"/>
      <w:marLeft w:val="0"/>
      <w:marRight w:val="0"/>
      <w:marTop w:val="0"/>
      <w:marBottom w:val="0"/>
      <w:divBdr>
        <w:top w:val="none" w:sz="0" w:space="0" w:color="auto"/>
        <w:left w:val="none" w:sz="0" w:space="0" w:color="auto"/>
        <w:bottom w:val="none" w:sz="0" w:space="0" w:color="auto"/>
        <w:right w:val="none" w:sz="0" w:space="0" w:color="auto"/>
      </w:divBdr>
    </w:div>
    <w:div w:id="1750695466">
      <w:bodyDiv w:val="1"/>
      <w:marLeft w:val="0"/>
      <w:marRight w:val="0"/>
      <w:marTop w:val="0"/>
      <w:marBottom w:val="0"/>
      <w:divBdr>
        <w:top w:val="none" w:sz="0" w:space="0" w:color="auto"/>
        <w:left w:val="none" w:sz="0" w:space="0" w:color="auto"/>
        <w:bottom w:val="none" w:sz="0" w:space="0" w:color="auto"/>
        <w:right w:val="none" w:sz="0" w:space="0" w:color="auto"/>
      </w:divBdr>
    </w:div>
    <w:div w:id="1992827144">
      <w:bodyDiv w:val="1"/>
      <w:marLeft w:val="0"/>
      <w:marRight w:val="0"/>
      <w:marTop w:val="0"/>
      <w:marBottom w:val="0"/>
      <w:divBdr>
        <w:top w:val="none" w:sz="0" w:space="0" w:color="auto"/>
        <w:left w:val="none" w:sz="0" w:space="0" w:color="auto"/>
        <w:bottom w:val="none" w:sz="0" w:space="0" w:color="auto"/>
        <w:right w:val="none" w:sz="0" w:space="0" w:color="auto"/>
      </w:divBdr>
    </w:div>
    <w:div w:id="2058820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zdpsan" TargetMode="Externa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platformazakupowa.pl"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latformazakupowa.pl"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drive.google.com/file/d/1Kd1DttbBeiNWt4q4slS4t76lZVKPbkyD/view"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platformazakupowa.pl" TargetMode="Externa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platformazakupowa.pl/pn/zdpsan" TargetMode="External"/><Relationship Id="rId14" Type="http://schemas.openxmlformats.org/officeDocument/2006/relationships/hyperlink" Target="https://platformazakupowa.pl/strona/1-regulamin" TargetMode="External"/><Relationship Id="rId22" Type="http://schemas.openxmlformats.org/officeDocument/2006/relationships/footer" Target="footer1.xml"/><Relationship Id="rId27"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D8DAB2-8C9D-41A8-B227-834BF49FD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470</TotalTime>
  <Pages>1</Pages>
  <Words>8808</Words>
  <Characters>52851</Characters>
  <Application>Microsoft Office Word</Application>
  <DocSecurity>0</DocSecurity>
  <Lines>440</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ZDP</cp:lastModifiedBy>
  <cp:revision>8</cp:revision>
  <cp:lastPrinted>2023-11-09T07:33:00Z</cp:lastPrinted>
  <dcterms:created xsi:type="dcterms:W3CDTF">2024-01-04T07:37:00Z</dcterms:created>
  <dcterms:modified xsi:type="dcterms:W3CDTF">2024-01-08T09:26:00Z</dcterms:modified>
</cp:coreProperties>
</file>